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475EB" w14:textId="3EA35FB8" w:rsidR="0094125C" w:rsidRPr="00D26162" w:rsidRDefault="0094125C" w:rsidP="0094125C">
      <w:pPr>
        <w:rPr>
          <w:b/>
          <w:bCs/>
          <w:i/>
          <w:iCs/>
          <w:lang w:val="ru-RU"/>
        </w:rPr>
      </w:pPr>
      <w:r w:rsidRPr="00D26162">
        <w:rPr>
          <w:b/>
          <w:bCs/>
          <w:i/>
          <w:iCs/>
          <w:lang w:val="ru-RU"/>
        </w:rPr>
        <w:t>Более сотни веков Император неподвижно восседает на Золотом Троне Земли. Он властелин человечества волей богов и господин миллионов миров благодаря силе своих неисчерпаемых армий. Он — гниющий труп, незримо корчащийся с помощью силы из Т</w:t>
      </w:r>
      <w:r w:rsidR="00BF2D7C" w:rsidRPr="00D26162">
        <w:rPr>
          <w:b/>
          <w:bCs/>
          <w:i/>
          <w:iCs/>
          <w:lang w:val="ru-RU"/>
        </w:rPr>
        <w:t>е</w:t>
      </w:r>
      <w:r w:rsidRPr="00D26162">
        <w:rPr>
          <w:b/>
          <w:bCs/>
          <w:i/>
          <w:iCs/>
          <w:lang w:val="ru-RU"/>
        </w:rPr>
        <w:t>мной эпохи технологий. Он — Бог-Труп Империума, которому ежедневно приносят в жертву тысячу душ, чтобы он никогда не умер на самом деле.</w:t>
      </w:r>
    </w:p>
    <w:p w14:paraId="176C6C00" w14:textId="15C65FB8" w:rsidR="0094125C" w:rsidRPr="00D26162" w:rsidRDefault="0094125C" w:rsidP="0094125C">
      <w:pPr>
        <w:rPr>
          <w:b/>
          <w:bCs/>
          <w:i/>
          <w:iCs/>
          <w:lang w:val="ru-RU"/>
        </w:rPr>
      </w:pPr>
      <w:r w:rsidRPr="00D26162">
        <w:rPr>
          <w:b/>
          <w:bCs/>
          <w:i/>
          <w:iCs/>
          <w:lang w:val="ru-RU"/>
        </w:rPr>
        <w:t>Но даже в лиш</w:t>
      </w:r>
      <w:r w:rsidR="00BF2D7C" w:rsidRPr="00D26162">
        <w:rPr>
          <w:b/>
          <w:bCs/>
          <w:i/>
          <w:iCs/>
          <w:lang w:val="ru-RU"/>
        </w:rPr>
        <w:t>е</w:t>
      </w:r>
      <w:r w:rsidRPr="00D26162">
        <w:rPr>
          <w:b/>
          <w:bCs/>
          <w:i/>
          <w:iCs/>
          <w:lang w:val="ru-RU"/>
        </w:rPr>
        <w:t>нном смерти состоянии Император продолжает сво</w:t>
      </w:r>
      <w:r w:rsidR="00BF2D7C" w:rsidRPr="00D26162">
        <w:rPr>
          <w:b/>
          <w:bCs/>
          <w:i/>
          <w:iCs/>
          <w:lang w:val="ru-RU"/>
        </w:rPr>
        <w:t>е</w:t>
      </w:r>
      <w:r w:rsidRPr="00D26162">
        <w:rPr>
          <w:b/>
          <w:bCs/>
          <w:i/>
          <w:iCs/>
          <w:lang w:val="ru-RU"/>
        </w:rPr>
        <w:t xml:space="preserve"> вечное бдение. Грозные боевые флоты бороздят зараж</w:t>
      </w:r>
      <w:r w:rsidR="00BF2D7C" w:rsidRPr="00D26162">
        <w:rPr>
          <w:b/>
          <w:bCs/>
          <w:i/>
          <w:iCs/>
          <w:lang w:val="ru-RU"/>
        </w:rPr>
        <w:t>е</w:t>
      </w:r>
      <w:r w:rsidRPr="00D26162">
        <w:rPr>
          <w:b/>
          <w:bCs/>
          <w:i/>
          <w:iCs/>
          <w:lang w:val="ru-RU"/>
        </w:rPr>
        <w:t>нные демонами миазмы варпа, единственный путь между дал</w:t>
      </w:r>
      <w:r w:rsidR="00BF2D7C" w:rsidRPr="00D26162">
        <w:rPr>
          <w:b/>
          <w:bCs/>
          <w:i/>
          <w:iCs/>
          <w:lang w:val="ru-RU"/>
        </w:rPr>
        <w:t>е</w:t>
      </w:r>
      <w:r w:rsidRPr="00D26162">
        <w:rPr>
          <w:b/>
          <w:bCs/>
          <w:i/>
          <w:iCs/>
          <w:lang w:val="ru-RU"/>
        </w:rPr>
        <w:t>ких зв</w:t>
      </w:r>
      <w:r w:rsidR="00BF2D7C" w:rsidRPr="00D26162">
        <w:rPr>
          <w:b/>
          <w:bCs/>
          <w:i/>
          <w:iCs/>
          <w:lang w:val="ru-RU"/>
        </w:rPr>
        <w:t>е</w:t>
      </w:r>
      <w:r w:rsidRPr="00D26162">
        <w:rPr>
          <w:b/>
          <w:bCs/>
          <w:i/>
          <w:iCs/>
          <w:lang w:val="ru-RU"/>
        </w:rPr>
        <w:t xml:space="preserve">зд. Им освещает дорогу </w:t>
      </w:r>
      <w:proofErr w:type="spellStart"/>
      <w:r w:rsidRPr="00D26162">
        <w:rPr>
          <w:b/>
          <w:bCs/>
          <w:i/>
          <w:iCs/>
          <w:lang w:val="ru-RU"/>
        </w:rPr>
        <w:t>Астрономикон</w:t>
      </w:r>
      <w:proofErr w:type="spellEnd"/>
      <w:r w:rsidRPr="00D26162">
        <w:rPr>
          <w:b/>
          <w:bCs/>
          <w:i/>
          <w:iCs/>
          <w:lang w:val="ru-RU"/>
        </w:rPr>
        <w:t>, психическое проявление воли Императора. Во имя его на бессч</w:t>
      </w:r>
      <w:r w:rsidR="00BF2D7C" w:rsidRPr="00D26162">
        <w:rPr>
          <w:b/>
          <w:bCs/>
          <w:i/>
          <w:iCs/>
          <w:lang w:val="ru-RU"/>
        </w:rPr>
        <w:t>е</w:t>
      </w:r>
      <w:r w:rsidRPr="00D26162">
        <w:rPr>
          <w:b/>
          <w:bCs/>
          <w:i/>
          <w:iCs/>
          <w:lang w:val="ru-RU"/>
        </w:rPr>
        <w:t xml:space="preserve">тных мирах сражаются громадные армии. Величайшими из Его солдат являются </w:t>
      </w:r>
      <w:proofErr w:type="spellStart"/>
      <w:r w:rsidRPr="00D26162">
        <w:rPr>
          <w:b/>
          <w:bCs/>
          <w:i/>
          <w:iCs/>
          <w:lang w:val="ru-RU"/>
        </w:rPr>
        <w:t>Адептус</w:t>
      </w:r>
      <w:proofErr w:type="spellEnd"/>
      <w:r w:rsidRPr="00D26162">
        <w:rPr>
          <w:b/>
          <w:bCs/>
          <w:i/>
          <w:iCs/>
          <w:lang w:val="ru-RU"/>
        </w:rPr>
        <w:t xml:space="preserve"> Астартес, космические десантники, биологически сконструированные </w:t>
      </w:r>
      <w:proofErr w:type="spellStart"/>
      <w:r w:rsidRPr="00D26162">
        <w:rPr>
          <w:b/>
          <w:bCs/>
          <w:i/>
          <w:iCs/>
          <w:lang w:val="ru-RU"/>
        </w:rPr>
        <w:t>сверхвоины</w:t>
      </w:r>
      <w:proofErr w:type="spellEnd"/>
      <w:r w:rsidRPr="00D26162">
        <w:rPr>
          <w:b/>
          <w:bCs/>
          <w:i/>
          <w:iCs/>
          <w:lang w:val="ru-RU"/>
        </w:rPr>
        <w:t xml:space="preserve">. Имя их соратникам легион: Имперская Гвардия и бесчисленные силы планетарной обороны, постоянно бдительная Инквизиция и техножрецы </w:t>
      </w:r>
      <w:proofErr w:type="spellStart"/>
      <w:r w:rsidRPr="00D26162">
        <w:rPr>
          <w:b/>
          <w:bCs/>
          <w:i/>
          <w:iCs/>
          <w:lang w:val="ru-RU"/>
        </w:rPr>
        <w:t>Адептус</w:t>
      </w:r>
      <w:proofErr w:type="spellEnd"/>
      <w:r w:rsidRPr="00D26162">
        <w:rPr>
          <w:b/>
          <w:bCs/>
          <w:i/>
          <w:iCs/>
          <w:lang w:val="ru-RU"/>
        </w:rPr>
        <w:t xml:space="preserve"> Механикус — лишь немногие из них. Но при всей многочисленности их едва хватает для сдерживания непрекращающейся угрозы со стороны чужих, еретиков, мутантов — и куда худшего.</w:t>
      </w:r>
    </w:p>
    <w:p w14:paraId="3577F540" w14:textId="18435177" w:rsidR="0094125C" w:rsidRPr="00D26162" w:rsidRDefault="0094125C" w:rsidP="0094125C">
      <w:pPr>
        <w:rPr>
          <w:b/>
          <w:bCs/>
          <w:i/>
          <w:iCs/>
          <w:lang w:val="ru-RU"/>
        </w:rPr>
      </w:pPr>
      <w:r w:rsidRPr="00D26162">
        <w:rPr>
          <w:b/>
          <w:bCs/>
          <w:i/>
          <w:iCs/>
          <w:lang w:val="ru-RU"/>
        </w:rPr>
        <w:t>Быть человеком в такое время значит быть одним из бессч</w:t>
      </w:r>
      <w:r w:rsidR="00BF2D7C" w:rsidRPr="00D26162">
        <w:rPr>
          <w:b/>
          <w:bCs/>
          <w:i/>
          <w:iCs/>
          <w:lang w:val="ru-RU"/>
        </w:rPr>
        <w:t>е</w:t>
      </w:r>
      <w:r w:rsidRPr="00D26162">
        <w:rPr>
          <w:b/>
          <w:bCs/>
          <w:i/>
          <w:iCs/>
          <w:lang w:val="ru-RU"/>
        </w:rPr>
        <w:t>тных миллиардов. Жить при самом жестоком и кровавом режиме, какой только можно вообразить. Существуют истории о тех временах. Забудьте о силе технологии и науки, ибо столь многое было забыто и никогда не будет выучено вновь. Забудьте об обещаниях прогресса и понимания, ибо во мраке дал</w:t>
      </w:r>
      <w:r w:rsidR="00BF2D7C" w:rsidRPr="00D26162">
        <w:rPr>
          <w:b/>
          <w:bCs/>
          <w:i/>
          <w:iCs/>
          <w:lang w:val="ru-RU"/>
        </w:rPr>
        <w:t>е</w:t>
      </w:r>
      <w:r w:rsidRPr="00D26162">
        <w:rPr>
          <w:b/>
          <w:bCs/>
          <w:i/>
          <w:iCs/>
          <w:lang w:val="ru-RU"/>
        </w:rPr>
        <w:t>кого будущего есть лишь война...</w:t>
      </w:r>
    </w:p>
    <w:p w14:paraId="56085A09" w14:textId="0EE4D32B" w:rsidR="0094125C" w:rsidRDefault="00B31732" w:rsidP="0094125C">
      <w:pPr>
        <w:rPr>
          <w:lang w:val="ru-RU"/>
        </w:rPr>
      </w:pPr>
      <w:r>
        <w:rPr>
          <w:noProof/>
        </w:rPr>
        <w:lastRenderedPageBreak/>
        <w:drawing>
          <wp:inline distT="0" distB="0" distL="0" distR="0" wp14:anchorId="54DC713B" wp14:editId="27F0C252">
            <wp:extent cx="3659876" cy="5673533"/>
            <wp:effectExtent l="0" t="0" r="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65858" cy="5682806"/>
                    </a:xfrm>
                    <a:prstGeom prst="rect">
                      <a:avLst/>
                    </a:prstGeom>
                    <a:noFill/>
                    <a:ln>
                      <a:noFill/>
                    </a:ln>
                  </pic:spPr>
                </pic:pic>
              </a:graphicData>
            </a:graphic>
          </wp:inline>
        </w:drawing>
      </w:r>
    </w:p>
    <w:p w14:paraId="7B85D323" w14:textId="17CDFB10" w:rsidR="00B31732" w:rsidRPr="00B31732" w:rsidRDefault="00B31732" w:rsidP="0094125C">
      <w:pPr>
        <w:rPr>
          <w:i/>
          <w:iCs/>
          <w:lang w:val="ru-RU"/>
        </w:rPr>
      </w:pPr>
    </w:p>
    <w:p w14:paraId="1972F78B" w14:textId="77777777" w:rsidR="0094125C" w:rsidRPr="00D26162" w:rsidRDefault="0094125C" w:rsidP="0094125C">
      <w:pPr>
        <w:pStyle w:val="a3"/>
        <w:rPr>
          <w:lang w:val="ru-RU"/>
        </w:rPr>
      </w:pPr>
      <w:r w:rsidRPr="00D26162">
        <w:rPr>
          <w:lang w:val="ru-RU"/>
        </w:rPr>
        <w:lastRenderedPageBreak/>
        <w:t>Пролог</w:t>
      </w:r>
    </w:p>
    <w:p w14:paraId="06028FFD" w14:textId="77777777" w:rsidR="00BF2D7C" w:rsidRPr="00D26162" w:rsidRDefault="00BF2D7C" w:rsidP="0094125C">
      <w:pPr>
        <w:rPr>
          <w:lang w:val="ru-RU"/>
        </w:rPr>
      </w:pPr>
    </w:p>
    <w:p w14:paraId="6A8F5507" w14:textId="0AF221AD" w:rsidR="0094125C" w:rsidRPr="00D26162" w:rsidRDefault="0094125C" w:rsidP="0094125C">
      <w:pPr>
        <w:rPr>
          <w:lang w:val="ru-RU"/>
        </w:rPr>
      </w:pPr>
      <w:r w:rsidRPr="00D26162">
        <w:rPr>
          <w:lang w:val="ru-RU"/>
        </w:rPr>
        <w:t>Это был мир ведьм.</w:t>
      </w:r>
    </w:p>
    <w:p w14:paraId="17BDDCF7" w14:textId="3440979C" w:rsidR="0094125C" w:rsidRPr="00D26162" w:rsidRDefault="0094125C" w:rsidP="0094125C">
      <w:pPr>
        <w:rPr>
          <w:lang w:val="ru-RU"/>
        </w:rPr>
      </w:pPr>
      <w:r w:rsidRPr="00D26162">
        <w:rPr>
          <w:lang w:val="ru-RU"/>
        </w:rPr>
        <w:t xml:space="preserve">Сомневаться не приходилось. Даже издалека, из пустоты, видно было явное разложение — бурливые дьявольские моря, бушующее невозможное место; ни один смертный не смог бы жить там, не вступив в какой-нибудь запретный сговор. Даже самый </w:t>
      </w:r>
      <w:r w:rsidR="00BF2D7C" w:rsidRPr="00D26162">
        <w:rPr>
          <w:lang w:val="ru-RU"/>
        </w:rPr>
        <w:t>воинственный бахвал</w:t>
      </w:r>
      <w:r w:rsidRPr="00D26162">
        <w:rPr>
          <w:lang w:val="ru-RU"/>
        </w:rPr>
        <w:t xml:space="preserve"> в конце концов не выдержит под неусыпным взором смерти, который лишает всякой надежды на спасение и оборачивает ложью разговоры о чести.</w:t>
      </w:r>
    </w:p>
    <w:p w14:paraId="69D2A706" w14:textId="25382362" w:rsidR="0094125C" w:rsidRPr="00D26162" w:rsidRDefault="0094125C" w:rsidP="0094125C">
      <w:pPr>
        <w:rPr>
          <w:lang w:val="ru-RU"/>
        </w:rPr>
      </w:pPr>
      <w:r w:rsidRPr="00D26162">
        <w:rPr>
          <w:lang w:val="ru-RU"/>
        </w:rPr>
        <w:t>Он смотрел в обзорные экраны и не отрываясь наблюдал за вращением планеты, вглядываясь в е</w:t>
      </w:r>
      <w:r w:rsidR="00BF2D7C" w:rsidRPr="00D26162">
        <w:rPr>
          <w:lang w:val="ru-RU"/>
        </w:rPr>
        <w:t>е</w:t>
      </w:r>
      <w:r w:rsidRPr="00D26162">
        <w:rPr>
          <w:lang w:val="ru-RU"/>
        </w:rPr>
        <w:t xml:space="preserve"> ненавистное белое сияние на фоне темноты. Да будь он в состоянии протянуть руку сквозь корпус космического корабля в пустоту, стиснуть этот шарик пальцами и раздавить, — так бы и сделал! Еще реб</w:t>
      </w:r>
      <w:r w:rsidR="00BF2D7C" w:rsidRPr="00D26162">
        <w:rPr>
          <w:lang w:val="ru-RU"/>
        </w:rPr>
        <w:t>е</w:t>
      </w:r>
      <w:r w:rsidRPr="00D26162">
        <w:rPr>
          <w:lang w:val="ru-RU"/>
        </w:rPr>
        <w:t>нком, когда благочестивые наставники обучали его вечным истинам, он воображал, будто вера дарует ему такую силу. Ему казалось, что если вера достаточно сильна, то может увеличить физическое тело — и оно будет расти, становясь вс</w:t>
      </w:r>
      <w:r w:rsidR="00BF2D7C" w:rsidRPr="00D26162">
        <w:rPr>
          <w:lang w:val="ru-RU"/>
        </w:rPr>
        <w:t>е</w:t>
      </w:r>
      <w:r w:rsidRPr="00D26162">
        <w:rPr>
          <w:lang w:val="ru-RU"/>
        </w:rPr>
        <w:t xml:space="preserve"> больше, вс</w:t>
      </w:r>
      <w:r w:rsidR="00BF2D7C" w:rsidRPr="00D26162">
        <w:rPr>
          <w:lang w:val="ru-RU"/>
        </w:rPr>
        <w:t>е</w:t>
      </w:r>
      <w:r w:rsidRPr="00D26162">
        <w:rPr>
          <w:lang w:val="ru-RU"/>
        </w:rPr>
        <w:t xml:space="preserve"> выше, уходя за пределы шпилей… и вот уже можно простереть руку к самим зв</w:t>
      </w:r>
      <w:r w:rsidR="00BF2D7C" w:rsidRPr="00D26162">
        <w:rPr>
          <w:lang w:val="ru-RU"/>
        </w:rPr>
        <w:t>е</w:t>
      </w:r>
      <w:r w:rsidRPr="00D26162">
        <w:rPr>
          <w:lang w:val="ru-RU"/>
        </w:rPr>
        <w:t xml:space="preserve">здам, собрав их, словно горстку пыли. </w:t>
      </w:r>
      <w:r w:rsidR="00345CD0" w:rsidRPr="00D26162">
        <w:rPr>
          <w:lang w:val="ru-RU"/>
        </w:rPr>
        <w:t>Ему вспомнилось</w:t>
      </w:r>
      <w:r w:rsidRPr="00D26162">
        <w:rPr>
          <w:lang w:val="ru-RU"/>
        </w:rPr>
        <w:t xml:space="preserve">, как </w:t>
      </w:r>
      <w:r w:rsidR="00345CD0" w:rsidRPr="00D26162">
        <w:rPr>
          <w:lang w:val="ru-RU"/>
        </w:rPr>
        <w:t>он, глядя</w:t>
      </w:r>
      <w:r w:rsidRPr="00D26162">
        <w:rPr>
          <w:lang w:val="ru-RU"/>
        </w:rPr>
        <w:t xml:space="preserve"> в зел</w:t>
      </w:r>
      <w:r w:rsidR="00BF2D7C" w:rsidRPr="00D26162">
        <w:rPr>
          <w:lang w:val="ru-RU"/>
        </w:rPr>
        <w:t>е</w:t>
      </w:r>
      <w:r w:rsidRPr="00D26162">
        <w:rPr>
          <w:lang w:val="ru-RU"/>
        </w:rPr>
        <w:t xml:space="preserve">ные глаза сестры </w:t>
      </w:r>
      <w:proofErr w:type="spellStart"/>
      <w:r w:rsidRPr="00D26162">
        <w:rPr>
          <w:lang w:val="ru-RU"/>
        </w:rPr>
        <w:t>Лукбы</w:t>
      </w:r>
      <w:proofErr w:type="spellEnd"/>
      <w:r w:rsidR="00345CD0" w:rsidRPr="00D26162">
        <w:rPr>
          <w:lang w:val="ru-RU"/>
        </w:rPr>
        <w:t>,</w:t>
      </w:r>
      <w:r w:rsidRPr="00D26162">
        <w:rPr>
          <w:lang w:val="ru-RU"/>
        </w:rPr>
        <w:t xml:space="preserve"> торжественно заяв</w:t>
      </w:r>
      <w:r w:rsidR="00345CD0" w:rsidRPr="00D26162">
        <w:rPr>
          <w:lang w:val="ru-RU"/>
        </w:rPr>
        <w:t>и</w:t>
      </w:r>
      <w:r w:rsidRPr="00D26162">
        <w:rPr>
          <w:lang w:val="ru-RU"/>
        </w:rPr>
        <w:t>л ей, что обрет</w:t>
      </w:r>
      <w:r w:rsidR="00BF2D7C" w:rsidRPr="00D26162">
        <w:rPr>
          <w:lang w:val="ru-RU"/>
        </w:rPr>
        <w:t>е</w:t>
      </w:r>
      <w:r w:rsidRPr="00D26162">
        <w:rPr>
          <w:lang w:val="ru-RU"/>
        </w:rPr>
        <w:t>т великую силу.</w:t>
      </w:r>
    </w:p>
    <w:p w14:paraId="515E9354" w14:textId="75B23E57" w:rsidR="0094125C" w:rsidRPr="00D26162" w:rsidRDefault="0094125C" w:rsidP="0094125C">
      <w:pPr>
        <w:rPr>
          <w:lang w:val="ru-RU"/>
        </w:rPr>
      </w:pPr>
      <w:r w:rsidRPr="00D26162">
        <w:rPr>
          <w:lang w:val="ru-RU"/>
        </w:rPr>
        <w:t xml:space="preserve">Она его не расхолаживала. Дети, должно быть, частенько говорили </w:t>
      </w:r>
      <w:r w:rsidR="009661B7" w:rsidRPr="00D26162">
        <w:rPr>
          <w:lang w:val="ru-RU"/>
        </w:rPr>
        <w:t>что-то в этом роде</w:t>
      </w:r>
      <w:r w:rsidRPr="00D26162">
        <w:rPr>
          <w:lang w:val="ru-RU"/>
        </w:rPr>
        <w:t xml:space="preserve"> — богобоязненные дети, принимающие вс</w:t>
      </w:r>
      <w:r w:rsidR="00BF2D7C" w:rsidRPr="00D26162">
        <w:rPr>
          <w:lang w:val="ru-RU"/>
        </w:rPr>
        <w:t>е</w:t>
      </w:r>
      <w:r w:rsidRPr="00D26162">
        <w:rPr>
          <w:lang w:val="ru-RU"/>
        </w:rPr>
        <w:t xml:space="preserve"> близко к сердцу. </w:t>
      </w:r>
      <w:proofErr w:type="spellStart"/>
      <w:r w:rsidRPr="00D26162">
        <w:rPr>
          <w:lang w:val="ru-RU"/>
        </w:rPr>
        <w:t>Лукба</w:t>
      </w:r>
      <w:proofErr w:type="spellEnd"/>
      <w:r w:rsidRPr="00D26162">
        <w:rPr>
          <w:lang w:val="ru-RU"/>
        </w:rPr>
        <w:t xml:space="preserve"> не обращала внимания на </w:t>
      </w:r>
      <w:r w:rsidR="00AC741C" w:rsidRPr="00D26162">
        <w:rPr>
          <w:lang w:val="ru-RU"/>
        </w:rPr>
        <w:t>их</w:t>
      </w:r>
      <w:r w:rsidRPr="00D26162">
        <w:rPr>
          <w:lang w:val="ru-RU"/>
        </w:rPr>
        <w:t xml:space="preserve"> слова. Или, быть может, тоже в них верила.</w:t>
      </w:r>
    </w:p>
    <w:p w14:paraId="3446EAE9" w14:textId="22978CA8" w:rsidR="0094125C" w:rsidRPr="00D26162" w:rsidRDefault="0094125C" w:rsidP="0094125C">
      <w:pPr>
        <w:rPr>
          <w:lang w:val="ru-RU"/>
        </w:rPr>
      </w:pPr>
      <w:r w:rsidRPr="00D26162">
        <w:rPr>
          <w:lang w:val="ru-RU"/>
        </w:rPr>
        <w:t>Он держался за эту веру, даже когда повзрослел и выкинул большинство детских фантазий из головы. Это было правдой — можно дотянуться до зв</w:t>
      </w:r>
      <w:r w:rsidR="00BF2D7C" w:rsidRPr="00D26162">
        <w:rPr>
          <w:lang w:val="ru-RU"/>
        </w:rPr>
        <w:t>е</w:t>
      </w:r>
      <w:r w:rsidRPr="00D26162">
        <w:rPr>
          <w:lang w:val="ru-RU"/>
        </w:rPr>
        <w:t xml:space="preserve">зд и собрать их, пусть и при помощи пустотных кораблей и линейных крейсеров. Можно сокрушать целые миры, будь у вас достаточно оружия и бронетехники. Это то, что давала вера — железо и </w:t>
      </w:r>
      <w:proofErr w:type="spellStart"/>
      <w:r w:rsidRPr="00D26162">
        <w:rPr>
          <w:lang w:val="ru-RU"/>
        </w:rPr>
        <w:t>адамантий</w:t>
      </w:r>
      <w:proofErr w:type="spellEnd"/>
      <w:r w:rsidRPr="00D26162">
        <w:rPr>
          <w:lang w:val="ru-RU"/>
        </w:rPr>
        <w:t>, лазерный огонь и взрывы бомб, и ими нельзя пренебрегать, потому что это Его инструменты.</w:t>
      </w:r>
    </w:p>
    <w:p w14:paraId="1FAECDFB" w14:textId="7AE92743" w:rsidR="0094125C" w:rsidRPr="00D26162" w:rsidRDefault="0094125C" w:rsidP="0094125C">
      <w:pPr>
        <w:rPr>
          <w:lang w:val="ru-RU"/>
        </w:rPr>
      </w:pPr>
      <w:r w:rsidRPr="00D26162">
        <w:rPr>
          <w:lang w:val="ru-RU"/>
        </w:rPr>
        <w:t>Но не все миры созданы одинаковыми. Какие-то были священными, иные же — нечестивыми. Одни — слабыми, другие — сильными. А некоторые, как этот, были единственными в своем роде. Миры ведьм.</w:t>
      </w:r>
    </w:p>
    <w:p w14:paraId="1020C7CA" w14:textId="77777777" w:rsidR="0094125C" w:rsidRPr="00D26162" w:rsidRDefault="0094125C" w:rsidP="0094125C">
      <w:pPr>
        <w:rPr>
          <w:lang w:val="ru-RU"/>
        </w:rPr>
      </w:pPr>
      <w:r w:rsidRPr="00D26162">
        <w:rPr>
          <w:lang w:val="ru-RU"/>
        </w:rPr>
        <w:t xml:space="preserve">— Повелитель, — произнесла капитан корабля Бута </w:t>
      </w:r>
      <w:proofErr w:type="spellStart"/>
      <w:r w:rsidRPr="00D26162">
        <w:rPr>
          <w:lang w:val="ru-RU"/>
        </w:rPr>
        <w:t>Авелина</w:t>
      </w:r>
      <w:proofErr w:type="spellEnd"/>
      <w:r w:rsidRPr="00D26162">
        <w:rPr>
          <w:lang w:val="ru-RU"/>
        </w:rPr>
        <w:t>, встревоженно глядя на него.</w:t>
      </w:r>
    </w:p>
    <w:p w14:paraId="549D4D4C" w14:textId="77777777" w:rsidR="0094125C" w:rsidRPr="00D26162" w:rsidRDefault="0094125C" w:rsidP="0094125C">
      <w:pPr>
        <w:rPr>
          <w:lang w:val="ru-RU"/>
        </w:rPr>
      </w:pPr>
      <w:r w:rsidRPr="00D26162">
        <w:rPr>
          <w:lang w:val="ru-RU"/>
        </w:rPr>
        <w:t>Он знал, что она собирается сказать. Не понимал только, почему она снова и снова говорит об этом вслух, будто он не имел доступа к тем же узлам и не видел те же диспозиции, передвижения и разрушения.</w:t>
      </w:r>
    </w:p>
    <w:p w14:paraId="31AB504D" w14:textId="1E513B68" w:rsidR="0094125C" w:rsidRPr="00D26162" w:rsidRDefault="0094125C" w:rsidP="0094125C">
      <w:pPr>
        <w:rPr>
          <w:lang w:val="ru-RU"/>
        </w:rPr>
      </w:pPr>
      <w:r w:rsidRPr="00D26162">
        <w:rPr>
          <w:lang w:val="ru-RU"/>
        </w:rPr>
        <w:t xml:space="preserve">Он прищурился и вцепился в подлокотники железного командного трона. Казалось, что он слился с </w:t>
      </w:r>
      <w:r w:rsidR="00AF5127">
        <w:rPr>
          <w:lang w:val="ru-RU"/>
        </w:rPr>
        <w:t>троно</w:t>
      </w:r>
      <w:r w:rsidRPr="00D26162">
        <w:rPr>
          <w:lang w:val="ru-RU"/>
        </w:rPr>
        <w:t xml:space="preserve">м воедино; пропитанная </w:t>
      </w:r>
      <w:proofErr w:type="spellStart"/>
      <w:r w:rsidRPr="00D26162">
        <w:rPr>
          <w:lang w:val="ru-RU"/>
        </w:rPr>
        <w:t>пóтом</w:t>
      </w:r>
      <w:proofErr w:type="spellEnd"/>
      <w:r w:rsidRPr="00D26162">
        <w:rPr>
          <w:lang w:val="ru-RU"/>
        </w:rPr>
        <w:t xml:space="preserve"> мантия прилипла к металлу. От высокой обзорной арки невозможно было оторвать глаз: из-за многочисленных попаданий бронестекло пошло серебристой паутиной трещин. Он почувствовал, как палуба под сапогами снова содрогнулась. Увидел, как с крыши мостика летят обломки, с лязгом падая в отсеки сервиторов и сенсорные галереи.</w:t>
      </w:r>
    </w:p>
    <w:p w14:paraId="14345ED6" w14:textId="77777777" w:rsidR="0094125C" w:rsidRPr="00D26162" w:rsidRDefault="0094125C" w:rsidP="0094125C">
      <w:pPr>
        <w:rPr>
          <w:lang w:val="ru-RU"/>
        </w:rPr>
      </w:pPr>
      <w:r w:rsidRPr="00D26162">
        <w:rPr>
          <w:lang w:val="ru-RU"/>
        </w:rPr>
        <w:t xml:space="preserve">— Повелитель, — повторила </w:t>
      </w:r>
      <w:proofErr w:type="spellStart"/>
      <w:r w:rsidRPr="00D26162">
        <w:rPr>
          <w:lang w:val="ru-RU"/>
        </w:rPr>
        <w:t>Авелина</w:t>
      </w:r>
      <w:proofErr w:type="spellEnd"/>
      <w:r w:rsidRPr="00D26162">
        <w:rPr>
          <w:lang w:val="ru-RU"/>
        </w:rPr>
        <w:t>, уже настойчивее.</w:t>
      </w:r>
    </w:p>
    <w:p w14:paraId="3826E872" w14:textId="77777777" w:rsidR="0094125C" w:rsidRPr="00D26162" w:rsidRDefault="0094125C" w:rsidP="0094125C">
      <w:pPr>
        <w:rPr>
          <w:lang w:val="ru-RU"/>
        </w:rPr>
      </w:pPr>
      <w:r w:rsidRPr="00D26162">
        <w:rPr>
          <w:lang w:val="ru-RU"/>
        </w:rPr>
        <w:t xml:space="preserve">Ей нужно было лишь одно — уверенность. Он мог бы приказать </w:t>
      </w:r>
      <w:proofErr w:type="spellStart"/>
      <w:r w:rsidRPr="00D26162">
        <w:rPr>
          <w:lang w:val="ru-RU"/>
        </w:rPr>
        <w:t>Авелине</w:t>
      </w:r>
      <w:proofErr w:type="spellEnd"/>
      <w:r w:rsidRPr="00D26162">
        <w:rPr>
          <w:lang w:val="ru-RU"/>
        </w:rPr>
        <w:t xml:space="preserve"> держать курс прямиком в Око Ужаса, и она бы выполнила этот приказ без колебаний: главное, чтобы голос и взгляд повелителя оставались несгибаемыми. Бута была крайне молода для человека, на которого </w:t>
      </w:r>
      <w:r w:rsidRPr="00D26162">
        <w:rPr>
          <w:lang w:val="ru-RU"/>
        </w:rPr>
        <w:lastRenderedPageBreak/>
        <w:t xml:space="preserve">возложили столь серьезную ответственность. С другой стороны, </w:t>
      </w:r>
      <w:proofErr w:type="spellStart"/>
      <w:r w:rsidRPr="00D26162">
        <w:rPr>
          <w:lang w:val="ru-RU"/>
        </w:rPr>
        <w:t>Авелина</w:t>
      </w:r>
      <w:proofErr w:type="spellEnd"/>
      <w:r w:rsidRPr="00D26162">
        <w:rPr>
          <w:lang w:val="ru-RU"/>
        </w:rPr>
        <w:t>, как и он, полагалась на силу веры. А вера проявлялась в убежденности. Если допустить сомнение, хотя бы на мгновение, то нельзя будет положиться вообще ни на что.</w:t>
      </w:r>
    </w:p>
    <w:p w14:paraId="47B039CD" w14:textId="06E54B9E" w:rsidR="0094125C" w:rsidRPr="00D26162" w:rsidRDefault="0094125C" w:rsidP="0094125C">
      <w:pPr>
        <w:rPr>
          <w:lang w:val="ru-RU"/>
        </w:rPr>
      </w:pPr>
      <w:r w:rsidRPr="00D26162">
        <w:rPr>
          <w:lang w:val="ru-RU"/>
        </w:rPr>
        <w:t>Однако именно тогда, впервые в жизни, он ощущал лишь пустоту. Он смотрел на дал</w:t>
      </w:r>
      <w:r w:rsidR="00BF2D7C" w:rsidRPr="00D26162">
        <w:rPr>
          <w:lang w:val="ru-RU"/>
        </w:rPr>
        <w:t>е</w:t>
      </w:r>
      <w:r w:rsidRPr="00D26162">
        <w:rPr>
          <w:lang w:val="ru-RU"/>
        </w:rPr>
        <w:t>кий ледяной мир, упиваясь его злобой, и понимал, что никогда не ступит на его землю. Никогда не вдохн</w:t>
      </w:r>
      <w:r w:rsidR="00BF2D7C" w:rsidRPr="00D26162">
        <w:rPr>
          <w:lang w:val="ru-RU"/>
        </w:rPr>
        <w:t>е</w:t>
      </w:r>
      <w:r w:rsidRPr="00D26162">
        <w:rPr>
          <w:lang w:val="ru-RU"/>
        </w:rPr>
        <w:t xml:space="preserve">т порченый воздух этой планеты и не увидит гор, о которых столько </w:t>
      </w:r>
      <w:r w:rsidR="00A536F0">
        <w:rPr>
          <w:lang w:val="ru-RU"/>
        </w:rPr>
        <w:t>писали</w:t>
      </w:r>
      <w:r w:rsidRPr="00D26162">
        <w:rPr>
          <w:lang w:val="ru-RU"/>
        </w:rPr>
        <w:t>, — гор, которые, по слухам, вырезал сам Император, превратив их в твердыни, не знающие себе равных, а ныне же оскверн</w:t>
      </w:r>
      <w:r w:rsidR="00BF2D7C" w:rsidRPr="00D26162">
        <w:rPr>
          <w:lang w:val="ru-RU"/>
        </w:rPr>
        <w:t>е</w:t>
      </w:r>
      <w:r w:rsidRPr="00D26162">
        <w:rPr>
          <w:lang w:val="ru-RU"/>
        </w:rPr>
        <w:t>нных выродками, засевшими в неприступных залах.</w:t>
      </w:r>
    </w:p>
    <w:p w14:paraId="4EA645E3" w14:textId="77777777" w:rsidR="0094125C" w:rsidRPr="00D26162" w:rsidRDefault="0094125C" w:rsidP="0094125C">
      <w:pPr>
        <w:rPr>
          <w:lang w:val="ru-RU"/>
        </w:rPr>
      </w:pPr>
      <w:r w:rsidRPr="00D26162">
        <w:rPr>
          <w:lang w:val="ru-RU"/>
        </w:rPr>
        <w:t>Однако отступать сейчас, стольким пожертвовав… что ж, это никогда не было в его характере.</w:t>
      </w:r>
    </w:p>
    <w:p w14:paraId="5BD3FC31" w14:textId="77777777" w:rsidR="0094125C" w:rsidRPr="00D26162" w:rsidRDefault="0094125C" w:rsidP="0094125C">
      <w:pPr>
        <w:rPr>
          <w:lang w:val="ru-RU"/>
        </w:rPr>
      </w:pPr>
      <w:r w:rsidRPr="00D26162">
        <w:rPr>
          <w:lang w:val="ru-RU"/>
        </w:rPr>
        <w:t>— Продолжать наступление, — мягко сказал он. — Удерживать занятые позиции, оказывать давление. Задействовать резервы.</w:t>
      </w:r>
    </w:p>
    <w:p w14:paraId="6E7EBEC3" w14:textId="77777777" w:rsidR="0094125C" w:rsidRPr="00D26162" w:rsidRDefault="0094125C" w:rsidP="0094125C">
      <w:pPr>
        <w:rPr>
          <w:lang w:val="ru-RU"/>
        </w:rPr>
      </w:pPr>
      <w:r w:rsidRPr="00D26162">
        <w:rPr>
          <w:lang w:val="ru-RU"/>
        </w:rPr>
        <w:t xml:space="preserve">Все это время </w:t>
      </w:r>
      <w:proofErr w:type="spellStart"/>
      <w:r w:rsidRPr="00D26162">
        <w:rPr>
          <w:lang w:val="ru-RU"/>
        </w:rPr>
        <w:t>Авелина</w:t>
      </w:r>
      <w:proofErr w:type="spellEnd"/>
      <w:r w:rsidRPr="00D26162">
        <w:rPr>
          <w:lang w:val="ru-RU"/>
        </w:rPr>
        <w:t xml:space="preserve"> не сводила с него глаз, раскачиваясь на собственном троне от града попаданий. </w:t>
      </w:r>
    </w:p>
    <w:p w14:paraId="0F692C50" w14:textId="601DB36A" w:rsidR="0094125C" w:rsidRPr="00D26162" w:rsidRDefault="0094125C" w:rsidP="0094125C">
      <w:pPr>
        <w:rPr>
          <w:lang w:val="ru-RU"/>
        </w:rPr>
      </w:pPr>
      <w:r w:rsidRPr="00D26162">
        <w:rPr>
          <w:lang w:val="ru-RU"/>
        </w:rPr>
        <w:t>— Если мы разверн</w:t>
      </w:r>
      <w:r w:rsidR="00BF2D7C" w:rsidRPr="00D26162">
        <w:rPr>
          <w:lang w:val="ru-RU"/>
        </w:rPr>
        <w:t>е</w:t>
      </w:r>
      <w:r w:rsidRPr="00D26162">
        <w:rPr>
          <w:lang w:val="ru-RU"/>
        </w:rPr>
        <w:t>м...</w:t>
      </w:r>
    </w:p>
    <w:p w14:paraId="50D5BB13" w14:textId="2592AB44" w:rsidR="0094125C" w:rsidRPr="00D26162" w:rsidRDefault="0094125C" w:rsidP="0094125C">
      <w:pPr>
        <w:rPr>
          <w:lang w:val="ru-RU"/>
        </w:rPr>
      </w:pPr>
      <w:r w:rsidRPr="00D26162">
        <w:rPr>
          <w:lang w:val="ru-RU"/>
        </w:rPr>
        <w:t>— Задействовать резервы, — настойчиво повторил он, беззлобно, но решительно.</w:t>
      </w:r>
    </w:p>
    <w:p w14:paraId="3276A2B7" w14:textId="1BFD4D98" w:rsidR="0094125C" w:rsidRPr="00D26162" w:rsidRDefault="0094125C" w:rsidP="0094125C">
      <w:pPr>
        <w:rPr>
          <w:lang w:val="ru-RU"/>
        </w:rPr>
      </w:pPr>
      <w:r w:rsidRPr="00D26162">
        <w:rPr>
          <w:lang w:val="ru-RU"/>
        </w:rPr>
        <w:t>Капитан исполнила поручение. Она передала приказ старшим офицерам связи, а те по защищ</w:t>
      </w:r>
      <w:r w:rsidR="00BF2D7C" w:rsidRPr="00D26162">
        <w:rPr>
          <w:lang w:val="ru-RU"/>
        </w:rPr>
        <w:t>е</w:t>
      </w:r>
      <w:r w:rsidRPr="00D26162">
        <w:rPr>
          <w:lang w:val="ru-RU"/>
        </w:rPr>
        <w:t>нной сети разослали его капитанам прочих кораблей, командирам эскадр и тр</w:t>
      </w:r>
      <w:r w:rsidR="00BF2D7C" w:rsidRPr="00D26162">
        <w:rPr>
          <w:lang w:val="ru-RU"/>
        </w:rPr>
        <w:t>е</w:t>
      </w:r>
      <w:r w:rsidRPr="00D26162">
        <w:rPr>
          <w:lang w:val="ru-RU"/>
        </w:rPr>
        <w:t xml:space="preserve">м </w:t>
      </w:r>
      <w:proofErr w:type="spellStart"/>
      <w:r w:rsidRPr="00D26162">
        <w:rPr>
          <w:lang w:val="ru-RU"/>
        </w:rPr>
        <w:t>канониссам</w:t>
      </w:r>
      <w:proofErr w:type="spellEnd"/>
      <w:r w:rsidRPr="00D26162">
        <w:rPr>
          <w:lang w:val="ru-RU"/>
        </w:rPr>
        <w:t>. Даже несмотря на все поражения и помехи, команды сохраняли безоговорочную преданность. Выжившие оперативники продолжали выполнять свой долг, обрабатывая приказы и обновляя тактические сводки, пока троны под ними рушились, а экраны шипели и гасли.</w:t>
      </w:r>
    </w:p>
    <w:p w14:paraId="0C4D2604" w14:textId="77777777" w:rsidR="0094125C" w:rsidRPr="00D26162" w:rsidRDefault="0094125C" w:rsidP="0094125C">
      <w:pPr>
        <w:rPr>
          <w:lang w:val="ru-RU"/>
        </w:rPr>
      </w:pPr>
      <w:r w:rsidRPr="00D26162">
        <w:rPr>
          <w:lang w:val="ru-RU"/>
        </w:rPr>
        <w:t>Он наблюдал за результатами.</w:t>
      </w:r>
    </w:p>
    <w:p w14:paraId="06B831A3" w14:textId="77777777" w:rsidR="0094125C" w:rsidRPr="00D26162" w:rsidRDefault="0094125C" w:rsidP="0094125C">
      <w:pPr>
        <w:rPr>
          <w:lang w:val="ru-RU"/>
        </w:rPr>
      </w:pPr>
      <w:r w:rsidRPr="00D26162">
        <w:rPr>
          <w:lang w:val="ru-RU"/>
        </w:rPr>
        <w:t>Крейсер «</w:t>
      </w:r>
      <w:r w:rsidRPr="00D26162">
        <w:rPr>
          <w:i/>
          <w:iCs/>
          <w:lang w:val="ru-RU"/>
        </w:rPr>
        <w:t>Его пристальный взор</w:t>
      </w:r>
      <w:r w:rsidRPr="00D26162">
        <w:rPr>
          <w:lang w:val="ru-RU"/>
        </w:rPr>
        <w:t>» отделился от левого борта, боковые секции озарились струями выброшенного кислорода, и в ослепительных вспышках света торпедные отсеки выпустили свой груз.</w:t>
      </w:r>
    </w:p>
    <w:p w14:paraId="6354E6F2" w14:textId="1F986619" w:rsidR="0094125C" w:rsidRPr="00D26162" w:rsidRDefault="0094125C" w:rsidP="0094125C">
      <w:pPr>
        <w:rPr>
          <w:lang w:val="ru-RU"/>
        </w:rPr>
      </w:pPr>
      <w:r w:rsidRPr="00D26162">
        <w:rPr>
          <w:lang w:val="ru-RU"/>
        </w:rPr>
        <w:t>Тяж</w:t>
      </w:r>
      <w:r w:rsidR="00BF2D7C" w:rsidRPr="00D26162">
        <w:rPr>
          <w:lang w:val="ru-RU"/>
        </w:rPr>
        <w:t>е</w:t>
      </w:r>
      <w:r w:rsidRPr="00D26162">
        <w:rPr>
          <w:lang w:val="ru-RU"/>
        </w:rPr>
        <w:t>лый штурмовой носитель «</w:t>
      </w:r>
      <w:r w:rsidRPr="00D26162">
        <w:rPr>
          <w:i/>
          <w:iCs/>
          <w:lang w:val="ru-RU"/>
        </w:rPr>
        <w:t>Грех соглашательства</w:t>
      </w:r>
      <w:r w:rsidRPr="00D26162">
        <w:rPr>
          <w:lang w:val="ru-RU"/>
        </w:rPr>
        <w:t>» по-прежнему удерживал позицию над боевой сферой, вс</w:t>
      </w:r>
      <w:r w:rsidR="00BF2D7C" w:rsidRPr="00D26162">
        <w:rPr>
          <w:lang w:val="ru-RU"/>
        </w:rPr>
        <w:t>е</w:t>
      </w:r>
      <w:r w:rsidRPr="00D26162">
        <w:rPr>
          <w:lang w:val="ru-RU"/>
        </w:rPr>
        <w:t xml:space="preserve"> ещ</w:t>
      </w:r>
      <w:r w:rsidR="00BF2D7C" w:rsidRPr="00D26162">
        <w:rPr>
          <w:lang w:val="ru-RU"/>
        </w:rPr>
        <w:t>е</w:t>
      </w:r>
      <w:r w:rsidRPr="00D26162">
        <w:rPr>
          <w:lang w:val="ru-RU"/>
        </w:rPr>
        <w:t xml:space="preserve"> загруженный примерно наполовину; судно окружал ореол из оборонительного лазерного огня. Стаи пустотных истребителей кружились и пикировали, сражаясь между гигантами в клубах взрывов и пламени. Флагман ордена Раненого Сердца «</w:t>
      </w:r>
      <w:r w:rsidRPr="00D26162">
        <w:rPr>
          <w:i/>
          <w:iCs/>
          <w:lang w:val="ru-RU"/>
        </w:rPr>
        <w:t>Наследие непорочности</w:t>
      </w:r>
      <w:r w:rsidRPr="00D26162">
        <w:rPr>
          <w:lang w:val="ru-RU"/>
        </w:rPr>
        <w:t>» самозабвенно продвигался впер</w:t>
      </w:r>
      <w:r w:rsidR="00BF2D7C" w:rsidRPr="00D26162">
        <w:rPr>
          <w:lang w:val="ru-RU"/>
        </w:rPr>
        <w:t>е</w:t>
      </w:r>
      <w:r w:rsidRPr="00D26162">
        <w:rPr>
          <w:lang w:val="ru-RU"/>
        </w:rPr>
        <w:t>д; киль корабля почернел, башни раз</w:t>
      </w:r>
      <w:r w:rsidR="00A536F0">
        <w:rPr>
          <w:lang w:val="ru-RU"/>
        </w:rPr>
        <w:t>валива</w:t>
      </w:r>
      <w:r w:rsidRPr="00D26162">
        <w:rPr>
          <w:lang w:val="ru-RU"/>
        </w:rPr>
        <w:t>лись, но орудия продолжали вести огонь. Орден Белой Розы занял левый фланг, и их сгруппированные корабли несли серь</w:t>
      </w:r>
      <w:r w:rsidR="00BF2D7C" w:rsidRPr="00D26162">
        <w:rPr>
          <w:lang w:val="ru-RU"/>
        </w:rPr>
        <w:t>е</w:t>
      </w:r>
      <w:r w:rsidRPr="00D26162">
        <w:rPr>
          <w:lang w:val="ru-RU"/>
        </w:rPr>
        <w:t xml:space="preserve">зные потери. У расположенной на правом фланге эскадрильи ордена Пламенной Слезы дела обстояли </w:t>
      </w:r>
      <w:r w:rsidR="00A536F0">
        <w:rPr>
          <w:lang w:val="ru-RU"/>
        </w:rPr>
        <w:t>по</w:t>
      </w:r>
      <w:r w:rsidRPr="00D26162">
        <w:rPr>
          <w:lang w:val="ru-RU"/>
        </w:rPr>
        <w:t>лучше, но чем дольше вс</w:t>
      </w:r>
      <w:r w:rsidR="00BF2D7C" w:rsidRPr="00D26162">
        <w:rPr>
          <w:lang w:val="ru-RU"/>
        </w:rPr>
        <w:t>е</w:t>
      </w:r>
      <w:r w:rsidRPr="00D26162">
        <w:rPr>
          <w:lang w:val="ru-RU"/>
        </w:rPr>
        <w:t xml:space="preserve"> это тянулось, тем больше потерь приносило.</w:t>
      </w:r>
    </w:p>
    <w:p w14:paraId="4B2CBC9D" w14:textId="77777777" w:rsidR="0094125C" w:rsidRPr="00D26162" w:rsidRDefault="0094125C" w:rsidP="0094125C">
      <w:pPr>
        <w:rPr>
          <w:lang w:val="ru-RU"/>
        </w:rPr>
      </w:pPr>
      <w:r w:rsidRPr="00D26162">
        <w:rPr>
          <w:lang w:val="ru-RU"/>
        </w:rPr>
        <w:t xml:space="preserve">В дело вступили резервы. Три крейсера в фиолетово-золотых цветах его собственной епархии, несущие изображение чаши под шестиконечной короной. Их сопровождали девять «Фурий», небольшое количество «Громовых ястребов» </w:t>
      </w:r>
      <w:proofErr w:type="spellStart"/>
      <w:r w:rsidRPr="00D26162">
        <w:rPr>
          <w:lang w:val="ru-RU"/>
        </w:rPr>
        <w:t>Сороритас</w:t>
      </w:r>
      <w:proofErr w:type="spellEnd"/>
      <w:r w:rsidRPr="00D26162">
        <w:rPr>
          <w:lang w:val="ru-RU"/>
        </w:rPr>
        <w:t xml:space="preserve"> и двенадцать более медлительных канонерок с </w:t>
      </w:r>
      <w:proofErr w:type="spellStart"/>
      <w:r w:rsidRPr="00D26162">
        <w:rPr>
          <w:lang w:val="ru-RU"/>
        </w:rPr>
        <w:t>неопознаваемой</w:t>
      </w:r>
      <w:proofErr w:type="spellEnd"/>
      <w:r w:rsidRPr="00D26162">
        <w:rPr>
          <w:lang w:val="ru-RU"/>
        </w:rPr>
        <w:t xml:space="preserve"> серовато-коричневой отделкой.</w:t>
      </w:r>
    </w:p>
    <w:p w14:paraId="0E4C9FB1" w14:textId="28D829B9" w:rsidR="0094125C" w:rsidRPr="00D26162" w:rsidRDefault="0094125C" w:rsidP="0094125C">
      <w:pPr>
        <w:rPr>
          <w:lang w:val="ru-RU"/>
        </w:rPr>
      </w:pPr>
      <w:r w:rsidRPr="00D26162">
        <w:rPr>
          <w:lang w:val="ru-RU"/>
        </w:rPr>
        <w:t>А следом шло его собственное судно, главная достопримечательность флота, великолепный барк, словно вырезанный из черноты экстравагантными золотыми и малиновыми штрихами; нос корабля украшали ангелы с завязанными глазами, а на киле размещалась тяж</w:t>
      </w:r>
      <w:r w:rsidR="00BF2D7C" w:rsidRPr="00D26162">
        <w:rPr>
          <w:lang w:val="ru-RU"/>
        </w:rPr>
        <w:t>е</w:t>
      </w:r>
      <w:r w:rsidRPr="00D26162">
        <w:rPr>
          <w:lang w:val="ru-RU"/>
        </w:rPr>
        <w:t>лая артиллерийская батарея, которая стала бы гордостью любого линейного крейсера военного флота. Барк назывался «</w:t>
      </w:r>
      <w:r w:rsidRPr="00D26162">
        <w:rPr>
          <w:i/>
          <w:iCs/>
          <w:lang w:val="ru-RU"/>
        </w:rPr>
        <w:t>Цеп праведности</w:t>
      </w:r>
      <w:r w:rsidRPr="00D26162">
        <w:rPr>
          <w:lang w:val="ru-RU"/>
        </w:rPr>
        <w:t>», и под его бомбардировками сгорали целые миры.</w:t>
      </w:r>
    </w:p>
    <w:p w14:paraId="2C96F5CF" w14:textId="1ED2DC33" w:rsidR="0094125C" w:rsidRPr="00D26162" w:rsidRDefault="0094125C" w:rsidP="0094125C">
      <w:pPr>
        <w:rPr>
          <w:lang w:val="ru-RU"/>
        </w:rPr>
      </w:pPr>
      <w:r w:rsidRPr="00D26162">
        <w:rPr>
          <w:lang w:val="ru-RU"/>
        </w:rPr>
        <w:lastRenderedPageBreak/>
        <w:t>Но только не этот мир. Несмотря на внушительность и ярость, на все усердие матросов и Сест</w:t>
      </w:r>
      <w:r w:rsidR="00BF2D7C" w:rsidRPr="00D26162">
        <w:rPr>
          <w:lang w:val="ru-RU"/>
        </w:rPr>
        <w:t>е</w:t>
      </w:r>
      <w:r w:rsidRPr="00D26162">
        <w:rPr>
          <w:lang w:val="ru-RU"/>
        </w:rPr>
        <w:t>р Битвы, эта планета — вместилище бесовщины, помешательства и полулюдей-</w:t>
      </w:r>
      <w:proofErr w:type="spellStart"/>
      <w:r w:rsidRPr="00D26162">
        <w:rPr>
          <w:lang w:val="ru-RU"/>
        </w:rPr>
        <w:t>полузверей</w:t>
      </w:r>
      <w:proofErr w:type="spellEnd"/>
      <w:r w:rsidRPr="00D26162">
        <w:rPr>
          <w:lang w:val="ru-RU"/>
        </w:rPr>
        <w:t>, — это пятно на людской совести никак не хотело вымарываться. Защитники ледяного мира с воем и грохотом обруши</w:t>
      </w:r>
      <w:r w:rsidR="00A536F0">
        <w:rPr>
          <w:lang w:val="ru-RU"/>
        </w:rPr>
        <w:t>ва</w:t>
      </w:r>
      <w:r w:rsidRPr="00D26162">
        <w:rPr>
          <w:lang w:val="ru-RU"/>
        </w:rPr>
        <w:t>лись из пустоты. Они носились на своих тяж</w:t>
      </w:r>
      <w:r w:rsidR="00BF2D7C" w:rsidRPr="00D26162">
        <w:rPr>
          <w:lang w:val="ru-RU"/>
        </w:rPr>
        <w:t>е</w:t>
      </w:r>
      <w:r w:rsidRPr="00D26162">
        <w:rPr>
          <w:lang w:val="ru-RU"/>
        </w:rPr>
        <w:t>лых космических кораблях как сумасшедшие, совершая безрассудные ман</w:t>
      </w:r>
      <w:r w:rsidR="00BF2D7C" w:rsidRPr="00D26162">
        <w:rPr>
          <w:lang w:val="ru-RU"/>
        </w:rPr>
        <w:t>е</w:t>
      </w:r>
      <w:r w:rsidRPr="00D26162">
        <w:rPr>
          <w:lang w:val="ru-RU"/>
        </w:rPr>
        <w:t xml:space="preserve">вры, которые, если и не приводили к катастрофическому самоуничтожению, то сеяли хаос среди более ортодоксальных формирований </w:t>
      </w:r>
      <w:proofErr w:type="spellStart"/>
      <w:r w:rsidRPr="00D26162">
        <w:rPr>
          <w:lang w:val="ru-RU"/>
        </w:rPr>
        <w:t>Экклезиархии</w:t>
      </w:r>
      <w:proofErr w:type="spellEnd"/>
      <w:r w:rsidRPr="00D26162">
        <w:rPr>
          <w:lang w:val="ru-RU"/>
        </w:rPr>
        <w:t>. Они посылали абордажные снаряды, врезаясь в днища крупных кораблей и пробиваясь сквозь перекрещивающиеся лазерные огни, а потом с хрустом вгрызались глубоко внутрь палуб. Оказавшись внутри, абордажные команды про</w:t>
      </w:r>
      <w:r w:rsidR="00A536F0">
        <w:rPr>
          <w:lang w:val="ru-RU"/>
        </w:rPr>
        <w:t>ры</w:t>
      </w:r>
      <w:r w:rsidRPr="00D26162">
        <w:rPr>
          <w:lang w:val="ru-RU"/>
        </w:rPr>
        <w:t xml:space="preserve">вались к двигателям, генераторам щитов, реакторам, и этих </w:t>
      </w:r>
      <w:proofErr w:type="spellStart"/>
      <w:r w:rsidRPr="00D26162">
        <w:rPr>
          <w:lang w:val="ru-RU"/>
        </w:rPr>
        <w:t>абордажников</w:t>
      </w:r>
      <w:proofErr w:type="spellEnd"/>
      <w:r w:rsidRPr="00D26162">
        <w:rPr>
          <w:lang w:val="ru-RU"/>
        </w:rPr>
        <w:t xml:space="preserve"> почти невозможно было остановить — их трудно было даже обнаружить. «</w:t>
      </w:r>
      <w:r w:rsidRPr="00D26162">
        <w:rPr>
          <w:i/>
          <w:iCs/>
          <w:lang w:val="ru-RU"/>
        </w:rPr>
        <w:t>Доблестный клинок</w:t>
      </w:r>
      <w:r w:rsidRPr="00D26162">
        <w:rPr>
          <w:lang w:val="ru-RU"/>
        </w:rPr>
        <w:t xml:space="preserve">» уже искалечили: свирепствующие внутри корабля </w:t>
      </w:r>
      <w:proofErr w:type="spellStart"/>
      <w:r w:rsidRPr="00D26162">
        <w:rPr>
          <w:lang w:val="ru-RU"/>
        </w:rPr>
        <w:t>одержимцы</w:t>
      </w:r>
      <w:proofErr w:type="spellEnd"/>
      <w:r w:rsidRPr="00D26162">
        <w:rPr>
          <w:lang w:val="ru-RU"/>
        </w:rPr>
        <w:t xml:space="preserve"> вырвали его сердце, и колоссальный корпус накренился, разваливаясь. Другие суда тоже уничтожались. Рано или поздно эти бестии доберутся и до «</w:t>
      </w:r>
      <w:r w:rsidRPr="00D26162">
        <w:rPr>
          <w:i/>
          <w:iCs/>
          <w:lang w:val="ru-RU"/>
        </w:rPr>
        <w:t>Цепа праведности</w:t>
      </w:r>
      <w:r w:rsidRPr="00D26162">
        <w:rPr>
          <w:lang w:val="ru-RU"/>
        </w:rPr>
        <w:t>».</w:t>
      </w:r>
    </w:p>
    <w:p w14:paraId="3660DBFE" w14:textId="164768C4" w:rsidR="0094125C" w:rsidRPr="00D26162" w:rsidRDefault="0094125C" w:rsidP="0094125C">
      <w:pPr>
        <w:rPr>
          <w:lang w:val="ru-RU"/>
        </w:rPr>
      </w:pPr>
      <w:r w:rsidRPr="00D26162">
        <w:rPr>
          <w:lang w:val="ru-RU"/>
        </w:rPr>
        <w:t>У защитников было много кораблей — слишком много для послушного ордена, они вылетели из-под солнца, что в очередной раз доказало ненормальность этих существ. В этом избытке чудилось что-то безумное. Другие еретики сражались с рвением, но эти… он даже не знал, как их назвать. Эти дикари придумали себе сотни им</w:t>
      </w:r>
      <w:r w:rsidR="00BF2D7C" w:rsidRPr="00D26162">
        <w:rPr>
          <w:lang w:val="ru-RU"/>
        </w:rPr>
        <w:t>е</w:t>
      </w:r>
      <w:r w:rsidRPr="00D26162">
        <w:rPr>
          <w:lang w:val="ru-RU"/>
        </w:rPr>
        <w:t>н, каждое из которых было более чванливым, чем предыдущее, и он знал их все, но у него самого больше не находилось для них слов. Может, именно их извращения сводили их с ума — энергия развращ</w:t>
      </w:r>
      <w:r w:rsidR="00BF2D7C" w:rsidRPr="00D26162">
        <w:rPr>
          <w:lang w:val="ru-RU"/>
        </w:rPr>
        <w:t>е</w:t>
      </w:r>
      <w:r w:rsidRPr="00D26162">
        <w:rPr>
          <w:lang w:val="ru-RU"/>
        </w:rPr>
        <w:t>нных душ, отчаянно стремящихся избежать разоблачения. Или, может, они были просто берсерками, ведь все легенды говорили о более глубоком коварстве, скрывающемся под шкурами и подвесками из клыков. Просто чудовища, проклятые чудовища.</w:t>
      </w:r>
    </w:p>
    <w:p w14:paraId="3CE4784A" w14:textId="075E4697" w:rsidR="0094125C" w:rsidRPr="00D26162" w:rsidRDefault="0094125C" w:rsidP="0094125C">
      <w:pPr>
        <w:rPr>
          <w:lang w:val="ru-RU"/>
        </w:rPr>
      </w:pPr>
      <w:r w:rsidRPr="00D26162">
        <w:rPr>
          <w:lang w:val="ru-RU"/>
        </w:rPr>
        <w:t xml:space="preserve">Это не могло продолжаться вечно. </w:t>
      </w:r>
      <w:proofErr w:type="gramStart"/>
      <w:r w:rsidRPr="00D26162">
        <w:rPr>
          <w:lang w:val="ru-RU"/>
        </w:rPr>
        <w:t>Он</w:t>
      </w:r>
      <w:proofErr w:type="gramEnd"/>
      <w:r w:rsidRPr="00D26162">
        <w:rPr>
          <w:lang w:val="ru-RU"/>
        </w:rPr>
        <w:t xml:space="preserve"> не отрываясь наблюдал за ледяным миром, бело-голубым кругом на фоне черноты, даже когда его флот рассыпался в прах. Тр</w:t>
      </w:r>
      <w:r w:rsidR="00BF2D7C" w:rsidRPr="00D26162">
        <w:rPr>
          <w:lang w:val="ru-RU"/>
        </w:rPr>
        <w:t>е</w:t>
      </w:r>
      <w:r w:rsidRPr="00D26162">
        <w:rPr>
          <w:lang w:val="ru-RU"/>
        </w:rPr>
        <w:t>х орденов недостаточно. Возможно, не хватит и десяти. Быть может, в лобовом противостоянии, в открытом бою, с оружием в руках, этого противника не одолеет никакая сила.</w:t>
      </w:r>
    </w:p>
    <w:p w14:paraId="23E780A2" w14:textId="2275C9F0" w:rsidR="0094125C" w:rsidRPr="00D26162" w:rsidRDefault="0094125C" w:rsidP="0094125C">
      <w:pPr>
        <w:rPr>
          <w:lang w:val="ru-RU"/>
        </w:rPr>
      </w:pPr>
      <w:r w:rsidRPr="00D26162">
        <w:rPr>
          <w:lang w:val="ru-RU"/>
        </w:rPr>
        <w:t xml:space="preserve">— Повелитель, — сказала </w:t>
      </w:r>
      <w:proofErr w:type="spellStart"/>
      <w:r w:rsidRPr="00D26162">
        <w:rPr>
          <w:lang w:val="ru-RU"/>
        </w:rPr>
        <w:t>Авелина</w:t>
      </w:r>
      <w:proofErr w:type="spellEnd"/>
      <w:r w:rsidRPr="00D26162">
        <w:rPr>
          <w:lang w:val="ru-RU"/>
        </w:rPr>
        <w:t>, видя подсч</w:t>
      </w:r>
      <w:r w:rsidR="00BF2D7C" w:rsidRPr="00D26162">
        <w:rPr>
          <w:lang w:val="ru-RU"/>
        </w:rPr>
        <w:t>е</w:t>
      </w:r>
      <w:r w:rsidRPr="00D26162">
        <w:rPr>
          <w:lang w:val="ru-RU"/>
        </w:rPr>
        <w:t>ты подтвержд</w:t>
      </w:r>
      <w:r w:rsidR="00BF2D7C" w:rsidRPr="00D26162">
        <w:rPr>
          <w:lang w:val="ru-RU"/>
        </w:rPr>
        <w:t>е</w:t>
      </w:r>
      <w:r w:rsidRPr="00D26162">
        <w:rPr>
          <w:lang w:val="ru-RU"/>
        </w:rPr>
        <w:t>нных смертей</w:t>
      </w:r>
      <w:r w:rsidR="009E001A" w:rsidRPr="00D26162">
        <w:rPr>
          <w:lang w:val="ru-RU"/>
        </w:rPr>
        <w:t>;</w:t>
      </w:r>
      <w:r w:rsidRPr="00D26162">
        <w:rPr>
          <w:lang w:val="ru-RU"/>
        </w:rPr>
        <w:t xml:space="preserve"> голос капитана был </w:t>
      </w:r>
      <w:r w:rsidR="00A536F0">
        <w:rPr>
          <w:lang w:val="ru-RU"/>
        </w:rPr>
        <w:t>ровным, как обычно</w:t>
      </w:r>
      <w:r w:rsidRPr="00D26162">
        <w:rPr>
          <w:lang w:val="ru-RU"/>
        </w:rPr>
        <w:t>, и она повернулась, чтобы посмотреть на командира.</w:t>
      </w:r>
    </w:p>
    <w:p w14:paraId="033E80DA" w14:textId="7F1B9AC6" w:rsidR="0094125C" w:rsidRPr="00D26162" w:rsidRDefault="0094125C" w:rsidP="0094125C">
      <w:pPr>
        <w:rPr>
          <w:lang w:val="ru-RU"/>
        </w:rPr>
      </w:pPr>
      <w:r w:rsidRPr="00D26162">
        <w:rPr>
          <w:lang w:val="ru-RU"/>
        </w:rPr>
        <w:t>Он переключил личный канал связи на зонд-катер, который отправил в тени «</w:t>
      </w:r>
      <w:r w:rsidRPr="00D26162">
        <w:rPr>
          <w:i/>
          <w:iCs/>
          <w:lang w:val="ru-RU"/>
        </w:rPr>
        <w:t>Наследия непорочности</w:t>
      </w:r>
      <w:r w:rsidRPr="00D26162">
        <w:rPr>
          <w:lang w:val="ru-RU"/>
        </w:rPr>
        <w:t>». Вот уже много часов это суд</w:t>
      </w:r>
      <w:r w:rsidR="00BF2D7C" w:rsidRPr="00D26162">
        <w:rPr>
          <w:lang w:val="ru-RU"/>
        </w:rPr>
        <w:t>е</w:t>
      </w:r>
      <w:r w:rsidRPr="00D26162">
        <w:rPr>
          <w:lang w:val="ru-RU"/>
        </w:rPr>
        <w:t>нышко было самым важным во вс</w:t>
      </w:r>
      <w:r w:rsidR="00BF2D7C" w:rsidRPr="00D26162">
        <w:rPr>
          <w:lang w:val="ru-RU"/>
        </w:rPr>
        <w:t>е</w:t>
      </w:r>
      <w:r w:rsidRPr="00D26162">
        <w:rPr>
          <w:lang w:val="ru-RU"/>
        </w:rPr>
        <w:t>м флоте, — слишком маленькое, чтобы привле</w:t>
      </w:r>
      <w:r w:rsidR="00A536F0">
        <w:rPr>
          <w:lang w:val="ru-RU"/>
        </w:rPr>
        <w:t>ч</w:t>
      </w:r>
      <w:r w:rsidRPr="00D26162">
        <w:rPr>
          <w:lang w:val="ru-RU"/>
        </w:rPr>
        <w:t>ь к себе внимание, скользящее в темноте и напичканное авгурами ч</w:t>
      </w:r>
      <w:r w:rsidR="00BF2D7C" w:rsidRPr="00D26162">
        <w:rPr>
          <w:lang w:val="ru-RU"/>
        </w:rPr>
        <w:t>е</w:t>
      </w:r>
      <w:r w:rsidRPr="00D26162">
        <w:rPr>
          <w:lang w:val="ru-RU"/>
        </w:rPr>
        <w:t>рное пятнышко на фоне бушующих огней пустоты.</w:t>
      </w:r>
    </w:p>
    <w:p w14:paraId="0FE1CEF0" w14:textId="77777777" w:rsidR="0094125C" w:rsidRPr="00D26162" w:rsidRDefault="0094125C" w:rsidP="00B9522A">
      <w:pPr>
        <w:rPr>
          <w:lang w:val="ru-RU"/>
        </w:rPr>
      </w:pPr>
      <w:r w:rsidRPr="00D26162">
        <w:rPr>
          <w:lang w:val="ru-RU"/>
        </w:rPr>
        <w:t>— Вы закончили? — спросил он.</w:t>
      </w:r>
    </w:p>
    <w:p w14:paraId="64CC9951" w14:textId="1BD0C4CC" w:rsidR="0094125C" w:rsidRPr="00D26162" w:rsidRDefault="0094125C" w:rsidP="00B9522A">
      <w:pPr>
        <w:rPr>
          <w:lang w:val="ru-RU"/>
        </w:rPr>
      </w:pPr>
      <w:r w:rsidRPr="00D26162">
        <w:rPr>
          <w:lang w:val="ru-RU"/>
        </w:rPr>
        <w:t>Ответ приш</w:t>
      </w:r>
      <w:r w:rsidR="00BF2D7C" w:rsidRPr="00D26162">
        <w:rPr>
          <w:lang w:val="ru-RU"/>
        </w:rPr>
        <w:t>е</w:t>
      </w:r>
      <w:r w:rsidRPr="00D26162">
        <w:rPr>
          <w:lang w:val="ru-RU"/>
        </w:rPr>
        <w:t>л вместе с волнами искажений. Может, на катере и не было меток, но его вс</w:t>
      </w:r>
      <w:r w:rsidR="00BF2D7C" w:rsidRPr="00D26162">
        <w:rPr>
          <w:lang w:val="ru-RU"/>
        </w:rPr>
        <w:t>е</w:t>
      </w:r>
      <w:r w:rsidRPr="00D26162">
        <w:rPr>
          <w:lang w:val="ru-RU"/>
        </w:rPr>
        <w:t xml:space="preserve"> равно задело штормом, в который его отправил</w:t>
      </w:r>
      <w:r w:rsidR="00A536F0">
        <w:rPr>
          <w:lang w:val="ru-RU"/>
        </w:rPr>
        <w:t>и</w:t>
      </w:r>
      <w:r w:rsidRPr="00D26162">
        <w:rPr>
          <w:lang w:val="ru-RU"/>
        </w:rPr>
        <w:t>.</w:t>
      </w:r>
    </w:p>
    <w:p w14:paraId="182297E3" w14:textId="77777777" w:rsidR="0094125C" w:rsidRPr="00D26162" w:rsidRDefault="0094125C" w:rsidP="00B9522A">
      <w:pPr>
        <w:rPr>
          <w:lang w:val="ru-RU"/>
        </w:rPr>
      </w:pPr>
      <w:r w:rsidRPr="00D26162">
        <w:rPr>
          <w:lang w:val="ru-RU"/>
        </w:rPr>
        <w:t>— </w:t>
      </w:r>
      <w:r w:rsidRPr="00D26162">
        <w:rPr>
          <w:i/>
          <w:iCs/>
          <w:lang w:val="ru-RU"/>
        </w:rPr>
        <w:t>Сканирование завершено, повелитель. Можем начать анализ по вашей команде</w:t>
      </w:r>
      <w:r w:rsidRPr="00D26162">
        <w:rPr>
          <w:lang w:val="ru-RU"/>
        </w:rPr>
        <w:t>.</w:t>
      </w:r>
    </w:p>
    <w:p w14:paraId="0229A2AE" w14:textId="1FBC90FC" w:rsidR="0094125C" w:rsidRPr="00D26162" w:rsidRDefault="0094125C" w:rsidP="00B9522A">
      <w:pPr>
        <w:rPr>
          <w:lang w:val="ru-RU"/>
        </w:rPr>
      </w:pPr>
      <w:r w:rsidRPr="00D26162">
        <w:rPr>
          <w:lang w:val="ru-RU"/>
        </w:rPr>
        <w:t>— Вы получили вс</w:t>
      </w:r>
      <w:r w:rsidR="00BF2D7C" w:rsidRPr="00D26162">
        <w:rPr>
          <w:lang w:val="ru-RU"/>
        </w:rPr>
        <w:t>е</w:t>
      </w:r>
      <w:r w:rsidRPr="00D26162">
        <w:rPr>
          <w:lang w:val="ru-RU"/>
        </w:rPr>
        <w:t>? Уверены?</w:t>
      </w:r>
    </w:p>
    <w:p w14:paraId="12529E11" w14:textId="1CBD8E63" w:rsidR="0094125C" w:rsidRPr="00D26162" w:rsidRDefault="0094125C" w:rsidP="00B9522A">
      <w:pPr>
        <w:rPr>
          <w:lang w:val="ru-RU"/>
        </w:rPr>
      </w:pPr>
      <w:r w:rsidRPr="00D26162">
        <w:rPr>
          <w:lang w:val="ru-RU"/>
        </w:rPr>
        <w:t>— </w:t>
      </w:r>
      <w:r w:rsidRPr="00D26162">
        <w:rPr>
          <w:i/>
          <w:iCs/>
          <w:lang w:val="ru-RU"/>
        </w:rPr>
        <w:t>Вс</w:t>
      </w:r>
      <w:r w:rsidR="00BF2D7C" w:rsidRPr="00D26162">
        <w:rPr>
          <w:i/>
          <w:iCs/>
          <w:lang w:val="ru-RU"/>
        </w:rPr>
        <w:t>е</w:t>
      </w:r>
      <w:r w:rsidRPr="00D26162">
        <w:rPr>
          <w:i/>
          <w:iCs/>
          <w:lang w:val="ru-RU"/>
        </w:rPr>
        <w:t xml:space="preserve">. Похоже, они не… </w:t>
      </w:r>
      <w:r w:rsidR="00A536F0">
        <w:rPr>
          <w:i/>
          <w:iCs/>
          <w:lang w:val="ru-RU"/>
        </w:rPr>
        <w:t>таятся</w:t>
      </w:r>
      <w:r w:rsidRPr="00D26162">
        <w:rPr>
          <w:lang w:val="ru-RU"/>
        </w:rPr>
        <w:t>.</w:t>
      </w:r>
    </w:p>
    <w:p w14:paraId="0686B624" w14:textId="372FBC7F" w:rsidR="0094125C" w:rsidRPr="00D26162" w:rsidRDefault="0094125C" w:rsidP="00B9522A">
      <w:pPr>
        <w:rPr>
          <w:lang w:val="ru-RU"/>
        </w:rPr>
      </w:pPr>
      <w:r w:rsidRPr="00D26162">
        <w:rPr>
          <w:lang w:val="ru-RU"/>
        </w:rPr>
        <w:t>Это имело смысл. Дикари хотели, чтобы их имена были известны</w:t>
      </w:r>
      <w:r w:rsidR="00A536F0">
        <w:rPr>
          <w:lang w:val="ru-RU"/>
        </w:rPr>
        <w:t xml:space="preserve"> всем</w:t>
      </w:r>
      <w:r w:rsidRPr="00D26162">
        <w:rPr>
          <w:lang w:val="ru-RU"/>
        </w:rPr>
        <w:t>. Для них это вопрос престижа — этот противник убит </w:t>
      </w:r>
      <w:r w:rsidRPr="00D26162">
        <w:rPr>
          <w:i/>
          <w:iCs/>
          <w:lang w:val="ru-RU"/>
        </w:rPr>
        <w:t>мной</w:t>
      </w:r>
      <w:r w:rsidRPr="00D26162">
        <w:rPr>
          <w:lang w:val="ru-RU"/>
        </w:rPr>
        <w:t>; </w:t>
      </w:r>
      <w:r w:rsidRPr="00D26162">
        <w:rPr>
          <w:i/>
          <w:iCs/>
          <w:lang w:val="ru-RU"/>
        </w:rPr>
        <w:t>я</w:t>
      </w:r>
      <w:r w:rsidRPr="00D26162">
        <w:rPr>
          <w:lang w:val="ru-RU"/>
        </w:rPr>
        <w:t> сделал это.</w:t>
      </w:r>
    </w:p>
    <w:p w14:paraId="790643E3" w14:textId="77777777" w:rsidR="0094125C" w:rsidRPr="00D26162" w:rsidRDefault="0094125C" w:rsidP="00B9522A">
      <w:pPr>
        <w:rPr>
          <w:lang w:val="ru-RU"/>
        </w:rPr>
      </w:pPr>
      <w:r w:rsidRPr="00D26162">
        <w:rPr>
          <w:lang w:val="ru-RU"/>
        </w:rPr>
        <w:t xml:space="preserve">— Очень хорошо. Немедленно отступайте. Не позволяйте себя обнаружить. Я буду прикрывать вас в течение следующего стандартного часа. </w:t>
      </w:r>
    </w:p>
    <w:p w14:paraId="0067603E" w14:textId="4C0F9AF5" w:rsidR="0094125C" w:rsidRPr="00D26162" w:rsidRDefault="0094125C" w:rsidP="00B9522A">
      <w:pPr>
        <w:rPr>
          <w:lang w:val="ru-RU"/>
        </w:rPr>
      </w:pPr>
      <w:r w:rsidRPr="00D26162">
        <w:rPr>
          <w:lang w:val="ru-RU"/>
        </w:rPr>
        <w:lastRenderedPageBreak/>
        <w:t xml:space="preserve">Связь прервалась. Не теряя времени, он повернулся на троне и переключился на </w:t>
      </w:r>
      <w:proofErr w:type="spellStart"/>
      <w:r w:rsidRPr="00D26162">
        <w:rPr>
          <w:lang w:val="ru-RU"/>
        </w:rPr>
        <w:t>Авелину</w:t>
      </w:r>
      <w:proofErr w:type="spellEnd"/>
      <w:r w:rsidRPr="00D26162">
        <w:rPr>
          <w:lang w:val="ru-RU"/>
        </w:rPr>
        <w:t>. То, что должно было произойти дальше, причиняло ему боль, — само собой, причиняло, но могло быть и гораздо хуже. Битва может длиться мгновения, а может и десятилетия; вот в ч</w:t>
      </w:r>
      <w:r w:rsidR="00BF2D7C" w:rsidRPr="00D26162">
        <w:rPr>
          <w:lang w:val="ru-RU"/>
        </w:rPr>
        <w:t>е</w:t>
      </w:r>
      <w:r w:rsidRPr="00D26162">
        <w:rPr>
          <w:lang w:val="ru-RU"/>
        </w:rPr>
        <w:t>м заключался урок.</w:t>
      </w:r>
    </w:p>
    <w:p w14:paraId="18E3D8E8" w14:textId="77777777" w:rsidR="0094125C" w:rsidRPr="00D26162" w:rsidRDefault="0094125C" w:rsidP="00B9522A">
      <w:pPr>
        <w:rPr>
          <w:lang w:val="ru-RU"/>
        </w:rPr>
      </w:pPr>
      <w:r w:rsidRPr="00D26162">
        <w:rPr>
          <w:lang w:val="ru-RU"/>
        </w:rPr>
        <w:t xml:space="preserve">— </w:t>
      </w:r>
      <w:proofErr w:type="spellStart"/>
      <w:r w:rsidRPr="00D26162">
        <w:rPr>
          <w:lang w:val="ru-RU"/>
        </w:rPr>
        <w:t>Аннометка</w:t>
      </w:r>
      <w:proofErr w:type="spellEnd"/>
      <w:r w:rsidRPr="00D26162">
        <w:rPr>
          <w:lang w:val="ru-RU"/>
        </w:rPr>
        <w:t>, — сказал он.</w:t>
      </w:r>
    </w:p>
    <w:p w14:paraId="78050077" w14:textId="77777777" w:rsidR="0094125C" w:rsidRPr="00D26162" w:rsidRDefault="0094125C" w:rsidP="00B9522A">
      <w:pPr>
        <w:rPr>
          <w:lang w:val="ru-RU"/>
        </w:rPr>
      </w:pPr>
      <w:r w:rsidRPr="00D26162">
        <w:rPr>
          <w:lang w:val="ru-RU"/>
        </w:rPr>
        <w:t xml:space="preserve">Капитан моргнула: </w:t>
      </w:r>
    </w:p>
    <w:p w14:paraId="72EFC8AC" w14:textId="77777777" w:rsidR="0094125C" w:rsidRPr="00D26162" w:rsidRDefault="0094125C" w:rsidP="00B9522A">
      <w:pPr>
        <w:rPr>
          <w:lang w:val="ru-RU"/>
        </w:rPr>
      </w:pPr>
      <w:r w:rsidRPr="00D26162">
        <w:rPr>
          <w:lang w:val="ru-RU"/>
        </w:rPr>
        <w:t xml:space="preserve">— </w:t>
      </w:r>
      <w:proofErr w:type="spellStart"/>
      <w:r w:rsidRPr="00D26162">
        <w:rPr>
          <w:lang w:val="ru-RU"/>
        </w:rPr>
        <w:t>Аннометка</w:t>
      </w:r>
      <w:proofErr w:type="spellEnd"/>
      <w:r w:rsidRPr="00D26162">
        <w:rPr>
          <w:lang w:val="ru-RU"/>
        </w:rPr>
        <w:t>?</w:t>
      </w:r>
    </w:p>
    <w:p w14:paraId="73F27308" w14:textId="7B2CE261" w:rsidR="0094125C" w:rsidRPr="00D26162" w:rsidRDefault="0094125C" w:rsidP="00B9522A">
      <w:pPr>
        <w:rPr>
          <w:lang w:val="ru-RU"/>
        </w:rPr>
      </w:pPr>
      <w:r w:rsidRPr="00D26162">
        <w:rPr>
          <w:lang w:val="ru-RU"/>
        </w:rPr>
        <w:t>— Вы меня слышали. Задокументируйте вс</w:t>
      </w:r>
      <w:r w:rsidR="00BF2D7C" w:rsidRPr="00D26162">
        <w:rPr>
          <w:lang w:val="ru-RU"/>
        </w:rPr>
        <w:t>е</w:t>
      </w:r>
      <w:r w:rsidRPr="00D26162">
        <w:rPr>
          <w:lang w:val="ru-RU"/>
        </w:rPr>
        <w:t xml:space="preserve"> поподробнее, пожалуйста.</w:t>
      </w:r>
    </w:p>
    <w:p w14:paraId="3733E02F" w14:textId="7EEB560E" w:rsidR="0094125C" w:rsidRPr="00D26162" w:rsidRDefault="0094125C" w:rsidP="00B9522A">
      <w:pPr>
        <w:rPr>
          <w:lang w:val="ru-RU"/>
        </w:rPr>
      </w:pPr>
      <w:r w:rsidRPr="00D26162">
        <w:rPr>
          <w:lang w:val="ru-RU"/>
        </w:rPr>
        <w:t>Сбитая с толку Бута вс</w:t>
      </w:r>
      <w:r w:rsidR="00BF2D7C" w:rsidRPr="00D26162">
        <w:rPr>
          <w:lang w:val="ru-RU"/>
        </w:rPr>
        <w:t>е</w:t>
      </w:r>
      <w:r w:rsidRPr="00D26162">
        <w:rPr>
          <w:lang w:val="ru-RU"/>
        </w:rPr>
        <w:t xml:space="preserve"> же дисциплинированно выполнила приказ и быстро сверилась с системами.</w:t>
      </w:r>
    </w:p>
    <w:p w14:paraId="5C2C42AA" w14:textId="77777777" w:rsidR="0094125C" w:rsidRPr="00D26162" w:rsidRDefault="0094125C" w:rsidP="00B9522A">
      <w:pPr>
        <w:rPr>
          <w:lang w:val="ru-RU"/>
        </w:rPr>
      </w:pPr>
      <w:r w:rsidRPr="00D26162">
        <w:rPr>
          <w:lang w:val="ru-RU"/>
        </w:rPr>
        <w:t>— 8-76-02 по местной системе. М41.886 по имперскому стандарту летоисчисления.</w:t>
      </w:r>
    </w:p>
    <w:p w14:paraId="29065A90" w14:textId="77777777" w:rsidR="0094125C" w:rsidRPr="00D26162" w:rsidRDefault="0094125C" w:rsidP="00B9522A">
      <w:pPr>
        <w:rPr>
          <w:lang w:val="ru-RU"/>
        </w:rPr>
      </w:pPr>
      <w:r w:rsidRPr="00D26162">
        <w:rPr>
          <w:lang w:val="ru-RU"/>
        </w:rPr>
        <w:t xml:space="preserve">— Благодарю. — Он встал. Подобрал мантию и снова надел митру. Переключил </w:t>
      </w:r>
      <w:proofErr w:type="spellStart"/>
      <w:r w:rsidRPr="00D26162">
        <w:rPr>
          <w:lang w:val="ru-RU"/>
        </w:rPr>
        <w:t>вокс</w:t>
      </w:r>
      <w:proofErr w:type="spellEnd"/>
      <w:r w:rsidRPr="00D26162">
        <w:rPr>
          <w:lang w:val="ru-RU"/>
        </w:rPr>
        <w:t>-излучатель на широкий спектр связь, обращаясь не только к тысячам членов экипажа «</w:t>
      </w:r>
      <w:r w:rsidRPr="00D26162">
        <w:rPr>
          <w:i/>
          <w:iCs/>
          <w:lang w:val="ru-RU"/>
        </w:rPr>
        <w:t>Цепа праведности</w:t>
      </w:r>
      <w:r w:rsidRPr="00D26162">
        <w:rPr>
          <w:lang w:val="ru-RU"/>
        </w:rPr>
        <w:t xml:space="preserve">», но и к сотням тысяч человек по всему флоту. </w:t>
      </w:r>
    </w:p>
    <w:p w14:paraId="73CD01E1" w14:textId="77777777" w:rsidR="0094125C" w:rsidRPr="00D26162" w:rsidRDefault="0094125C" w:rsidP="00B9522A">
      <w:pPr>
        <w:rPr>
          <w:lang w:val="ru-RU"/>
        </w:rPr>
      </w:pPr>
      <w:r w:rsidRPr="00D26162">
        <w:rPr>
          <w:lang w:val="ru-RU"/>
        </w:rPr>
        <w:t>— Братья и сестры, запомните эту дату!</w:t>
      </w:r>
    </w:p>
    <w:p w14:paraId="1ACDFE17" w14:textId="3E51CF40" w:rsidR="0094125C" w:rsidRPr="00D26162" w:rsidRDefault="0094125C" w:rsidP="00B9522A">
      <w:pPr>
        <w:rPr>
          <w:lang w:val="ru-RU"/>
        </w:rPr>
      </w:pPr>
      <w:r w:rsidRPr="00D26162">
        <w:rPr>
          <w:lang w:val="ru-RU"/>
        </w:rPr>
        <w:t>Вы последовали моему призыву явиться сюда, невзирая на опасности. Вы сражались с верой и яростью, как того требует Император. Мы подвергли их суровому испытанию, вынудили отступить, и теперь награда у нас перед глазами. Многие говорили, что мы никогда не зайд</w:t>
      </w:r>
      <w:r w:rsidR="00BF2D7C" w:rsidRPr="00D26162">
        <w:rPr>
          <w:lang w:val="ru-RU"/>
        </w:rPr>
        <w:t>е</w:t>
      </w:r>
      <w:r w:rsidRPr="00D26162">
        <w:rPr>
          <w:lang w:val="ru-RU"/>
        </w:rPr>
        <w:t>м так далеко. Они ошибались. И ваша вера это доказала.</w:t>
      </w:r>
    </w:p>
    <w:p w14:paraId="6B997AD1" w14:textId="77777777" w:rsidR="0094125C" w:rsidRPr="00D26162" w:rsidRDefault="0094125C" w:rsidP="00B9522A">
      <w:pPr>
        <w:rPr>
          <w:lang w:val="ru-RU"/>
        </w:rPr>
      </w:pPr>
      <w:r w:rsidRPr="00D26162">
        <w:rPr>
          <w:lang w:val="ru-RU"/>
        </w:rPr>
        <w:t>Палуба продолжала дрожать и прогибаться. Высокие балюстрады покрылись новыми трещинами.</w:t>
      </w:r>
    </w:p>
    <w:p w14:paraId="7A09822F" w14:textId="0B293968" w:rsidR="0094125C" w:rsidRPr="00D26162" w:rsidRDefault="0094125C" w:rsidP="00B9522A">
      <w:pPr>
        <w:rPr>
          <w:lang w:val="ru-RU"/>
        </w:rPr>
      </w:pPr>
      <w:r w:rsidRPr="00D26162">
        <w:rPr>
          <w:lang w:val="ru-RU"/>
        </w:rPr>
        <w:t>— И я знаю, что если бы я отдал приказ, то вы бы сражались до самого конца, — сказал он. — Но растрачивать священные ресурсы на безрезультатные поиски — это не подлинная преданность. Мы уже потратили три недели тяж</w:t>
      </w:r>
      <w:r w:rsidR="00BF2D7C" w:rsidRPr="00D26162">
        <w:rPr>
          <w:lang w:val="ru-RU"/>
        </w:rPr>
        <w:t>е</w:t>
      </w:r>
      <w:r w:rsidRPr="00D26162">
        <w:rPr>
          <w:lang w:val="ru-RU"/>
        </w:rPr>
        <w:t>лого труда, проливая и свою, и их кровь, но вс</w:t>
      </w:r>
      <w:r w:rsidR="00BF2D7C" w:rsidRPr="00D26162">
        <w:rPr>
          <w:lang w:val="ru-RU"/>
        </w:rPr>
        <w:t>е</w:t>
      </w:r>
      <w:r w:rsidRPr="00D26162">
        <w:rPr>
          <w:lang w:val="ru-RU"/>
        </w:rPr>
        <w:t xml:space="preserve"> ещ</w:t>
      </w:r>
      <w:r w:rsidR="00BF2D7C" w:rsidRPr="00D26162">
        <w:rPr>
          <w:lang w:val="ru-RU"/>
        </w:rPr>
        <w:t>е</w:t>
      </w:r>
      <w:r w:rsidRPr="00D26162">
        <w:rPr>
          <w:lang w:val="ru-RU"/>
        </w:rPr>
        <w:t xml:space="preserve"> не приблизились к высадке на планету. Они не видят доводов — они не понимают компромисса. Форсирование событий сейчас привело бы к разгрому, лишив </w:t>
      </w:r>
      <w:proofErr w:type="spellStart"/>
      <w:r w:rsidRPr="00D26162">
        <w:rPr>
          <w:lang w:val="ru-RU"/>
        </w:rPr>
        <w:t>Империум</w:t>
      </w:r>
      <w:proofErr w:type="spellEnd"/>
      <w:r w:rsidRPr="00D26162">
        <w:rPr>
          <w:lang w:val="ru-RU"/>
        </w:rPr>
        <w:t xml:space="preserve"> слуг, у которых есть обязанности в других местах.</w:t>
      </w:r>
    </w:p>
    <w:p w14:paraId="59D43265" w14:textId="77777777" w:rsidR="0094125C" w:rsidRPr="00D26162" w:rsidRDefault="0094125C" w:rsidP="00B9522A">
      <w:pPr>
        <w:rPr>
          <w:lang w:val="ru-RU"/>
        </w:rPr>
      </w:pPr>
      <w:r w:rsidRPr="00D26162">
        <w:rPr>
          <w:lang w:val="ru-RU"/>
        </w:rPr>
        <w:t>Он сглотнул. Было непросто произнести эти слова. Примирение с этой мыслью давалось с трудом.</w:t>
      </w:r>
    </w:p>
    <w:p w14:paraId="3C9E2721" w14:textId="62244A72" w:rsidR="0094125C" w:rsidRPr="00D26162" w:rsidRDefault="0094125C" w:rsidP="00B9522A">
      <w:pPr>
        <w:rPr>
          <w:lang w:val="ru-RU"/>
        </w:rPr>
      </w:pPr>
      <w:r w:rsidRPr="00D26162">
        <w:rPr>
          <w:lang w:val="ru-RU"/>
        </w:rPr>
        <w:t>— Итак, приказываю начать отступление. Повторяю ещ</w:t>
      </w:r>
      <w:r w:rsidR="00BF2D7C" w:rsidRPr="00D26162">
        <w:rPr>
          <w:lang w:val="ru-RU"/>
        </w:rPr>
        <w:t>е</w:t>
      </w:r>
      <w:r w:rsidRPr="00D26162">
        <w:rPr>
          <w:lang w:val="ru-RU"/>
        </w:rPr>
        <w:t xml:space="preserve"> раз, начать отступление. Всем кораблям основной линии занять позиции для отхода с боем, вспомогательным судам немедленно направляться в доки или непосредственно на сбор за пределы системы.</w:t>
      </w:r>
    </w:p>
    <w:p w14:paraId="1A50000C" w14:textId="7A388ACE" w:rsidR="0094125C" w:rsidRPr="00D26162" w:rsidRDefault="0094125C" w:rsidP="00B9522A">
      <w:pPr>
        <w:rPr>
          <w:lang w:val="ru-RU"/>
        </w:rPr>
      </w:pPr>
      <w:r w:rsidRPr="00D26162">
        <w:rPr>
          <w:lang w:val="ru-RU"/>
        </w:rPr>
        <w:t xml:space="preserve">Это был правильный поступок. Единственное, что можно было сделать. Но от этого решение не стало менее горьким. Он ощущал </w:t>
      </w:r>
      <w:r w:rsidR="009E001A" w:rsidRPr="00D26162">
        <w:rPr>
          <w:lang w:val="ru-RU"/>
        </w:rPr>
        <w:t>вес</w:t>
      </w:r>
      <w:r w:rsidRPr="00D26162">
        <w:rPr>
          <w:lang w:val="ru-RU"/>
        </w:rPr>
        <w:t xml:space="preserve"> промокшего облачения, подчеркивавшего его авторитет, и сейчас тяжесть одеяний была подобна обвинению, как знак его высокомерия.</w:t>
      </w:r>
    </w:p>
    <w:p w14:paraId="0A1E84C9" w14:textId="79986DDB" w:rsidR="0094125C" w:rsidRPr="00D26162" w:rsidRDefault="0094125C" w:rsidP="00B9522A">
      <w:pPr>
        <w:rPr>
          <w:lang w:val="ru-RU"/>
        </w:rPr>
      </w:pPr>
      <w:r w:rsidRPr="00D26162">
        <w:rPr>
          <w:lang w:val="ru-RU"/>
        </w:rPr>
        <w:t>— Но запомните, — сказал он, не отводя взгляда от ярко-белой сферы. — Имена записаны. Его месть неверным не знает предела и исчерпания. Я клянусь в этом здесь и сейчас — это освящ</w:t>
      </w:r>
      <w:r w:rsidR="00BF2D7C" w:rsidRPr="00D26162">
        <w:rPr>
          <w:lang w:val="ru-RU"/>
        </w:rPr>
        <w:t>е</w:t>
      </w:r>
      <w:r w:rsidRPr="00D26162">
        <w:rPr>
          <w:lang w:val="ru-RU"/>
        </w:rPr>
        <w:t>нное проклятие, которое невозможно снять, оно не ослабнет и не будет отменено. По крайней мере это они должны понимать.</w:t>
      </w:r>
    </w:p>
    <w:p w14:paraId="4FD8BDE1" w14:textId="2DF7E622" w:rsidR="0094125C" w:rsidRPr="00D26162" w:rsidRDefault="0094125C" w:rsidP="00B9522A">
      <w:pPr>
        <w:rPr>
          <w:lang w:val="ru-RU"/>
        </w:rPr>
      </w:pPr>
      <w:r w:rsidRPr="00D26162">
        <w:rPr>
          <w:lang w:val="ru-RU"/>
        </w:rPr>
        <w:t>Это вс</w:t>
      </w:r>
      <w:r w:rsidR="00BF2D7C" w:rsidRPr="00D26162">
        <w:rPr>
          <w:lang w:val="ru-RU"/>
        </w:rPr>
        <w:t>е</w:t>
      </w:r>
      <w:r w:rsidRPr="00D26162">
        <w:rPr>
          <w:lang w:val="ru-RU"/>
        </w:rPr>
        <w:t xml:space="preserve"> равно был провал. Никаким речам его не скрыть. Лишь будущее могло спасти это предприятие, его репутацию и святость его великой миссии. Конечно, ему прид</w:t>
      </w:r>
      <w:r w:rsidR="00BF2D7C" w:rsidRPr="00D26162">
        <w:rPr>
          <w:lang w:val="ru-RU"/>
        </w:rPr>
        <w:t>е</w:t>
      </w:r>
      <w:r w:rsidRPr="00D26162">
        <w:rPr>
          <w:lang w:val="ru-RU"/>
        </w:rPr>
        <w:t xml:space="preserve">тся проявить </w:t>
      </w:r>
      <w:r w:rsidRPr="00D26162">
        <w:rPr>
          <w:lang w:val="ru-RU"/>
        </w:rPr>
        <w:lastRenderedPageBreak/>
        <w:t>доверие, но также прид</w:t>
      </w:r>
      <w:r w:rsidR="00BF2D7C" w:rsidRPr="00D26162">
        <w:rPr>
          <w:lang w:val="ru-RU"/>
        </w:rPr>
        <w:t>е</w:t>
      </w:r>
      <w:r w:rsidRPr="00D26162">
        <w:rPr>
          <w:lang w:val="ru-RU"/>
        </w:rPr>
        <w:t xml:space="preserve">тся и жертвовать. Предстоящая дорога, как и полагалось, была усеяна шипами. </w:t>
      </w:r>
    </w:p>
    <w:p w14:paraId="48F936AE" w14:textId="0D089592" w:rsidR="0094125C" w:rsidRPr="00D26162" w:rsidRDefault="0094125C" w:rsidP="00B9522A">
      <w:pPr>
        <w:rPr>
          <w:lang w:val="ru-RU"/>
        </w:rPr>
      </w:pPr>
      <w:r w:rsidRPr="00D26162">
        <w:rPr>
          <w:lang w:val="ru-RU"/>
        </w:rPr>
        <w:t>— Мы верн</w:t>
      </w:r>
      <w:r w:rsidR="00BF2D7C" w:rsidRPr="00D26162">
        <w:rPr>
          <w:lang w:val="ru-RU"/>
        </w:rPr>
        <w:t>е</w:t>
      </w:r>
      <w:r w:rsidRPr="00D26162">
        <w:rPr>
          <w:lang w:val="ru-RU"/>
        </w:rPr>
        <w:t>мся, — сказал он, не сводя глаз с мира, который приш</w:t>
      </w:r>
      <w:r w:rsidR="00BF2D7C" w:rsidRPr="00D26162">
        <w:rPr>
          <w:lang w:val="ru-RU"/>
        </w:rPr>
        <w:t>е</w:t>
      </w:r>
      <w:r w:rsidRPr="00D26162">
        <w:rPr>
          <w:lang w:val="ru-RU"/>
        </w:rPr>
        <w:t xml:space="preserve">л покарать. — Какова бы ни была Его воля, </w:t>
      </w:r>
      <w:proofErr w:type="spellStart"/>
      <w:r w:rsidRPr="00D26162">
        <w:rPr>
          <w:lang w:val="ru-RU"/>
        </w:rPr>
        <w:t>Несмертный</w:t>
      </w:r>
      <w:proofErr w:type="spellEnd"/>
      <w:r w:rsidRPr="00D26162">
        <w:rPr>
          <w:lang w:val="ru-RU"/>
        </w:rPr>
        <w:t xml:space="preserve"> Трон свидетель сих слов: суд свершится.</w:t>
      </w:r>
    </w:p>
    <w:p w14:paraId="1BB3982A" w14:textId="77777777" w:rsidR="0094125C" w:rsidRPr="00D26162" w:rsidRDefault="0094125C" w:rsidP="00B9522A">
      <w:pPr>
        <w:rPr>
          <w:lang w:val="ru-RU"/>
        </w:rPr>
      </w:pPr>
    </w:p>
    <w:p w14:paraId="53E14CC3" w14:textId="4514AC60" w:rsidR="0094125C" w:rsidRPr="00D26162" w:rsidRDefault="0094125C" w:rsidP="0094125C">
      <w:pPr>
        <w:pStyle w:val="a3"/>
        <w:rPr>
          <w:lang w:val="ru-RU"/>
        </w:rPr>
      </w:pPr>
      <w:r w:rsidRPr="00D26162">
        <w:rPr>
          <w:lang w:val="ru-RU"/>
        </w:rPr>
        <w:lastRenderedPageBreak/>
        <w:t>Часть I. «</w:t>
      </w:r>
      <w:proofErr w:type="spellStart"/>
      <w:r w:rsidRPr="00D26162">
        <w:rPr>
          <w:lang w:val="ru-RU"/>
        </w:rPr>
        <w:t>Наксианский</w:t>
      </w:r>
      <w:proofErr w:type="spellEnd"/>
      <w:r w:rsidRPr="00D26162">
        <w:rPr>
          <w:lang w:val="ru-RU"/>
        </w:rPr>
        <w:t xml:space="preserve"> клинок»</w:t>
      </w:r>
    </w:p>
    <w:p w14:paraId="054AB5F3" w14:textId="77777777" w:rsidR="0094125C" w:rsidRPr="00D26162" w:rsidRDefault="0094125C" w:rsidP="0094125C">
      <w:pPr>
        <w:pStyle w:val="2"/>
        <w:rPr>
          <w:lang w:val="ru-RU"/>
        </w:rPr>
      </w:pPr>
      <w:r w:rsidRPr="00D26162">
        <w:rPr>
          <w:lang w:val="ru-RU"/>
        </w:rPr>
        <w:t>Глава первая</w:t>
      </w:r>
    </w:p>
    <w:p w14:paraId="1E32EE57" w14:textId="32FD886A" w:rsidR="0094125C" w:rsidRPr="00D26162" w:rsidRDefault="0094125C" w:rsidP="00B9522A">
      <w:pPr>
        <w:rPr>
          <w:lang w:val="ru-RU"/>
        </w:rPr>
      </w:pPr>
      <w:r w:rsidRPr="00D26162">
        <w:rPr>
          <w:lang w:val="ru-RU"/>
        </w:rPr>
        <w:t>«</w:t>
      </w:r>
      <w:proofErr w:type="spellStart"/>
      <w:r w:rsidRPr="00D26162">
        <w:rPr>
          <w:i/>
          <w:iCs/>
          <w:lang w:val="ru-RU"/>
        </w:rPr>
        <w:t>Наксианский</w:t>
      </w:r>
      <w:proofErr w:type="spellEnd"/>
      <w:r w:rsidRPr="00D26162">
        <w:rPr>
          <w:i/>
          <w:iCs/>
          <w:lang w:val="ru-RU"/>
        </w:rPr>
        <w:t xml:space="preserve"> клинок</w:t>
      </w:r>
      <w:r w:rsidRPr="00D26162">
        <w:rPr>
          <w:lang w:val="ru-RU"/>
        </w:rPr>
        <w:t xml:space="preserve">» мчал сквозь пустоту. Это был хороший корабль, один из лучших, на которых Гере </w:t>
      </w:r>
      <w:proofErr w:type="spellStart"/>
      <w:r w:rsidRPr="00D26162">
        <w:rPr>
          <w:lang w:val="ru-RU"/>
        </w:rPr>
        <w:t>Сотеке</w:t>
      </w:r>
      <w:proofErr w:type="spellEnd"/>
      <w:r w:rsidRPr="00D26162">
        <w:rPr>
          <w:lang w:val="ru-RU"/>
        </w:rPr>
        <w:t xml:space="preserve"> доводилось служить, и по нынешнем временам за такое стоило держаться. Вс</w:t>
      </w:r>
      <w:r w:rsidR="00BF2D7C" w:rsidRPr="00D26162">
        <w:rPr>
          <w:lang w:val="ru-RU"/>
        </w:rPr>
        <w:t>е</w:t>
      </w:r>
      <w:r w:rsidRPr="00D26162">
        <w:rPr>
          <w:lang w:val="ru-RU"/>
        </w:rPr>
        <w:t xml:space="preserve"> остальное, казалось, шло прахом, теряясь в </w:t>
      </w:r>
      <w:r w:rsidR="00A536F0">
        <w:rPr>
          <w:lang w:val="ru-RU"/>
        </w:rPr>
        <w:t>свистопляске</w:t>
      </w:r>
      <w:r w:rsidRPr="00D26162">
        <w:rPr>
          <w:lang w:val="ru-RU"/>
        </w:rPr>
        <w:t xml:space="preserve"> противоречивых </w:t>
      </w:r>
      <w:proofErr w:type="spellStart"/>
      <w:r w:rsidRPr="00D26162">
        <w:rPr>
          <w:lang w:val="ru-RU"/>
        </w:rPr>
        <w:t>астропатических</w:t>
      </w:r>
      <w:proofErr w:type="spellEnd"/>
      <w:r w:rsidRPr="00D26162">
        <w:rPr>
          <w:lang w:val="ru-RU"/>
        </w:rPr>
        <w:t xml:space="preserve"> криков. </w:t>
      </w:r>
      <w:proofErr w:type="spellStart"/>
      <w:r w:rsidRPr="00D26162">
        <w:rPr>
          <w:lang w:val="ru-RU"/>
        </w:rPr>
        <w:t>Сотека</w:t>
      </w:r>
      <w:proofErr w:type="spellEnd"/>
      <w:r w:rsidRPr="00D26162">
        <w:rPr>
          <w:lang w:val="ru-RU"/>
        </w:rPr>
        <w:t xml:space="preserve"> практически воочию наблюдала за разрывом цепочек командования. Это было чертовски странным ощущением, которое не давало уснуть жарк</w:t>
      </w:r>
      <w:r w:rsidR="00A536F0">
        <w:rPr>
          <w:lang w:val="ru-RU"/>
        </w:rPr>
        <w:t>ими</w:t>
      </w:r>
      <w:r w:rsidRPr="00D26162">
        <w:rPr>
          <w:lang w:val="ru-RU"/>
        </w:rPr>
        <w:t xml:space="preserve"> ноч</w:t>
      </w:r>
      <w:r w:rsidR="00A536F0">
        <w:rPr>
          <w:lang w:val="ru-RU"/>
        </w:rPr>
        <w:t>ами</w:t>
      </w:r>
      <w:r w:rsidRPr="00D26162">
        <w:rPr>
          <w:lang w:val="ru-RU"/>
        </w:rPr>
        <w:t>. Она обсуждала происходящее со священником. «Это пройд</w:t>
      </w:r>
      <w:r w:rsidR="00BF2D7C" w:rsidRPr="00D26162">
        <w:rPr>
          <w:lang w:val="ru-RU"/>
        </w:rPr>
        <w:t>е</w:t>
      </w:r>
      <w:r w:rsidRPr="00D26162">
        <w:rPr>
          <w:lang w:val="ru-RU"/>
        </w:rPr>
        <w:t>т», — сказал ей духовник. Звучало не особенно убедительно. Да и сам служитель церкви, казалось, не очень-то верил в собственные слова.</w:t>
      </w:r>
    </w:p>
    <w:p w14:paraId="22EE48E3" w14:textId="4AF07E54" w:rsidR="0094125C" w:rsidRPr="00D26162" w:rsidRDefault="0094125C" w:rsidP="0094125C">
      <w:pPr>
        <w:rPr>
          <w:lang w:val="ru-RU"/>
        </w:rPr>
      </w:pPr>
      <w:r w:rsidRPr="00D26162">
        <w:rPr>
          <w:lang w:val="ru-RU"/>
        </w:rPr>
        <w:t>Однако в конце концов на корабль поступило несколько серь</w:t>
      </w:r>
      <w:r w:rsidR="00BF2D7C" w:rsidRPr="00D26162">
        <w:rPr>
          <w:lang w:val="ru-RU"/>
        </w:rPr>
        <w:t>е</w:t>
      </w:r>
      <w:r w:rsidRPr="00D26162">
        <w:rPr>
          <w:lang w:val="ru-RU"/>
        </w:rPr>
        <w:t>зных приказов. Наконец-то кто-то взял себя в руки и принял решение мобилизовать ресурсы. «</w:t>
      </w:r>
      <w:proofErr w:type="spellStart"/>
      <w:r w:rsidRPr="00D26162">
        <w:rPr>
          <w:i/>
          <w:iCs/>
          <w:lang w:val="ru-RU"/>
        </w:rPr>
        <w:t>Наксианский</w:t>
      </w:r>
      <w:proofErr w:type="spellEnd"/>
      <w:r w:rsidRPr="00D26162">
        <w:rPr>
          <w:i/>
          <w:iCs/>
          <w:lang w:val="ru-RU"/>
        </w:rPr>
        <w:t xml:space="preserve"> клинок</w:t>
      </w:r>
      <w:r w:rsidRPr="00D26162">
        <w:rPr>
          <w:lang w:val="ru-RU"/>
        </w:rPr>
        <w:t xml:space="preserve">» был в числе этих военных ресурсов и теперь мчался к горизонту </w:t>
      </w:r>
      <w:proofErr w:type="spellStart"/>
      <w:r w:rsidRPr="00D26162">
        <w:rPr>
          <w:lang w:val="ru-RU"/>
        </w:rPr>
        <w:t>Мандевилля</w:t>
      </w:r>
      <w:proofErr w:type="spellEnd"/>
      <w:r w:rsidRPr="00D26162">
        <w:rPr>
          <w:lang w:val="ru-RU"/>
        </w:rPr>
        <w:t xml:space="preserve"> в системе </w:t>
      </w:r>
      <w:proofErr w:type="spellStart"/>
      <w:r w:rsidRPr="00D26162">
        <w:rPr>
          <w:lang w:val="ru-RU"/>
        </w:rPr>
        <w:t>Клаат</w:t>
      </w:r>
      <w:proofErr w:type="spellEnd"/>
      <w:r w:rsidRPr="00D26162">
        <w:rPr>
          <w:lang w:val="ru-RU"/>
        </w:rPr>
        <w:t xml:space="preserve">, чтобы отправиться на сборы адмирала </w:t>
      </w:r>
      <w:proofErr w:type="spellStart"/>
      <w:r w:rsidRPr="00D26162">
        <w:rPr>
          <w:lang w:val="ru-RU"/>
        </w:rPr>
        <w:t>Фрира</w:t>
      </w:r>
      <w:proofErr w:type="spellEnd"/>
      <w:r w:rsidRPr="00D26162">
        <w:rPr>
          <w:lang w:val="ru-RU"/>
        </w:rPr>
        <w:t xml:space="preserve">, проходящие у </w:t>
      </w:r>
      <w:proofErr w:type="spellStart"/>
      <w:r w:rsidRPr="00D26162">
        <w:rPr>
          <w:lang w:val="ru-RU"/>
        </w:rPr>
        <w:t>Коронис</w:t>
      </w:r>
      <w:proofErr w:type="spellEnd"/>
      <w:r w:rsidRPr="00D26162">
        <w:rPr>
          <w:lang w:val="ru-RU"/>
        </w:rPr>
        <w:t xml:space="preserve"> </w:t>
      </w:r>
      <w:proofErr w:type="spellStart"/>
      <w:r w:rsidRPr="00D26162">
        <w:rPr>
          <w:lang w:val="ru-RU"/>
        </w:rPr>
        <w:t>Агатона</w:t>
      </w:r>
      <w:proofErr w:type="spellEnd"/>
      <w:r w:rsidRPr="00D26162">
        <w:rPr>
          <w:lang w:val="ru-RU"/>
        </w:rPr>
        <w:t>.</w:t>
      </w:r>
    </w:p>
    <w:p w14:paraId="2A6EF8AB" w14:textId="026A0574" w:rsidR="0094125C" w:rsidRPr="00D26162" w:rsidRDefault="0094125C" w:rsidP="0094125C">
      <w:pPr>
        <w:rPr>
          <w:lang w:val="ru-RU"/>
        </w:rPr>
      </w:pPr>
      <w:r w:rsidRPr="00D26162">
        <w:rPr>
          <w:lang w:val="ru-RU"/>
        </w:rPr>
        <w:t>Л</w:t>
      </w:r>
      <w:r w:rsidR="00BF2D7C" w:rsidRPr="00D26162">
        <w:rPr>
          <w:lang w:val="ru-RU"/>
        </w:rPr>
        <w:t>е</w:t>
      </w:r>
      <w:r w:rsidRPr="00D26162">
        <w:rPr>
          <w:lang w:val="ru-RU"/>
        </w:rPr>
        <w:t>гкий крейсер класса «Защитник» стал бы пусть и небольшим, но полезным дополнением к тому, что обещало стать серь</w:t>
      </w:r>
      <w:r w:rsidR="00BF2D7C" w:rsidRPr="00D26162">
        <w:rPr>
          <w:lang w:val="ru-RU"/>
        </w:rPr>
        <w:t>е</w:t>
      </w:r>
      <w:r w:rsidRPr="00D26162">
        <w:rPr>
          <w:lang w:val="ru-RU"/>
        </w:rPr>
        <w:t xml:space="preserve">зным крейсерским соединением, состоящим из линейных крейсеров и даже нескольких линкоров, которые, по слухам, выдернули из каждого формирования </w:t>
      </w:r>
      <w:proofErr w:type="spellStart"/>
      <w:r w:rsidRPr="00D26162">
        <w:rPr>
          <w:lang w:val="ru-RU"/>
        </w:rPr>
        <w:t>субсектора</w:t>
      </w:r>
      <w:proofErr w:type="spellEnd"/>
      <w:r w:rsidRPr="00D26162">
        <w:rPr>
          <w:lang w:val="ru-RU"/>
        </w:rPr>
        <w:t>.</w:t>
      </w:r>
    </w:p>
    <w:p w14:paraId="7E46878B" w14:textId="77777777" w:rsidR="0094125C" w:rsidRPr="00D26162" w:rsidRDefault="0094125C" w:rsidP="0094125C">
      <w:pPr>
        <w:rPr>
          <w:lang w:val="ru-RU"/>
        </w:rPr>
      </w:pPr>
      <w:r w:rsidRPr="00D26162">
        <w:rPr>
          <w:lang w:val="ru-RU"/>
        </w:rPr>
        <w:t xml:space="preserve">Что-то случилось. Никто не знал, что именно. Похоже, не знал даже сам </w:t>
      </w:r>
      <w:proofErr w:type="spellStart"/>
      <w:r w:rsidRPr="00D26162">
        <w:rPr>
          <w:lang w:val="ru-RU"/>
        </w:rPr>
        <w:t>Авило</w:t>
      </w:r>
      <w:proofErr w:type="spellEnd"/>
      <w:r w:rsidRPr="00D26162">
        <w:rPr>
          <w:lang w:val="ru-RU"/>
        </w:rPr>
        <w:t xml:space="preserve"> — капитан «</w:t>
      </w:r>
      <w:r w:rsidRPr="00D26162">
        <w:rPr>
          <w:i/>
          <w:iCs/>
          <w:lang w:val="ru-RU"/>
        </w:rPr>
        <w:t>Клинка</w:t>
      </w:r>
      <w:r w:rsidRPr="00D26162">
        <w:rPr>
          <w:lang w:val="ru-RU"/>
        </w:rPr>
        <w:t xml:space="preserve">». Им сообщили, что все приказы будут отданы у </w:t>
      </w:r>
      <w:proofErr w:type="spellStart"/>
      <w:r w:rsidRPr="00D26162">
        <w:rPr>
          <w:lang w:val="ru-RU"/>
        </w:rPr>
        <w:t>Коронис</w:t>
      </w:r>
      <w:proofErr w:type="spellEnd"/>
      <w:r w:rsidRPr="00D26162">
        <w:rPr>
          <w:lang w:val="ru-RU"/>
        </w:rPr>
        <w:t xml:space="preserve"> </w:t>
      </w:r>
      <w:proofErr w:type="spellStart"/>
      <w:r w:rsidRPr="00D26162">
        <w:rPr>
          <w:lang w:val="ru-RU"/>
        </w:rPr>
        <w:t>Агатон</w:t>
      </w:r>
      <w:proofErr w:type="spellEnd"/>
      <w:r w:rsidRPr="00D26162">
        <w:rPr>
          <w:lang w:val="ru-RU"/>
        </w:rPr>
        <w:t>, и только тогда, по крайней мере, некоторые смогут узнать чуть больше.</w:t>
      </w:r>
    </w:p>
    <w:p w14:paraId="72CACE03" w14:textId="51E90A7B" w:rsidR="0094125C" w:rsidRPr="00D26162" w:rsidRDefault="0094125C" w:rsidP="0094125C">
      <w:pPr>
        <w:rPr>
          <w:lang w:val="ru-RU"/>
        </w:rPr>
      </w:pPr>
      <w:proofErr w:type="spellStart"/>
      <w:r w:rsidRPr="00D26162">
        <w:rPr>
          <w:lang w:val="ru-RU"/>
        </w:rPr>
        <w:t>Сотека</w:t>
      </w:r>
      <w:proofErr w:type="spellEnd"/>
      <w:r w:rsidRPr="00D26162">
        <w:rPr>
          <w:lang w:val="ru-RU"/>
        </w:rPr>
        <w:t xml:space="preserve"> </w:t>
      </w:r>
      <w:r w:rsidR="00E76018" w:rsidRPr="00D26162">
        <w:rPr>
          <w:lang w:val="ru-RU"/>
        </w:rPr>
        <w:t>заторопилась</w:t>
      </w:r>
      <w:r w:rsidRPr="00D26162">
        <w:rPr>
          <w:lang w:val="ru-RU"/>
        </w:rPr>
        <w:t xml:space="preserve"> по длинному коридору, стуча каблуками по только что вычищенному покрытию. Как старшему офицеру связи, ей следовало находиться на командном мостике, но за несколько часов до попытки варп-перехода возникло слишком много дел, и за решением бóльшей их части </w:t>
      </w:r>
      <w:proofErr w:type="spellStart"/>
      <w:r w:rsidRPr="00D26162">
        <w:rPr>
          <w:lang w:val="ru-RU"/>
        </w:rPr>
        <w:t>Сотеке</w:t>
      </w:r>
      <w:proofErr w:type="spellEnd"/>
      <w:r w:rsidRPr="00D26162">
        <w:rPr>
          <w:lang w:val="ru-RU"/>
        </w:rPr>
        <w:t xml:space="preserve"> нужно было надзирать лично. Она и так слишком долго проторчала в глубинах </w:t>
      </w:r>
      <w:proofErr w:type="spellStart"/>
      <w:r w:rsidRPr="00D26162">
        <w:rPr>
          <w:lang w:val="ru-RU"/>
        </w:rPr>
        <w:t>авгуровых</w:t>
      </w:r>
      <w:proofErr w:type="spellEnd"/>
      <w:r w:rsidRPr="00D26162">
        <w:rPr>
          <w:lang w:val="ru-RU"/>
        </w:rPr>
        <w:t xml:space="preserve"> катушек, пытаясь разобраться с </w:t>
      </w:r>
      <w:proofErr w:type="spellStart"/>
      <w:r w:rsidRPr="00D26162">
        <w:rPr>
          <w:lang w:val="ru-RU"/>
        </w:rPr>
        <w:t>лексмеханикой</w:t>
      </w:r>
      <w:proofErr w:type="spellEnd"/>
      <w:r w:rsidRPr="00D26162">
        <w:rPr>
          <w:lang w:val="ru-RU"/>
        </w:rPr>
        <w:t>, чтобы убедиться: когда к ним хлынет поток данных, машинные духи будут настроены и готовы. А из-за каких-то аномалий на сканерах дальнего действия е</w:t>
      </w:r>
      <w:r w:rsidR="00BF2D7C" w:rsidRPr="00D26162">
        <w:rPr>
          <w:lang w:val="ru-RU"/>
        </w:rPr>
        <w:t>е</w:t>
      </w:r>
      <w:r w:rsidRPr="00D26162">
        <w:rPr>
          <w:lang w:val="ru-RU"/>
        </w:rPr>
        <w:t xml:space="preserve"> задержал </w:t>
      </w:r>
      <w:proofErr w:type="spellStart"/>
      <w:r w:rsidRPr="00D26162">
        <w:rPr>
          <w:lang w:val="ru-RU"/>
        </w:rPr>
        <w:t>техножрец</w:t>
      </w:r>
      <w:proofErr w:type="spellEnd"/>
      <w:r w:rsidRPr="00D26162">
        <w:rPr>
          <w:lang w:val="ru-RU"/>
        </w:rPr>
        <w:t xml:space="preserve"> по имени Мно-8 — он считал, что эти аномалии являлись свидетельством неисправности сенсора, но </w:t>
      </w:r>
      <w:proofErr w:type="spellStart"/>
      <w:r w:rsidRPr="00D26162">
        <w:rPr>
          <w:lang w:val="ru-RU"/>
        </w:rPr>
        <w:t>Сотека</w:t>
      </w:r>
      <w:proofErr w:type="spellEnd"/>
      <w:r w:rsidRPr="00D26162">
        <w:rPr>
          <w:lang w:val="ru-RU"/>
        </w:rPr>
        <w:t xml:space="preserve"> сочла это обычной марсианской суетливостью.</w:t>
      </w:r>
    </w:p>
    <w:p w14:paraId="694E464B" w14:textId="4E132C43" w:rsidR="0094125C" w:rsidRPr="00D26162" w:rsidRDefault="0094125C" w:rsidP="0094125C">
      <w:pPr>
        <w:rPr>
          <w:lang w:val="ru-RU"/>
        </w:rPr>
      </w:pPr>
      <w:r w:rsidRPr="00D26162">
        <w:rPr>
          <w:lang w:val="ru-RU"/>
        </w:rPr>
        <w:t>Тем не менее, она подготовила отч</w:t>
      </w:r>
      <w:r w:rsidR="00BF2D7C" w:rsidRPr="00D26162">
        <w:rPr>
          <w:lang w:val="ru-RU"/>
        </w:rPr>
        <w:t>е</w:t>
      </w:r>
      <w:r w:rsidRPr="00D26162">
        <w:rPr>
          <w:lang w:val="ru-RU"/>
        </w:rPr>
        <w:t>т и отправила его координаторам на мостике.</w:t>
      </w:r>
    </w:p>
    <w:p w14:paraId="7AEB992A" w14:textId="243B6E8D" w:rsidR="0094125C" w:rsidRPr="00D26162" w:rsidRDefault="0094125C" w:rsidP="0094125C">
      <w:pPr>
        <w:rPr>
          <w:lang w:val="ru-RU"/>
        </w:rPr>
      </w:pPr>
      <w:r w:rsidRPr="00D26162">
        <w:rPr>
          <w:lang w:val="ru-RU"/>
        </w:rPr>
        <w:t xml:space="preserve">Затем </w:t>
      </w:r>
      <w:proofErr w:type="spellStart"/>
      <w:r w:rsidRPr="00D26162">
        <w:rPr>
          <w:lang w:val="ru-RU"/>
        </w:rPr>
        <w:t>Сотека</w:t>
      </w:r>
      <w:proofErr w:type="spellEnd"/>
      <w:r w:rsidRPr="00D26162">
        <w:rPr>
          <w:lang w:val="ru-RU"/>
        </w:rPr>
        <w:t xml:space="preserve"> поспешила обратно по центральному транзитному маршруту, села на маглев в кормовой части корабля и вышла в четв</w:t>
      </w:r>
      <w:r w:rsidR="00BF2D7C" w:rsidRPr="00D26162">
        <w:rPr>
          <w:lang w:val="ru-RU"/>
        </w:rPr>
        <w:t>е</w:t>
      </w:r>
      <w:r w:rsidRPr="00D26162">
        <w:rPr>
          <w:lang w:val="ru-RU"/>
        </w:rPr>
        <w:t>ртом грузовом отсеке.</w:t>
      </w:r>
    </w:p>
    <w:p w14:paraId="3B5FCC01" w14:textId="65F90AF3" w:rsidR="0094125C" w:rsidRPr="00D26162" w:rsidRDefault="0094125C" w:rsidP="0094125C">
      <w:pPr>
        <w:rPr>
          <w:lang w:val="ru-RU"/>
        </w:rPr>
      </w:pPr>
      <w:r w:rsidRPr="00D26162">
        <w:rPr>
          <w:lang w:val="ru-RU"/>
        </w:rPr>
        <w:t xml:space="preserve">Ей предстояло еще долго идти по ярусу высоких сводчатых коридоров, практичных и сияющих чистотой: все смены чернорабочих и сервиторов тщательно драили каждую поверхность. На корабле царила строгая дисциплина, но данной секции уделялось особое внимание. Прежде чем добраться до конечного пункта назначения, </w:t>
      </w:r>
      <w:proofErr w:type="spellStart"/>
      <w:r w:rsidRPr="00D26162">
        <w:rPr>
          <w:lang w:val="ru-RU"/>
        </w:rPr>
        <w:t>Сотеке</w:t>
      </w:r>
      <w:proofErr w:type="spellEnd"/>
      <w:r w:rsidRPr="00D26162">
        <w:rPr>
          <w:lang w:val="ru-RU"/>
        </w:rPr>
        <w:t xml:space="preserve"> пришлось пройти три отдельных контрольно-пропускных пункта, и каждый охранялся отрядами корабельных пехотинцев с </w:t>
      </w:r>
      <w:proofErr w:type="spellStart"/>
      <w:r w:rsidRPr="00D26162">
        <w:rPr>
          <w:lang w:val="ru-RU"/>
        </w:rPr>
        <w:t>лазкарабинами</w:t>
      </w:r>
      <w:proofErr w:type="spellEnd"/>
      <w:r w:rsidRPr="00D26162">
        <w:rPr>
          <w:lang w:val="ru-RU"/>
        </w:rPr>
        <w:t xml:space="preserve"> и осадными щитами. По мере продвижения температура падала на несколько градусов. К тому времени, как </w:t>
      </w:r>
      <w:proofErr w:type="spellStart"/>
      <w:r w:rsidRPr="00D26162">
        <w:rPr>
          <w:lang w:val="ru-RU"/>
        </w:rPr>
        <w:t>Сотека</w:t>
      </w:r>
      <w:proofErr w:type="spellEnd"/>
      <w:r w:rsidRPr="00D26162">
        <w:rPr>
          <w:lang w:val="ru-RU"/>
        </w:rPr>
        <w:t xml:space="preserve"> дошла до последнего ряда противовзрывных дверей, испещр</w:t>
      </w:r>
      <w:r w:rsidR="00BF2D7C" w:rsidRPr="00D26162">
        <w:rPr>
          <w:lang w:val="ru-RU"/>
        </w:rPr>
        <w:t>е</w:t>
      </w:r>
      <w:r w:rsidRPr="00D26162">
        <w:rPr>
          <w:lang w:val="ru-RU"/>
        </w:rPr>
        <w:t>нных древними отметинами, она, казалось, промерзла до костей.</w:t>
      </w:r>
    </w:p>
    <w:p w14:paraId="652223FE" w14:textId="77777777" w:rsidR="0094125C" w:rsidRPr="00D26162" w:rsidRDefault="0094125C" w:rsidP="0094125C">
      <w:pPr>
        <w:rPr>
          <w:lang w:val="ru-RU"/>
        </w:rPr>
      </w:pPr>
      <w:r w:rsidRPr="00D26162">
        <w:rPr>
          <w:lang w:val="ru-RU"/>
        </w:rPr>
        <w:lastRenderedPageBreak/>
        <w:t xml:space="preserve">На пороге </w:t>
      </w:r>
      <w:proofErr w:type="spellStart"/>
      <w:r w:rsidRPr="00D26162">
        <w:rPr>
          <w:lang w:val="ru-RU"/>
        </w:rPr>
        <w:t>Сотеку</w:t>
      </w:r>
      <w:proofErr w:type="spellEnd"/>
      <w:r w:rsidRPr="00D26162">
        <w:rPr>
          <w:lang w:val="ru-RU"/>
        </w:rPr>
        <w:t xml:space="preserve"> ждала охрана иного рода — четверо угрюмых личностей в балахонах цвета паслена и с </w:t>
      </w:r>
      <w:proofErr w:type="spellStart"/>
      <w:r w:rsidRPr="00D26162">
        <w:rPr>
          <w:lang w:val="ru-RU"/>
        </w:rPr>
        <w:t>электропосохами</w:t>
      </w:r>
      <w:proofErr w:type="spellEnd"/>
      <w:r w:rsidRPr="00D26162">
        <w:rPr>
          <w:lang w:val="ru-RU"/>
        </w:rPr>
        <w:t xml:space="preserve"> в руках. На лбу у них виднелся знак </w:t>
      </w:r>
      <w:proofErr w:type="spellStart"/>
      <w:r w:rsidRPr="00D26162">
        <w:rPr>
          <w:lang w:val="ru-RU"/>
        </w:rPr>
        <w:t>Адептус</w:t>
      </w:r>
      <w:proofErr w:type="spellEnd"/>
      <w:r w:rsidRPr="00D26162">
        <w:rPr>
          <w:lang w:val="ru-RU"/>
        </w:rPr>
        <w:t xml:space="preserve"> Астра </w:t>
      </w:r>
      <w:proofErr w:type="spellStart"/>
      <w:r w:rsidRPr="00D26162">
        <w:rPr>
          <w:lang w:val="ru-RU"/>
        </w:rPr>
        <w:t>Телепатика</w:t>
      </w:r>
      <w:proofErr w:type="spellEnd"/>
      <w:r w:rsidRPr="00D26162">
        <w:rPr>
          <w:lang w:val="ru-RU"/>
        </w:rPr>
        <w:t xml:space="preserve"> в виде глаза внутри буквы «I»; полупрозрачная кожа охранников имела сероватый оттенок, как у всех, кто жил в закрытых камерах без естественного освещения.</w:t>
      </w:r>
    </w:p>
    <w:p w14:paraId="69CBBB1C" w14:textId="7A45CF7E" w:rsidR="0094125C" w:rsidRPr="00D26162" w:rsidRDefault="0094125C" w:rsidP="0094125C">
      <w:pPr>
        <w:rPr>
          <w:lang w:val="ru-RU"/>
        </w:rPr>
      </w:pPr>
      <w:r w:rsidRPr="00D26162">
        <w:rPr>
          <w:lang w:val="ru-RU"/>
        </w:rPr>
        <w:t>— Его милостью, лейтенант-коммандер, — сухим ш</w:t>
      </w:r>
      <w:r w:rsidR="00BF2D7C" w:rsidRPr="00D26162">
        <w:rPr>
          <w:lang w:val="ru-RU"/>
        </w:rPr>
        <w:t>е</w:t>
      </w:r>
      <w:r w:rsidRPr="00D26162">
        <w:rPr>
          <w:lang w:val="ru-RU"/>
        </w:rPr>
        <w:t>потом произнесла ближайшая из охранников; похоже, у них у всех был такой голос. Она была худой, как жердь, с тонкими губами и т</w:t>
      </w:r>
      <w:r w:rsidR="00BF2D7C" w:rsidRPr="00D26162">
        <w:rPr>
          <w:lang w:val="ru-RU"/>
        </w:rPr>
        <w:t>е</w:t>
      </w:r>
      <w:r w:rsidRPr="00D26162">
        <w:rPr>
          <w:lang w:val="ru-RU"/>
        </w:rPr>
        <w:t>мными кругами вокруг глаз. — Хотите посоветоваться перед переходом?</w:t>
      </w:r>
    </w:p>
    <w:p w14:paraId="47D61A55" w14:textId="77777777" w:rsidR="0094125C" w:rsidRPr="00D26162" w:rsidRDefault="0094125C" w:rsidP="0094125C">
      <w:pPr>
        <w:rPr>
          <w:lang w:val="ru-RU"/>
        </w:rPr>
      </w:pPr>
      <w:r w:rsidRPr="00D26162">
        <w:rPr>
          <w:lang w:val="ru-RU"/>
        </w:rPr>
        <w:t xml:space="preserve">— Была бы признательна, — ответила </w:t>
      </w:r>
      <w:proofErr w:type="spellStart"/>
      <w:r w:rsidRPr="00D26162">
        <w:rPr>
          <w:lang w:val="ru-RU"/>
        </w:rPr>
        <w:t>Сотека</w:t>
      </w:r>
      <w:proofErr w:type="spellEnd"/>
      <w:r w:rsidRPr="00D26162">
        <w:rPr>
          <w:lang w:val="ru-RU"/>
        </w:rPr>
        <w:t>.</w:t>
      </w:r>
    </w:p>
    <w:p w14:paraId="7BBCFDB3" w14:textId="2B541DA4" w:rsidR="0094125C" w:rsidRPr="00D26162" w:rsidRDefault="0094125C" w:rsidP="0094125C">
      <w:pPr>
        <w:rPr>
          <w:lang w:val="ru-RU"/>
        </w:rPr>
      </w:pPr>
      <w:r w:rsidRPr="00D26162">
        <w:rPr>
          <w:lang w:val="ru-RU"/>
        </w:rPr>
        <w:t>Женщина-охранница склонила голову, отступила в сторону и набрала код на панели замка. Тяж</w:t>
      </w:r>
      <w:r w:rsidR="00BF2D7C" w:rsidRPr="00D26162">
        <w:rPr>
          <w:lang w:val="ru-RU"/>
        </w:rPr>
        <w:t>е</w:t>
      </w:r>
      <w:r w:rsidRPr="00D26162">
        <w:rPr>
          <w:lang w:val="ru-RU"/>
        </w:rPr>
        <w:t>лые двери с треском распахнулись, выпустив наружу воздух со странным душком — чего-то то ли обуглившегося, то ли протухшего.</w:t>
      </w:r>
    </w:p>
    <w:p w14:paraId="1C5DBF87" w14:textId="439A039C" w:rsidR="0094125C" w:rsidRPr="00D26162" w:rsidRDefault="0094125C" w:rsidP="0094125C">
      <w:pPr>
        <w:rPr>
          <w:lang w:val="ru-RU"/>
        </w:rPr>
      </w:pPr>
      <w:r w:rsidRPr="00D26162">
        <w:rPr>
          <w:lang w:val="ru-RU"/>
        </w:rPr>
        <w:t>Дальнее помещение когда-то было складом, способным принимать стандартные торговые модули или прицепные транспортные средства на погрузочных платформах. Ширина главной палубы составляла ярдов шестьсот, а высота — девяносто футов. В обычное время здесь разносился бы звон гусеничных подъ</w:t>
      </w:r>
      <w:r w:rsidR="00BF2D7C" w:rsidRPr="00D26162">
        <w:rPr>
          <w:lang w:val="ru-RU"/>
        </w:rPr>
        <w:t>е</w:t>
      </w:r>
      <w:r w:rsidRPr="00D26162">
        <w:rPr>
          <w:lang w:val="ru-RU"/>
        </w:rPr>
        <w:t xml:space="preserve">мников, запах машинного масла и яркий свет дуговых ламп. Теперь же помещение напоминало другой мир — окутанное туманом и разгороженное занавесями эхо прекрасных апартаментов </w:t>
      </w:r>
      <w:proofErr w:type="spellStart"/>
      <w:r w:rsidRPr="00D26162">
        <w:rPr>
          <w:lang w:val="ru-RU"/>
        </w:rPr>
        <w:t>терранского</w:t>
      </w:r>
      <w:proofErr w:type="spellEnd"/>
      <w:r w:rsidRPr="00D26162">
        <w:rPr>
          <w:lang w:val="ru-RU"/>
        </w:rPr>
        <w:t xml:space="preserve"> принца. Здесь установили замысловатые железные перегородки, расписанные </w:t>
      </w:r>
      <w:proofErr w:type="spellStart"/>
      <w:r w:rsidRPr="00D26162">
        <w:rPr>
          <w:lang w:val="ru-RU"/>
        </w:rPr>
        <w:t>глифами</w:t>
      </w:r>
      <w:proofErr w:type="spellEnd"/>
      <w:r w:rsidRPr="00D26162">
        <w:rPr>
          <w:lang w:val="ru-RU"/>
        </w:rPr>
        <w:t xml:space="preserve"> и трудноразличимыми узорами.</w:t>
      </w:r>
    </w:p>
    <w:p w14:paraId="53896F7D" w14:textId="5BA7502B" w:rsidR="0094125C" w:rsidRPr="00D26162" w:rsidRDefault="0094125C" w:rsidP="0094125C">
      <w:pPr>
        <w:rPr>
          <w:lang w:val="ru-RU"/>
        </w:rPr>
      </w:pPr>
      <w:r w:rsidRPr="00D26162">
        <w:rPr>
          <w:lang w:val="ru-RU"/>
        </w:rPr>
        <w:t>Сама палуба гудела, но не от приглуш</w:t>
      </w:r>
      <w:r w:rsidR="00BF2D7C" w:rsidRPr="00D26162">
        <w:rPr>
          <w:lang w:val="ru-RU"/>
        </w:rPr>
        <w:t>е</w:t>
      </w:r>
      <w:r w:rsidRPr="00D26162">
        <w:rPr>
          <w:lang w:val="ru-RU"/>
        </w:rPr>
        <w:t>нного грохота плазменных двигателей, а от более тонких гармоний и ритмов, которые мало кому из смертных удавалось переносить. Холод становился гнетущим.</w:t>
      </w:r>
    </w:p>
    <w:p w14:paraId="5A86F942" w14:textId="6F53349C" w:rsidR="0094125C" w:rsidRPr="00D26162" w:rsidRDefault="0094125C" w:rsidP="0094125C">
      <w:pPr>
        <w:rPr>
          <w:lang w:val="ru-RU"/>
        </w:rPr>
      </w:pPr>
      <w:proofErr w:type="spellStart"/>
      <w:r w:rsidRPr="00D26162">
        <w:rPr>
          <w:lang w:val="ru-RU"/>
        </w:rPr>
        <w:t>Сотека</w:t>
      </w:r>
      <w:proofErr w:type="spellEnd"/>
      <w:r w:rsidRPr="00D26162">
        <w:rPr>
          <w:lang w:val="ru-RU"/>
        </w:rPr>
        <w:t xml:space="preserve"> пробиралась сквозь переплетение кабелей, порой толщиной с нее саму, все они были покрыты инеем. Лабиринт дверных про</w:t>
      </w:r>
      <w:r w:rsidR="00BF2D7C" w:rsidRPr="00D26162">
        <w:rPr>
          <w:lang w:val="ru-RU"/>
        </w:rPr>
        <w:t>е</w:t>
      </w:r>
      <w:r w:rsidRPr="00D26162">
        <w:rPr>
          <w:lang w:val="ru-RU"/>
        </w:rPr>
        <w:t>мов расходился во многих направлениях, и каждый окутывала тонкая дымка. Взад-впер</w:t>
      </w:r>
      <w:r w:rsidR="00BF2D7C" w:rsidRPr="00D26162">
        <w:rPr>
          <w:lang w:val="ru-RU"/>
        </w:rPr>
        <w:t>е</w:t>
      </w:r>
      <w:r w:rsidRPr="00D26162">
        <w:rPr>
          <w:lang w:val="ru-RU"/>
        </w:rPr>
        <w:t>д сновали слуги в одинаковых ч</w:t>
      </w:r>
      <w:r w:rsidR="00BF2D7C" w:rsidRPr="00D26162">
        <w:rPr>
          <w:lang w:val="ru-RU"/>
        </w:rPr>
        <w:t>е</w:t>
      </w:r>
      <w:r w:rsidRPr="00D26162">
        <w:rPr>
          <w:lang w:val="ru-RU"/>
        </w:rPr>
        <w:t>рных накидках, перенося свитки, капсулы с данными, медные сифоны. Воздух трясся от тихого звука — лепета, будто тысячи спящих бубнили что-то неразборчивое во сне.</w:t>
      </w:r>
    </w:p>
    <w:p w14:paraId="07153392" w14:textId="77777777" w:rsidR="0094125C" w:rsidRPr="00D26162" w:rsidRDefault="0094125C" w:rsidP="0094125C">
      <w:pPr>
        <w:rPr>
          <w:lang w:val="ru-RU"/>
        </w:rPr>
      </w:pPr>
      <w:r w:rsidRPr="00D26162">
        <w:rPr>
          <w:lang w:val="ru-RU"/>
        </w:rPr>
        <w:t>Этот комплекс построили четыре года назад, когда «</w:t>
      </w:r>
      <w:proofErr w:type="spellStart"/>
      <w:r w:rsidRPr="00D26162">
        <w:rPr>
          <w:i/>
          <w:iCs/>
          <w:lang w:val="ru-RU"/>
        </w:rPr>
        <w:t>Наксианский</w:t>
      </w:r>
      <w:proofErr w:type="spellEnd"/>
      <w:r w:rsidRPr="00D26162">
        <w:rPr>
          <w:i/>
          <w:iCs/>
          <w:lang w:val="ru-RU"/>
        </w:rPr>
        <w:t xml:space="preserve"> клинок</w:t>
      </w:r>
      <w:r w:rsidRPr="00D26162">
        <w:rPr>
          <w:lang w:val="ru-RU"/>
        </w:rPr>
        <w:t xml:space="preserve">» проходил плановый ремонт на верфях </w:t>
      </w:r>
      <w:proofErr w:type="spellStart"/>
      <w:r w:rsidRPr="00D26162">
        <w:rPr>
          <w:lang w:val="ru-RU"/>
        </w:rPr>
        <w:t>Мхоло</w:t>
      </w:r>
      <w:proofErr w:type="spellEnd"/>
      <w:r w:rsidRPr="00D26162">
        <w:rPr>
          <w:lang w:val="ru-RU"/>
        </w:rPr>
        <w:t xml:space="preserve">. С тех пор комплекс совершенствовали, затем расширяли, пока он не стал такой же неотъемлемой частью крейсера, как двигатели, силовые установки или орудийные палубы. По правде говоря, это сооружение стало главной причиной, по которой всех, включая адмирала </w:t>
      </w:r>
      <w:proofErr w:type="spellStart"/>
      <w:r w:rsidRPr="00D26162">
        <w:rPr>
          <w:lang w:val="ru-RU"/>
        </w:rPr>
        <w:t>Фрира</w:t>
      </w:r>
      <w:proofErr w:type="spellEnd"/>
      <w:r w:rsidRPr="00D26162">
        <w:rPr>
          <w:lang w:val="ru-RU"/>
        </w:rPr>
        <w:t>, заботило благополучие «</w:t>
      </w:r>
      <w:proofErr w:type="spellStart"/>
      <w:r w:rsidRPr="00D26162">
        <w:rPr>
          <w:i/>
          <w:iCs/>
          <w:lang w:val="ru-RU"/>
        </w:rPr>
        <w:t>Наксианского</w:t>
      </w:r>
      <w:proofErr w:type="spellEnd"/>
      <w:r w:rsidRPr="00D26162">
        <w:rPr>
          <w:i/>
          <w:iCs/>
          <w:lang w:val="ru-RU"/>
        </w:rPr>
        <w:t xml:space="preserve"> клинка</w:t>
      </w:r>
      <w:r w:rsidRPr="00D26162">
        <w:rPr>
          <w:lang w:val="ru-RU"/>
        </w:rPr>
        <w:t>».</w:t>
      </w:r>
    </w:p>
    <w:p w14:paraId="53680C4E" w14:textId="08F023A0" w:rsidR="0094125C" w:rsidRPr="00D26162" w:rsidRDefault="0094125C" w:rsidP="0094125C">
      <w:pPr>
        <w:rPr>
          <w:lang w:val="ru-RU"/>
        </w:rPr>
      </w:pPr>
      <w:proofErr w:type="spellStart"/>
      <w:r w:rsidRPr="00D26162">
        <w:rPr>
          <w:lang w:val="ru-RU"/>
        </w:rPr>
        <w:t>Сотека</w:t>
      </w:r>
      <w:proofErr w:type="spellEnd"/>
      <w:r w:rsidRPr="00D26162">
        <w:rPr>
          <w:lang w:val="ru-RU"/>
        </w:rPr>
        <w:t xml:space="preserve"> прошла дальше и оказалась в помещении с крутым потолком, облицованным базальтом, а на стенах красовались резные надписи на высоком готике. Палуба была выс</w:t>
      </w:r>
      <w:r w:rsidR="00923F42">
        <w:rPr>
          <w:lang w:val="ru-RU"/>
        </w:rPr>
        <w:t>т</w:t>
      </w:r>
      <w:r w:rsidRPr="00D26162">
        <w:rPr>
          <w:lang w:val="ru-RU"/>
        </w:rPr>
        <w:t>лана каменными плитами, а в металлических подсвечниках мерцали свечи. Хору нравились эти маленькие штрихи, добавляющие домашнего уюта.</w:t>
      </w:r>
    </w:p>
    <w:p w14:paraId="59ACE2E0" w14:textId="510A3DB4" w:rsidR="0094125C" w:rsidRPr="00D26162" w:rsidRDefault="0094125C" w:rsidP="0094125C">
      <w:pPr>
        <w:rPr>
          <w:lang w:val="ru-RU"/>
        </w:rPr>
      </w:pPr>
      <w:r w:rsidRPr="00D26162">
        <w:rPr>
          <w:lang w:val="ru-RU"/>
        </w:rPr>
        <w:t>Талек ждал е</w:t>
      </w:r>
      <w:r w:rsidR="00BF2D7C" w:rsidRPr="00D26162">
        <w:rPr>
          <w:lang w:val="ru-RU"/>
        </w:rPr>
        <w:t>е</w:t>
      </w:r>
      <w:r w:rsidRPr="00D26162">
        <w:rPr>
          <w:lang w:val="ru-RU"/>
        </w:rPr>
        <w:t>, привязанный к трону</w:t>
      </w:r>
      <w:r w:rsidR="00923F42">
        <w:rPr>
          <w:lang w:val="ru-RU"/>
        </w:rPr>
        <w:t xml:space="preserve">; </w:t>
      </w:r>
      <w:r w:rsidR="00923F42" w:rsidRPr="00D26162">
        <w:rPr>
          <w:lang w:val="ru-RU"/>
        </w:rPr>
        <w:t xml:space="preserve">из-под тяжелого темного капюшона </w:t>
      </w:r>
      <w:r w:rsidRPr="00D26162">
        <w:rPr>
          <w:lang w:val="ru-RU"/>
        </w:rPr>
        <w:t>на женщину</w:t>
      </w:r>
      <w:r w:rsidR="00923F42" w:rsidRPr="00923F42">
        <w:rPr>
          <w:lang w:val="ru-RU"/>
        </w:rPr>
        <w:t xml:space="preserve"> </w:t>
      </w:r>
      <w:r w:rsidR="00923F42" w:rsidRPr="00D26162">
        <w:rPr>
          <w:lang w:val="ru-RU"/>
        </w:rPr>
        <w:t>смотрело высохшее лицо</w:t>
      </w:r>
      <w:r w:rsidRPr="00D26162">
        <w:rPr>
          <w:lang w:val="ru-RU"/>
        </w:rPr>
        <w:t xml:space="preserve">. На </w:t>
      </w:r>
      <w:proofErr w:type="spellStart"/>
      <w:r w:rsidR="00923F42" w:rsidRPr="00D26162">
        <w:rPr>
          <w:lang w:val="ru-RU"/>
        </w:rPr>
        <w:t>Талек</w:t>
      </w:r>
      <w:r w:rsidR="00923F42">
        <w:rPr>
          <w:lang w:val="ru-RU"/>
        </w:rPr>
        <w:t>е</w:t>
      </w:r>
      <w:proofErr w:type="spellEnd"/>
      <w:r w:rsidRPr="00D26162">
        <w:rPr>
          <w:lang w:val="ru-RU"/>
        </w:rPr>
        <w:t xml:space="preserve"> была такая же ч</w:t>
      </w:r>
      <w:r w:rsidR="00BF2D7C" w:rsidRPr="00D26162">
        <w:rPr>
          <w:lang w:val="ru-RU"/>
        </w:rPr>
        <w:t>е</w:t>
      </w:r>
      <w:r w:rsidRPr="00D26162">
        <w:rPr>
          <w:lang w:val="ru-RU"/>
        </w:rPr>
        <w:t xml:space="preserve">рная мантия, как и на обслуге, хотя из-под рукавов и выходили полупрозрачные трубки, которые, змеясь, тянулись к широкой дуге приборов, растянувшейся </w:t>
      </w:r>
      <w:r w:rsidR="00923F42">
        <w:rPr>
          <w:lang w:val="ru-RU"/>
        </w:rPr>
        <w:t xml:space="preserve">у него </w:t>
      </w:r>
      <w:r w:rsidRPr="00D26162">
        <w:rPr>
          <w:lang w:val="ru-RU"/>
        </w:rPr>
        <w:t>за</w:t>
      </w:r>
      <w:r w:rsidR="00923F42">
        <w:rPr>
          <w:lang w:val="ru-RU"/>
        </w:rPr>
        <w:t xml:space="preserve"> спиной</w:t>
      </w:r>
      <w:r w:rsidRPr="00D26162">
        <w:rPr>
          <w:lang w:val="ru-RU"/>
        </w:rPr>
        <w:t>. Экраны работали, освещая темноту бледно-зел</w:t>
      </w:r>
      <w:r w:rsidR="00BF2D7C" w:rsidRPr="00D26162">
        <w:rPr>
          <w:lang w:val="ru-RU"/>
        </w:rPr>
        <w:t>е</w:t>
      </w:r>
      <w:r w:rsidRPr="00D26162">
        <w:rPr>
          <w:lang w:val="ru-RU"/>
        </w:rPr>
        <w:t xml:space="preserve">ным светом. </w:t>
      </w:r>
      <w:r w:rsidR="00923F42" w:rsidRPr="00D26162">
        <w:rPr>
          <w:lang w:val="ru-RU"/>
        </w:rPr>
        <w:t>П</w:t>
      </w:r>
      <w:r w:rsidRPr="00D26162">
        <w:rPr>
          <w:lang w:val="ru-RU"/>
        </w:rPr>
        <w:t>о</w:t>
      </w:r>
      <w:r w:rsidR="00923F42">
        <w:rPr>
          <w:lang w:val="ru-RU"/>
        </w:rPr>
        <w:t xml:space="preserve"> </w:t>
      </w:r>
      <w:r w:rsidRPr="00D26162">
        <w:rPr>
          <w:lang w:val="ru-RU"/>
        </w:rPr>
        <w:t>толстым пачкам пергамента, подаваемым медл</w:t>
      </w:r>
      <w:r w:rsidR="00865B37" w:rsidRPr="00D26162">
        <w:rPr>
          <w:lang w:val="ru-RU"/>
        </w:rPr>
        <w:t>итель</w:t>
      </w:r>
      <w:r w:rsidRPr="00D26162">
        <w:rPr>
          <w:lang w:val="ru-RU"/>
        </w:rPr>
        <w:t>ным лязгающим механизмом</w:t>
      </w:r>
      <w:r w:rsidR="00923F42" w:rsidRPr="00923F42">
        <w:rPr>
          <w:lang w:val="ru-RU"/>
        </w:rPr>
        <w:t xml:space="preserve"> </w:t>
      </w:r>
      <w:r w:rsidR="00923F42" w:rsidRPr="00D26162">
        <w:rPr>
          <w:lang w:val="ru-RU"/>
        </w:rPr>
        <w:t>царапали</w:t>
      </w:r>
      <w:r w:rsidR="00923F42" w:rsidRPr="00923F42">
        <w:rPr>
          <w:lang w:val="ru-RU"/>
        </w:rPr>
        <w:t xml:space="preserve"> </w:t>
      </w:r>
      <w:proofErr w:type="spellStart"/>
      <w:r w:rsidR="00923F42">
        <w:rPr>
          <w:lang w:val="ru-RU"/>
        </w:rPr>
        <w:t>а</w:t>
      </w:r>
      <w:r w:rsidR="00923F42" w:rsidRPr="00D26162">
        <w:rPr>
          <w:lang w:val="ru-RU"/>
        </w:rPr>
        <w:t>втоперья</w:t>
      </w:r>
      <w:proofErr w:type="spellEnd"/>
      <w:r w:rsidRPr="00D26162">
        <w:rPr>
          <w:lang w:val="ru-RU"/>
        </w:rPr>
        <w:t>. А посередине сидел Талек, привязанный к этому механизму, питающий его.</w:t>
      </w:r>
    </w:p>
    <w:p w14:paraId="5888A3B5" w14:textId="77777777" w:rsidR="0094125C" w:rsidRPr="00D26162" w:rsidRDefault="0094125C" w:rsidP="0094125C">
      <w:pPr>
        <w:rPr>
          <w:lang w:val="ru-RU"/>
        </w:rPr>
      </w:pPr>
      <w:r w:rsidRPr="00D26162">
        <w:rPr>
          <w:lang w:val="ru-RU"/>
        </w:rPr>
        <w:t xml:space="preserve">— Лейтенант-коммандер, — сказал </w:t>
      </w:r>
      <w:proofErr w:type="spellStart"/>
      <w:r w:rsidRPr="00D26162">
        <w:rPr>
          <w:lang w:val="ru-RU"/>
        </w:rPr>
        <w:t>Лервио</w:t>
      </w:r>
      <w:proofErr w:type="spellEnd"/>
      <w:r w:rsidRPr="00D26162">
        <w:rPr>
          <w:lang w:val="ru-RU"/>
        </w:rPr>
        <w:t xml:space="preserve"> Талек, начальник корабельного узла </w:t>
      </w:r>
      <w:proofErr w:type="spellStart"/>
      <w:r w:rsidRPr="00D26162">
        <w:rPr>
          <w:lang w:val="ru-RU"/>
        </w:rPr>
        <w:t>астропатической</w:t>
      </w:r>
      <w:proofErr w:type="spellEnd"/>
      <w:r w:rsidRPr="00D26162">
        <w:rPr>
          <w:lang w:val="ru-RU"/>
        </w:rPr>
        <w:t xml:space="preserve"> связи. — Добро пожаловать.</w:t>
      </w:r>
    </w:p>
    <w:p w14:paraId="0CFD4C05" w14:textId="77777777" w:rsidR="0094125C" w:rsidRPr="00D26162" w:rsidRDefault="0094125C" w:rsidP="0094125C">
      <w:pPr>
        <w:rPr>
          <w:lang w:val="ru-RU"/>
        </w:rPr>
      </w:pPr>
      <w:r w:rsidRPr="00D26162">
        <w:rPr>
          <w:lang w:val="ru-RU"/>
        </w:rPr>
        <w:lastRenderedPageBreak/>
        <w:t xml:space="preserve">— Прошу прощения за беспокойство, — ответила </w:t>
      </w:r>
      <w:proofErr w:type="spellStart"/>
      <w:r w:rsidRPr="00D26162">
        <w:rPr>
          <w:lang w:val="ru-RU"/>
        </w:rPr>
        <w:t>Сотека</w:t>
      </w:r>
      <w:proofErr w:type="spellEnd"/>
      <w:r w:rsidRPr="00D26162">
        <w:rPr>
          <w:lang w:val="ru-RU"/>
        </w:rPr>
        <w:t>. — Я знаю, что вы заняты…</w:t>
      </w:r>
    </w:p>
    <w:p w14:paraId="6C5A198E" w14:textId="77777777" w:rsidR="0094125C" w:rsidRPr="00D26162" w:rsidRDefault="0094125C" w:rsidP="0094125C">
      <w:pPr>
        <w:rPr>
          <w:lang w:val="ru-RU"/>
        </w:rPr>
      </w:pPr>
      <w:r w:rsidRPr="00D26162">
        <w:rPr>
          <w:lang w:val="ru-RU"/>
        </w:rPr>
        <w:t>— В извинениях нет необходимости. Вы хотите проверить наши успехи, прежде чем мы пересечем завесу.</w:t>
      </w:r>
    </w:p>
    <w:p w14:paraId="57935033" w14:textId="77777777" w:rsidR="0094125C" w:rsidRPr="00D26162" w:rsidRDefault="0094125C" w:rsidP="0094125C">
      <w:pPr>
        <w:rPr>
          <w:lang w:val="ru-RU"/>
        </w:rPr>
      </w:pPr>
      <w:r w:rsidRPr="00D26162">
        <w:rPr>
          <w:lang w:val="ru-RU"/>
        </w:rPr>
        <w:t>— Было непросто.</w:t>
      </w:r>
    </w:p>
    <w:p w14:paraId="497898DB" w14:textId="77777777" w:rsidR="0094125C" w:rsidRPr="00D26162" w:rsidRDefault="0094125C" w:rsidP="0094125C">
      <w:pPr>
        <w:rPr>
          <w:lang w:val="ru-RU"/>
        </w:rPr>
      </w:pPr>
      <w:r w:rsidRPr="00D26162">
        <w:rPr>
          <w:lang w:val="ru-RU"/>
        </w:rPr>
        <w:t>Талек кисло усмехнулся.</w:t>
      </w:r>
    </w:p>
    <w:p w14:paraId="328CEBB7" w14:textId="3EF455C3" w:rsidR="0094125C" w:rsidRPr="00D26162" w:rsidRDefault="0094125C" w:rsidP="0094125C">
      <w:pPr>
        <w:rPr>
          <w:lang w:val="ru-RU"/>
        </w:rPr>
      </w:pPr>
      <w:r w:rsidRPr="00D26162">
        <w:rPr>
          <w:lang w:val="ru-RU"/>
        </w:rPr>
        <w:t>— По-другому и не скажешь. — Он по</w:t>
      </w:r>
      <w:r w:rsidR="00BF2D7C" w:rsidRPr="00D26162">
        <w:rPr>
          <w:lang w:val="ru-RU"/>
        </w:rPr>
        <w:t>е</w:t>
      </w:r>
      <w:r w:rsidRPr="00D26162">
        <w:rPr>
          <w:lang w:val="ru-RU"/>
        </w:rPr>
        <w:t>рзал на троне, и паутина трубок зазвенела. — Четыре часа назад мы потеряли ещ</w:t>
      </w:r>
      <w:r w:rsidR="00BF2D7C" w:rsidRPr="00D26162">
        <w:rPr>
          <w:lang w:val="ru-RU"/>
        </w:rPr>
        <w:t>е</w:t>
      </w:r>
      <w:r w:rsidRPr="00D26162">
        <w:rPr>
          <w:lang w:val="ru-RU"/>
        </w:rPr>
        <w:t xml:space="preserve"> одного члена хора. Многообещающая </w:t>
      </w:r>
      <w:proofErr w:type="spellStart"/>
      <w:r w:rsidRPr="00D26162">
        <w:rPr>
          <w:lang w:val="ru-RU"/>
        </w:rPr>
        <w:t>астропатка</w:t>
      </w:r>
      <w:proofErr w:type="spellEnd"/>
      <w:r w:rsidRPr="00D26162">
        <w:rPr>
          <w:lang w:val="ru-RU"/>
        </w:rPr>
        <w:t>. Перегорела, выгорела дотла. Какая утрата! Я лично заканчивал е</w:t>
      </w:r>
      <w:r w:rsidR="00BF2D7C" w:rsidRPr="00D26162">
        <w:rPr>
          <w:lang w:val="ru-RU"/>
        </w:rPr>
        <w:t>е</w:t>
      </w:r>
      <w:r w:rsidRPr="00D26162">
        <w:rPr>
          <w:lang w:val="ru-RU"/>
        </w:rPr>
        <w:t xml:space="preserve"> обучение.</w:t>
      </w:r>
    </w:p>
    <w:p w14:paraId="633BA35F" w14:textId="77777777" w:rsidR="0094125C" w:rsidRPr="00D26162" w:rsidRDefault="0094125C" w:rsidP="0094125C">
      <w:pPr>
        <w:rPr>
          <w:lang w:val="ru-RU"/>
        </w:rPr>
      </w:pPr>
      <w:proofErr w:type="spellStart"/>
      <w:r w:rsidRPr="00D26162">
        <w:rPr>
          <w:lang w:val="ru-RU"/>
        </w:rPr>
        <w:t>Сотека</w:t>
      </w:r>
      <w:proofErr w:type="spellEnd"/>
      <w:r w:rsidRPr="00D26162">
        <w:rPr>
          <w:lang w:val="ru-RU"/>
        </w:rPr>
        <w:t xml:space="preserve"> могла бы рассказать о похожих историях из опыта собственной команды — рядовые теряли сознание от усталости, а офицеры открывали люки и спокойно выходили в воздушные шлюзы. Хотя, наверное, те, кто работал в этом странном месте, действительно страдали сильнее остальных. Она с трудом могла представить, что они видели своими пустыми глазницами, выстроившись плотными рядами, закованные в железные оковы, вынужденные изо дня в день видеть безумные сны.</w:t>
      </w:r>
    </w:p>
    <w:p w14:paraId="01F74FD4" w14:textId="77777777" w:rsidR="0094125C" w:rsidRPr="00D26162" w:rsidRDefault="0094125C" w:rsidP="0094125C">
      <w:pPr>
        <w:rPr>
          <w:lang w:val="ru-RU"/>
        </w:rPr>
      </w:pPr>
      <w:r w:rsidRPr="00D26162">
        <w:rPr>
          <w:lang w:val="ru-RU"/>
        </w:rPr>
        <w:t xml:space="preserve">— Бури случались и раньше, — сказала </w:t>
      </w:r>
      <w:proofErr w:type="spellStart"/>
      <w:r w:rsidRPr="00D26162">
        <w:rPr>
          <w:lang w:val="ru-RU"/>
        </w:rPr>
        <w:t>Сотека</w:t>
      </w:r>
      <w:proofErr w:type="spellEnd"/>
      <w:r w:rsidRPr="00D26162">
        <w:rPr>
          <w:lang w:val="ru-RU"/>
        </w:rPr>
        <w:t>. — Но мне нужно знать…</w:t>
      </w:r>
    </w:p>
    <w:p w14:paraId="07BE231A" w14:textId="77777777" w:rsidR="0094125C" w:rsidRPr="00D26162" w:rsidRDefault="0094125C" w:rsidP="0094125C">
      <w:pPr>
        <w:rPr>
          <w:lang w:val="ru-RU"/>
        </w:rPr>
      </w:pPr>
      <w:r w:rsidRPr="00D26162">
        <w:rPr>
          <w:lang w:val="ru-RU"/>
        </w:rPr>
        <w:t>— Станет ли хуже? Если это ненастье иного порядка. Да, я уверен, что так оно и есть.</w:t>
      </w:r>
    </w:p>
    <w:p w14:paraId="245560EF" w14:textId="77777777" w:rsidR="0094125C" w:rsidRPr="00D26162" w:rsidRDefault="0094125C" w:rsidP="0094125C">
      <w:pPr>
        <w:rPr>
          <w:lang w:val="ru-RU"/>
        </w:rPr>
      </w:pPr>
      <w:r w:rsidRPr="00D26162">
        <w:rPr>
          <w:lang w:val="ru-RU"/>
        </w:rPr>
        <w:t xml:space="preserve">Талек шмыгнул носом, и </w:t>
      </w:r>
      <w:proofErr w:type="spellStart"/>
      <w:r w:rsidRPr="00D26162">
        <w:rPr>
          <w:lang w:val="ru-RU"/>
        </w:rPr>
        <w:t>Сотека</w:t>
      </w:r>
      <w:proofErr w:type="spellEnd"/>
      <w:r w:rsidRPr="00D26162">
        <w:rPr>
          <w:lang w:val="ru-RU"/>
        </w:rPr>
        <w:t xml:space="preserve"> мельком увидела бледно-серую щеку в тени капюшона. </w:t>
      </w:r>
    </w:p>
    <w:p w14:paraId="7A747C0A" w14:textId="753FDA08" w:rsidR="0094125C" w:rsidRPr="00D26162" w:rsidRDefault="0094125C" w:rsidP="0094125C">
      <w:pPr>
        <w:rPr>
          <w:lang w:val="ru-RU"/>
        </w:rPr>
      </w:pPr>
      <w:r w:rsidRPr="00D26162">
        <w:rPr>
          <w:lang w:val="ru-RU"/>
        </w:rPr>
        <w:t>— Мы видим лишь фрагменты, не более, и все они говорят об одном и том же. Понимаете, варп — он как гобелен. Если он ид</w:t>
      </w:r>
      <w:r w:rsidR="00BF2D7C" w:rsidRPr="00D26162">
        <w:rPr>
          <w:lang w:val="ru-RU"/>
        </w:rPr>
        <w:t>е</w:t>
      </w:r>
      <w:r w:rsidRPr="00D26162">
        <w:rPr>
          <w:lang w:val="ru-RU"/>
        </w:rPr>
        <w:t>т волнами, то узор сминается. Если же волнение становится слишком сильным, то ничего, кроме волн, и не увидеть.</w:t>
      </w:r>
    </w:p>
    <w:p w14:paraId="61C78AAC" w14:textId="77777777" w:rsidR="0094125C" w:rsidRPr="00D26162" w:rsidRDefault="0094125C" w:rsidP="0094125C">
      <w:pPr>
        <w:rPr>
          <w:lang w:val="ru-RU"/>
        </w:rPr>
      </w:pPr>
      <w:r w:rsidRPr="00D26162">
        <w:rPr>
          <w:lang w:val="ru-RU"/>
        </w:rPr>
        <w:t>— А что сейчас?</w:t>
      </w:r>
    </w:p>
    <w:p w14:paraId="3F1FD475" w14:textId="49071F6F" w:rsidR="0094125C" w:rsidRPr="00D26162" w:rsidRDefault="0094125C" w:rsidP="0094125C">
      <w:pPr>
        <w:rPr>
          <w:lang w:val="ru-RU"/>
        </w:rPr>
      </w:pPr>
      <w:r w:rsidRPr="00D26162">
        <w:rPr>
          <w:lang w:val="ru-RU"/>
        </w:rPr>
        <w:t xml:space="preserve">— Я вижу вещи, которым инструкторы с Терры меня никогда не учили. Может, </w:t>
      </w:r>
      <w:r w:rsidR="00865B37" w:rsidRPr="00D26162">
        <w:rPr>
          <w:lang w:val="ru-RU"/>
        </w:rPr>
        <w:t>так</w:t>
      </w:r>
      <w:r w:rsidRPr="00D26162">
        <w:rPr>
          <w:lang w:val="ru-RU"/>
        </w:rPr>
        <w:t>ого никогда прежде и не бывало. Так что вы правы: я считаю, что гряд</w:t>
      </w:r>
      <w:r w:rsidR="00BF2D7C" w:rsidRPr="00D26162">
        <w:rPr>
          <w:lang w:val="ru-RU"/>
        </w:rPr>
        <w:t>е</w:t>
      </w:r>
      <w:r w:rsidRPr="00D26162">
        <w:rPr>
          <w:lang w:val="ru-RU"/>
        </w:rPr>
        <w:t>т какое-то великое событие. Возможно, изменения затронут лишь этот сектор. А может, и все разом. В этом-то и проблема — мы не можем заглядывать далеко напер</w:t>
      </w:r>
      <w:r w:rsidR="00BF2D7C" w:rsidRPr="00D26162">
        <w:rPr>
          <w:lang w:val="ru-RU"/>
        </w:rPr>
        <w:t>е</w:t>
      </w:r>
      <w:r w:rsidRPr="00D26162">
        <w:rPr>
          <w:lang w:val="ru-RU"/>
        </w:rPr>
        <w:t>д. Мы посылаем сообщения, а в ответ получаем лишь слабое эхо. Иногда я задаюсь вопросом, а вдруг мы единственный корабль, который остался. Единственные люди во вс</w:t>
      </w:r>
      <w:r w:rsidR="00BF2D7C" w:rsidRPr="00D26162">
        <w:rPr>
          <w:lang w:val="ru-RU"/>
        </w:rPr>
        <w:t>е</w:t>
      </w:r>
      <w:r w:rsidRPr="00D26162">
        <w:rPr>
          <w:lang w:val="ru-RU"/>
        </w:rPr>
        <w:t>м мироздании. Одни во тьме.</w:t>
      </w:r>
    </w:p>
    <w:p w14:paraId="43265C87" w14:textId="77777777" w:rsidR="0094125C" w:rsidRPr="00D26162" w:rsidRDefault="0094125C" w:rsidP="0094125C">
      <w:pPr>
        <w:rPr>
          <w:lang w:val="ru-RU"/>
        </w:rPr>
      </w:pPr>
      <w:r w:rsidRPr="00D26162">
        <w:rPr>
          <w:lang w:val="ru-RU"/>
        </w:rPr>
        <w:t xml:space="preserve">У </w:t>
      </w:r>
      <w:proofErr w:type="spellStart"/>
      <w:r w:rsidRPr="00D26162">
        <w:rPr>
          <w:lang w:val="ru-RU"/>
        </w:rPr>
        <w:t>Сотеки</w:t>
      </w:r>
      <w:proofErr w:type="spellEnd"/>
      <w:r w:rsidRPr="00D26162">
        <w:rPr>
          <w:lang w:val="ru-RU"/>
        </w:rPr>
        <w:t xml:space="preserve"> не было времени беседовать о таких вещах. </w:t>
      </w:r>
    </w:p>
    <w:p w14:paraId="31B88095" w14:textId="01319A67" w:rsidR="0094125C" w:rsidRPr="00D26162" w:rsidRDefault="0094125C" w:rsidP="0094125C">
      <w:pPr>
        <w:rPr>
          <w:lang w:val="ru-RU"/>
        </w:rPr>
      </w:pPr>
      <w:r w:rsidRPr="00D26162">
        <w:rPr>
          <w:lang w:val="ru-RU"/>
        </w:rPr>
        <w:t>— При вс</w:t>
      </w:r>
      <w:r w:rsidR="00BF2D7C" w:rsidRPr="00D26162">
        <w:rPr>
          <w:lang w:val="ru-RU"/>
        </w:rPr>
        <w:t>е</w:t>
      </w:r>
      <w:r w:rsidRPr="00D26162">
        <w:rPr>
          <w:lang w:val="ru-RU"/>
        </w:rPr>
        <w:t>м уважении, это...</w:t>
      </w:r>
    </w:p>
    <w:p w14:paraId="0E29B04B" w14:textId="77777777" w:rsidR="0094125C" w:rsidRPr="00D26162" w:rsidRDefault="0094125C" w:rsidP="0094125C">
      <w:pPr>
        <w:rPr>
          <w:lang w:val="ru-RU"/>
        </w:rPr>
      </w:pPr>
      <w:r w:rsidRPr="00D26162">
        <w:rPr>
          <w:lang w:val="ru-RU"/>
        </w:rPr>
        <w:t>— Чепуха. Знаю. Но я старый человек, и у меня разыгралось воображение.</w:t>
      </w:r>
    </w:p>
    <w:p w14:paraId="705CF0C1" w14:textId="77777777" w:rsidR="0094125C" w:rsidRPr="00D26162" w:rsidRDefault="0094125C" w:rsidP="0094125C">
      <w:pPr>
        <w:rPr>
          <w:lang w:val="ru-RU"/>
        </w:rPr>
      </w:pPr>
      <w:r w:rsidRPr="00D26162">
        <w:rPr>
          <w:lang w:val="ru-RU"/>
        </w:rPr>
        <w:t>— Так куда же мы направляемся?</w:t>
      </w:r>
    </w:p>
    <w:p w14:paraId="388D0F34" w14:textId="0D326E44" w:rsidR="0094125C" w:rsidRPr="00D26162" w:rsidRDefault="0094125C" w:rsidP="0094125C">
      <w:pPr>
        <w:rPr>
          <w:lang w:val="ru-RU"/>
        </w:rPr>
      </w:pPr>
      <w:r w:rsidRPr="00D26162">
        <w:rPr>
          <w:lang w:val="ru-RU"/>
        </w:rPr>
        <w:t>— Стена пламени. По другую сторону от не</w:t>
      </w:r>
      <w:r w:rsidR="00BF2D7C" w:rsidRPr="00D26162">
        <w:rPr>
          <w:lang w:val="ru-RU"/>
        </w:rPr>
        <w:t>е</w:t>
      </w:r>
      <w:r w:rsidRPr="00D26162">
        <w:rPr>
          <w:lang w:val="ru-RU"/>
        </w:rPr>
        <w:t xml:space="preserve"> я не вижу ничего. А по эту сторону я вижу, как собираются толпы, что-то вроде вороньих стай, предвещающих бурю. Меня удивляет, что мы можем выполнять приказы или вообще их слыш</w:t>
      </w:r>
      <w:r w:rsidR="00923F42">
        <w:rPr>
          <w:lang w:val="ru-RU"/>
        </w:rPr>
        <w:t>им</w:t>
      </w:r>
      <w:r w:rsidRPr="00D26162">
        <w:rPr>
          <w:lang w:val="ru-RU"/>
        </w:rPr>
        <w:t>. Многим этого не удастся. Структура варпа станет более ж</w:t>
      </w:r>
      <w:r w:rsidR="00BF2D7C" w:rsidRPr="00D26162">
        <w:rPr>
          <w:lang w:val="ru-RU"/>
        </w:rPr>
        <w:t>е</w:t>
      </w:r>
      <w:r w:rsidRPr="00D26162">
        <w:rPr>
          <w:lang w:val="ru-RU"/>
        </w:rPr>
        <w:t>сткой. Массированные перемещения станут чрезвычайно опасными.</w:t>
      </w:r>
    </w:p>
    <w:p w14:paraId="168D17BC" w14:textId="77777777" w:rsidR="0094125C" w:rsidRPr="00D26162" w:rsidRDefault="0094125C" w:rsidP="0094125C">
      <w:pPr>
        <w:rPr>
          <w:lang w:val="ru-RU"/>
        </w:rPr>
      </w:pPr>
      <w:r w:rsidRPr="00D26162">
        <w:rPr>
          <w:lang w:val="ru-RU"/>
        </w:rPr>
        <w:t>— Значит, вы знаете, что находится за пределами сбора?</w:t>
      </w:r>
    </w:p>
    <w:p w14:paraId="3DD4329B" w14:textId="77777777" w:rsidR="0094125C" w:rsidRPr="00D26162" w:rsidRDefault="0094125C" w:rsidP="0094125C">
      <w:pPr>
        <w:rPr>
          <w:lang w:val="ru-RU"/>
        </w:rPr>
      </w:pPr>
      <w:r w:rsidRPr="00D26162">
        <w:rPr>
          <w:lang w:val="ru-RU"/>
        </w:rPr>
        <w:t>— Не знаю.</w:t>
      </w:r>
    </w:p>
    <w:p w14:paraId="10A63DB4" w14:textId="77777777" w:rsidR="0094125C" w:rsidRPr="00D26162" w:rsidRDefault="0094125C" w:rsidP="0094125C">
      <w:pPr>
        <w:rPr>
          <w:lang w:val="ru-RU"/>
        </w:rPr>
      </w:pPr>
      <w:r w:rsidRPr="00D26162">
        <w:rPr>
          <w:lang w:val="ru-RU"/>
        </w:rPr>
        <w:t>— Ну, а о чем у вас судачат на сей счет?</w:t>
      </w:r>
    </w:p>
    <w:p w14:paraId="5499CA40" w14:textId="77777777" w:rsidR="0094125C" w:rsidRPr="00D26162" w:rsidRDefault="0094125C" w:rsidP="0094125C">
      <w:pPr>
        <w:rPr>
          <w:lang w:val="ru-RU"/>
        </w:rPr>
      </w:pPr>
      <w:r w:rsidRPr="00D26162">
        <w:rPr>
          <w:lang w:val="ru-RU"/>
        </w:rPr>
        <w:t xml:space="preserve">Талек рассмеялся — точно земноводное заквакало: </w:t>
      </w:r>
    </w:p>
    <w:p w14:paraId="2AF0EB5E" w14:textId="77777777" w:rsidR="0094125C" w:rsidRPr="00D26162" w:rsidRDefault="0094125C" w:rsidP="0094125C">
      <w:pPr>
        <w:rPr>
          <w:lang w:val="ru-RU"/>
        </w:rPr>
      </w:pPr>
      <w:r w:rsidRPr="00D26162">
        <w:rPr>
          <w:lang w:val="ru-RU"/>
        </w:rPr>
        <w:t>— </w:t>
      </w:r>
      <w:r w:rsidRPr="00D26162">
        <w:rPr>
          <w:i/>
          <w:iCs/>
          <w:lang w:val="ru-RU"/>
        </w:rPr>
        <w:t>Судачат</w:t>
      </w:r>
      <w:r w:rsidRPr="00D26162">
        <w:rPr>
          <w:lang w:val="ru-RU"/>
        </w:rPr>
        <w:t xml:space="preserve">? Мы вам не студенты </w:t>
      </w:r>
      <w:proofErr w:type="spellStart"/>
      <w:r w:rsidRPr="00D26162">
        <w:rPr>
          <w:lang w:val="ru-RU"/>
        </w:rPr>
        <w:t>схолы</w:t>
      </w:r>
      <w:proofErr w:type="spellEnd"/>
      <w:r w:rsidRPr="00D26162">
        <w:rPr>
          <w:lang w:val="ru-RU"/>
        </w:rPr>
        <w:t>, коммандер. Мы — связанные душами провидцы эфира. Когда мы совещаемся, это значит, что у нас есть тема для…</w:t>
      </w:r>
    </w:p>
    <w:p w14:paraId="7782411F" w14:textId="77777777" w:rsidR="0094125C" w:rsidRPr="00D26162" w:rsidRDefault="0094125C" w:rsidP="0094125C">
      <w:pPr>
        <w:rPr>
          <w:lang w:val="ru-RU"/>
        </w:rPr>
      </w:pPr>
      <w:r w:rsidRPr="00D26162">
        <w:rPr>
          <w:lang w:val="ru-RU"/>
        </w:rPr>
        <w:lastRenderedPageBreak/>
        <w:t>Он внезапно умолк. Затем склонил голову набок, точно прислушиваясь.</w:t>
      </w:r>
    </w:p>
    <w:p w14:paraId="5B094982" w14:textId="77777777" w:rsidR="0094125C" w:rsidRPr="00D26162" w:rsidRDefault="0094125C" w:rsidP="0094125C">
      <w:pPr>
        <w:rPr>
          <w:lang w:val="ru-RU"/>
        </w:rPr>
      </w:pPr>
      <w:r w:rsidRPr="00D26162">
        <w:rPr>
          <w:lang w:val="ru-RU"/>
        </w:rPr>
        <w:t xml:space="preserve">И вдруг за воротником </w:t>
      </w:r>
      <w:proofErr w:type="spellStart"/>
      <w:r w:rsidRPr="00D26162">
        <w:rPr>
          <w:lang w:val="ru-RU"/>
        </w:rPr>
        <w:t>Сотеки</w:t>
      </w:r>
      <w:proofErr w:type="spellEnd"/>
      <w:r w:rsidRPr="00D26162">
        <w:rPr>
          <w:lang w:val="ru-RU"/>
        </w:rPr>
        <w:t xml:space="preserve"> </w:t>
      </w:r>
      <w:proofErr w:type="spellStart"/>
      <w:r w:rsidRPr="00D26162">
        <w:rPr>
          <w:lang w:val="ru-RU"/>
        </w:rPr>
        <w:t>запульсировал</w:t>
      </w:r>
      <w:proofErr w:type="spellEnd"/>
      <w:r w:rsidRPr="00D26162">
        <w:rPr>
          <w:lang w:val="ru-RU"/>
        </w:rPr>
        <w:t xml:space="preserve"> сигнал тревоги. Красный — значит, требуется ее присутствие на мостике.</w:t>
      </w:r>
    </w:p>
    <w:p w14:paraId="0E55D4D3" w14:textId="3992A4D2" w:rsidR="0094125C" w:rsidRPr="00D26162" w:rsidRDefault="0094125C" w:rsidP="0094125C">
      <w:pPr>
        <w:rPr>
          <w:lang w:val="ru-RU"/>
        </w:rPr>
      </w:pPr>
      <w:r w:rsidRPr="00D26162">
        <w:rPr>
          <w:lang w:val="ru-RU"/>
        </w:rPr>
        <w:t>— Мы ещ</w:t>
      </w:r>
      <w:r w:rsidR="00BF2D7C" w:rsidRPr="00D26162">
        <w:rPr>
          <w:lang w:val="ru-RU"/>
        </w:rPr>
        <w:t>е</w:t>
      </w:r>
      <w:r w:rsidRPr="00D26162">
        <w:rPr>
          <w:lang w:val="ru-RU"/>
        </w:rPr>
        <w:t xml:space="preserve"> побеседуем, — сказала лейтенант-коммандер. — Но сейчас мне бы хотелось подчеркнуть. Ретранслятор — </w:t>
      </w:r>
      <w:r w:rsidRPr="00D26162">
        <w:rPr>
          <w:i/>
          <w:iCs/>
          <w:lang w:val="ru-RU"/>
        </w:rPr>
        <w:t>ваш</w:t>
      </w:r>
      <w:r w:rsidRPr="00D26162">
        <w:rPr>
          <w:lang w:val="ru-RU"/>
        </w:rPr>
        <w:t> ретранслятор — установлен на этом корабле именно потому, что стационарные планетарные узлы становились ненад</w:t>
      </w:r>
      <w:r w:rsidR="00BF2D7C" w:rsidRPr="00D26162">
        <w:rPr>
          <w:lang w:val="ru-RU"/>
        </w:rPr>
        <w:t>е</w:t>
      </w:r>
      <w:r w:rsidRPr="00D26162">
        <w:rPr>
          <w:lang w:val="ru-RU"/>
        </w:rPr>
        <w:t>жными. Поэтому у нас не может быть уверенности в том, что сообщения из вашего архива получены кем-либо ещ</w:t>
      </w:r>
      <w:r w:rsidR="00BF2D7C" w:rsidRPr="00D26162">
        <w:rPr>
          <w:lang w:val="ru-RU"/>
        </w:rPr>
        <w:t>е</w:t>
      </w:r>
      <w:r w:rsidRPr="00D26162">
        <w:rPr>
          <w:lang w:val="ru-RU"/>
        </w:rPr>
        <w:t>, и это меня беспоко</w:t>
      </w:r>
      <w:r w:rsidR="00923F42">
        <w:rPr>
          <w:lang w:val="ru-RU"/>
        </w:rPr>
        <w:t>ит</w:t>
      </w:r>
      <w:r w:rsidRPr="00D26162">
        <w:rPr>
          <w:lang w:val="ru-RU"/>
        </w:rPr>
        <w:t>. Эти данные могут оказаться ценнее, чем мы думаем.</w:t>
      </w:r>
    </w:p>
    <w:p w14:paraId="0DD258E7" w14:textId="2F2D0FE5" w:rsidR="0094125C" w:rsidRPr="00D26162" w:rsidRDefault="0094125C" w:rsidP="0094125C">
      <w:pPr>
        <w:rPr>
          <w:lang w:val="ru-RU"/>
        </w:rPr>
      </w:pPr>
      <w:r w:rsidRPr="00D26162">
        <w:rPr>
          <w:lang w:val="ru-RU"/>
        </w:rPr>
        <w:t>Талек посмотрел на не</w:t>
      </w:r>
      <w:r w:rsidR="00BF2D7C" w:rsidRPr="00D26162">
        <w:rPr>
          <w:lang w:val="ru-RU"/>
        </w:rPr>
        <w:t>е</w:t>
      </w:r>
      <w:r w:rsidRPr="00D26162">
        <w:rPr>
          <w:lang w:val="ru-RU"/>
        </w:rPr>
        <w:t>. Или, по крайней мере, ей так показалось — никогда нельзя было сказать наверняка, что происходит под этим тяж</w:t>
      </w:r>
      <w:r w:rsidR="00BF2D7C" w:rsidRPr="00D26162">
        <w:rPr>
          <w:lang w:val="ru-RU"/>
        </w:rPr>
        <w:t>е</w:t>
      </w:r>
      <w:r w:rsidRPr="00D26162">
        <w:rPr>
          <w:lang w:val="ru-RU"/>
        </w:rPr>
        <w:t>лым тканевым капюшоном.</w:t>
      </w:r>
    </w:p>
    <w:p w14:paraId="59A95CE0" w14:textId="77777777" w:rsidR="0094125C" w:rsidRPr="00D26162" w:rsidRDefault="0094125C" w:rsidP="0094125C">
      <w:pPr>
        <w:rPr>
          <w:lang w:val="ru-RU"/>
        </w:rPr>
      </w:pPr>
      <w:r w:rsidRPr="00D26162">
        <w:rPr>
          <w:lang w:val="ru-RU"/>
        </w:rPr>
        <w:t>— Я прекрасно это понимаю, коммандер, — сказал он. — Но вы нужны в другом месте. Думаю, что нас догнала беда.</w:t>
      </w:r>
    </w:p>
    <w:p w14:paraId="515CD7BD" w14:textId="77777777" w:rsidR="0094125C" w:rsidRPr="00D26162" w:rsidRDefault="0094125C" w:rsidP="0094125C">
      <w:pPr>
        <w:rPr>
          <w:lang w:val="ru-RU"/>
        </w:rPr>
      </w:pPr>
    </w:p>
    <w:p w14:paraId="71CD49BF" w14:textId="3505440D" w:rsidR="0094125C" w:rsidRPr="00D26162" w:rsidRDefault="0094125C" w:rsidP="0094125C">
      <w:pPr>
        <w:rPr>
          <w:lang w:val="ru-RU"/>
        </w:rPr>
      </w:pPr>
      <w:r w:rsidRPr="00D26162">
        <w:rPr>
          <w:lang w:val="ru-RU"/>
        </w:rPr>
        <w:t xml:space="preserve">Мно-8 был в ярости. Вывести из себя </w:t>
      </w:r>
      <w:r w:rsidR="00923F42" w:rsidRPr="00D26162">
        <w:rPr>
          <w:lang w:val="ru-RU"/>
        </w:rPr>
        <w:t xml:space="preserve">его </w:t>
      </w:r>
      <w:r w:rsidRPr="00D26162">
        <w:rPr>
          <w:lang w:val="ru-RU"/>
        </w:rPr>
        <w:t>могли очень немногие вещи. Б</w:t>
      </w:r>
      <w:r w:rsidR="00923F42">
        <w:rPr>
          <w:rFonts w:cs="Times New Roman"/>
          <w:lang w:val="ru-RU"/>
        </w:rPr>
        <w:t>ó</w:t>
      </w:r>
      <w:r w:rsidRPr="00D26162">
        <w:rPr>
          <w:lang w:val="ru-RU"/>
        </w:rPr>
        <w:t xml:space="preserve">льшая часть эмоций </w:t>
      </w:r>
      <w:r w:rsidR="00923F42">
        <w:rPr>
          <w:lang w:val="ru-RU"/>
        </w:rPr>
        <w:t>в его жизни</w:t>
      </w:r>
      <w:r w:rsidRPr="00D26162">
        <w:rPr>
          <w:lang w:val="ru-RU"/>
        </w:rPr>
        <w:t xml:space="preserve"> исчезла, когда </w:t>
      </w:r>
      <w:r w:rsidR="00923F42">
        <w:rPr>
          <w:lang w:val="ru-RU"/>
        </w:rPr>
        <w:t>у него в</w:t>
      </w:r>
      <w:r w:rsidRPr="00D26162">
        <w:rPr>
          <w:lang w:val="ru-RU"/>
        </w:rPr>
        <w:t xml:space="preserve"> черепной коробке впервые покопались, заменив складки плоти на более над</w:t>
      </w:r>
      <w:r w:rsidR="00BF2D7C" w:rsidRPr="00D26162">
        <w:rPr>
          <w:lang w:val="ru-RU"/>
        </w:rPr>
        <w:t>е</w:t>
      </w:r>
      <w:r w:rsidRPr="00D26162">
        <w:rPr>
          <w:lang w:val="ru-RU"/>
        </w:rPr>
        <w:t>жные пластинчатые банки данных. После этого он научился приспосабливаться к тихо</w:t>
      </w:r>
      <w:r w:rsidR="00923F42">
        <w:rPr>
          <w:lang w:val="ru-RU"/>
        </w:rPr>
        <w:t>му</w:t>
      </w:r>
      <w:r w:rsidRPr="00D26162">
        <w:rPr>
          <w:lang w:val="ru-RU"/>
        </w:rPr>
        <w:t xml:space="preserve"> </w:t>
      </w:r>
      <w:r w:rsidR="00923F42">
        <w:rPr>
          <w:lang w:val="ru-RU"/>
        </w:rPr>
        <w:t>бытию</w:t>
      </w:r>
      <w:r w:rsidRPr="00D26162">
        <w:rPr>
          <w:lang w:val="ru-RU"/>
        </w:rPr>
        <w:t xml:space="preserve"> старшего </w:t>
      </w:r>
      <w:proofErr w:type="spellStart"/>
      <w:r w:rsidRPr="00D26162">
        <w:rPr>
          <w:lang w:val="ru-RU"/>
        </w:rPr>
        <w:t>техножреца</w:t>
      </w:r>
      <w:proofErr w:type="spellEnd"/>
      <w:r w:rsidRPr="00D26162">
        <w:rPr>
          <w:lang w:val="ru-RU"/>
        </w:rPr>
        <w:t xml:space="preserve">, приближенного к </w:t>
      </w:r>
      <w:proofErr w:type="spellStart"/>
      <w:r w:rsidRPr="00D26162">
        <w:rPr>
          <w:lang w:val="ru-RU"/>
        </w:rPr>
        <w:t>Омниссии</w:t>
      </w:r>
      <w:proofErr w:type="spellEnd"/>
      <w:r w:rsidRPr="00D26162">
        <w:rPr>
          <w:lang w:val="ru-RU"/>
        </w:rPr>
        <w:t>, человека логики и холодного расч</w:t>
      </w:r>
      <w:r w:rsidR="00BF2D7C" w:rsidRPr="00D26162">
        <w:rPr>
          <w:lang w:val="ru-RU"/>
        </w:rPr>
        <w:t>е</w:t>
      </w:r>
      <w:r w:rsidRPr="00D26162">
        <w:rPr>
          <w:lang w:val="ru-RU"/>
        </w:rPr>
        <w:t>та.</w:t>
      </w:r>
    </w:p>
    <w:p w14:paraId="6B93074A" w14:textId="0AD380F9" w:rsidR="0094125C" w:rsidRPr="00D26162" w:rsidRDefault="0094125C" w:rsidP="0094125C">
      <w:pPr>
        <w:rPr>
          <w:lang w:val="ru-RU"/>
        </w:rPr>
      </w:pPr>
      <w:r w:rsidRPr="00D26162">
        <w:rPr>
          <w:lang w:val="ru-RU"/>
        </w:rPr>
        <w:t>Но кое-что осталось. Когда им пренебрегали, когда с ним разговаривали свысока, </w:t>
      </w:r>
      <w:r w:rsidRPr="00D26162">
        <w:rPr>
          <w:i/>
          <w:iCs/>
          <w:lang w:val="ru-RU"/>
        </w:rPr>
        <w:t>это</w:t>
      </w:r>
      <w:r w:rsidRPr="00D26162">
        <w:rPr>
          <w:lang w:val="ru-RU"/>
        </w:rPr>
        <w:t> ещ</w:t>
      </w:r>
      <w:r w:rsidR="00BF2D7C" w:rsidRPr="00D26162">
        <w:rPr>
          <w:lang w:val="ru-RU"/>
        </w:rPr>
        <w:t>е</w:t>
      </w:r>
      <w:r w:rsidRPr="00D26162">
        <w:rPr>
          <w:lang w:val="ru-RU"/>
        </w:rPr>
        <w:t xml:space="preserve"> вызывало злость. Мало кто осмеливался проявлять подобное неуважение. На каком-то уровне он осознавал, что </w:t>
      </w:r>
      <w:proofErr w:type="spellStart"/>
      <w:r w:rsidRPr="00D26162">
        <w:rPr>
          <w:lang w:val="ru-RU"/>
        </w:rPr>
        <w:t>Сотека</w:t>
      </w:r>
      <w:proofErr w:type="spellEnd"/>
      <w:r w:rsidRPr="00D26162">
        <w:rPr>
          <w:lang w:val="ru-RU"/>
        </w:rPr>
        <w:t xml:space="preserve"> тоже этого не желала. Она была в напряжении, в мыслях ее царил кавардак, и ей просто не хотелось тратить драгоценное время на то, чтобы сидеть с ним среди мерцающих банков авгуров. Тем не менее, </w:t>
      </w:r>
      <w:proofErr w:type="spellStart"/>
      <w:r w:rsidRPr="00D26162">
        <w:rPr>
          <w:lang w:val="ru-RU"/>
        </w:rPr>
        <w:t>Сотека</w:t>
      </w:r>
      <w:proofErr w:type="spellEnd"/>
      <w:r w:rsidRPr="00D26162">
        <w:rPr>
          <w:lang w:val="ru-RU"/>
        </w:rPr>
        <w:t xml:space="preserve"> проявила резкость. И по какой-то неизвестной причине, </w:t>
      </w:r>
      <w:r w:rsidR="00E05CF1" w:rsidRPr="00D26162">
        <w:rPr>
          <w:lang w:val="ru-RU"/>
        </w:rPr>
        <w:t>хотя</w:t>
      </w:r>
      <w:r w:rsidRPr="00D26162">
        <w:rPr>
          <w:lang w:val="ru-RU"/>
        </w:rPr>
        <w:t xml:space="preserve"> Мно-8 мог не замечать массу прочих человеческих недостатков, его эмоциональные стимулы подст</w:t>
      </w:r>
      <w:r w:rsidR="00BF2D7C" w:rsidRPr="00D26162">
        <w:rPr>
          <w:lang w:val="ru-RU"/>
        </w:rPr>
        <w:t>е</w:t>
      </w:r>
      <w:r w:rsidRPr="00D26162">
        <w:rPr>
          <w:lang w:val="ru-RU"/>
        </w:rPr>
        <w:t>гивала именно грубость.</w:t>
      </w:r>
    </w:p>
    <w:p w14:paraId="028B9919" w14:textId="6CF51EFC" w:rsidR="0094125C" w:rsidRPr="00D26162" w:rsidRDefault="0094125C" w:rsidP="0094125C">
      <w:pPr>
        <w:rPr>
          <w:lang w:val="ru-RU"/>
        </w:rPr>
      </w:pPr>
      <w:r w:rsidRPr="00D26162">
        <w:rPr>
          <w:lang w:val="ru-RU"/>
        </w:rPr>
        <w:t>Жрец с грохотом п</w:t>
      </w:r>
      <w:r w:rsidR="00923F42">
        <w:rPr>
          <w:lang w:val="ru-RU"/>
        </w:rPr>
        <w:t>р</w:t>
      </w:r>
      <w:r w:rsidRPr="00D26162">
        <w:rPr>
          <w:lang w:val="ru-RU"/>
        </w:rPr>
        <w:t>он</w:t>
      </w:r>
      <w:r w:rsidR="00BF2D7C" w:rsidRPr="00D26162">
        <w:rPr>
          <w:lang w:val="ru-RU"/>
        </w:rPr>
        <w:t>е</w:t>
      </w:r>
      <w:r w:rsidRPr="00D26162">
        <w:rPr>
          <w:lang w:val="ru-RU"/>
        </w:rPr>
        <w:t xml:space="preserve">сся по коридору, размахивая </w:t>
      </w:r>
      <w:proofErr w:type="spellStart"/>
      <w:r w:rsidRPr="00D26162">
        <w:rPr>
          <w:lang w:val="ru-RU"/>
        </w:rPr>
        <w:t>механодендритами</w:t>
      </w:r>
      <w:proofErr w:type="spellEnd"/>
      <w:r w:rsidRPr="00D26162">
        <w:rPr>
          <w:lang w:val="ru-RU"/>
        </w:rPr>
        <w:t xml:space="preserve"> и цепляясь своим красным плащом за металлические реш</w:t>
      </w:r>
      <w:r w:rsidR="00BF2D7C" w:rsidRPr="00D26162">
        <w:rPr>
          <w:lang w:val="ru-RU"/>
        </w:rPr>
        <w:t>е</w:t>
      </w:r>
      <w:r w:rsidRPr="00D26162">
        <w:rPr>
          <w:lang w:val="ru-RU"/>
        </w:rPr>
        <w:t>тки. Корабль мчался, скрипя, скрежеща, он летел впер</w:t>
      </w:r>
      <w:r w:rsidR="00BF2D7C" w:rsidRPr="00D26162">
        <w:rPr>
          <w:lang w:val="ru-RU"/>
        </w:rPr>
        <w:t>е</w:t>
      </w:r>
      <w:r w:rsidRPr="00D26162">
        <w:rPr>
          <w:lang w:val="ru-RU"/>
        </w:rPr>
        <w:t xml:space="preserve">д, словно подхваченный порывом ветра из реального мира. Капитан </w:t>
      </w:r>
      <w:proofErr w:type="spellStart"/>
      <w:r w:rsidRPr="00D26162">
        <w:rPr>
          <w:lang w:val="ru-RU"/>
        </w:rPr>
        <w:t>Авило</w:t>
      </w:r>
      <w:proofErr w:type="spellEnd"/>
      <w:r w:rsidRPr="00D26162">
        <w:rPr>
          <w:lang w:val="ru-RU"/>
        </w:rPr>
        <w:t xml:space="preserve"> явно отчаянно стремился попасть в варп, и вс</w:t>
      </w:r>
      <w:r w:rsidR="00BF2D7C" w:rsidRPr="00D26162">
        <w:rPr>
          <w:lang w:val="ru-RU"/>
        </w:rPr>
        <w:t>е</w:t>
      </w:r>
      <w:r w:rsidRPr="00D26162">
        <w:rPr>
          <w:lang w:val="ru-RU"/>
        </w:rPr>
        <w:t xml:space="preserve"> же… вс</w:t>
      </w:r>
      <w:r w:rsidR="00BF2D7C" w:rsidRPr="00D26162">
        <w:rPr>
          <w:lang w:val="ru-RU"/>
        </w:rPr>
        <w:t>е</w:t>
      </w:r>
      <w:r w:rsidRPr="00D26162">
        <w:rPr>
          <w:lang w:val="ru-RU"/>
        </w:rPr>
        <w:t xml:space="preserve"> же никто не прислушивался к сигналам о реальной угрозе. В иной день спешки </w:t>
      </w:r>
      <w:r w:rsidR="00923F42">
        <w:rPr>
          <w:lang w:val="ru-RU"/>
        </w:rPr>
        <w:t xml:space="preserve">и суеты </w:t>
      </w:r>
      <w:r w:rsidRPr="00D26162">
        <w:rPr>
          <w:lang w:val="ru-RU"/>
        </w:rPr>
        <w:t>было бы гораздо меньше, но это безумие было заразительным, и неулучшенных людей оно затрагивало сильнее, чем его подчин</w:t>
      </w:r>
      <w:r w:rsidR="00BF2D7C" w:rsidRPr="00D26162">
        <w:rPr>
          <w:lang w:val="ru-RU"/>
        </w:rPr>
        <w:t>е</w:t>
      </w:r>
      <w:r w:rsidRPr="00D26162">
        <w:rPr>
          <w:lang w:val="ru-RU"/>
        </w:rPr>
        <w:t xml:space="preserve">нных. </w:t>
      </w:r>
      <w:proofErr w:type="spellStart"/>
      <w:r w:rsidRPr="00D26162">
        <w:rPr>
          <w:lang w:val="ru-RU"/>
        </w:rPr>
        <w:t>Корпехов</w:t>
      </w:r>
      <w:proofErr w:type="spellEnd"/>
      <w:r w:rsidRPr="00D26162">
        <w:rPr>
          <w:lang w:val="ru-RU"/>
        </w:rPr>
        <w:t xml:space="preserve"> пришлось вытаскивать из гарнизонных частей и тренировочных залов и отправлять на пересечения палуб. Это должно было произойти сейчас.</w:t>
      </w:r>
    </w:p>
    <w:p w14:paraId="407D0742" w14:textId="77777777" w:rsidR="0094125C" w:rsidRPr="00D26162" w:rsidRDefault="0094125C" w:rsidP="0094125C">
      <w:pPr>
        <w:rPr>
          <w:lang w:val="ru-RU"/>
        </w:rPr>
      </w:pPr>
      <w:r w:rsidRPr="00D26162">
        <w:rPr>
          <w:lang w:val="ru-RU"/>
        </w:rPr>
        <w:t>Мно-8 ворвался в каюту, протиснув непомерно большое тело через входной люк, словно паук, выбирающийся из норы.</w:t>
      </w:r>
    </w:p>
    <w:p w14:paraId="178C4B25" w14:textId="19CF6809" w:rsidR="0094125C" w:rsidRPr="00D26162" w:rsidRDefault="0094125C" w:rsidP="0094125C">
      <w:pPr>
        <w:rPr>
          <w:lang w:val="ru-RU"/>
        </w:rPr>
      </w:pPr>
      <w:r w:rsidRPr="00D26162">
        <w:rPr>
          <w:lang w:val="ru-RU"/>
        </w:rPr>
        <w:t>Команда удивл</w:t>
      </w:r>
      <w:r w:rsidR="00BF2D7C" w:rsidRPr="00D26162">
        <w:rPr>
          <w:lang w:val="ru-RU"/>
        </w:rPr>
        <w:t>е</w:t>
      </w:r>
      <w:r w:rsidRPr="00D26162">
        <w:rPr>
          <w:lang w:val="ru-RU"/>
        </w:rPr>
        <w:t>нно вскинула глаза. Их было человек</w:t>
      </w:r>
      <w:r w:rsidR="00A568DD" w:rsidRPr="00D26162">
        <w:rPr>
          <w:lang w:val="ru-RU"/>
        </w:rPr>
        <w:t xml:space="preserve"> двадцать</w:t>
      </w:r>
      <w:r w:rsidRPr="00D26162">
        <w:rPr>
          <w:lang w:val="ru-RU"/>
        </w:rPr>
        <w:t>, все в т</w:t>
      </w:r>
      <w:r w:rsidR="00BF2D7C" w:rsidRPr="00D26162">
        <w:rPr>
          <w:lang w:val="ru-RU"/>
        </w:rPr>
        <w:t>е</w:t>
      </w:r>
      <w:r w:rsidRPr="00D26162">
        <w:rPr>
          <w:lang w:val="ru-RU"/>
        </w:rPr>
        <w:t xml:space="preserve">мно-синей форме военного флота, наполовину скрытые за аналоговыми экранами </w:t>
      </w:r>
      <w:proofErr w:type="spellStart"/>
      <w:r w:rsidRPr="00D26162">
        <w:rPr>
          <w:lang w:val="ru-RU"/>
        </w:rPr>
        <w:t>когитаторных</w:t>
      </w:r>
      <w:proofErr w:type="spellEnd"/>
      <w:r w:rsidRPr="00D26162">
        <w:rPr>
          <w:lang w:val="ru-RU"/>
        </w:rPr>
        <w:t xml:space="preserve"> узлов. Одна женщина поднялась с места; это была старший оператор Калья </w:t>
      </w:r>
      <w:proofErr w:type="spellStart"/>
      <w:r w:rsidRPr="00D26162">
        <w:rPr>
          <w:lang w:val="ru-RU"/>
        </w:rPr>
        <w:t>Юи</w:t>
      </w:r>
      <w:proofErr w:type="spellEnd"/>
      <w:r w:rsidRPr="00D26162">
        <w:rPr>
          <w:lang w:val="ru-RU"/>
        </w:rPr>
        <w:t xml:space="preserve">, всего на пару рангов ниже </w:t>
      </w:r>
      <w:proofErr w:type="spellStart"/>
      <w:r w:rsidRPr="00D26162">
        <w:rPr>
          <w:lang w:val="ru-RU"/>
        </w:rPr>
        <w:t>Сотеки</w:t>
      </w:r>
      <w:proofErr w:type="spellEnd"/>
      <w:r w:rsidRPr="00D26162">
        <w:rPr>
          <w:lang w:val="ru-RU"/>
        </w:rPr>
        <w:t xml:space="preserve"> в загадочной иерархии верхних палуб.</w:t>
      </w:r>
    </w:p>
    <w:p w14:paraId="7C2B7E97" w14:textId="77777777" w:rsidR="0094125C" w:rsidRPr="00D26162" w:rsidRDefault="0094125C" w:rsidP="0094125C">
      <w:pPr>
        <w:rPr>
          <w:lang w:val="ru-RU"/>
        </w:rPr>
      </w:pPr>
      <w:r w:rsidRPr="00D26162">
        <w:rPr>
          <w:lang w:val="ru-RU"/>
        </w:rPr>
        <w:t xml:space="preserve">— Господин </w:t>
      </w:r>
      <w:proofErr w:type="spellStart"/>
      <w:r w:rsidRPr="00D26162">
        <w:rPr>
          <w:lang w:val="ru-RU"/>
        </w:rPr>
        <w:t>техножрец</w:t>
      </w:r>
      <w:proofErr w:type="spellEnd"/>
      <w:r w:rsidRPr="00D26162">
        <w:rPr>
          <w:lang w:val="ru-RU"/>
        </w:rPr>
        <w:t>, — начала она. — Могу я чем-то по…</w:t>
      </w:r>
    </w:p>
    <w:p w14:paraId="2BA450E1" w14:textId="3DC5F0B8" w:rsidR="0094125C" w:rsidRPr="00D26162" w:rsidRDefault="0094125C" w:rsidP="0094125C">
      <w:pPr>
        <w:rPr>
          <w:lang w:val="ru-RU"/>
        </w:rPr>
      </w:pPr>
      <w:r w:rsidRPr="00D26162">
        <w:rPr>
          <w:lang w:val="ru-RU"/>
        </w:rPr>
        <w:t xml:space="preserve">Мно-8 предупреждающе поднял </w:t>
      </w:r>
      <w:proofErr w:type="spellStart"/>
      <w:r w:rsidRPr="00D26162">
        <w:rPr>
          <w:lang w:val="ru-RU"/>
        </w:rPr>
        <w:t>механодендрит</w:t>
      </w:r>
      <w:proofErr w:type="spellEnd"/>
      <w:r w:rsidRPr="00D26162">
        <w:rPr>
          <w:lang w:val="ru-RU"/>
        </w:rPr>
        <w:t>, затем вставил три силовых когтя во входные гн</w:t>
      </w:r>
      <w:r w:rsidR="00BF2D7C" w:rsidRPr="00D26162">
        <w:rPr>
          <w:lang w:val="ru-RU"/>
        </w:rPr>
        <w:t>е</w:t>
      </w:r>
      <w:r w:rsidRPr="00D26162">
        <w:rPr>
          <w:lang w:val="ru-RU"/>
        </w:rPr>
        <w:t xml:space="preserve">зда, расположенные в стойке над линией </w:t>
      </w:r>
      <w:proofErr w:type="spellStart"/>
      <w:r w:rsidRPr="00D26162">
        <w:rPr>
          <w:lang w:val="ru-RU"/>
        </w:rPr>
        <w:t>авгурных</w:t>
      </w:r>
      <w:proofErr w:type="spellEnd"/>
      <w:r w:rsidRPr="00D26162">
        <w:rPr>
          <w:lang w:val="ru-RU"/>
        </w:rPr>
        <w:t xml:space="preserve"> станций. Один из </w:t>
      </w:r>
      <w:proofErr w:type="spellStart"/>
      <w:r w:rsidRPr="00D26162">
        <w:rPr>
          <w:lang w:val="ru-RU"/>
        </w:rPr>
        <w:t>кортексных</w:t>
      </w:r>
      <w:proofErr w:type="spellEnd"/>
      <w:r w:rsidRPr="00D26162">
        <w:rPr>
          <w:lang w:val="ru-RU"/>
        </w:rPr>
        <w:t xml:space="preserve"> </w:t>
      </w:r>
      <w:r w:rsidRPr="00D26162">
        <w:rPr>
          <w:lang w:val="ru-RU"/>
        </w:rPr>
        <w:lastRenderedPageBreak/>
        <w:t>пучков жреца в</w:t>
      </w:r>
      <w:r w:rsidR="00BF2D7C" w:rsidRPr="00D26162">
        <w:rPr>
          <w:lang w:val="ru-RU"/>
        </w:rPr>
        <w:t>е</w:t>
      </w:r>
      <w:r w:rsidRPr="00D26162">
        <w:rPr>
          <w:lang w:val="ru-RU"/>
        </w:rPr>
        <w:t xml:space="preserve">л переговоры со стайкой машинных духов, которые обитали в сети </w:t>
      </w:r>
      <w:proofErr w:type="spellStart"/>
      <w:r w:rsidRPr="00D26162">
        <w:rPr>
          <w:lang w:val="ru-RU"/>
        </w:rPr>
        <w:t>когитаторов</w:t>
      </w:r>
      <w:proofErr w:type="spellEnd"/>
      <w:r w:rsidRPr="00D26162">
        <w:rPr>
          <w:lang w:val="ru-RU"/>
        </w:rPr>
        <w:t xml:space="preserve">, другой управлял проектором </w:t>
      </w:r>
      <w:proofErr w:type="spellStart"/>
      <w:r w:rsidRPr="00D26162">
        <w:rPr>
          <w:lang w:val="ru-RU"/>
        </w:rPr>
        <w:t>гололита</w:t>
      </w:r>
      <w:proofErr w:type="spellEnd"/>
      <w:r w:rsidRPr="00D26162">
        <w:rPr>
          <w:lang w:val="ru-RU"/>
        </w:rPr>
        <w:t>.</w:t>
      </w:r>
    </w:p>
    <w:p w14:paraId="59BFA27A" w14:textId="77777777" w:rsidR="0094125C" w:rsidRPr="00D26162" w:rsidRDefault="0094125C" w:rsidP="0094125C">
      <w:pPr>
        <w:rPr>
          <w:lang w:val="ru-RU"/>
        </w:rPr>
      </w:pPr>
      <w:r w:rsidRPr="00D26162">
        <w:rPr>
          <w:lang w:val="ru-RU"/>
        </w:rPr>
        <w:t xml:space="preserve">— Слушай, — прохрипел жрец — через </w:t>
      </w:r>
      <w:proofErr w:type="spellStart"/>
      <w:r w:rsidRPr="00D26162">
        <w:rPr>
          <w:lang w:val="ru-RU"/>
        </w:rPr>
        <w:t>вокс</w:t>
      </w:r>
      <w:proofErr w:type="spellEnd"/>
      <w:r w:rsidRPr="00D26162">
        <w:rPr>
          <w:lang w:val="ru-RU"/>
        </w:rPr>
        <w:t>-излучатель, прикрепленный прямо под ключицей, поскольку челюсти у него давно не было. — Наблюдай.</w:t>
      </w:r>
    </w:p>
    <w:p w14:paraId="27C8FAE3" w14:textId="2060EC46" w:rsidR="0094125C" w:rsidRPr="00D26162" w:rsidRDefault="0094125C" w:rsidP="0094125C">
      <w:pPr>
        <w:rPr>
          <w:lang w:val="ru-RU"/>
        </w:rPr>
      </w:pPr>
      <w:r w:rsidRPr="00D26162">
        <w:rPr>
          <w:lang w:val="ru-RU"/>
        </w:rPr>
        <w:t xml:space="preserve">Призрачная схема ожила и закружилась, зловеще мерцая в полумраке комнаты связи. </w:t>
      </w:r>
      <w:proofErr w:type="spellStart"/>
      <w:r w:rsidRPr="00D26162">
        <w:rPr>
          <w:lang w:val="ru-RU"/>
        </w:rPr>
        <w:t>Юи</w:t>
      </w:r>
      <w:proofErr w:type="spellEnd"/>
      <w:r w:rsidRPr="00D26162">
        <w:rPr>
          <w:lang w:val="ru-RU"/>
        </w:rPr>
        <w:t xml:space="preserve"> послушно уставилась на </w:t>
      </w:r>
      <w:proofErr w:type="spellStart"/>
      <w:r w:rsidRPr="00D26162">
        <w:rPr>
          <w:lang w:val="ru-RU"/>
        </w:rPr>
        <w:t>гололит</w:t>
      </w:r>
      <w:proofErr w:type="spellEnd"/>
      <w:r w:rsidRPr="00D26162">
        <w:rPr>
          <w:lang w:val="ru-RU"/>
        </w:rPr>
        <w:t xml:space="preserve">. Большой сгусток света прочертил тонкую дугу между двумя точками. Первой точкой был мир-улей </w:t>
      </w:r>
      <w:proofErr w:type="spellStart"/>
      <w:r w:rsidRPr="00D26162">
        <w:rPr>
          <w:lang w:val="ru-RU"/>
        </w:rPr>
        <w:t>Клаат</w:t>
      </w:r>
      <w:proofErr w:type="spellEnd"/>
      <w:r w:rsidRPr="00D26162">
        <w:rPr>
          <w:lang w:val="ru-RU"/>
        </w:rPr>
        <w:t xml:space="preserve">, неприметная стоянка, на которой они только что провели три месяца, набирая новую команду, заполняя похожие на пещеры </w:t>
      </w:r>
      <w:proofErr w:type="spellStart"/>
      <w:r w:rsidRPr="00D26162">
        <w:rPr>
          <w:lang w:val="ru-RU"/>
        </w:rPr>
        <w:t>прометиевые</w:t>
      </w:r>
      <w:proofErr w:type="spellEnd"/>
      <w:r w:rsidRPr="00D26162">
        <w:rPr>
          <w:lang w:val="ru-RU"/>
        </w:rPr>
        <w:t xml:space="preserve"> бункеры, сталкиваясь с бесконечной </w:t>
      </w:r>
      <w:r w:rsidR="00923F42">
        <w:rPr>
          <w:lang w:val="ru-RU"/>
        </w:rPr>
        <w:t>вереницей</w:t>
      </w:r>
      <w:r w:rsidRPr="00D26162">
        <w:rPr>
          <w:lang w:val="ru-RU"/>
        </w:rPr>
        <w:t xml:space="preserve"> высокопоставленных лиц и чиновников, пытающихся выяснить, что происходит с их эскортом и охраной на торговых маршрутах. Второй — </w:t>
      </w:r>
      <w:proofErr w:type="spellStart"/>
      <w:r w:rsidRPr="00D26162">
        <w:rPr>
          <w:lang w:val="ru-RU"/>
        </w:rPr>
        <w:t>мандевилльский</w:t>
      </w:r>
      <w:proofErr w:type="spellEnd"/>
      <w:r w:rsidRPr="00D26162">
        <w:rPr>
          <w:lang w:val="ru-RU"/>
        </w:rPr>
        <w:t xml:space="preserve"> ограничитель, уникальный горизонт, отмеченный очень древними рунами; люди давали этому явлению одни и те же названия с момента их открытия, задолго до начала Имперской эры. Дуга тянулась от одной руны к другой, удаляясь от </w:t>
      </w:r>
      <w:proofErr w:type="spellStart"/>
      <w:r w:rsidRPr="00D26162">
        <w:rPr>
          <w:lang w:val="ru-RU"/>
        </w:rPr>
        <w:t>Клаата</w:t>
      </w:r>
      <w:proofErr w:type="spellEnd"/>
      <w:r w:rsidRPr="00D26162">
        <w:rPr>
          <w:lang w:val="ru-RU"/>
        </w:rPr>
        <w:t xml:space="preserve"> и почти пересекаясь с первой руной.</w:t>
      </w:r>
    </w:p>
    <w:p w14:paraId="644DA4C3" w14:textId="77777777" w:rsidR="0094125C" w:rsidRPr="00D26162" w:rsidRDefault="0094125C" w:rsidP="0094125C">
      <w:pPr>
        <w:rPr>
          <w:lang w:val="ru-RU"/>
        </w:rPr>
      </w:pPr>
      <w:r w:rsidRPr="00D26162">
        <w:rPr>
          <w:lang w:val="ru-RU"/>
        </w:rPr>
        <w:t xml:space="preserve">— Это, что ли? — спросила </w:t>
      </w:r>
      <w:proofErr w:type="spellStart"/>
      <w:r w:rsidRPr="00D26162">
        <w:rPr>
          <w:lang w:val="ru-RU"/>
        </w:rPr>
        <w:t>Юи</w:t>
      </w:r>
      <w:proofErr w:type="spellEnd"/>
      <w:r w:rsidRPr="00D26162">
        <w:rPr>
          <w:lang w:val="ru-RU"/>
        </w:rPr>
        <w:t xml:space="preserve">. — Все </w:t>
      </w:r>
      <w:proofErr w:type="spellStart"/>
      <w:r w:rsidRPr="00D26162">
        <w:rPr>
          <w:lang w:val="ru-RU"/>
        </w:rPr>
        <w:t>когитаторы</w:t>
      </w:r>
      <w:proofErr w:type="spellEnd"/>
      <w:r w:rsidRPr="00D26162">
        <w:rPr>
          <w:lang w:val="ru-RU"/>
        </w:rPr>
        <w:t xml:space="preserve"> в комнате показывают то же самое.</w:t>
      </w:r>
    </w:p>
    <w:p w14:paraId="11B6C5ED" w14:textId="77777777" w:rsidR="0094125C" w:rsidRPr="00D26162" w:rsidRDefault="0094125C" w:rsidP="0094125C">
      <w:pPr>
        <w:rPr>
          <w:lang w:val="ru-RU"/>
        </w:rPr>
      </w:pPr>
      <w:r w:rsidRPr="00D26162">
        <w:rPr>
          <w:lang w:val="ru-RU"/>
        </w:rPr>
        <w:t>— </w:t>
      </w:r>
      <w:r w:rsidRPr="00D26162">
        <w:rPr>
          <w:i/>
          <w:iCs/>
          <w:lang w:val="ru-RU"/>
        </w:rPr>
        <w:t>Наблюдай</w:t>
      </w:r>
      <w:r w:rsidRPr="00D26162">
        <w:rPr>
          <w:lang w:val="ru-RU"/>
        </w:rPr>
        <w:t xml:space="preserve">, — повторил Мно-8, постукивая </w:t>
      </w:r>
      <w:proofErr w:type="spellStart"/>
      <w:r w:rsidRPr="00D26162">
        <w:rPr>
          <w:lang w:val="ru-RU"/>
        </w:rPr>
        <w:t>турбоударником</w:t>
      </w:r>
      <w:proofErr w:type="spellEnd"/>
      <w:r w:rsidRPr="00D26162">
        <w:rPr>
          <w:lang w:val="ru-RU"/>
        </w:rPr>
        <w:t xml:space="preserve"> по змеевидному дендриту. — Изменение плазменного следа на 25-6-4. Наблюдай.</w:t>
      </w:r>
    </w:p>
    <w:p w14:paraId="2BD3DCF5" w14:textId="4155057B" w:rsidR="0094125C" w:rsidRPr="00D26162" w:rsidRDefault="0094125C" w:rsidP="0094125C">
      <w:pPr>
        <w:rPr>
          <w:lang w:val="ru-RU"/>
        </w:rPr>
      </w:pPr>
      <w:r w:rsidRPr="00D26162">
        <w:rPr>
          <w:lang w:val="ru-RU"/>
        </w:rPr>
        <w:t>Для предоставления данных, необходимых операторам, авгуры реального времени использовали целый ряд средств. Бóльшая часть реальных знаний, лежащих в основе конструкции этих устройств</w:t>
      </w:r>
      <w:r w:rsidR="00923F42">
        <w:rPr>
          <w:lang w:val="ru-RU"/>
        </w:rPr>
        <w:t>,</w:t>
      </w:r>
      <w:r w:rsidRPr="00D26162">
        <w:rPr>
          <w:lang w:val="ru-RU"/>
        </w:rPr>
        <w:t xml:space="preserve"> хранились в настолько древних СШК, что мало кто по-настоящему понимал принцип их работы, но некоторые моменты эксплуатации были хорошо изучены — например, плазменные двигатели, работающие на полную мощность, создавали искажающие поля, которым требовалась компенсация, чтобы оболочка линзы принимаемого сигнала не перегружалась и не выдавала статические помехи. Развернувшийся между ними </w:t>
      </w:r>
      <w:proofErr w:type="spellStart"/>
      <w:r w:rsidRPr="00D26162">
        <w:rPr>
          <w:lang w:val="ru-RU"/>
        </w:rPr>
        <w:t>гололит</w:t>
      </w:r>
      <w:proofErr w:type="spellEnd"/>
      <w:r w:rsidRPr="00D26162">
        <w:rPr>
          <w:lang w:val="ru-RU"/>
        </w:rPr>
        <w:t xml:space="preserve"> отображал все характерные признаки подобной компенсации — линии блочной коррекции изображения, мерцающие, как неисправные люмены во время шторма.</w:t>
      </w:r>
    </w:p>
    <w:p w14:paraId="79D05DE5" w14:textId="77777777" w:rsidR="0094125C" w:rsidRPr="00D26162" w:rsidRDefault="0094125C" w:rsidP="0094125C">
      <w:pPr>
        <w:rPr>
          <w:lang w:val="ru-RU"/>
        </w:rPr>
      </w:pPr>
      <w:proofErr w:type="gramStart"/>
      <w:r w:rsidRPr="00D26162">
        <w:rPr>
          <w:lang w:val="ru-RU"/>
        </w:rPr>
        <w:t>К чести</w:t>
      </w:r>
      <w:proofErr w:type="gramEnd"/>
      <w:r w:rsidRPr="00D26162">
        <w:rPr>
          <w:lang w:val="ru-RU"/>
        </w:rPr>
        <w:t xml:space="preserve"> </w:t>
      </w:r>
      <w:proofErr w:type="spellStart"/>
      <w:r w:rsidRPr="00D26162">
        <w:rPr>
          <w:lang w:val="ru-RU"/>
        </w:rPr>
        <w:t>Юи</w:t>
      </w:r>
      <w:proofErr w:type="spellEnd"/>
      <w:r w:rsidRPr="00D26162">
        <w:rPr>
          <w:lang w:val="ru-RU"/>
        </w:rPr>
        <w:t xml:space="preserve">, она действительно старалась. Она смотрела туда, куда нужно. </w:t>
      </w:r>
    </w:p>
    <w:p w14:paraId="49AF118D" w14:textId="77777777" w:rsidR="0094125C" w:rsidRPr="00D26162" w:rsidRDefault="0094125C" w:rsidP="0094125C">
      <w:pPr>
        <w:rPr>
          <w:lang w:val="ru-RU"/>
        </w:rPr>
      </w:pPr>
      <w:r w:rsidRPr="00D26162">
        <w:rPr>
          <w:lang w:val="ru-RU"/>
        </w:rPr>
        <w:t>— Ничего не вижу…</w:t>
      </w:r>
    </w:p>
    <w:p w14:paraId="5C4135B2" w14:textId="77777777" w:rsidR="0094125C" w:rsidRPr="00D26162" w:rsidRDefault="0094125C" w:rsidP="0094125C">
      <w:pPr>
        <w:rPr>
          <w:lang w:val="ru-RU"/>
        </w:rPr>
      </w:pPr>
      <w:r w:rsidRPr="00D26162">
        <w:rPr>
          <w:lang w:val="ru-RU"/>
        </w:rPr>
        <w:t xml:space="preserve">— На отметке 25-6-4. </w:t>
      </w:r>
      <w:proofErr w:type="spellStart"/>
      <w:r w:rsidRPr="00D26162">
        <w:rPr>
          <w:lang w:val="ru-RU"/>
        </w:rPr>
        <w:t>Хроноотметка</w:t>
      </w:r>
      <w:proofErr w:type="spellEnd"/>
      <w:r w:rsidRPr="00D26162">
        <w:rPr>
          <w:lang w:val="ru-RU"/>
        </w:rPr>
        <w:t xml:space="preserve"> минус четыре. Мы ускоряемся. Наблюдайте.</w:t>
      </w:r>
    </w:p>
    <w:p w14:paraId="4CB5E7F2" w14:textId="2AE23DF9" w:rsidR="0094125C" w:rsidRPr="00D26162" w:rsidRDefault="0094125C" w:rsidP="0094125C">
      <w:pPr>
        <w:rPr>
          <w:lang w:val="ru-RU"/>
        </w:rPr>
      </w:pPr>
      <w:proofErr w:type="spellStart"/>
      <w:r w:rsidRPr="00D26162">
        <w:rPr>
          <w:lang w:val="ru-RU"/>
        </w:rPr>
        <w:t>Юи</w:t>
      </w:r>
      <w:proofErr w:type="spellEnd"/>
      <w:r w:rsidRPr="00D26162">
        <w:rPr>
          <w:lang w:val="ru-RU"/>
        </w:rPr>
        <w:t xml:space="preserve"> прищурилась. </w:t>
      </w:r>
      <w:proofErr w:type="spellStart"/>
      <w:r w:rsidRPr="00D26162">
        <w:rPr>
          <w:lang w:val="ru-RU"/>
        </w:rPr>
        <w:t>Сотека</w:t>
      </w:r>
      <w:proofErr w:type="spellEnd"/>
      <w:r w:rsidRPr="00D26162">
        <w:rPr>
          <w:lang w:val="ru-RU"/>
        </w:rPr>
        <w:t xml:space="preserve"> — тоже, но ненадолго. Е</w:t>
      </w:r>
      <w:r w:rsidR="00BF2D7C" w:rsidRPr="00D26162">
        <w:rPr>
          <w:lang w:val="ru-RU"/>
        </w:rPr>
        <w:t>е</w:t>
      </w:r>
      <w:r w:rsidRPr="00D26162">
        <w:rPr>
          <w:lang w:val="ru-RU"/>
        </w:rPr>
        <w:t xml:space="preserve"> заместительница задержалась чуть дольше.</w:t>
      </w:r>
    </w:p>
    <w:p w14:paraId="79901989" w14:textId="22200C68" w:rsidR="0094125C" w:rsidRPr="00D26162" w:rsidRDefault="0094125C" w:rsidP="0094125C">
      <w:pPr>
        <w:rPr>
          <w:lang w:val="ru-RU"/>
        </w:rPr>
      </w:pPr>
      <w:r w:rsidRPr="00D26162">
        <w:rPr>
          <w:lang w:val="ru-RU"/>
        </w:rPr>
        <w:t xml:space="preserve">— Это </w:t>
      </w:r>
      <w:r w:rsidR="00644A33">
        <w:rPr>
          <w:lang w:val="ru-RU"/>
        </w:rPr>
        <w:t>же просто-напросто</w:t>
      </w:r>
      <w:r w:rsidRPr="00D26162">
        <w:rPr>
          <w:lang w:val="ru-RU"/>
        </w:rPr>
        <w:t xml:space="preserve"> сенсорный артефакт, — наконец сказала </w:t>
      </w:r>
      <w:proofErr w:type="spellStart"/>
      <w:r w:rsidRPr="00D26162">
        <w:rPr>
          <w:lang w:val="ru-RU"/>
        </w:rPr>
        <w:t>Юи</w:t>
      </w:r>
      <w:proofErr w:type="spellEnd"/>
      <w:r w:rsidRPr="00D26162">
        <w:rPr>
          <w:lang w:val="ru-RU"/>
        </w:rPr>
        <w:t>.</w:t>
      </w:r>
    </w:p>
    <w:p w14:paraId="283088D1" w14:textId="77777777" w:rsidR="0094125C" w:rsidRPr="00D26162" w:rsidRDefault="0094125C" w:rsidP="0094125C">
      <w:pPr>
        <w:rPr>
          <w:lang w:val="ru-RU"/>
        </w:rPr>
      </w:pPr>
      <w:r w:rsidRPr="00D26162">
        <w:rPr>
          <w:lang w:val="ru-RU"/>
        </w:rPr>
        <w:t>— Отрицательно.</w:t>
      </w:r>
    </w:p>
    <w:p w14:paraId="68FD9111" w14:textId="77777777" w:rsidR="0094125C" w:rsidRPr="00D26162" w:rsidRDefault="0094125C" w:rsidP="0094125C">
      <w:pPr>
        <w:rPr>
          <w:lang w:val="ru-RU"/>
        </w:rPr>
      </w:pPr>
      <w:r w:rsidRPr="00D26162">
        <w:rPr>
          <w:lang w:val="ru-RU"/>
        </w:rPr>
        <w:t>— Да мы все время видим этот сигнал. Объект точно отслеживает нашу скорость и курс.</w:t>
      </w:r>
    </w:p>
    <w:p w14:paraId="62B31C87" w14:textId="2245AD55" w:rsidR="0094125C" w:rsidRPr="00D26162" w:rsidRDefault="0094125C" w:rsidP="0094125C">
      <w:pPr>
        <w:rPr>
          <w:lang w:val="ru-RU"/>
        </w:rPr>
      </w:pPr>
      <w:r w:rsidRPr="00D26162">
        <w:rPr>
          <w:lang w:val="ru-RU"/>
        </w:rPr>
        <w:t>Мно-8 подлетел к женщине, выпрямившись во весь рост, отчего его золот</w:t>
      </w:r>
      <w:r w:rsidR="00644A33">
        <w:rPr>
          <w:lang w:val="ru-RU"/>
        </w:rPr>
        <w:t>ая</w:t>
      </w:r>
      <w:r w:rsidRPr="00D26162">
        <w:rPr>
          <w:lang w:val="ru-RU"/>
        </w:rPr>
        <w:t xml:space="preserve"> </w:t>
      </w:r>
      <w:r w:rsidR="00644A33">
        <w:rPr>
          <w:lang w:val="ru-RU"/>
        </w:rPr>
        <w:t>макушка</w:t>
      </w:r>
      <w:r w:rsidRPr="00D26162">
        <w:rPr>
          <w:lang w:val="ru-RU"/>
        </w:rPr>
        <w:t xml:space="preserve"> чуть было не задел</w:t>
      </w:r>
      <w:r w:rsidR="00644A33">
        <w:rPr>
          <w:lang w:val="ru-RU"/>
        </w:rPr>
        <w:t>а</w:t>
      </w:r>
      <w:r w:rsidRPr="00D26162">
        <w:rPr>
          <w:lang w:val="ru-RU"/>
        </w:rPr>
        <w:t xml:space="preserve"> потолок.</w:t>
      </w:r>
    </w:p>
    <w:p w14:paraId="0C5A61B4" w14:textId="77777777" w:rsidR="0094125C" w:rsidRPr="00D26162" w:rsidRDefault="0094125C" w:rsidP="0094125C">
      <w:pPr>
        <w:rPr>
          <w:lang w:val="ru-RU"/>
        </w:rPr>
      </w:pPr>
      <w:r w:rsidRPr="00D26162">
        <w:rPr>
          <w:lang w:val="ru-RU"/>
        </w:rPr>
        <w:t xml:space="preserve">— До отметки «минус два», — прорычал </w:t>
      </w:r>
      <w:proofErr w:type="spellStart"/>
      <w:r w:rsidRPr="00D26162">
        <w:rPr>
          <w:lang w:val="ru-RU"/>
        </w:rPr>
        <w:t>техножрец</w:t>
      </w:r>
      <w:proofErr w:type="spellEnd"/>
      <w:r w:rsidRPr="00D26162">
        <w:rPr>
          <w:lang w:val="ru-RU"/>
        </w:rPr>
        <w:t>. — Когда сигнал исчезает.</w:t>
      </w:r>
    </w:p>
    <w:p w14:paraId="0262F722" w14:textId="77777777" w:rsidR="0094125C" w:rsidRPr="00D26162" w:rsidRDefault="0094125C" w:rsidP="0094125C">
      <w:pPr>
        <w:rPr>
          <w:lang w:val="ru-RU"/>
        </w:rPr>
      </w:pPr>
      <w:r w:rsidRPr="00D26162">
        <w:rPr>
          <w:lang w:val="ru-RU"/>
        </w:rPr>
        <w:t xml:space="preserve">— Но… но этого и следовало ожидать. Мы же на стадии </w:t>
      </w:r>
      <w:proofErr w:type="spellStart"/>
      <w:r w:rsidRPr="00D26162">
        <w:rPr>
          <w:lang w:val="ru-RU"/>
        </w:rPr>
        <w:t>предперехода</w:t>
      </w:r>
      <w:proofErr w:type="spellEnd"/>
      <w:r w:rsidRPr="00D26162">
        <w:rPr>
          <w:lang w:val="ru-RU"/>
        </w:rPr>
        <w:t xml:space="preserve"> — начался каскад отключений.</w:t>
      </w:r>
    </w:p>
    <w:p w14:paraId="29AF846E" w14:textId="77777777" w:rsidR="0094125C" w:rsidRPr="00D26162" w:rsidRDefault="0094125C" w:rsidP="0094125C">
      <w:pPr>
        <w:rPr>
          <w:lang w:val="ru-RU"/>
        </w:rPr>
      </w:pPr>
      <w:r w:rsidRPr="00D26162">
        <w:rPr>
          <w:lang w:val="ru-RU"/>
        </w:rPr>
        <w:t>— Стандартная флотская процедура. Хорошо всем известная. Противник, обладающий передовыми технологиями сканирования и невероятной скоростью, мог бы воспользоваться этими знаниями. Применить их, чтобы подобраться поближе.</w:t>
      </w:r>
    </w:p>
    <w:p w14:paraId="4D7848D4" w14:textId="77777777" w:rsidR="0094125C" w:rsidRPr="00D26162" w:rsidRDefault="0094125C" w:rsidP="0094125C">
      <w:pPr>
        <w:rPr>
          <w:lang w:val="ru-RU"/>
        </w:rPr>
      </w:pPr>
      <w:r w:rsidRPr="00D26162">
        <w:rPr>
          <w:lang w:val="ru-RU"/>
        </w:rPr>
        <w:lastRenderedPageBreak/>
        <w:t>— То, что следует по этой траектории, должно быть крошечным. И в любом случае, ни один пилот не смог бы пройти по такому курсу.</w:t>
      </w:r>
    </w:p>
    <w:p w14:paraId="1A8EC7D5" w14:textId="77777777" w:rsidR="0094125C" w:rsidRPr="00D26162" w:rsidRDefault="0094125C" w:rsidP="0094125C">
      <w:pPr>
        <w:rPr>
          <w:lang w:val="ru-RU"/>
        </w:rPr>
      </w:pPr>
      <w:r w:rsidRPr="00D26162">
        <w:rPr>
          <w:lang w:val="ru-RU"/>
        </w:rPr>
        <w:t>— Ни один </w:t>
      </w:r>
      <w:r w:rsidRPr="00D26162">
        <w:rPr>
          <w:i/>
          <w:iCs/>
          <w:lang w:val="ru-RU"/>
        </w:rPr>
        <w:t>человеческий</w:t>
      </w:r>
      <w:r w:rsidRPr="00D26162">
        <w:rPr>
          <w:lang w:val="ru-RU"/>
        </w:rPr>
        <w:t xml:space="preserve"> пилот. — Плащ Мно-8 затрепетал, когда множество конечностей перестроились под одеждой. — Нам известно, что </w:t>
      </w:r>
      <w:proofErr w:type="spellStart"/>
      <w:r w:rsidRPr="00D26162">
        <w:rPr>
          <w:lang w:val="ru-RU"/>
        </w:rPr>
        <w:t>Архивраг</w:t>
      </w:r>
      <w:proofErr w:type="spellEnd"/>
      <w:r w:rsidRPr="00D26162">
        <w:rPr>
          <w:lang w:val="ru-RU"/>
        </w:rPr>
        <w:t xml:space="preserve"> повсюду. Подтверждения тому видны в каждом подсекторе. Почему никто не замечает опасности? Один из моих падших собратьев с помощью неизвестного нам </w:t>
      </w:r>
      <w:proofErr w:type="spellStart"/>
      <w:r w:rsidRPr="00D26162">
        <w:rPr>
          <w:lang w:val="ru-RU"/>
        </w:rPr>
        <w:t>археотеха</w:t>
      </w:r>
      <w:proofErr w:type="spellEnd"/>
      <w:r w:rsidRPr="00D26162">
        <w:rPr>
          <w:lang w:val="ru-RU"/>
        </w:rPr>
        <w:t>, вероятно, мог бы…</w:t>
      </w:r>
    </w:p>
    <w:p w14:paraId="7294EF8C" w14:textId="21CB7838" w:rsidR="0094125C" w:rsidRPr="00D26162" w:rsidRDefault="0094125C" w:rsidP="0094125C">
      <w:pPr>
        <w:rPr>
          <w:lang w:val="ru-RU"/>
        </w:rPr>
      </w:pPr>
      <w:proofErr w:type="spellStart"/>
      <w:r w:rsidRPr="00D26162">
        <w:rPr>
          <w:lang w:val="ru-RU"/>
        </w:rPr>
        <w:t>Техножрец</w:t>
      </w:r>
      <w:proofErr w:type="spellEnd"/>
      <w:r w:rsidRPr="00D26162">
        <w:rPr>
          <w:lang w:val="ru-RU"/>
        </w:rPr>
        <w:t xml:space="preserve"> замолчал. </w:t>
      </w:r>
      <w:proofErr w:type="spellStart"/>
      <w:r w:rsidRPr="00D26162">
        <w:rPr>
          <w:lang w:val="ru-RU"/>
        </w:rPr>
        <w:t>Юи</w:t>
      </w:r>
      <w:proofErr w:type="spellEnd"/>
      <w:r w:rsidRPr="00D26162">
        <w:rPr>
          <w:lang w:val="ru-RU"/>
        </w:rPr>
        <w:t xml:space="preserve"> подняла глаза. Корпус корабля внезапно грохотнул, как будто ударился обо что-то тв</w:t>
      </w:r>
      <w:r w:rsidR="00BF2D7C" w:rsidRPr="00D26162">
        <w:rPr>
          <w:lang w:val="ru-RU"/>
        </w:rPr>
        <w:t>е</w:t>
      </w:r>
      <w:r w:rsidRPr="00D26162">
        <w:rPr>
          <w:lang w:val="ru-RU"/>
        </w:rPr>
        <w:t>рдое. Никаких сигналов тревоги не последовало. «</w:t>
      </w:r>
      <w:proofErr w:type="spellStart"/>
      <w:r w:rsidRPr="00D26162">
        <w:rPr>
          <w:i/>
          <w:iCs/>
          <w:lang w:val="ru-RU"/>
        </w:rPr>
        <w:t>Наксианский</w:t>
      </w:r>
      <w:proofErr w:type="spellEnd"/>
      <w:r w:rsidRPr="00D26162">
        <w:rPr>
          <w:i/>
          <w:iCs/>
          <w:lang w:val="ru-RU"/>
        </w:rPr>
        <w:t xml:space="preserve"> клинок</w:t>
      </w:r>
      <w:r w:rsidRPr="00D26162">
        <w:rPr>
          <w:lang w:val="ru-RU"/>
        </w:rPr>
        <w:t>» просто дрожал, безостановочно двигаясь.</w:t>
      </w:r>
    </w:p>
    <w:p w14:paraId="56B6BE67" w14:textId="77777777" w:rsidR="0094125C" w:rsidRPr="00D26162" w:rsidRDefault="0094125C" w:rsidP="0094125C">
      <w:pPr>
        <w:rPr>
          <w:lang w:val="ru-RU"/>
        </w:rPr>
      </w:pPr>
      <w:r w:rsidRPr="00D26162">
        <w:rPr>
          <w:lang w:val="ru-RU"/>
        </w:rPr>
        <w:t xml:space="preserve">— Что это было? — спросила </w:t>
      </w:r>
      <w:proofErr w:type="spellStart"/>
      <w:r w:rsidRPr="00D26162">
        <w:rPr>
          <w:lang w:val="ru-RU"/>
        </w:rPr>
        <w:t>Юи</w:t>
      </w:r>
      <w:proofErr w:type="spellEnd"/>
      <w:r w:rsidRPr="00D26162">
        <w:rPr>
          <w:lang w:val="ru-RU"/>
        </w:rPr>
        <w:t>, забеспокоившись.</w:t>
      </w:r>
    </w:p>
    <w:p w14:paraId="3BB348AA" w14:textId="5CB29049" w:rsidR="0094125C" w:rsidRPr="00D26162" w:rsidRDefault="0094125C" w:rsidP="0094125C">
      <w:pPr>
        <w:rPr>
          <w:lang w:val="ru-RU"/>
        </w:rPr>
      </w:pPr>
      <w:r w:rsidRPr="00D26162">
        <w:rPr>
          <w:lang w:val="ru-RU"/>
        </w:rPr>
        <w:t>— Может, и ничего, — мрачно сказал Мно-8. — Или, быть может, твой «артефакт» сенсоров неожиданно воплотился в тв</w:t>
      </w:r>
      <w:r w:rsidR="00BF2D7C" w:rsidRPr="00D26162">
        <w:rPr>
          <w:lang w:val="ru-RU"/>
        </w:rPr>
        <w:t>е</w:t>
      </w:r>
      <w:r w:rsidRPr="00D26162">
        <w:rPr>
          <w:lang w:val="ru-RU"/>
        </w:rPr>
        <w:t>рдой форме.</w:t>
      </w:r>
    </w:p>
    <w:p w14:paraId="67F77407" w14:textId="77777777" w:rsidR="0094125C" w:rsidRPr="00D26162" w:rsidRDefault="0094125C" w:rsidP="0094125C">
      <w:pPr>
        <w:shd w:val="clear" w:color="auto" w:fill="FFFFFF"/>
        <w:spacing w:before="120" w:after="120" w:line="240" w:lineRule="auto"/>
        <w:jc w:val="left"/>
        <w:rPr>
          <w:rFonts w:ascii="Arial" w:eastAsia="Times New Roman" w:hAnsi="Arial"/>
          <w:color w:val="222222"/>
          <w:sz w:val="21"/>
          <w:szCs w:val="21"/>
          <w:lang w:val="ru-RU"/>
        </w:rPr>
      </w:pPr>
    </w:p>
    <w:p w14:paraId="1B2B1B51" w14:textId="77777777" w:rsidR="0094125C" w:rsidRPr="00D26162" w:rsidRDefault="0094125C" w:rsidP="0094125C">
      <w:pPr>
        <w:pStyle w:val="2"/>
        <w:rPr>
          <w:lang w:val="ru-RU"/>
        </w:rPr>
      </w:pPr>
      <w:r w:rsidRPr="00D26162">
        <w:rPr>
          <w:lang w:val="ru-RU"/>
        </w:rPr>
        <w:t>Глава вторая</w:t>
      </w:r>
    </w:p>
    <w:p w14:paraId="5FC3C60B" w14:textId="5D817663" w:rsidR="0094125C" w:rsidRPr="00644A33" w:rsidRDefault="0094125C" w:rsidP="0094125C">
      <w:pPr>
        <w:rPr>
          <w:i/>
          <w:iCs/>
          <w:lang w:val="ru-RU"/>
        </w:rPr>
      </w:pPr>
      <w:r w:rsidRPr="00644A33">
        <w:rPr>
          <w:i/>
          <w:iCs/>
          <w:lang w:val="ru-RU"/>
        </w:rPr>
        <w:t>За два часа до перехода</w:t>
      </w:r>
    </w:p>
    <w:p w14:paraId="03C46828" w14:textId="77777777" w:rsidR="0094125C" w:rsidRPr="00D26162" w:rsidRDefault="0094125C" w:rsidP="0094125C">
      <w:pPr>
        <w:rPr>
          <w:lang w:val="ru-RU"/>
        </w:rPr>
      </w:pPr>
    </w:p>
    <w:p w14:paraId="7491891B" w14:textId="4DEDB1D1" w:rsidR="0094125C" w:rsidRPr="00D26162" w:rsidRDefault="0094125C" w:rsidP="0094125C">
      <w:pPr>
        <w:rPr>
          <w:lang w:val="ru-RU"/>
        </w:rPr>
      </w:pPr>
      <w:r w:rsidRPr="00D26162">
        <w:rPr>
          <w:lang w:val="ru-RU"/>
        </w:rPr>
        <w:t xml:space="preserve">Сержант Кастер уже бежал; за ним по пятам следовало его отделение, некоторые </w:t>
      </w:r>
      <w:proofErr w:type="spellStart"/>
      <w:r w:rsidRPr="00D26162">
        <w:rPr>
          <w:lang w:val="ru-RU"/>
        </w:rPr>
        <w:t>корпехи</w:t>
      </w:r>
      <w:proofErr w:type="spellEnd"/>
      <w:r w:rsidRPr="00D26162">
        <w:rPr>
          <w:lang w:val="ru-RU"/>
        </w:rPr>
        <w:t xml:space="preserve"> успели надеть </w:t>
      </w:r>
      <w:r w:rsidR="00644A33" w:rsidRPr="00D26162">
        <w:rPr>
          <w:lang w:val="ru-RU"/>
        </w:rPr>
        <w:t>обмундировани</w:t>
      </w:r>
      <w:r w:rsidR="00644A33">
        <w:rPr>
          <w:lang w:val="ru-RU"/>
        </w:rPr>
        <w:t>е</w:t>
      </w:r>
      <w:r w:rsidR="00644A33" w:rsidRPr="00D26162">
        <w:rPr>
          <w:lang w:val="ru-RU"/>
        </w:rPr>
        <w:t xml:space="preserve"> </w:t>
      </w:r>
      <w:r w:rsidRPr="00D26162">
        <w:rPr>
          <w:lang w:val="ru-RU"/>
        </w:rPr>
        <w:t xml:space="preserve">только </w:t>
      </w:r>
      <w:r w:rsidR="00644A33">
        <w:rPr>
          <w:lang w:val="ru-RU"/>
        </w:rPr>
        <w:t>на</w:t>
      </w:r>
      <w:r w:rsidRPr="00D26162">
        <w:rPr>
          <w:lang w:val="ru-RU"/>
        </w:rPr>
        <w:t xml:space="preserve">половину. Сирены взвыли как раз в тот момент, когда сержант хотел подготовить снаряжение для перехода через завесу. Отделение только что закончило дежурство, и Кастер уже не мог дождаться, как бы донести голову до </w:t>
      </w:r>
      <w:r w:rsidR="00EB2181">
        <w:rPr>
          <w:lang w:val="ru-RU"/>
        </w:rPr>
        <w:t>подуш</w:t>
      </w:r>
      <w:r w:rsidRPr="00D26162">
        <w:rPr>
          <w:lang w:val="ru-RU"/>
        </w:rPr>
        <w:t xml:space="preserve">ки, свесить ее вниз </w:t>
      </w:r>
      <w:r w:rsidR="00EB2181">
        <w:rPr>
          <w:lang w:val="ru-RU"/>
        </w:rPr>
        <w:t xml:space="preserve">с койки </w:t>
      </w:r>
      <w:r w:rsidRPr="00D26162">
        <w:rPr>
          <w:lang w:val="ru-RU"/>
        </w:rPr>
        <w:t>и так облегчить худшие проявления варп-болезни, чтобы не мучаться от тошноты на протяжении нескольких недель.</w:t>
      </w:r>
    </w:p>
    <w:p w14:paraId="0E45CD58" w14:textId="0C6E35E0" w:rsidR="0094125C" w:rsidRPr="00D26162" w:rsidRDefault="0094125C" w:rsidP="0094125C">
      <w:pPr>
        <w:rPr>
          <w:lang w:val="ru-RU"/>
        </w:rPr>
      </w:pPr>
      <w:r w:rsidRPr="00D26162">
        <w:rPr>
          <w:lang w:val="ru-RU"/>
        </w:rPr>
        <w:t>Но сработала проклятая тревога; вой сирен прон</w:t>
      </w:r>
      <w:r w:rsidR="00BF2D7C" w:rsidRPr="00D26162">
        <w:rPr>
          <w:lang w:val="ru-RU"/>
        </w:rPr>
        <w:t>е</w:t>
      </w:r>
      <w:r w:rsidRPr="00D26162">
        <w:rPr>
          <w:lang w:val="ru-RU"/>
        </w:rPr>
        <w:t xml:space="preserve">сся по жилым блокам, </w:t>
      </w:r>
      <w:r w:rsidR="00EB2181">
        <w:rPr>
          <w:lang w:val="ru-RU"/>
        </w:rPr>
        <w:t>переполош</w:t>
      </w:r>
      <w:r w:rsidRPr="00D26162">
        <w:rPr>
          <w:lang w:val="ru-RU"/>
        </w:rPr>
        <w:t xml:space="preserve">ив </w:t>
      </w:r>
      <w:r w:rsidR="00EB2181">
        <w:rPr>
          <w:lang w:val="ru-RU"/>
        </w:rPr>
        <w:t>вс</w:t>
      </w:r>
      <w:r w:rsidRPr="00D26162">
        <w:rPr>
          <w:lang w:val="ru-RU"/>
        </w:rPr>
        <w:t>ех, кто уже убрал доспехи в шкафчики, оставил лазерные пистолеты в оружейной и был на полпути к блаженному забытью.</w:t>
      </w:r>
    </w:p>
    <w:p w14:paraId="26E35840" w14:textId="77777777" w:rsidR="0094125C" w:rsidRPr="00D26162" w:rsidRDefault="0094125C" w:rsidP="0094125C">
      <w:pPr>
        <w:rPr>
          <w:lang w:val="ru-RU"/>
        </w:rPr>
      </w:pPr>
      <w:r w:rsidRPr="00D26162">
        <w:rPr>
          <w:lang w:val="ru-RU"/>
        </w:rPr>
        <w:t>Кастер мгновенно вернулся к командирским привычкам, заорав после первого же сигнала сирен; тело сержанта отреагировало незамедлительно, он схватил ботинки, рубашку, куртку, шлем и ключи доступа к оружейному складу.</w:t>
      </w:r>
    </w:p>
    <w:p w14:paraId="7ABD5A53" w14:textId="0C9624D0" w:rsidR="0094125C" w:rsidRPr="00D26162" w:rsidRDefault="0094125C" w:rsidP="0094125C">
      <w:pPr>
        <w:rPr>
          <w:lang w:val="ru-RU"/>
        </w:rPr>
      </w:pPr>
      <w:r w:rsidRPr="00D26162">
        <w:rPr>
          <w:lang w:val="ru-RU"/>
        </w:rPr>
        <w:t>И сейчас он бежал, продолжая возиться с заст</w:t>
      </w:r>
      <w:r w:rsidR="00BF2D7C" w:rsidRPr="00D26162">
        <w:rPr>
          <w:lang w:val="ru-RU"/>
        </w:rPr>
        <w:t>е</w:t>
      </w:r>
      <w:r w:rsidRPr="00D26162">
        <w:rPr>
          <w:lang w:val="ru-RU"/>
        </w:rPr>
        <w:t xml:space="preserve">жками на груди; висящий на плече </w:t>
      </w:r>
      <w:proofErr w:type="spellStart"/>
      <w:r w:rsidRPr="00D26162">
        <w:rPr>
          <w:lang w:val="ru-RU"/>
        </w:rPr>
        <w:t>лазган</w:t>
      </w:r>
      <w:proofErr w:type="spellEnd"/>
      <w:r w:rsidRPr="00D26162">
        <w:rPr>
          <w:lang w:val="ru-RU"/>
        </w:rPr>
        <w:t xml:space="preserve"> бряцал, ударяясь о нагрудник. В голове вс</w:t>
      </w:r>
      <w:r w:rsidR="00BF2D7C" w:rsidRPr="00D26162">
        <w:rPr>
          <w:lang w:val="ru-RU"/>
        </w:rPr>
        <w:t>е</w:t>
      </w:r>
      <w:r w:rsidRPr="00D26162">
        <w:rPr>
          <w:lang w:val="ru-RU"/>
        </w:rPr>
        <w:t xml:space="preserve"> плыло, и Кастер изо всех сил сосредоточился, пытаясь вывести на дисплей шлема данные от распределителя приказов. Вс</w:t>
      </w:r>
      <w:r w:rsidR="00BF2D7C" w:rsidRPr="00D26162">
        <w:rPr>
          <w:lang w:val="ru-RU"/>
        </w:rPr>
        <w:t>е</w:t>
      </w:r>
      <w:r w:rsidRPr="00D26162">
        <w:rPr>
          <w:lang w:val="ru-RU"/>
        </w:rPr>
        <w:t xml:space="preserve"> заволоклось дымом из вентиляционных отверстий, забившим проходы.</w:t>
      </w:r>
    </w:p>
    <w:p w14:paraId="4D3F2281" w14:textId="77777777" w:rsidR="0094125C" w:rsidRPr="00D26162" w:rsidRDefault="0094125C" w:rsidP="0094125C">
      <w:pPr>
        <w:rPr>
          <w:lang w:val="ru-RU"/>
        </w:rPr>
      </w:pPr>
      <w:r w:rsidRPr="00D26162">
        <w:rPr>
          <w:lang w:val="ru-RU"/>
        </w:rPr>
        <w:t xml:space="preserve">— </w:t>
      </w:r>
      <w:proofErr w:type="spellStart"/>
      <w:r w:rsidRPr="00D26162">
        <w:rPr>
          <w:lang w:val="ru-RU"/>
        </w:rPr>
        <w:t>Инженариум</w:t>
      </w:r>
      <w:proofErr w:type="spellEnd"/>
      <w:r w:rsidRPr="00D26162">
        <w:rPr>
          <w:lang w:val="ru-RU"/>
        </w:rPr>
        <w:t xml:space="preserve">! — выкрикнул сержант, передавая то немногое, что ему удалось разобрать. — Сорок шестая палуба, шестой отсек! Что-то движется к </w:t>
      </w:r>
      <w:proofErr w:type="spellStart"/>
      <w:r w:rsidRPr="00D26162">
        <w:rPr>
          <w:lang w:val="ru-RU"/>
        </w:rPr>
        <w:t>инженариуму</w:t>
      </w:r>
      <w:proofErr w:type="spellEnd"/>
      <w:r w:rsidRPr="00D26162">
        <w:rPr>
          <w:lang w:val="ru-RU"/>
        </w:rPr>
        <w:t>!</w:t>
      </w:r>
    </w:p>
    <w:p w14:paraId="0A1B8E8D" w14:textId="73B77283" w:rsidR="0094125C" w:rsidRPr="00D26162" w:rsidRDefault="0094125C" w:rsidP="0094125C">
      <w:pPr>
        <w:rPr>
          <w:lang w:val="ru-RU"/>
        </w:rPr>
      </w:pPr>
      <w:r w:rsidRPr="00D26162">
        <w:rPr>
          <w:lang w:val="ru-RU"/>
        </w:rPr>
        <w:t>Чем дольше Кастер бежал, тем быстрее работал мозг. За вс</w:t>
      </w:r>
      <w:r w:rsidR="00BF2D7C" w:rsidRPr="00D26162">
        <w:rPr>
          <w:lang w:val="ru-RU"/>
        </w:rPr>
        <w:t>е</w:t>
      </w:r>
      <w:r w:rsidRPr="00D26162">
        <w:rPr>
          <w:lang w:val="ru-RU"/>
        </w:rPr>
        <w:t xml:space="preserve"> время службы «</w:t>
      </w:r>
      <w:proofErr w:type="spellStart"/>
      <w:r w:rsidRPr="00EB2181">
        <w:rPr>
          <w:i/>
          <w:iCs/>
          <w:lang w:val="ru-RU"/>
        </w:rPr>
        <w:t>Наксианский</w:t>
      </w:r>
      <w:proofErr w:type="spellEnd"/>
      <w:r w:rsidRPr="00EB2181">
        <w:rPr>
          <w:i/>
          <w:iCs/>
          <w:lang w:val="ru-RU"/>
        </w:rPr>
        <w:t xml:space="preserve"> клинок</w:t>
      </w:r>
      <w:r w:rsidRPr="00D26162">
        <w:rPr>
          <w:lang w:val="ru-RU"/>
        </w:rPr>
        <w:t xml:space="preserve">» трижды подвергался абордажным атакам. Последний раз был донельзя </w:t>
      </w:r>
      <w:r w:rsidR="00EB2181">
        <w:rPr>
          <w:lang w:val="ru-RU"/>
        </w:rPr>
        <w:t>мерзост</w:t>
      </w:r>
      <w:r w:rsidRPr="00D26162">
        <w:rPr>
          <w:lang w:val="ru-RU"/>
        </w:rPr>
        <w:t xml:space="preserve">ным — фрегат </w:t>
      </w:r>
      <w:proofErr w:type="spellStart"/>
      <w:r w:rsidRPr="00D26162">
        <w:rPr>
          <w:lang w:val="ru-RU"/>
        </w:rPr>
        <w:t>Архиврага</w:t>
      </w:r>
      <w:proofErr w:type="spellEnd"/>
      <w:r w:rsidRPr="00D26162">
        <w:rPr>
          <w:lang w:val="ru-RU"/>
        </w:rPr>
        <w:t xml:space="preserve"> </w:t>
      </w:r>
      <w:r w:rsidR="00EB2181">
        <w:rPr>
          <w:lang w:val="ru-RU"/>
        </w:rPr>
        <w:t>запуст</w:t>
      </w:r>
      <w:r w:rsidRPr="00D26162">
        <w:rPr>
          <w:lang w:val="ru-RU"/>
        </w:rPr>
        <w:t xml:space="preserve">ил в них какой-то сброд из гвардейцев-ренегатов, которых оказалось не так-то просто уничтожить. Кастер так и не узнал, как те предатели себя называли, но до сих пор помнил, что они творили со своими лицами, как кричали, когда умирали, и как от них смердело. Ему бы хотелось забыть тот </w:t>
      </w:r>
      <w:r w:rsidR="00EB2181">
        <w:rPr>
          <w:lang w:val="ru-RU"/>
        </w:rPr>
        <w:t>кус</w:t>
      </w:r>
      <w:r w:rsidRPr="00D26162">
        <w:rPr>
          <w:lang w:val="ru-RU"/>
        </w:rPr>
        <w:t>ок своей жизни, но иногда воспоминания об этих лицах снова возвращалась, и чаще всего — во время перехода через варп.</w:t>
      </w:r>
    </w:p>
    <w:p w14:paraId="5E3868F9" w14:textId="70F39362" w:rsidR="0094125C" w:rsidRPr="00D26162" w:rsidRDefault="0094125C" w:rsidP="0094125C">
      <w:pPr>
        <w:rPr>
          <w:lang w:val="ru-RU"/>
        </w:rPr>
      </w:pPr>
      <w:r w:rsidRPr="00D26162">
        <w:rPr>
          <w:lang w:val="ru-RU"/>
        </w:rPr>
        <w:lastRenderedPageBreak/>
        <w:t xml:space="preserve">Тридцать два </w:t>
      </w:r>
      <w:proofErr w:type="spellStart"/>
      <w:r w:rsidRPr="00D26162">
        <w:rPr>
          <w:lang w:val="ru-RU"/>
        </w:rPr>
        <w:t>корпеха</w:t>
      </w:r>
      <w:proofErr w:type="spellEnd"/>
      <w:r w:rsidRPr="00D26162">
        <w:rPr>
          <w:lang w:val="ru-RU"/>
        </w:rPr>
        <w:t xml:space="preserve"> позади изо всех сил старались не отставать. По всему участку на каждой палубе сотни других пехотинцев спешили на место, пытаясь разобраться, ч</w:t>
      </w:r>
      <w:r w:rsidR="00EB2181">
        <w:rPr>
          <w:lang w:val="ru-RU"/>
        </w:rPr>
        <w:t>ег</w:t>
      </w:r>
      <w:r w:rsidRPr="00D26162">
        <w:rPr>
          <w:lang w:val="ru-RU"/>
        </w:rPr>
        <w:t>о от них хотят начальники гарнизонов и во что нужно стрелять.</w:t>
      </w:r>
    </w:p>
    <w:p w14:paraId="352009AD" w14:textId="227ECCB9" w:rsidR="0094125C" w:rsidRPr="00D26162" w:rsidRDefault="0094125C" w:rsidP="0094125C">
      <w:pPr>
        <w:rPr>
          <w:lang w:val="ru-RU"/>
        </w:rPr>
      </w:pPr>
      <w:r w:rsidRPr="00D26162">
        <w:rPr>
          <w:lang w:val="ru-RU"/>
        </w:rPr>
        <w:t>— Ч</w:t>
      </w:r>
      <w:r w:rsidR="00BF2D7C" w:rsidRPr="00D26162">
        <w:rPr>
          <w:lang w:val="ru-RU"/>
        </w:rPr>
        <w:t>е</w:t>
      </w:r>
      <w:r w:rsidRPr="00D26162">
        <w:rPr>
          <w:lang w:val="ru-RU"/>
        </w:rPr>
        <w:t>рт</w:t>
      </w:r>
      <w:r w:rsidR="00EB2181">
        <w:rPr>
          <w:lang w:val="ru-RU"/>
        </w:rPr>
        <w:t>и</w:t>
      </w:r>
      <w:r w:rsidRPr="00D26162">
        <w:rPr>
          <w:lang w:val="ru-RU"/>
        </w:rPr>
        <w:t xml:space="preserve"> </w:t>
      </w:r>
      <w:r w:rsidR="00EB2181">
        <w:rPr>
          <w:lang w:val="ru-RU"/>
        </w:rPr>
        <w:t>б их взяли</w:t>
      </w:r>
      <w:r w:rsidRPr="00D26162">
        <w:rPr>
          <w:lang w:val="ru-RU"/>
        </w:rPr>
        <w:t xml:space="preserve">, — проворчала капрал </w:t>
      </w:r>
      <w:proofErr w:type="spellStart"/>
      <w:r w:rsidRPr="00D26162">
        <w:rPr>
          <w:lang w:val="ru-RU"/>
        </w:rPr>
        <w:t>Ксаста</w:t>
      </w:r>
      <w:proofErr w:type="spellEnd"/>
      <w:r w:rsidRPr="00D26162">
        <w:rPr>
          <w:lang w:val="ru-RU"/>
        </w:rPr>
        <w:t xml:space="preserve">; под ее </w:t>
      </w:r>
      <w:proofErr w:type="spellStart"/>
      <w:r w:rsidR="00EB2181">
        <w:rPr>
          <w:lang w:val="ru-RU"/>
        </w:rPr>
        <w:t>полу</w:t>
      </w:r>
      <w:r w:rsidRPr="00D26162">
        <w:rPr>
          <w:lang w:val="ru-RU"/>
        </w:rPr>
        <w:t>расстегнутым</w:t>
      </w:r>
      <w:proofErr w:type="spellEnd"/>
      <w:r w:rsidRPr="00D26162">
        <w:rPr>
          <w:lang w:val="ru-RU"/>
        </w:rPr>
        <w:t xml:space="preserve"> мундиром виднелся бронежилет, массивные ботинки бухали по палубе. — Два часа. С минуты на минуту начнут закрывать ставни.</w:t>
      </w:r>
    </w:p>
    <w:p w14:paraId="291FF6EF" w14:textId="46321CE6" w:rsidR="0094125C" w:rsidRPr="00D26162" w:rsidRDefault="0094125C" w:rsidP="0094125C">
      <w:pPr>
        <w:rPr>
          <w:lang w:val="ru-RU"/>
        </w:rPr>
      </w:pPr>
      <w:r w:rsidRPr="00D26162">
        <w:rPr>
          <w:lang w:val="ru-RU"/>
        </w:rPr>
        <w:t>— Не начнут, если ситуация серь</w:t>
      </w:r>
      <w:r w:rsidR="00BF2D7C" w:rsidRPr="00D26162">
        <w:rPr>
          <w:lang w:val="ru-RU"/>
        </w:rPr>
        <w:t>е</w:t>
      </w:r>
      <w:r w:rsidRPr="00D26162">
        <w:rPr>
          <w:lang w:val="ru-RU"/>
        </w:rPr>
        <w:t>зная, — выдохнул Кастер. — А они мобилизовали все силы. Так что ситуация точно серь</w:t>
      </w:r>
      <w:r w:rsidR="00BF2D7C" w:rsidRPr="00D26162">
        <w:rPr>
          <w:lang w:val="ru-RU"/>
        </w:rPr>
        <w:t>е</w:t>
      </w:r>
      <w:r w:rsidRPr="00D26162">
        <w:rPr>
          <w:lang w:val="ru-RU"/>
        </w:rPr>
        <w:t>зная.</w:t>
      </w:r>
    </w:p>
    <w:p w14:paraId="4A50F46F" w14:textId="7C3BA081" w:rsidR="0094125C" w:rsidRPr="00D26162" w:rsidRDefault="0094125C" w:rsidP="0094125C">
      <w:pPr>
        <w:rPr>
          <w:lang w:val="ru-RU"/>
        </w:rPr>
      </w:pPr>
      <w:r w:rsidRPr="00D26162">
        <w:rPr>
          <w:lang w:val="ru-RU"/>
        </w:rPr>
        <w:t>Служба пехотинца на л</w:t>
      </w:r>
      <w:r w:rsidR="00BF2D7C" w:rsidRPr="00D26162">
        <w:rPr>
          <w:lang w:val="ru-RU"/>
        </w:rPr>
        <w:t>е</w:t>
      </w:r>
      <w:r w:rsidRPr="00D26162">
        <w:rPr>
          <w:lang w:val="ru-RU"/>
        </w:rPr>
        <w:t>гком крейсере частенько бывала трудной. Стоять на посту, нести вахты, порой сталкиваться с дебоширами из рядового состава, когда те добираются до запасов выпивки. Согласно эдикту, военнослужащим флота запрещалось участвовать в крупных планетарных высадках, но эта старая традиция не всегда соблюдалась должным образом, хотя они вс</w:t>
      </w:r>
      <w:r w:rsidR="00BF2D7C" w:rsidRPr="00D26162">
        <w:rPr>
          <w:lang w:val="ru-RU"/>
        </w:rPr>
        <w:t>е</w:t>
      </w:r>
      <w:r w:rsidRPr="00D26162">
        <w:rPr>
          <w:lang w:val="ru-RU"/>
        </w:rPr>
        <w:t xml:space="preserve"> равно очень редко покидали корабль вместе со своими коллегами из Астра </w:t>
      </w:r>
      <w:proofErr w:type="spellStart"/>
      <w:r w:rsidRPr="00D26162">
        <w:rPr>
          <w:lang w:val="ru-RU"/>
        </w:rPr>
        <w:t>Милитарум</w:t>
      </w:r>
      <w:proofErr w:type="spellEnd"/>
      <w:r w:rsidRPr="00D26162">
        <w:rPr>
          <w:lang w:val="ru-RU"/>
        </w:rPr>
        <w:t xml:space="preserve">. Сражения </w:t>
      </w:r>
      <w:proofErr w:type="spellStart"/>
      <w:r w:rsidRPr="00D26162">
        <w:rPr>
          <w:lang w:val="ru-RU"/>
        </w:rPr>
        <w:t>корпехов</w:t>
      </w:r>
      <w:proofErr w:type="spellEnd"/>
      <w:r w:rsidRPr="00D26162">
        <w:rPr>
          <w:lang w:val="ru-RU"/>
        </w:rPr>
        <w:t xml:space="preserve"> всегда начинались внезапно и проходили недалеко от дома: восстания в трюмах, вражеский рейд на место вашей стоянки, абордаж. А затем вс</w:t>
      </w:r>
      <w:r w:rsidR="00BF2D7C" w:rsidRPr="00D26162">
        <w:rPr>
          <w:lang w:val="ru-RU"/>
        </w:rPr>
        <w:t>е</w:t>
      </w:r>
      <w:r w:rsidRPr="00D26162">
        <w:rPr>
          <w:lang w:val="ru-RU"/>
        </w:rPr>
        <w:t xml:space="preserve"> перетекало в бои среди тесных коридоров и отсеков, с лазерными вспышками и грохотом окружающего пространства космического корабля.</w:t>
      </w:r>
    </w:p>
    <w:p w14:paraId="1EBE165A" w14:textId="77777777" w:rsidR="0094125C" w:rsidRPr="00D26162" w:rsidRDefault="0094125C" w:rsidP="0094125C">
      <w:pPr>
        <w:rPr>
          <w:lang w:val="ru-RU"/>
        </w:rPr>
      </w:pPr>
      <w:r w:rsidRPr="00D26162">
        <w:rPr>
          <w:lang w:val="ru-RU"/>
        </w:rPr>
        <w:t>Из-за сирены у Кастера зазвенело в ушах.</w:t>
      </w:r>
    </w:p>
    <w:p w14:paraId="7D6C2DDE" w14:textId="316889FE" w:rsidR="0094125C" w:rsidRPr="00D26162" w:rsidRDefault="0094125C" w:rsidP="0094125C">
      <w:pPr>
        <w:rPr>
          <w:lang w:val="ru-RU"/>
        </w:rPr>
      </w:pPr>
      <w:r w:rsidRPr="00D26162">
        <w:rPr>
          <w:lang w:val="ru-RU"/>
        </w:rPr>
        <w:t>— Впер</w:t>
      </w:r>
      <w:r w:rsidR="00BF2D7C" w:rsidRPr="00D26162">
        <w:rPr>
          <w:lang w:val="ru-RU"/>
        </w:rPr>
        <w:t>е</w:t>
      </w:r>
      <w:r w:rsidRPr="00D26162">
        <w:rPr>
          <w:lang w:val="ru-RU"/>
        </w:rPr>
        <w:t>д, к переборке участка! — крикнул сержант. — Отделение «</w:t>
      </w:r>
      <w:proofErr w:type="spellStart"/>
      <w:r w:rsidRPr="00D26162">
        <w:rPr>
          <w:lang w:val="ru-RU"/>
        </w:rPr>
        <w:t>Вердиан</w:t>
      </w:r>
      <w:proofErr w:type="spellEnd"/>
      <w:r w:rsidRPr="00D26162">
        <w:rPr>
          <w:lang w:val="ru-RU"/>
        </w:rPr>
        <w:t>» — со мной, отделение «</w:t>
      </w:r>
      <w:proofErr w:type="spellStart"/>
      <w:r w:rsidRPr="00D26162">
        <w:rPr>
          <w:lang w:val="ru-RU"/>
        </w:rPr>
        <w:t>Болакс</w:t>
      </w:r>
      <w:proofErr w:type="spellEnd"/>
      <w:r w:rsidRPr="00D26162">
        <w:rPr>
          <w:lang w:val="ru-RU"/>
        </w:rPr>
        <w:t>» — перекрыть коридоры.</w:t>
      </w:r>
    </w:p>
    <w:p w14:paraId="3A28A02D" w14:textId="5198B9A7" w:rsidR="0094125C" w:rsidRPr="00D26162" w:rsidRDefault="0094125C" w:rsidP="0094125C">
      <w:pPr>
        <w:rPr>
          <w:lang w:val="ru-RU"/>
        </w:rPr>
      </w:pPr>
      <w:r w:rsidRPr="00D26162">
        <w:rPr>
          <w:lang w:val="ru-RU"/>
        </w:rPr>
        <w:t xml:space="preserve">Отделение </w:t>
      </w:r>
      <w:proofErr w:type="spellStart"/>
      <w:r w:rsidRPr="00D26162">
        <w:rPr>
          <w:lang w:val="ru-RU"/>
        </w:rPr>
        <w:t>Ксасты</w:t>
      </w:r>
      <w:proofErr w:type="spellEnd"/>
      <w:r w:rsidRPr="00D26162">
        <w:rPr>
          <w:lang w:val="ru-RU"/>
        </w:rPr>
        <w:t xml:space="preserve"> повернуло направо, заняв позиции вдоль двух отдельных транспортных путей, изрезанных рельсами и переплетением висящих над головой люмен-лент, едва пробивавшихся сквозь дым и мрак. Пехотинцы заняли все возможные укрытия — два огромных буфера, две подъ</w:t>
      </w:r>
      <w:r w:rsidR="00BF2D7C" w:rsidRPr="00D26162">
        <w:rPr>
          <w:lang w:val="ru-RU"/>
        </w:rPr>
        <w:t>е</w:t>
      </w:r>
      <w:r w:rsidRPr="00D26162">
        <w:rPr>
          <w:lang w:val="ru-RU"/>
        </w:rPr>
        <w:t xml:space="preserve">мные платформы для поездов и траншеи для обслуживания, проходящее поперек рельсов. Отделение Кастера </w:t>
      </w:r>
      <w:r w:rsidR="00EB2181">
        <w:rPr>
          <w:lang w:val="ru-RU"/>
        </w:rPr>
        <w:t>пошло дальше</w:t>
      </w:r>
      <w:r w:rsidRPr="00D26162">
        <w:rPr>
          <w:lang w:val="ru-RU"/>
        </w:rPr>
        <w:t>, пробежав мимо железнодорожной станции и оказавшись в более просторном помещении, укрепл</w:t>
      </w:r>
      <w:r w:rsidR="00BF2D7C" w:rsidRPr="00D26162">
        <w:rPr>
          <w:lang w:val="ru-RU"/>
        </w:rPr>
        <w:t>е</w:t>
      </w:r>
      <w:r w:rsidRPr="00D26162">
        <w:rPr>
          <w:lang w:val="ru-RU"/>
        </w:rPr>
        <w:t>нном тяж</w:t>
      </w:r>
      <w:r w:rsidR="00BF2D7C" w:rsidRPr="00D26162">
        <w:rPr>
          <w:lang w:val="ru-RU"/>
        </w:rPr>
        <w:t>е</w:t>
      </w:r>
      <w:r w:rsidRPr="00D26162">
        <w:rPr>
          <w:lang w:val="ru-RU"/>
        </w:rPr>
        <w:t xml:space="preserve">лыми </w:t>
      </w:r>
      <w:proofErr w:type="spellStart"/>
      <w:r w:rsidRPr="00D26162">
        <w:rPr>
          <w:lang w:val="ru-RU"/>
        </w:rPr>
        <w:t>адамантиевыми</w:t>
      </w:r>
      <w:proofErr w:type="spellEnd"/>
      <w:r w:rsidRPr="00D26162">
        <w:rPr>
          <w:lang w:val="ru-RU"/>
        </w:rPr>
        <w:t xml:space="preserve"> балками; в дальнем конце располагалась высокая стена, покрытая взрывозащитными панелями и предупреждающими знаками. Над головой мерцали янтарно-красные маяки. Складывалось впечатление, что каждая открытая поверхность сейчас трясется.</w:t>
      </w:r>
    </w:p>
    <w:p w14:paraId="4395A202" w14:textId="633A2376" w:rsidR="0094125C" w:rsidRPr="00D26162" w:rsidRDefault="0094125C" w:rsidP="0094125C">
      <w:pPr>
        <w:rPr>
          <w:lang w:val="ru-RU"/>
        </w:rPr>
      </w:pPr>
      <w:r w:rsidRPr="00D26162">
        <w:rPr>
          <w:lang w:val="ru-RU"/>
        </w:rPr>
        <w:t>По другую сторону стены, за ещ</w:t>
      </w:r>
      <w:r w:rsidR="00BF2D7C" w:rsidRPr="00D26162">
        <w:rPr>
          <w:lang w:val="ru-RU"/>
        </w:rPr>
        <w:t>е</w:t>
      </w:r>
      <w:r w:rsidRPr="00D26162">
        <w:rPr>
          <w:lang w:val="ru-RU"/>
        </w:rPr>
        <w:t xml:space="preserve"> </w:t>
      </w:r>
      <w:proofErr w:type="spellStart"/>
      <w:r w:rsidRPr="00D26162">
        <w:rPr>
          <w:lang w:val="ru-RU"/>
        </w:rPr>
        <w:t>бóльшим</w:t>
      </w:r>
      <w:proofErr w:type="spellEnd"/>
      <w:r w:rsidRPr="00D26162">
        <w:rPr>
          <w:lang w:val="ru-RU"/>
        </w:rPr>
        <w:t xml:space="preserve"> количеством сло</w:t>
      </w:r>
      <w:r w:rsidR="00BF2D7C" w:rsidRPr="00D26162">
        <w:rPr>
          <w:lang w:val="ru-RU"/>
        </w:rPr>
        <w:t>е</w:t>
      </w:r>
      <w:r w:rsidRPr="00D26162">
        <w:rPr>
          <w:lang w:val="ru-RU"/>
        </w:rPr>
        <w:t xml:space="preserve">в стали и камнебетонного балласта, находился один из многих подходов к </w:t>
      </w:r>
      <w:proofErr w:type="spellStart"/>
      <w:r w:rsidRPr="00D26162">
        <w:rPr>
          <w:lang w:val="ru-RU"/>
        </w:rPr>
        <w:t>инженариуму</w:t>
      </w:r>
      <w:proofErr w:type="spellEnd"/>
      <w:r w:rsidRPr="00D26162">
        <w:rPr>
          <w:lang w:val="ru-RU"/>
        </w:rPr>
        <w:t xml:space="preserve"> — обширной массе камер и залов, напоминающих пещеры, заполненные железными монстрами, которые истекали плазмой и гремели </w:t>
      </w:r>
      <w:proofErr w:type="spellStart"/>
      <w:r w:rsidRPr="00D26162">
        <w:rPr>
          <w:lang w:val="ru-RU"/>
        </w:rPr>
        <w:t>прометиевыми</w:t>
      </w:r>
      <w:proofErr w:type="spellEnd"/>
      <w:r w:rsidRPr="00D26162">
        <w:rPr>
          <w:lang w:val="ru-RU"/>
        </w:rPr>
        <w:t xml:space="preserve"> выхлопами. Комплекс работал на полную мощность, из-за чего вс</w:t>
      </w:r>
      <w:r w:rsidR="00BF2D7C" w:rsidRPr="00D26162">
        <w:rPr>
          <w:lang w:val="ru-RU"/>
        </w:rPr>
        <w:t>е</w:t>
      </w:r>
      <w:r w:rsidRPr="00D26162">
        <w:rPr>
          <w:lang w:val="ru-RU"/>
        </w:rPr>
        <w:t xml:space="preserve"> вокруг дрожало, испуская сгустки пара.</w:t>
      </w:r>
    </w:p>
    <w:p w14:paraId="5E750163" w14:textId="23F8C194" w:rsidR="0094125C" w:rsidRPr="00D26162" w:rsidRDefault="0094125C" w:rsidP="0094125C">
      <w:pPr>
        <w:rPr>
          <w:lang w:val="ru-RU"/>
        </w:rPr>
      </w:pPr>
      <w:r w:rsidRPr="00D26162">
        <w:rPr>
          <w:lang w:val="ru-RU"/>
        </w:rPr>
        <w:t>Переборка была цела — тяж</w:t>
      </w:r>
      <w:r w:rsidR="00BF2D7C" w:rsidRPr="00D26162">
        <w:rPr>
          <w:lang w:val="ru-RU"/>
        </w:rPr>
        <w:t>е</w:t>
      </w:r>
      <w:r w:rsidRPr="00D26162">
        <w:rPr>
          <w:lang w:val="ru-RU"/>
        </w:rPr>
        <w:t xml:space="preserve">лая раздвижная дверь, отлитая из цельного куска </w:t>
      </w:r>
      <w:proofErr w:type="spellStart"/>
      <w:r w:rsidRPr="00D26162">
        <w:rPr>
          <w:lang w:val="ru-RU"/>
        </w:rPr>
        <w:t>адамантия</w:t>
      </w:r>
      <w:proofErr w:type="spellEnd"/>
      <w:r w:rsidRPr="00D26162">
        <w:rPr>
          <w:lang w:val="ru-RU"/>
        </w:rPr>
        <w:t xml:space="preserve">, запертая на шесть больших засовов и покрытая мерцающей сеткой преобразовательного поля. Кастер едва успел юркнуть в узкую нишу в левой стене, как в наушнике послышались новые </w:t>
      </w:r>
      <w:r w:rsidR="00EB2181">
        <w:rPr>
          <w:lang w:val="ru-RU"/>
        </w:rPr>
        <w:t>испуга</w:t>
      </w:r>
      <w:r w:rsidRPr="00D26162">
        <w:rPr>
          <w:lang w:val="ru-RU"/>
        </w:rPr>
        <w:t>нные крики. Сигналы тревоги, казалось, поступали со всего палубного отсека, из двадцати разных точек одновременно, но это, конечно же, было ошибкой — ничто не могло двигаться так быстро, особенно когда для отражения вторжения мобилизовали целый гарнизон.</w:t>
      </w:r>
    </w:p>
    <w:p w14:paraId="49C32AED" w14:textId="77777777" w:rsidR="0094125C" w:rsidRPr="00D26162" w:rsidRDefault="0094125C" w:rsidP="0094125C">
      <w:pPr>
        <w:rPr>
          <w:lang w:val="ru-RU"/>
        </w:rPr>
      </w:pPr>
      <w:r w:rsidRPr="00D26162">
        <w:rPr>
          <w:lang w:val="ru-RU"/>
        </w:rPr>
        <w:t xml:space="preserve">— Оружие наизготовку! — приказал Кастер, направляя </w:t>
      </w:r>
      <w:proofErr w:type="spellStart"/>
      <w:r w:rsidRPr="00D26162">
        <w:rPr>
          <w:lang w:val="ru-RU"/>
        </w:rPr>
        <w:t>лазвинтовку</w:t>
      </w:r>
      <w:proofErr w:type="spellEnd"/>
      <w:r w:rsidRPr="00D26162">
        <w:rPr>
          <w:lang w:val="ru-RU"/>
        </w:rPr>
        <w:t xml:space="preserve"> туда, откуда они пришли, чтобы прикрыть подход к переборке. — Ждать моей команды!</w:t>
      </w:r>
    </w:p>
    <w:p w14:paraId="5F529884" w14:textId="2EFCB966" w:rsidR="0094125C" w:rsidRPr="00D26162" w:rsidRDefault="0094125C" w:rsidP="0094125C">
      <w:pPr>
        <w:rPr>
          <w:lang w:val="ru-RU"/>
        </w:rPr>
      </w:pPr>
      <w:r w:rsidRPr="00D26162">
        <w:rPr>
          <w:lang w:val="ru-RU"/>
        </w:rPr>
        <w:lastRenderedPageBreak/>
        <w:t xml:space="preserve">Коридор тянулся вдаль, пустой и вибрирующий. Кастер слышал, как слева, там, где начиналась железнодорожная ветка, люди </w:t>
      </w:r>
      <w:proofErr w:type="spellStart"/>
      <w:r w:rsidRPr="00D26162">
        <w:rPr>
          <w:lang w:val="ru-RU"/>
        </w:rPr>
        <w:t>Ксасты</w:t>
      </w:r>
      <w:proofErr w:type="spellEnd"/>
      <w:r w:rsidRPr="00D26162">
        <w:rPr>
          <w:lang w:val="ru-RU"/>
        </w:rPr>
        <w:t xml:space="preserve"> начали готовить оружие. Л</w:t>
      </w:r>
      <w:r w:rsidR="00BF2D7C" w:rsidRPr="00D26162">
        <w:rPr>
          <w:lang w:val="ru-RU"/>
        </w:rPr>
        <w:t>е</w:t>
      </w:r>
      <w:r w:rsidRPr="00D26162">
        <w:rPr>
          <w:lang w:val="ru-RU"/>
        </w:rPr>
        <w:t xml:space="preserve">гкие болели, сердце бешено колотилось. В коридоре становилось </w:t>
      </w:r>
      <w:r w:rsidR="00EB2181">
        <w:rPr>
          <w:lang w:val="ru-RU"/>
        </w:rPr>
        <w:t>очень дымно</w:t>
      </w:r>
      <w:r w:rsidRPr="00D26162">
        <w:rPr>
          <w:lang w:val="ru-RU"/>
        </w:rPr>
        <w:t>. Люмены мигали, палуба гудела, а в наушнике раздавалось неразборчивое бормотание.</w:t>
      </w:r>
    </w:p>
    <w:p w14:paraId="7EB1F8A9" w14:textId="548C9C18" w:rsidR="0094125C" w:rsidRPr="00D26162" w:rsidRDefault="0094125C" w:rsidP="0094125C">
      <w:pPr>
        <w:rPr>
          <w:lang w:val="ru-RU"/>
        </w:rPr>
      </w:pPr>
      <w:r w:rsidRPr="00D26162">
        <w:rPr>
          <w:lang w:val="ru-RU"/>
        </w:rPr>
        <w:t xml:space="preserve">Он проверил </w:t>
      </w:r>
      <w:proofErr w:type="spellStart"/>
      <w:r w:rsidRPr="00D26162">
        <w:rPr>
          <w:lang w:val="ru-RU"/>
        </w:rPr>
        <w:t>вокс</w:t>
      </w:r>
      <w:proofErr w:type="spellEnd"/>
      <w:r w:rsidRPr="00D26162">
        <w:rPr>
          <w:lang w:val="ru-RU"/>
        </w:rPr>
        <w:t xml:space="preserve">-канал связи с </w:t>
      </w:r>
      <w:proofErr w:type="spellStart"/>
      <w:r w:rsidRPr="00D26162">
        <w:rPr>
          <w:lang w:val="ru-RU"/>
        </w:rPr>
        <w:t>Ксастой</w:t>
      </w:r>
      <w:proofErr w:type="spellEnd"/>
      <w:r w:rsidRPr="00D26162">
        <w:rPr>
          <w:lang w:val="ru-RU"/>
        </w:rPr>
        <w:t xml:space="preserve">, прижал приклад </w:t>
      </w:r>
      <w:proofErr w:type="spellStart"/>
      <w:r w:rsidRPr="00D26162">
        <w:rPr>
          <w:lang w:val="ru-RU"/>
        </w:rPr>
        <w:t>лазвинтовки</w:t>
      </w:r>
      <w:proofErr w:type="spellEnd"/>
      <w:r w:rsidRPr="00D26162">
        <w:rPr>
          <w:lang w:val="ru-RU"/>
        </w:rPr>
        <w:t xml:space="preserve"> к плечу и положил палец на спусковой крючок. В закрытом шлеме слышались собственное дыхание, горячее и учащ</w:t>
      </w:r>
      <w:r w:rsidR="00BF2D7C" w:rsidRPr="00D26162">
        <w:rPr>
          <w:lang w:val="ru-RU"/>
        </w:rPr>
        <w:t>е</w:t>
      </w:r>
      <w:r w:rsidRPr="00D26162">
        <w:rPr>
          <w:lang w:val="ru-RU"/>
        </w:rPr>
        <w:t>нное.</w:t>
      </w:r>
    </w:p>
    <w:p w14:paraId="0C9D5D24" w14:textId="77777777" w:rsidR="0094125C" w:rsidRPr="00D26162" w:rsidRDefault="0094125C" w:rsidP="0094125C">
      <w:pPr>
        <w:rPr>
          <w:lang w:val="ru-RU"/>
        </w:rPr>
      </w:pPr>
      <w:r w:rsidRPr="00D26162">
        <w:rPr>
          <w:lang w:val="ru-RU"/>
        </w:rPr>
        <w:t>И тут люмены взорвались.</w:t>
      </w:r>
    </w:p>
    <w:p w14:paraId="0C0AD75E" w14:textId="7937E77C" w:rsidR="0094125C" w:rsidRPr="00D26162" w:rsidRDefault="0094125C" w:rsidP="0094125C">
      <w:pPr>
        <w:rPr>
          <w:lang w:val="ru-RU"/>
        </w:rPr>
      </w:pPr>
      <w:r w:rsidRPr="00D26162">
        <w:rPr>
          <w:lang w:val="ru-RU"/>
        </w:rPr>
        <w:t xml:space="preserve">Они полыхнули все разом, в мгновение ослепительного света, похожего на стоп-кадр, каскад битого стекла разлетелся в разные стороны, и коридор заполнился мраком. А секундой позже </w:t>
      </w:r>
      <w:proofErr w:type="spellStart"/>
      <w:r w:rsidRPr="00D26162">
        <w:rPr>
          <w:lang w:val="ru-RU"/>
        </w:rPr>
        <w:t>визор</w:t>
      </w:r>
      <w:proofErr w:type="spellEnd"/>
      <w:r w:rsidRPr="00D26162">
        <w:rPr>
          <w:lang w:val="ru-RU"/>
        </w:rPr>
        <w:t xml:space="preserve"> шлема Кастера адаптировался к новым условиям, и сержант открыл огонь. Все члены отделения сделали то же самое, стреляя навскидку, проч</w:t>
      </w:r>
      <w:r w:rsidR="00BF2D7C" w:rsidRPr="00D26162">
        <w:rPr>
          <w:lang w:val="ru-RU"/>
        </w:rPr>
        <w:t>е</w:t>
      </w:r>
      <w:r w:rsidRPr="00D26162">
        <w:rPr>
          <w:lang w:val="ru-RU"/>
        </w:rPr>
        <w:t>сывая раскинувшуюся перед ними черноту резкими неоновыми линиями и озаряя сумрак перекрывающимися вспышками.</w:t>
      </w:r>
    </w:p>
    <w:p w14:paraId="16F4E7D9" w14:textId="70E08BC9" w:rsidR="0094125C" w:rsidRPr="00D26162" w:rsidRDefault="0094125C" w:rsidP="0094125C">
      <w:pPr>
        <w:rPr>
          <w:lang w:val="ru-RU"/>
        </w:rPr>
      </w:pPr>
      <w:r w:rsidRPr="00D26162">
        <w:rPr>
          <w:lang w:val="ru-RU"/>
        </w:rPr>
        <w:t>Дыхание стало прерывистым — что-то вызывало желание бежать прочь, но пока что Кастер ничего не видел, его окружали только сплошная темнота, череда лазерных разрядов, р</w:t>
      </w:r>
      <w:r w:rsidR="00BF2D7C" w:rsidRPr="00D26162">
        <w:rPr>
          <w:lang w:val="ru-RU"/>
        </w:rPr>
        <w:t>е</w:t>
      </w:r>
      <w:r w:rsidRPr="00D26162">
        <w:rPr>
          <w:lang w:val="ru-RU"/>
        </w:rPr>
        <w:t>в двигателей, клубы смога и хриплый грохот плазмы, несущейся по питающим линиям.</w:t>
      </w:r>
    </w:p>
    <w:p w14:paraId="4C6F3A3C" w14:textId="304D7BFF" w:rsidR="0094125C" w:rsidRPr="00D26162" w:rsidRDefault="0094125C" w:rsidP="0094125C">
      <w:pPr>
        <w:rPr>
          <w:lang w:val="ru-RU"/>
        </w:rPr>
      </w:pPr>
      <w:r w:rsidRPr="00D26162">
        <w:rPr>
          <w:lang w:val="ru-RU"/>
        </w:rPr>
        <w:t>Затем, из темноты раздался иной р</w:t>
      </w:r>
      <w:r w:rsidR="00BF2D7C" w:rsidRPr="00D26162">
        <w:rPr>
          <w:lang w:val="ru-RU"/>
        </w:rPr>
        <w:t>е</w:t>
      </w:r>
      <w:r w:rsidRPr="00D26162">
        <w:rPr>
          <w:lang w:val="ru-RU"/>
        </w:rPr>
        <w:t>в: звериный, издаваемый чем-то, что неслось им навстречу, чем-то огромным, ужасающе быстрым, окутанным клубами дыма и кровоточащей чернотой. Кастер стрелял без остановки, зажав спусковой крючок вспотевшим пальцем, но так ни в кого и не попал, он видел лишь подпрыгивающий, неровный контур, движущийся от потолка к полу, приближающийся вс</w:t>
      </w:r>
      <w:r w:rsidR="00BF2D7C" w:rsidRPr="00D26162">
        <w:rPr>
          <w:lang w:val="ru-RU"/>
        </w:rPr>
        <w:t>е</w:t>
      </w:r>
      <w:r w:rsidRPr="00D26162">
        <w:rPr>
          <w:lang w:val="ru-RU"/>
        </w:rPr>
        <w:t xml:space="preserve"> быстрее, и наконец оно обрушилось на них. </w:t>
      </w:r>
    </w:p>
    <w:p w14:paraId="6219F7CC" w14:textId="0F44D12C" w:rsidR="0094125C" w:rsidRPr="00D26162" w:rsidRDefault="0094125C" w:rsidP="0094125C">
      <w:pPr>
        <w:rPr>
          <w:lang w:val="ru-RU"/>
        </w:rPr>
      </w:pPr>
      <w:r w:rsidRPr="00D26162">
        <w:rPr>
          <w:lang w:val="ru-RU"/>
        </w:rPr>
        <w:t>Кастера ударило в боковую часть шлема, да так, что искры из глаз посыпались, и отшвырнуло к стене. Он отскочил от стальной пластины, вращаемой ч</w:t>
      </w:r>
      <w:r w:rsidR="00BF2D7C" w:rsidRPr="00D26162">
        <w:rPr>
          <w:lang w:val="ru-RU"/>
        </w:rPr>
        <w:t>е</w:t>
      </w:r>
      <w:r w:rsidRPr="00D26162">
        <w:rPr>
          <w:lang w:val="ru-RU"/>
        </w:rPr>
        <w:t>рными шестернями, и рухнул на палубу. Внутреннюю часть забрала забрызгала кровь, Кастер смахнул е</w:t>
      </w:r>
      <w:r w:rsidR="00BF2D7C" w:rsidRPr="00D26162">
        <w:rPr>
          <w:lang w:val="ru-RU"/>
        </w:rPr>
        <w:t>е</w:t>
      </w:r>
      <w:r w:rsidRPr="00D26162">
        <w:rPr>
          <w:lang w:val="ru-RU"/>
        </w:rPr>
        <w:t xml:space="preserve"> — и увидел, как один из его людей взмыл в воздух, размахивая руками и ногами…</w:t>
      </w:r>
    </w:p>
    <w:p w14:paraId="19442B72" w14:textId="46A92B56" w:rsidR="0094125C" w:rsidRPr="00D26162" w:rsidRDefault="0094125C" w:rsidP="0094125C">
      <w:pPr>
        <w:rPr>
          <w:lang w:val="ru-RU"/>
        </w:rPr>
      </w:pPr>
      <w:r w:rsidRPr="00D26162">
        <w:rPr>
          <w:lang w:val="ru-RU"/>
        </w:rPr>
        <w:t xml:space="preserve">Он попытался встать, но руки не слушались. Казалось, комната вокруг ходит ходуном, пока </w:t>
      </w:r>
      <w:r w:rsidR="00EB2181">
        <w:rPr>
          <w:lang w:val="ru-RU"/>
        </w:rPr>
        <w:t>посреди нее</w:t>
      </w:r>
      <w:r w:rsidRPr="00D26162">
        <w:rPr>
          <w:lang w:val="ru-RU"/>
        </w:rPr>
        <w:t xml:space="preserve"> бушует этот ч</w:t>
      </w:r>
      <w:r w:rsidR="00BF2D7C" w:rsidRPr="00D26162">
        <w:rPr>
          <w:lang w:val="ru-RU"/>
        </w:rPr>
        <w:t>е</w:t>
      </w:r>
      <w:r w:rsidRPr="00D26162">
        <w:rPr>
          <w:lang w:val="ru-RU"/>
        </w:rPr>
        <w:t>рный сгусток, от размытых движений которого голова шла кругом. Кастер видел, как внутри переборки разверзлась огненная пасть, извергая пламя и ярость на дверь, окутывая вс</w:t>
      </w:r>
      <w:r w:rsidR="00BF2D7C" w:rsidRPr="00D26162">
        <w:rPr>
          <w:lang w:val="ru-RU"/>
        </w:rPr>
        <w:t>е</w:t>
      </w:r>
      <w:r w:rsidRPr="00D26162">
        <w:rPr>
          <w:lang w:val="ru-RU"/>
        </w:rPr>
        <w:t xml:space="preserve"> вокруг вспышками света и шума, затем преграда исчезла, лязгнув срезанными засовами, и растворилась в клубах дыма, окаймл</w:t>
      </w:r>
      <w:r w:rsidR="00BF2D7C" w:rsidRPr="00D26162">
        <w:rPr>
          <w:lang w:val="ru-RU"/>
        </w:rPr>
        <w:t>е</w:t>
      </w:r>
      <w:r w:rsidRPr="00D26162">
        <w:rPr>
          <w:lang w:val="ru-RU"/>
        </w:rPr>
        <w:t xml:space="preserve">нного </w:t>
      </w:r>
      <w:r w:rsidR="00EB2181">
        <w:rPr>
          <w:lang w:val="ru-RU"/>
        </w:rPr>
        <w:t>багров</w:t>
      </w:r>
      <w:r w:rsidRPr="00D26162">
        <w:rPr>
          <w:lang w:val="ru-RU"/>
        </w:rPr>
        <w:t>ыми краями. Невнятная масса прыгнула в образовавшуюся брешь, устремившись внутрь, к двигателям.</w:t>
      </w:r>
    </w:p>
    <w:p w14:paraId="67438230" w14:textId="434FE835" w:rsidR="0094125C" w:rsidRPr="00D26162" w:rsidRDefault="0094125C" w:rsidP="0094125C">
      <w:pPr>
        <w:rPr>
          <w:lang w:val="ru-RU"/>
        </w:rPr>
      </w:pPr>
      <w:proofErr w:type="spellStart"/>
      <w:r w:rsidRPr="00D26162">
        <w:rPr>
          <w:lang w:val="ru-RU"/>
        </w:rPr>
        <w:t>Ксаста</w:t>
      </w:r>
      <w:proofErr w:type="spellEnd"/>
      <w:r w:rsidRPr="00D26162">
        <w:rPr>
          <w:lang w:val="ru-RU"/>
        </w:rPr>
        <w:t xml:space="preserve"> что-то </w:t>
      </w:r>
      <w:r w:rsidR="00EB2181">
        <w:rPr>
          <w:lang w:val="ru-RU"/>
        </w:rPr>
        <w:t>вопи</w:t>
      </w:r>
      <w:r w:rsidRPr="00D26162">
        <w:rPr>
          <w:lang w:val="ru-RU"/>
        </w:rPr>
        <w:t>ла. Еще кто-то орал. Люмены так и не включились. Кастер еле-еле смутно различал очертания своих людей, распростертых среди смога.</w:t>
      </w:r>
    </w:p>
    <w:p w14:paraId="23E65A1C" w14:textId="77777777" w:rsidR="0094125C" w:rsidRPr="00D26162" w:rsidRDefault="0094125C" w:rsidP="0094125C">
      <w:pPr>
        <w:rPr>
          <w:lang w:val="ru-RU"/>
        </w:rPr>
      </w:pPr>
      <w:r w:rsidRPr="00D26162">
        <w:rPr>
          <w:lang w:val="ru-RU"/>
        </w:rPr>
        <w:t xml:space="preserve">— </w:t>
      </w:r>
      <w:proofErr w:type="spellStart"/>
      <w:r w:rsidRPr="00D26162">
        <w:rPr>
          <w:lang w:val="ru-RU"/>
        </w:rPr>
        <w:t>Инженариум</w:t>
      </w:r>
      <w:proofErr w:type="spellEnd"/>
      <w:r w:rsidRPr="00D26162">
        <w:rPr>
          <w:lang w:val="ru-RU"/>
        </w:rPr>
        <w:t xml:space="preserve"> прорван! — выпалил он по открытой связи. — Сорок шестая палуба, шестой отсек! Переборки вскрыты, в камере один вражеский объект!</w:t>
      </w:r>
    </w:p>
    <w:p w14:paraId="571BA283" w14:textId="77777777" w:rsidR="0094125C" w:rsidRPr="00D26162" w:rsidRDefault="0094125C" w:rsidP="0094125C">
      <w:pPr>
        <w:rPr>
          <w:lang w:val="ru-RU"/>
        </w:rPr>
      </w:pPr>
      <w:r w:rsidRPr="00D26162">
        <w:rPr>
          <w:lang w:val="ru-RU"/>
        </w:rPr>
        <w:t>Сержант снова попытался встать — и опять не вышло. Руки болели; вдруг он увидел, что локтевой сустав повернут в другую сторону, и его замутило.</w:t>
      </w:r>
    </w:p>
    <w:p w14:paraId="5A365A39" w14:textId="77777777" w:rsidR="0094125C" w:rsidRPr="00D26162" w:rsidRDefault="0094125C" w:rsidP="0094125C">
      <w:pPr>
        <w:rPr>
          <w:lang w:val="ru-RU"/>
        </w:rPr>
      </w:pPr>
      <w:proofErr w:type="spellStart"/>
      <w:r w:rsidRPr="00D26162">
        <w:rPr>
          <w:lang w:val="ru-RU"/>
        </w:rPr>
        <w:t>Ксаста</w:t>
      </w:r>
      <w:proofErr w:type="spellEnd"/>
      <w:r w:rsidRPr="00D26162">
        <w:rPr>
          <w:lang w:val="ru-RU"/>
        </w:rPr>
        <w:t xml:space="preserve"> наклонилась рядом с командиром. Капрал тяжело дышала. </w:t>
      </w:r>
    </w:p>
    <w:p w14:paraId="7230265A" w14:textId="77777777" w:rsidR="0094125C" w:rsidRPr="00D26162" w:rsidRDefault="0094125C" w:rsidP="0094125C">
      <w:pPr>
        <w:rPr>
          <w:lang w:val="ru-RU"/>
        </w:rPr>
      </w:pPr>
      <w:r w:rsidRPr="00D26162">
        <w:rPr>
          <w:lang w:val="ru-RU"/>
        </w:rPr>
        <w:t xml:space="preserve">— Что за </w:t>
      </w:r>
      <w:proofErr w:type="spellStart"/>
      <w:r w:rsidRPr="00D26162">
        <w:rPr>
          <w:lang w:val="ru-RU"/>
        </w:rPr>
        <w:t>нахер</w:t>
      </w:r>
      <w:proofErr w:type="spellEnd"/>
      <w:r w:rsidRPr="00D26162">
        <w:rPr>
          <w:lang w:val="ru-RU"/>
        </w:rPr>
        <w:t>...</w:t>
      </w:r>
    </w:p>
    <w:p w14:paraId="3C3C4F3E" w14:textId="77777777" w:rsidR="0094125C" w:rsidRPr="00D26162" w:rsidRDefault="0094125C" w:rsidP="0094125C">
      <w:pPr>
        <w:rPr>
          <w:lang w:val="ru-RU"/>
        </w:rPr>
      </w:pPr>
      <w:r w:rsidRPr="00D26162">
        <w:rPr>
          <w:lang w:val="ru-RU"/>
        </w:rPr>
        <w:t xml:space="preserve">— </w:t>
      </w:r>
      <w:proofErr w:type="spellStart"/>
      <w:r w:rsidRPr="00D26162">
        <w:rPr>
          <w:lang w:val="ru-RU"/>
        </w:rPr>
        <w:t>Инженариум</w:t>
      </w:r>
      <w:proofErr w:type="spellEnd"/>
      <w:r w:rsidRPr="00D26162">
        <w:rPr>
          <w:lang w:val="ru-RU"/>
        </w:rPr>
        <w:t xml:space="preserve"> прорван! — хрипло закричал раздосадованный Кастер. Он был в ужасе. Почему он так испугался? — В камере вражеский объект!</w:t>
      </w:r>
    </w:p>
    <w:p w14:paraId="70B8E3CC" w14:textId="54C07F82" w:rsidR="0094125C" w:rsidRPr="00D26162" w:rsidRDefault="0094125C" w:rsidP="0094125C">
      <w:pPr>
        <w:rPr>
          <w:lang w:val="ru-RU"/>
        </w:rPr>
      </w:pPr>
      <w:r w:rsidRPr="00D26162">
        <w:rPr>
          <w:lang w:val="ru-RU"/>
        </w:rPr>
        <w:t>— Что это за штук</w:t>
      </w:r>
      <w:r w:rsidR="00EB2181">
        <w:rPr>
          <w:lang w:val="ru-RU"/>
        </w:rPr>
        <w:t>овин</w:t>
      </w:r>
      <w:r w:rsidRPr="00D26162">
        <w:rPr>
          <w:lang w:val="ru-RU"/>
        </w:rPr>
        <w:t>а?</w:t>
      </w:r>
    </w:p>
    <w:p w14:paraId="000806FE" w14:textId="77777777" w:rsidR="0094125C" w:rsidRPr="00D26162" w:rsidRDefault="0094125C" w:rsidP="0094125C">
      <w:pPr>
        <w:rPr>
          <w:lang w:val="ru-RU"/>
        </w:rPr>
      </w:pPr>
      <w:r w:rsidRPr="00D26162">
        <w:rPr>
          <w:lang w:val="ru-RU"/>
        </w:rPr>
        <w:lastRenderedPageBreak/>
        <w:t>— Понятия не имею. Ни малейшего.</w:t>
      </w:r>
    </w:p>
    <w:p w14:paraId="4F00F7BE" w14:textId="33457D4E" w:rsidR="0094125C" w:rsidRPr="00D26162" w:rsidRDefault="0094125C" w:rsidP="0094125C">
      <w:pPr>
        <w:rPr>
          <w:lang w:val="ru-RU"/>
        </w:rPr>
      </w:pPr>
      <w:r w:rsidRPr="00D26162">
        <w:rPr>
          <w:lang w:val="ru-RU"/>
        </w:rPr>
        <w:t>Казалось, капрал была единственной, кто ещ</w:t>
      </w:r>
      <w:r w:rsidR="00BF2D7C" w:rsidRPr="00D26162">
        <w:rPr>
          <w:lang w:val="ru-RU"/>
        </w:rPr>
        <w:t>е</w:t>
      </w:r>
      <w:r w:rsidRPr="00D26162">
        <w:rPr>
          <w:lang w:val="ru-RU"/>
        </w:rPr>
        <w:t xml:space="preserve"> держался на ногах, хотя расст</w:t>
      </w:r>
      <w:r w:rsidR="00BF2D7C" w:rsidRPr="00D26162">
        <w:rPr>
          <w:lang w:val="ru-RU"/>
        </w:rPr>
        <w:t>е</w:t>
      </w:r>
      <w:r w:rsidRPr="00D26162">
        <w:rPr>
          <w:lang w:val="ru-RU"/>
        </w:rPr>
        <w:t>гнутая куртка и потемнела от крови. Женщина сглотнула, подняла лазерный пистолет и направилась за тенью.</w:t>
      </w:r>
    </w:p>
    <w:p w14:paraId="732D1A13" w14:textId="77777777" w:rsidR="0094125C" w:rsidRPr="00D26162" w:rsidRDefault="0094125C" w:rsidP="0094125C">
      <w:pPr>
        <w:rPr>
          <w:lang w:val="ru-RU"/>
        </w:rPr>
      </w:pPr>
      <w:r w:rsidRPr="00D26162">
        <w:rPr>
          <w:lang w:val="ru-RU"/>
        </w:rPr>
        <w:t>— Не дури! — прошипел Кастер. — Нам нужна поддержка.</w:t>
      </w:r>
    </w:p>
    <w:p w14:paraId="244E4184" w14:textId="77777777" w:rsidR="0094125C" w:rsidRPr="00D26162" w:rsidRDefault="0094125C" w:rsidP="0094125C">
      <w:pPr>
        <w:rPr>
          <w:lang w:val="ru-RU"/>
        </w:rPr>
      </w:pPr>
      <w:r w:rsidRPr="00D26162">
        <w:rPr>
          <w:lang w:val="ru-RU"/>
        </w:rPr>
        <w:t xml:space="preserve">— Император защищает, — ответила </w:t>
      </w:r>
      <w:proofErr w:type="spellStart"/>
      <w:r w:rsidRPr="00D26162">
        <w:rPr>
          <w:lang w:val="ru-RU"/>
        </w:rPr>
        <w:t>Ксаста</w:t>
      </w:r>
      <w:proofErr w:type="spellEnd"/>
      <w:r w:rsidRPr="00D26162">
        <w:rPr>
          <w:lang w:val="ru-RU"/>
        </w:rPr>
        <w:t xml:space="preserve"> и скрылась в темноте.</w:t>
      </w:r>
    </w:p>
    <w:p w14:paraId="69342D1B" w14:textId="77777777" w:rsidR="0094125C" w:rsidRPr="00D26162" w:rsidRDefault="0094125C" w:rsidP="0094125C">
      <w:pPr>
        <w:rPr>
          <w:lang w:val="ru-RU"/>
        </w:rPr>
      </w:pPr>
    </w:p>
    <w:p w14:paraId="11B361F1" w14:textId="764951B8" w:rsidR="0094125C" w:rsidRPr="00D26162" w:rsidRDefault="0094125C" w:rsidP="0094125C">
      <w:pPr>
        <w:rPr>
          <w:lang w:val="ru-RU"/>
        </w:rPr>
      </w:pPr>
      <w:r w:rsidRPr="00D26162">
        <w:rPr>
          <w:lang w:val="ru-RU"/>
        </w:rPr>
        <w:t xml:space="preserve">Они все </w:t>
      </w:r>
      <w:r w:rsidR="00EB2181">
        <w:rPr>
          <w:lang w:val="ru-RU"/>
        </w:rPr>
        <w:t>ора</w:t>
      </w:r>
      <w:r w:rsidRPr="00D26162">
        <w:rPr>
          <w:lang w:val="ru-RU"/>
        </w:rPr>
        <w:t>ли во все горло.</w:t>
      </w:r>
    </w:p>
    <w:p w14:paraId="29C11B11" w14:textId="683DE36F" w:rsidR="0094125C" w:rsidRPr="00D26162" w:rsidRDefault="0094125C" w:rsidP="0094125C">
      <w:pPr>
        <w:rPr>
          <w:lang w:val="ru-RU"/>
        </w:rPr>
      </w:pPr>
      <w:r w:rsidRPr="00D26162">
        <w:rPr>
          <w:lang w:val="ru-RU"/>
        </w:rPr>
        <w:t xml:space="preserve">Капитан </w:t>
      </w:r>
      <w:proofErr w:type="spellStart"/>
      <w:r w:rsidRPr="00D26162">
        <w:rPr>
          <w:lang w:val="ru-RU"/>
        </w:rPr>
        <w:t>Авило</w:t>
      </w:r>
      <w:proofErr w:type="spellEnd"/>
      <w:r w:rsidRPr="00D26162">
        <w:rPr>
          <w:lang w:val="ru-RU"/>
        </w:rPr>
        <w:t xml:space="preserve"> дал команде выпустить пар. Он по-прежнему сидел на командирском троне, сложив руки перед собой, и хладнокровно наблюдал за тактическими </w:t>
      </w:r>
      <w:proofErr w:type="spellStart"/>
      <w:r w:rsidRPr="00D26162">
        <w:rPr>
          <w:lang w:val="ru-RU"/>
        </w:rPr>
        <w:t>гололитами</w:t>
      </w:r>
      <w:proofErr w:type="spellEnd"/>
      <w:r w:rsidRPr="00D26162">
        <w:rPr>
          <w:lang w:val="ru-RU"/>
        </w:rPr>
        <w:t>. Еще полтора часа — и корабль достигнет точки перехода. Вс</w:t>
      </w:r>
      <w:r w:rsidR="00BF2D7C" w:rsidRPr="00D26162">
        <w:rPr>
          <w:lang w:val="ru-RU"/>
        </w:rPr>
        <w:t>е</w:t>
      </w:r>
      <w:r w:rsidRPr="00D26162">
        <w:rPr>
          <w:lang w:val="ru-RU"/>
        </w:rPr>
        <w:t xml:space="preserve"> это было очень не вовремя.</w:t>
      </w:r>
    </w:p>
    <w:p w14:paraId="70381DB6" w14:textId="77777777" w:rsidR="0094125C" w:rsidRPr="00D26162" w:rsidRDefault="0094125C" w:rsidP="0094125C">
      <w:pPr>
        <w:rPr>
          <w:lang w:val="ru-RU"/>
        </w:rPr>
      </w:pPr>
      <w:r w:rsidRPr="00D26162">
        <w:rPr>
          <w:lang w:val="ru-RU"/>
        </w:rPr>
        <w:t xml:space="preserve">— Два сообщения о прорыве </w:t>
      </w:r>
      <w:proofErr w:type="spellStart"/>
      <w:r w:rsidRPr="00D26162">
        <w:rPr>
          <w:lang w:val="ru-RU"/>
        </w:rPr>
        <w:t>инженариума</w:t>
      </w:r>
      <w:proofErr w:type="spellEnd"/>
      <w:r w:rsidRPr="00D26162">
        <w:rPr>
          <w:lang w:val="ru-RU"/>
        </w:rPr>
        <w:t xml:space="preserve">! — заголосил офицер связи </w:t>
      </w:r>
      <w:proofErr w:type="spellStart"/>
      <w:r w:rsidRPr="00D26162">
        <w:rPr>
          <w:lang w:val="ru-RU"/>
        </w:rPr>
        <w:t>секундус</w:t>
      </w:r>
      <w:proofErr w:type="spellEnd"/>
      <w:r w:rsidRPr="00D26162">
        <w:rPr>
          <w:lang w:val="ru-RU"/>
        </w:rPr>
        <w:t xml:space="preserve">, неврастеник по имени </w:t>
      </w:r>
      <w:proofErr w:type="spellStart"/>
      <w:r w:rsidRPr="00D26162">
        <w:rPr>
          <w:lang w:val="ru-RU"/>
        </w:rPr>
        <w:t>Файгар</w:t>
      </w:r>
      <w:proofErr w:type="spellEnd"/>
      <w:r w:rsidRPr="00D26162">
        <w:rPr>
          <w:lang w:val="ru-RU"/>
        </w:rPr>
        <w:t xml:space="preserve"> Холт. — Нет, три! Три сообщения о прорыве </w:t>
      </w:r>
      <w:proofErr w:type="spellStart"/>
      <w:r w:rsidRPr="00D26162">
        <w:rPr>
          <w:lang w:val="ru-RU"/>
        </w:rPr>
        <w:t>инженариума</w:t>
      </w:r>
      <w:proofErr w:type="spellEnd"/>
      <w:r w:rsidRPr="00D26162">
        <w:rPr>
          <w:lang w:val="ru-RU"/>
        </w:rPr>
        <w:t>!</w:t>
      </w:r>
    </w:p>
    <w:p w14:paraId="33D8B459" w14:textId="1EB5A61B" w:rsidR="0094125C" w:rsidRPr="00D26162" w:rsidRDefault="0094125C" w:rsidP="0094125C">
      <w:pPr>
        <w:rPr>
          <w:lang w:val="ru-RU"/>
        </w:rPr>
      </w:pPr>
      <w:r w:rsidRPr="00D26162">
        <w:rPr>
          <w:lang w:val="ru-RU"/>
        </w:rPr>
        <w:t xml:space="preserve">«Неплохо бы тут была </w:t>
      </w:r>
      <w:proofErr w:type="spellStart"/>
      <w:r w:rsidRPr="00D26162">
        <w:rPr>
          <w:lang w:val="ru-RU"/>
        </w:rPr>
        <w:t>Сотека</w:t>
      </w:r>
      <w:proofErr w:type="spellEnd"/>
      <w:r w:rsidRPr="00D26162">
        <w:rPr>
          <w:lang w:val="ru-RU"/>
        </w:rPr>
        <w:t xml:space="preserve">», — подумал </w:t>
      </w:r>
      <w:proofErr w:type="spellStart"/>
      <w:r w:rsidRPr="00D26162">
        <w:rPr>
          <w:lang w:val="ru-RU"/>
        </w:rPr>
        <w:t>Авило</w:t>
      </w:r>
      <w:proofErr w:type="spellEnd"/>
      <w:r w:rsidRPr="00D26162">
        <w:rPr>
          <w:lang w:val="ru-RU"/>
        </w:rPr>
        <w:t>. Она хорошо показывала себя в критических ситуациях. Да, возможно, Гера немного нерв</w:t>
      </w:r>
      <w:r w:rsidR="00EB2181">
        <w:rPr>
          <w:lang w:val="ru-RU"/>
        </w:rPr>
        <w:t>оз</w:t>
      </w:r>
      <w:r w:rsidRPr="00D26162">
        <w:rPr>
          <w:lang w:val="ru-RU"/>
        </w:rPr>
        <w:t>на и склонна себя накручивать, но когда приходится идти вслепую, а работают только авгуры, то ей нет равных.</w:t>
      </w:r>
    </w:p>
    <w:p w14:paraId="1B8B7D18" w14:textId="20622A7B" w:rsidR="0094125C" w:rsidRPr="00D26162" w:rsidRDefault="0094125C" w:rsidP="0094125C">
      <w:pPr>
        <w:rPr>
          <w:lang w:val="ru-RU"/>
        </w:rPr>
      </w:pPr>
      <w:r w:rsidRPr="00D26162">
        <w:rPr>
          <w:lang w:val="ru-RU"/>
        </w:rPr>
        <w:t>— Ещ</w:t>
      </w:r>
      <w:r w:rsidR="00BF2D7C" w:rsidRPr="00D26162">
        <w:rPr>
          <w:lang w:val="ru-RU"/>
        </w:rPr>
        <w:t>е</w:t>
      </w:r>
      <w:r w:rsidRPr="00D26162">
        <w:rPr>
          <w:lang w:val="ru-RU"/>
        </w:rPr>
        <w:t xml:space="preserve"> сигнал! — крикнула </w:t>
      </w:r>
      <w:proofErr w:type="spellStart"/>
      <w:r w:rsidRPr="00D26162">
        <w:rPr>
          <w:lang w:val="ru-RU"/>
        </w:rPr>
        <w:t>Иви</w:t>
      </w:r>
      <w:proofErr w:type="spellEnd"/>
      <w:r w:rsidRPr="00D26162">
        <w:rPr>
          <w:lang w:val="ru-RU"/>
        </w:rPr>
        <w:t xml:space="preserve"> Герта, ещ</w:t>
      </w:r>
      <w:r w:rsidR="00BF2D7C" w:rsidRPr="00D26162">
        <w:rPr>
          <w:lang w:val="ru-RU"/>
        </w:rPr>
        <w:t>е</w:t>
      </w:r>
      <w:r w:rsidRPr="00D26162">
        <w:rPr>
          <w:lang w:val="ru-RU"/>
        </w:rPr>
        <w:t xml:space="preserve"> одна подчин</w:t>
      </w:r>
      <w:r w:rsidR="00BF2D7C" w:rsidRPr="00D26162">
        <w:rPr>
          <w:lang w:val="ru-RU"/>
        </w:rPr>
        <w:t>е</w:t>
      </w:r>
      <w:r w:rsidRPr="00D26162">
        <w:rPr>
          <w:lang w:val="ru-RU"/>
        </w:rPr>
        <w:t xml:space="preserve">нная </w:t>
      </w:r>
      <w:proofErr w:type="spellStart"/>
      <w:r w:rsidRPr="00D26162">
        <w:rPr>
          <w:lang w:val="ru-RU"/>
        </w:rPr>
        <w:t>Сотеки</w:t>
      </w:r>
      <w:proofErr w:type="spellEnd"/>
      <w:r w:rsidRPr="00D26162">
        <w:rPr>
          <w:lang w:val="ru-RU"/>
        </w:rPr>
        <w:t>, забившаяся в сенсорные отсеки вместе с парой сервиторов с молочными глазами и несколькими перепуганными слугами. — Задний сектор киля, похоже, что он идет вниз, отсеки с пятьдесят шестого по пятьдесят седьмой, движется очень быстро.</w:t>
      </w:r>
    </w:p>
    <w:p w14:paraId="514AD57D" w14:textId="548E1C02" w:rsidR="0094125C" w:rsidRPr="00D26162" w:rsidRDefault="0094125C" w:rsidP="0094125C">
      <w:pPr>
        <w:rPr>
          <w:lang w:val="ru-RU"/>
        </w:rPr>
      </w:pPr>
      <w:proofErr w:type="spellStart"/>
      <w:r w:rsidRPr="00D26162">
        <w:rPr>
          <w:lang w:val="ru-RU"/>
        </w:rPr>
        <w:t>Авило</w:t>
      </w:r>
      <w:proofErr w:type="spellEnd"/>
      <w:r w:rsidRPr="00D26162">
        <w:rPr>
          <w:lang w:val="ru-RU"/>
        </w:rPr>
        <w:t xml:space="preserve"> не ответил. Паникующие </w:t>
      </w:r>
      <w:proofErr w:type="spellStart"/>
      <w:r w:rsidRPr="00D26162">
        <w:rPr>
          <w:lang w:val="ru-RU"/>
        </w:rPr>
        <w:t>корпехи</w:t>
      </w:r>
      <w:proofErr w:type="spellEnd"/>
      <w:r w:rsidRPr="00D26162">
        <w:rPr>
          <w:lang w:val="ru-RU"/>
        </w:rPr>
        <w:t xml:space="preserve">, отправленные практически в кромешную темноту, затопили </w:t>
      </w:r>
      <w:proofErr w:type="spellStart"/>
      <w:r w:rsidRPr="00D26162">
        <w:rPr>
          <w:lang w:val="ru-RU"/>
        </w:rPr>
        <w:t>когитаторы</w:t>
      </w:r>
      <w:proofErr w:type="spellEnd"/>
      <w:r w:rsidRPr="00D26162">
        <w:rPr>
          <w:lang w:val="ru-RU"/>
        </w:rPr>
        <w:t xml:space="preserve"> донесениями. Капитан, если уж на то пошло, тоже мог бы поддаться панике и выкрикивать приказы о уходе с курса и отмене варп-прыжка. По крайней мере, так бы сделал неопытный капитан. В былые времена и сам </w:t>
      </w:r>
      <w:proofErr w:type="spellStart"/>
      <w:r w:rsidRPr="00D26162">
        <w:rPr>
          <w:lang w:val="ru-RU"/>
        </w:rPr>
        <w:t>Авило</w:t>
      </w:r>
      <w:proofErr w:type="spellEnd"/>
      <w:r w:rsidRPr="00D26162">
        <w:rPr>
          <w:lang w:val="ru-RU"/>
        </w:rPr>
        <w:t xml:space="preserve"> вполне мог бы так сделать, но в свои годы он уже кое-что знал о пустотной войне и е</w:t>
      </w:r>
      <w:r w:rsidR="00BF2D7C" w:rsidRPr="00D26162">
        <w:rPr>
          <w:lang w:val="ru-RU"/>
        </w:rPr>
        <w:t>е</w:t>
      </w:r>
      <w:r w:rsidRPr="00D26162">
        <w:rPr>
          <w:lang w:val="ru-RU"/>
        </w:rPr>
        <w:t xml:space="preserve"> многочисленных ловушках.</w:t>
      </w:r>
    </w:p>
    <w:p w14:paraId="3EECF919" w14:textId="16A4C124" w:rsidR="0094125C" w:rsidRPr="00D26162" w:rsidRDefault="0094125C" w:rsidP="0094125C">
      <w:pPr>
        <w:rPr>
          <w:lang w:val="ru-RU"/>
        </w:rPr>
      </w:pPr>
      <w:r w:rsidRPr="00D26162">
        <w:rPr>
          <w:lang w:val="ru-RU"/>
        </w:rPr>
        <w:t xml:space="preserve">Что-то проникло на борт. Что-то быстрое, что-то, способное проскользнуть через расположенные на корпусе корабля датчики, что-то, что, как оказалось, без особого труда прокладывало себе путь к двум различным целям — инженерному залу и генераторам поля Геллера. Это указывало на то, что враг, кем бы он ни был, хотел помешать совершить прыжок. Поэтому </w:t>
      </w:r>
      <w:proofErr w:type="spellStart"/>
      <w:r w:rsidRPr="00D26162">
        <w:rPr>
          <w:lang w:val="ru-RU"/>
        </w:rPr>
        <w:t>Авило</w:t>
      </w:r>
      <w:proofErr w:type="spellEnd"/>
      <w:r w:rsidRPr="00D26162">
        <w:rPr>
          <w:lang w:val="ru-RU"/>
        </w:rPr>
        <w:t>, в свою очередь, крайне не склонен был останавливать обратный отсч</w:t>
      </w:r>
      <w:r w:rsidR="00BF2D7C" w:rsidRPr="00D26162">
        <w:rPr>
          <w:lang w:val="ru-RU"/>
        </w:rPr>
        <w:t>е</w:t>
      </w:r>
      <w:r w:rsidRPr="00D26162">
        <w:rPr>
          <w:lang w:val="ru-RU"/>
        </w:rPr>
        <w:t>т. Никогда не давайте врагу желаемого, если только того не диктует необходимость.</w:t>
      </w:r>
    </w:p>
    <w:p w14:paraId="241D0202" w14:textId="77777777" w:rsidR="0094125C" w:rsidRPr="00D26162" w:rsidRDefault="0094125C" w:rsidP="0094125C">
      <w:pPr>
        <w:rPr>
          <w:lang w:val="ru-RU"/>
        </w:rPr>
      </w:pPr>
      <w:r w:rsidRPr="00D26162">
        <w:rPr>
          <w:lang w:val="ru-RU"/>
        </w:rPr>
        <w:t>Стрелка хронометра продолжала бежать.</w:t>
      </w:r>
    </w:p>
    <w:p w14:paraId="07E2DCF9" w14:textId="77777777" w:rsidR="0094125C" w:rsidRPr="00D26162" w:rsidRDefault="0094125C" w:rsidP="0094125C">
      <w:pPr>
        <w:rPr>
          <w:lang w:val="ru-RU"/>
        </w:rPr>
      </w:pPr>
      <w:r w:rsidRPr="00D26162">
        <w:rPr>
          <w:lang w:val="ru-RU"/>
        </w:rPr>
        <w:t>— У нас есть видеозапись? — спокойно спросил капитан.</w:t>
      </w:r>
    </w:p>
    <w:p w14:paraId="2543F28F" w14:textId="0B45416E" w:rsidR="0094125C" w:rsidRPr="00D26162" w:rsidRDefault="0094125C" w:rsidP="0094125C">
      <w:pPr>
        <w:rPr>
          <w:lang w:val="ru-RU"/>
        </w:rPr>
      </w:pPr>
      <w:r w:rsidRPr="00D26162">
        <w:rPr>
          <w:lang w:val="ru-RU"/>
        </w:rPr>
        <w:t>— Нет, — сообщила одна из подчин</w:t>
      </w:r>
      <w:r w:rsidR="00BF2D7C" w:rsidRPr="00D26162">
        <w:rPr>
          <w:lang w:val="ru-RU"/>
        </w:rPr>
        <w:t>е</w:t>
      </w:r>
      <w:r w:rsidRPr="00D26162">
        <w:rPr>
          <w:lang w:val="ru-RU"/>
        </w:rPr>
        <w:t xml:space="preserve">нных Холта, молодая женщина с запястьем, подключенным к целому ряду авгур-каналов. — Они отключают источники питания, вырубают люмены, а затем поражают цели. Я слышу лишь крики </w:t>
      </w:r>
      <w:proofErr w:type="spellStart"/>
      <w:r w:rsidRPr="00D26162">
        <w:rPr>
          <w:lang w:val="ru-RU"/>
        </w:rPr>
        <w:t>корпехов</w:t>
      </w:r>
      <w:proofErr w:type="spellEnd"/>
      <w:r w:rsidRPr="00D26162">
        <w:rPr>
          <w:lang w:val="ru-RU"/>
        </w:rPr>
        <w:t xml:space="preserve"> в коммуникаторах, и больше ничего.</w:t>
      </w:r>
    </w:p>
    <w:p w14:paraId="3ABD10F8" w14:textId="1A41FF81" w:rsidR="0094125C" w:rsidRPr="00D26162" w:rsidRDefault="0094125C" w:rsidP="0094125C">
      <w:pPr>
        <w:rPr>
          <w:lang w:val="ru-RU"/>
        </w:rPr>
      </w:pPr>
      <w:r w:rsidRPr="00D26162">
        <w:rPr>
          <w:lang w:val="ru-RU"/>
        </w:rPr>
        <w:t xml:space="preserve">— Чем дальше они продвигаются, — сказал </w:t>
      </w:r>
      <w:proofErr w:type="spellStart"/>
      <w:r w:rsidRPr="00D26162">
        <w:rPr>
          <w:lang w:val="ru-RU"/>
        </w:rPr>
        <w:t>Авило</w:t>
      </w:r>
      <w:proofErr w:type="spellEnd"/>
      <w:r w:rsidRPr="00D26162">
        <w:rPr>
          <w:lang w:val="ru-RU"/>
        </w:rPr>
        <w:t>, — тем меньше у них оста</w:t>
      </w:r>
      <w:r w:rsidR="00BF2D7C" w:rsidRPr="00D26162">
        <w:rPr>
          <w:lang w:val="ru-RU"/>
        </w:rPr>
        <w:t>е</w:t>
      </w:r>
      <w:r w:rsidRPr="00D26162">
        <w:rPr>
          <w:lang w:val="ru-RU"/>
        </w:rPr>
        <w:t>тся укрытий. У нас ещ</w:t>
      </w:r>
      <w:r w:rsidR="00BF2D7C" w:rsidRPr="00D26162">
        <w:rPr>
          <w:lang w:val="ru-RU"/>
        </w:rPr>
        <w:t>е</w:t>
      </w:r>
      <w:r w:rsidRPr="00D26162">
        <w:rPr>
          <w:lang w:val="ru-RU"/>
        </w:rPr>
        <w:t xml:space="preserve"> есть незадействованные силы?</w:t>
      </w:r>
    </w:p>
    <w:p w14:paraId="0240DCB4" w14:textId="77777777" w:rsidR="0094125C" w:rsidRPr="00D26162" w:rsidRDefault="0094125C" w:rsidP="0094125C">
      <w:pPr>
        <w:rPr>
          <w:lang w:val="ru-RU"/>
        </w:rPr>
      </w:pPr>
      <w:r w:rsidRPr="00D26162">
        <w:rPr>
          <w:lang w:val="ru-RU"/>
        </w:rPr>
        <w:t xml:space="preserve">— Никак нет, капитан, — ответила </w:t>
      </w:r>
      <w:proofErr w:type="spellStart"/>
      <w:r w:rsidRPr="00D26162">
        <w:rPr>
          <w:lang w:val="ru-RU"/>
        </w:rPr>
        <w:t>Каи</w:t>
      </w:r>
      <w:proofErr w:type="spellEnd"/>
      <w:r w:rsidRPr="00D26162">
        <w:rPr>
          <w:lang w:val="ru-RU"/>
        </w:rPr>
        <w:t xml:space="preserve"> </w:t>
      </w:r>
      <w:proofErr w:type="spellStart"/>
      <w:r w:rsidRPr="00D26162">
        <w:rPr>
          <w:lang w:val="ru-RU"/>
        </w:rPr>
        <w:t>Зорт</w:t>
      </w:r>
      <w:proofErr w:type="spellEnd"/>
      <w:r w:rsidRPr="00D26162">
        <w:rPr>
          <w:lang w:val="ru-RU"/>
        </w:rPr>
        <w:t xml:space="preserve">, командир гарнизона; она стояла всего в нескольких футах от командного трона в полном вооружении и выглядела так, словно сама хотела принять участие в сражении. — Все наши силы сейчас стягиваются к предполагаемому </w:t>
      </w:r>
      <w:r w:rsidRPr="00D26162">
        <w:rPr>
          <w:lang w:val="ru-RU"/>
        </w:rPr>
        <w:lastRenderedPageBreak/>
        <w:t>месту дислокации противника. Мы знаем, откуда они пришли, мы знаем, куда они направляются. Они отрезаны.</w:t>
      </w:r>
    </w:p>
    <w:p w14:paraId="0D5F9A5E" w14:textId="77777777" w:rsidR="0094125C" w:rsidRPr="00D26162" w:rsidRDefault="0094125C" w:rsidP="0094125C">
      <w:pPr>
        <w:rPr>
          <w:lang w:val="ru-RU"/>
        </w:rPr>
      </w:pPr>
      <w:proofErr w:type="spellStart"/>
      <w:r w:rsidRPr="00D26162">
        <w:rPr>
          <w:lang w:val="ru-RU"/>
        </w:rPr>
        <w:t>Авило</w:t>
      </w:r>
      <w:proofErr w:type="spellEnd"/>
      <w:r w:rsidRPr="00D26162">
        <w:rPr>
          <w:lang w:val="ru-RU"/>
        </w:rPr>
        <w:t xml:space="preserve"> холодно улыбнулся. </w:t>
      </w:r>
    </w:p>
    <w:p w14:paraId="27B1CBBD" w14:textId="5237154A" w:rsidR="0094125C" w:rsidRPr="00D26162" w:rsidRDefault="0094125C" w:rsidP="0094125C">
      <w:pPr>
        <w:rPr>
          <w:lang w:val="ru-RU"/>
        </w:rPr>
      </w:pPr>
      <w:r w:rsidRPr="00D26162">
        <w:rPr>
          <w:lang w:val="ru-RU"/>
        </w:rPr>
        <w:t>— На данный момент не похоже, что вам удалось их остановить, верно? Задействуйте также и резервы, если они ещ</w:t>
      </w:r>
      <w:r w:rsidR="00BF2D7C" w:rsidRPr="00D26162">
        <w:rPr>
          <w:lang w:val="ru-RU"/>
        </w:rPr>
        <w:t>е</w:t>
      </w:r>
      <w:r w:rsidRPr="00D26162">
        <w:rPr>
          <w:lang w:val="ru-RU"/>
        </w:rPr>
        <w:t xml:space="preserve"> остались. — Капитан повернулся к Холту. — Как они это сделали?</w:t>
      </w:r>
    </w:p>
    <w:p w14:paraId="6AE1D5FE" w14:textId="77777777" w:rsidR="0094125C" w:rsidRPr="00D26162" w:rsidRDefault="0094125C" w:rsidP="0094125C">
      <w:pPr>
        <w:rPr>
          <w:lang w:val="ru-RU"/>
        </w:rPr>
      </w:pPr>
      <w:r w:rsidRPr="00D26162">
        <w:rPr>
          <w:lang w:val="ru-RU"/>
        </w:rPr>
        <w:t>— Не знаю.</w:t>
      </w:r>
    </w:p>
    <w:p w14:paraId="74DB6449" w14:textId="77777777" w:rsidR="0094125C" w:rsidRPr="00D26162" w:rsidRDefault="0094125C" w:rsidP="0094125C">
      <w:pPr>
        <w:rPr>
          <w:lang w:val="ru-RU"/>
        </w:rPr>
      </w:pPr>
      <w:r w:rsidRPr="00D26162">
        <w:rPr>
          <w:lang w:val="ru-RU"/>
        </w:rPr>
        <w:t>— Поделись предположениями, будь добр.</w:t>
      </w:r>
    </w:p>
    <w:p w14:paraId="1FA33DD5" w14:textId="77777777" w:rsidR="0094125C" w:rsidRPr="00D26162" w:rsidRDefault="0094125C" w:rsidP="0094125C">
      <w:pPr>
        <w:rPr>
          <w:lang w:val="ru-RU"/>
        </w:rPr>
      </w:pPr>
      <w:r w:rsidRPr="00D26162">
        <w:rPr>
          <w:lang w:val="ru-RU"/>
        </w:rPr>
        <w:t>Холт казался измученным; он почесал подбородок.</w:t>
      </w:r>
    </w:p>
    <w:p w14:paraId="5487CADA" w14:textId="4F2637CA" w:rsidR="0094125C" w:rsidRPr="00D26162" w:rsidRDefault="0094125C" w:rsidP="0094125C">
      <w:pPr>
        <w:rPr>
          <w:lang w:val="ru-RU"/>
        </w:rPr>
      </w:pPr>
      <w:r w:rsidRPr="00D26162">
        <w:rPr>
          <w:lang w:val="ru-RU"/>
        </w:rPr>
        <w:t>— На авгурах по-прежнему ничего. Но затем начались отключения. Пустотные щиты вс</w:t>
      </w:r>
      <w:r w:rsidR="00BF2D7C" w:rsidRPr="00D26162">
        <w:rPr>
          <w:lang w:val="ru-RU"/>
        </w:rPr>
        <w:t>е</w:t>
      </w:r>
      <w:r w:rsidRPr="00D26162">
        <w:rPr>
          <w:lang w:val="ru-RU"/>
        </w:rPr>
        <w:t xml:space="preserve"> ещ</w:t>
      </w:r>
      <w:r w:rsidR="00BF2D7C" w:rsidRPr="00D26162">
        <w:rPr>
          <w:lang w:val="ru-RU"/>
        </w:rPr>
        <w:t>е</w:t>
      </w:r>
      <w:r w:rsidRPr="00D26162">
        <w:rPr>
          <w:lang w:val="ru-RU"/>
        </w:rPr>
        <w:t xml:space="preserve"> стоят, так что никаких телепортов.</w:t>
      </w:r>
    </w:p>
    <w:p w14:paraId="787DE90E" w14:textId="77777777" w:rsidR="0094125C" w:rsidRPr="00D26162" w:rsidRDefault="0094125C" w:rsidP="0094125C">
      <w:pPr>
        <w:rPr>
          <w:lang w:val="ru-RU"/>
        </w:rPr>
      </w:pPr>
      <w:r w:rsidRPr="00D26162">
        <w:rPr>
          <w:lang w:val="ru-RU"/>
        </w:rPr>
        <w:t xml:space="preserve">Он озадаченно покачал головой. </w:t>
      </w:r>
    </w:p>
    <w:p w14:paraId="1162B274" w14:textId="694263A8" w:rsidR="0094125C" w:rsidRPr="00D26162" w:rsidRDefault="0094125C" w:rsidP="0094125C">
      <w:pPr>
        <w:rPr>
          <w:lang w:val="ru-RU"/>
        </w:rPr>
      </w:pPr>
      <w:r w:rsidRPr="00D26162">
        <w:rPr>
          <w:lang w:val="ru-RU"/>
        </w:rPr>
        <w:t>— Может</w:t>
      </w:r>
      <w:r w:rsidR="00EB2181">
        <w:rPr>
          <w:lang w:val="ru-RU"/>
        </w:rPr>
        <w:t>…</w:t>
      </w:r>
      <w:r w:rsidRPr="00D26162">
        <w:rPr>
          <w:lang w:val="ru-RU"/>
        </w:rPr>
        <w:t xml:space="preserve"> что-то небольшое по размерам? Может, теперь оно прикреплено к корпусу и находится в пределах досягаемости сенсоров?</w:t>
      </w:r>
    </w:p>
    <w:p w14:paraId="1264C311" w14:textId="77777777" w:rsidR="0094125C" w:rsidRPr="00D26162" w:rsidRDefault="0094125C" w:rsidP="0094125C">
      <w:pPr>
        <w:rPr>
          <w:lang w:val="ru-RU"/>
        </w:rPr>
      </w:pPr>
      <w:r w:rsidRPr="00D26162">
        <w:rPr>
          <w:lang w:val="ru-RU"/>
        </w:rPr>
        <w:t>— Почему этот объект не заметили?</w:t>
      </w:r>
    </w:p>
    <w:p w14:paraId="3E9C1C1F" w14:textId="77777777" w:rsidR="0094125C" w:rsidRPr="00D26162" w:rsidRDefault="0094125C" w:rsidP="0094125C">
      <w:pPr>
        <w:rPr>
          <w:lang w:val="ru-RU"/>
        </w:rPr>
      </w:pPr>
      <w:r w:rsidRPr="00D26162">
        <w:rPr>
          <w:lang w:val="ru-RU"/>
        </w:rPr>
        <w:t>— Должны были.</w:t>
      </w:r>
    </w:p>
    <w:p w14:paraId="05EFACE7" w14:textId="77777777" w:rsidR="0094125C" w:rsidRPr="00D26162" w:rsidRDefault="0094125C" w:rsidP="0094125C">
      <w:pPr>
        <w:rPr>
          <w:lang w:val="ru-RU"/>
        </w:rPr>
      </w:pPr>
      <w:r w:rsidRPr="00D26162">
        <w:rPr>
          <w:lang w:val="ru-RU"/>
        </w:rPr>
        <w:t>— Да, я знаю, что должны. И поэтому спросил, почему ничего не заметили.</w:t>
      </w:r>
    </w:p>
    <w:p w14:paraId="56C8D303" w14:textId="77777777" w:rsidR="0094125C" w:rsidRPr="00D26162" w:rsidRDefault="0094125C" w:rsidP="0094125C">
      <w:pPr>
        <w:rPr>
          <w:lang w:val="ru-RU"/>
        </w:rPr>
      </w:pPr>
      <w:r w:rsidRPr="00D26162">
        <w:rPr>
          <w:lang w:val="ru-RU"/>
        </w:rPr>
        <w:t>— Подготовка к прыжку — это... хлопотно. Ну… наверное… наверное, мы что-то упустили.</w:t>
      </w:r>
    </w:p>
    <w:p w14:paraId="715403A9" w14:textId="0C1734CA" w:rsidR="0094125C" w:rsidRPr="00D26162" w:rsidRDefault="0094125C" w:rsidP="0094125C">
      <w:pPr>
        <w:rPr>
          <w:lang w:val="ru-RU"/>
        </w:rPr>
      </w:pPr>
      <w:proofErr w:type="spellStart"/>
      <w:r w:rsidRPr="00D26162">
        <w:rPr>
          <w:lang w:val="ru-RU"/>
        </w:rPr>
        <w:t>Авило</w:t>
      </w:r>
      <w:proofErr w:type="spellEnd"/>
      <w:r w:rsidRPr="00D26162">
        <w:rPr>
          <w:lang w:val="ru-RU"/>
        </w:rPr>
        <w:t xml:space="preserve"> бросил на Холта испепеляющий взгляд. «</w:t>
      </w:r>
      <w:proofErr w:type="spellStart"/>
      <w:r w:rsidRPr="00EB2181">
        <w:rPr>
          <w:i/>
          <w:iCs/>
          <w:lang w:val="ru-RU"/>
        </w:rPr>
        <w:t>Наксианский</w:t>
      </w:r>
      <w:proofErr w:type="spellEnd"/>
      <w:r w:rsidRPr="00EB2181">
        <w:rPr>
          <w:i/>
          <w:iCs/>
          <w:lang w:val="ru-RU"/>
        </w:rPr>
        <w:t xml:space="preserve"> клинок</w:t>
      </w:r>
      <w:r w:rsidRPr="00D26162">
        <w:rPr>
          <w:lang w:val="ru-RU"/>
        </w:rPr>
        <w:t>» являлся корабл</w:t>
      </w:r>
      <w:r w:rsidR="00BF2D7C" w:rsidRPr="00D26162">
        <w:rPr>
          <w:lang w:val="ru-RU"/>
        </w:rPr>
        <w:t>е</w:t>
      </w:r>
      <w:r w:rsidRPr="00D26162">
        <w:rPr>
          <w:lang w:val="ru-RU"/>
        </w:rPr>
        <w:t>м имперского флота. Его экипаж проходил подготовку, а затем закал</w:t>
      </w:r>
      <w:r w:rsidR="00EB2181">
        <w:rPr>
          <w:lang w:val="ru-RU"/>
        </w:rPr>
        <w:t>ку</w:t>
      </w:r>
      <w:r w:rsidRPr="00D26162">
        <w:rPr>
          <w:lang w:val="ru-RU"/>
        </w:rPr>
        <w:t xml:space="preserve"> в тяж</w:t>
      </w:r>
      <w:r w:rsidR="00BF2D7C" w:rsidRPr="00D26162">
        <w:rPr>
          <w:lang w:val="ru-RU"/>
        </w:rPr>
        <w:t>е</w:t>
      </w:r>
      <w:r w:rsidRPr="00D26162">
        <w:rPr>
          <w:lang w:val="ru-RU"/>
        </w:rPr>
        <w:t>лых условиях службы. Каждые несколько месяцев они совершали значительные варп-прыжки. Если действительно «что-то упустили», то наказание будет суровым.</w:t>
      </w:r>
    </w:p>
    <w:p w14:paraId="3F1D67FA" w14:textId="0DB4413E" w:rsidR="0094125C" w:rsidRPr="00D26162" w:rsidRDefault="0094125C" w:rsidP="0094125C">
      <w:pPr>
        <w:rPr>
          <w:lang w:val="ru-RU"/>
        </w:rPr>
      </w:pPr>
      <w:r w:rsidRPr="00D26162">
        <w:rPr>
          <w:lang w:val="ru-RU"/>
        </w:rPr>
        <w:t xml:space="preserve">Время будто остановилось. Все авгуры дальнего действия показывали, что корабль приближается к точке </w:t>
      </w:r>
      <w:proofErr w:type="spellStart"/>
      <w:r w:rsidRPr="00D26162">
        <w:rPr>
          <w:lang w:val="ru-RU"/>
        </w:rPr>
        <w:t>Мандевилля</w:t>
      </w:r>
      <w:proofErr w:type="spellEnd"/>
      <w:r w:rsidRPr="00D26162">
        <w:rPr>
          <w:lang w:val="ru-RU"/>
        </w:rPr>
        <w:t>. В этих расч</w:t>
      </w:r>
      <w:r w:rsidR="00BF2D7C" w:rsidRPr="00D26162">
        <w:rPr>
          <w:lang w:val="ru-RU"/>
        </w:rPr>
        <w:t>е</w:t>
      </w:r>
      <w:r w:rsidRPr="00D26162">
        <w:rPr>
          <w:lang w:val="ru-RU"/>
        </w:rPr>
        <w:t xml:space="preserve">тах были допущения, серые области. Они могли осуществить ранний переход, покинув </w:t>
      </w:r>
      <w:proofErr w:type="spellStart"/>
      <w:r w:rsidRPr="00D26162">
        <w:rPr>
          <w:lang w:val="ru-RU"/>
        </w:rPr>
        <w:t>материум</w:t>
      </w:r>
      <w:proofErr w:type="spellEnd"/>
      <w:r w:rsidRPr="00D26162">
        <w:rPr>
          <w:lang w:val="ru-RU"/>
        </w:rPr>
        <w:t xml:space="preserve"> до запланированного момента. Это было сопряжено с риском, </w:t>
      </w:r>
      <w:proofErr w:type="gramStart"/>
      <w:r w:rsidRPr="00D26162">
        <w:rPr>
          <w:lang w:val="ru-RU"/>
        </w:rPr>
        <w:t>но</w:t>
      </w:r>
      <w:proofErr w:type="gramEnd"/>
      <w:r w:rsidRPr="00D26162">
        <w:rPr>
          <w:lang w:val="ru-RU"/>
        </w:rPr>
        <w:t xml:space="preserve"> если бы к корпусу фрегата было прикреплено что-то чужеродное, внезапный прыжок разн</w:t>
      </w:r>
      <w:r w:rsidR="00BF2D7C" w:rsidRPr="00D26162">
        <w:rPr>
          <w:lang w:val="ru-RU"/>
        </w:rPr>
        <w:t>е</w:t>
      </w:r>
      <w:r w:rsidRPr="00D26162">
        <w:rPr>
          <w:lang w:val="ru-RU"/>
        </w:rPr>
        <w:t xml:space="preserve">с бы этот аппарат вдребезги, оставив </w:t>
      </w:r>
      <w:proofErr w:type="spellStart"/>
      <w:r w:rsidRPr="00D26162">
        <w:rPr>
          <w:lang w:val="ru-RU"/>
        </w:rPr>
        <w:t>абордажников</w:t>
      </w:r>
      <w:proofErr w:type="spellEnd"/>
      <w:r w:rsidRPr="00D26162">
        <w:rPr>
          <w:lang w:val="ru-RU"/>
        </w:rPr>
        <w:t xml:space="preserve"> в ловушке.</w:t>
      </w:r>
    </w:p>
    <w:p w14:paraId="662AA5C7" w14:textId="77777777" w:rsidR="0094125C" w:rsidRPr="00D26162" w:rsidRDefault="0094125C" w:rsidP="0094125C">
      <w:pPr>
        <w:rPr>
          <w:lang w:val="ru-RU"/>
        </w:rPr>
      </w:pPr>
      <w:proofErr w:type="spellStart"/>
      <w:r w:rsidRPr="00D26162">
        <w:rPr>
          <w:lang w:val="ru-RU"/>
        </w:rPr>
        <w:t>Авило</w:t>
      </w:r>
      <w:proofErr w:type="spellEnd"/>
      <w:r w:rsidRPr="00D26162">
        <w:rPr>
          <w:lang w:val="ru-RU"/>
        </w:rPr>
        <w:t xml:space="preserve"> откинулся на спинку трона, сцепив пальцы. На мостике царила суматоха, но он, как всегда, сохранял спокойствие. Это обязанность капитана — сохранять спокойствие.</w:t>
      </w:r>
    </w:p>
    <w:p w14:paraId="0D26B9D5" w14:textId="7CB53302" w:rsidR="0094125C" w:rsidRPr="00D26162" w:rsidRDefault="0094125C" w:rsidP="0094125C">
      <w:pPr>
        <w:rPr>
          <w:lang w:val="ru-RU"/>
        </w:rPr>
      </w:pPr>
      <w:r w:rsidRPr="00D26162">
        <w:rPr>
          <w:lang w:val="ru-RU"/>
        </w:rPr>
        <w:t xml:space="preserve">— </w:t>
      </w:r>
      <w:r w:rsidR="00EB2181">
        <w:rPr>
          <w:lang w:val="ru-RU"/>
        </w:rPr>
        <w:t>Держи</w:t>
      </w:r>
      <w:r w:rsidRPr="00D26162">
        <w:rPr>
          <w:lang w:val="ru-RU"/>
        </w:rPr>
        <w:t>те курс, — приказал он. — Увеличьте скорость до ста десяти процентов от безопасного максимума. Начинайте закрывать ставни и задействуйте протоколы активации поля Геллера. — Он посмотрел на передние обзорные экраны. — Так или иначе, мы входим в варп. И если наши гости решат последовать вместе с нами, разбер</w:t>
      </w:r>
      <w:r w:rsidR="00BF2D7C" w:rsidRPr="00D26162">
        <w:rPr>
          <w:lang w:val="ru-RU"/>
        </w:rPr>
        <w:t>е</w:t>
      </w:r>
      <w:r w:rsidRPr="00D26162">
        <w:rPr>
          <w:lang w:val="ru-RU"/>
        </w:rPr>
        <w:t>мся с ними там.</w:t>
      </w:r>
    </w:p>
    <w:p w14:paraId="21B3E17E" w14:textId="77777777" w:rsidR="0094125C" w:rsidRPr="00D26162" w:rsidRDefault="0094125C" w:rsidP="0094125C">
      <w:pPr>
        <w:rPr>
          <w:lang w:val="ru-RU"/>
        </w:rPr>
      </w:pPr>
    </w:p>
    <w:p w14:paraId="0CDE72B2" w14:textId="77777777" w:rsidR="0094125C" w:rsidRPr="00D26162" w:rsidRDefault="0094125C" w:rsidP="0094125C">
      <w:pPr>
        <w:pStyle w:val="2"/>
        <w:rPr>
          <w:lang w:val="ru-RU"/>
        </w:rPr>
      </w:pPr>
      <w:r w:rsidRPr="00D26162">
        <w:rPr>
          <w:lang w:val="ru-RU"/>
        </w:rPr>
        <w:t>Глава третья</w:t>
      </w:r>
    </w:p>
    <w:p w14:paraId="27D71096" w14:textId="77777777" w:rsidR="00EB2181" w:rsidRDefault="00EB2181" w:rsidP="0094125C">
      <w:pPr>
        <w:rPr>
          <w:lang w:val="ru-RU"/>
        </w:rPr>
      </w:pPr>
    </w:p>
    <w:p w14:paraId="4CE2DAEC" w14:textId="4E72DEB8" w:rsidR="0094125C" w:rsidRPr="00D26162" w:rsidRDefault="0094125C" w:rsidP="0094125C">
      <w:pPr>
        <w:rPr>
          <w:lang w:val="ru-RU"/>
        </w:rPr>
      </w:pPr>
      <w:proofErr w:type="spellStart"/>
      <w:r w:rsidRPr="00D26162">
        <w:rPr>
          <w:lang w:val="ru-RU"/>
        </w:rPr>
        <w:t>Сотека</w:t>
      </w:r>
      <w:proofErr w:type="spellEnd"/>
      <w:r w:rsidRPr="00D26162">
        <w:rPr>
          <w:lang w:val="ru-RU"/>
        </w:rPr>
        <w:t xml:space="preserve"> бежала так быстро, как только могла, но ориентироваться в переполненных кабелями коридорах без света было совсем не просто. Что бы ни проникло через эту секцию, оно неслось по коридорам, будто «</w:t>
      </w:r>
      <w:proofErr w:type="spellStart"/>
      <w:r w:rsidRPr="00D26162">
        <w:rPr>
          <w:lang w:val="ru-RU"/>
        </w:rPr>
        <w:t>Таврокс</w:t>
      </w:r>
      <w:proofErr w:type="spellEnd"/>
      <w:r w:rsidRPr="00D26162">
        <w:rPr>
          <w:lang w:val="ru-RU"/>
        </w:rPr>
        <w:t>», вырывая панели обшивки и обнажая металлический каркас фрегата. В коммуникаторах слышались приглуш</w:t>
      </w:r>
      <w:r w:rsidR="00BF2D7C" w:rsidRPr="00D26162">
        <w:rPr>
          <w:lang w:val="ru-RU"/>
        </w:rPr>
        <w:t>е</w:t>
      </w:r>
      <w:r w:rsidRPr="00D26162">
        <w:rPr>
          <w:lang w:val="ru-RU"/>
        </w:rPr>
        <w:t xml:space="preserve">нные крики, доносящиеся спереди и с </w:t>
      </w:r>
      <w:r w:rsidRPr="00D26162">
        <w:rPr>
          <w:lang w:val="ru-RU"/>
        </w:rPr>
        <w:lastRenderedPageBreak/>
        <w:t>нижних палуб. Из поврежд</w:t>
      </w:r>
      <w:r w:rsidR="00BF2D7C" w:rsidRPr="00D26162">
        <w:rPr>
          <w:lang w:val="ru-RU"/>
        </w:rPr>
        <w:t>е</w:t>
      </w:r>
      <w:r w:rsidRPr="00D26162">
        <w:rPr>
          <w:lang w:val="ru-RU"/>
        </w:rPr>
        <w:t>нных систем фильтрации воздуха снова повалил дым, заволакивая палубу и уходя в вентиляционные реш</w:t>
      </w:r>
      <w:r w:rsidR="00BF2D7C" w:rsidRPr="00D26162">
        <w:rPr>
          <w:lang w:val="ru-RU"/>
        </w:rPr>
        <w:t>е</w:t>
      </w:r>
      <w:r w:rsidRPr="00D26162">
        <w:rPr>
          <w:lang w:val="ru-RU"/>
        </w:rPr>
        <w:t>тки.</w:t>
      </w:r>
    </w:p>
    <w:p w14:paraId="35F57BC8" w14:textId="77777777" w:rsidR="0094125C" w:rsidRPr="00D26162" w:rsidRDefault="0094125C" w:rsidP="0094125C">
      <w:pPr>
        <w:rPr>
          <w:lang w:val="ru-RU"/>
        </w:rPr>
      </w:pPr>
      <w:r w:rsidRPr="00D26162">
        <w:rPr>
          <w:lang w:val="ru-RU"/>
        </w:rPr>
        <w:t xml:space="preserve">Мно-8 оставил дюжину сообщений, каждое из которых было резче предыдущего. Слова </w:t>
      </w:r>
      <w:proofErr w:type="spellStart"/>
      <w:r w:rsidRPr="00D26162">
        <w:rPr>
          <w:lang w:val="ru-RU"/>
        </w:rPr>
        <w:t>техножреца</w:t>
      </w:r>
      <w:proofErr w:type="spellEnd"/>
      <w:r w:rsidRPr="00D26162">
        <w:rPr>
          <w:lang w:val="ru-RU"/>
        </w:rPr>
        <w:t xml:space="preserve"> не представляли никакой пользы и содержали лишь мстительные попреки, поэтому </w:t>
      </w:r>
      <w:proofErr w:type="spellStart"/>
      <w:r w:rsidRPr="00D26162">
        <w:rPr>
          <w:lang w:val="ru-RU"/>
        </w:rPr>
        <w:t>Сотека</w:t>
      </w:r>
      <w:proofErr w:type="spellEnd"/>
      <w:r w:rsidRPr="00D26162">
        <w:rPr>
          <w:lang w:val="ru-RU"/>
        </w:rPr>
        <w:t xml:space="preserve"> сосредоточила внимание на докладах вахтенных офицеров.</w:t>
      </w:r>
    </w:p>
    <w:p w14:paraId="259A7EA6" w14:textId="482255FA" w:rsidR="0094125C" w:rsidRPr="00D26162" w:rsidRDefault="0094125C" w:rsidP="0094125C">
      <w:pPr>
        <w:rPr>
          <w:lang w:val="ru-RU"/>
        </w:rPr>
      </w:pPr>
      <w:r w:rsidRPr="00D26162">
        <w:rPr>
          <w:lang w:val="ru-RU"/>
        </w:rPr>
        <w:t>Она вытащила лазерный пистолет, но надобности в н</w:t>
      </w:r>
      <w:r w:rsidR="00BF2D7C" w:rsidRPr="00D26162">
        <w:rPr>
          <w:lang w:val="ru-RU"/>
        </w:rPr>
        <w:t>е</w:t>
      </w:r>
      <w:r w:rsidRPr="00D26162">
        <w:rPr>
          <w:lang w:val="ru-RU"/>
        </w:rPr>
        <w:t>м пока что не возникало. Гера пробегала мимо членов экипажа, которые либо съ</w:t>
      </w:r>
      <w:r w:rsidR="00BF2D7C" w:rsidRPr="00D26162">
        <w:rPr>
          <w:lang w:val="ru-RU"/>
        </w:rPr>
        <w:t>е</w:t>
      </w:r>
      <w:r w:rsidRPr="00D26162">
        <w:rPr>
          <w:lang w:val="ru-RU"/>
        </w:rPr>
        <w:t>жились от ужаса, либо валялись на полу в окровавленной униформе; никто не мог сказать, что причинило такой ущерб или куда это существо делось, поэтому она просто пошла по следам разрушений.</w:t>
      </w:r>
    </w:p>
    <w:p w14:paraId="32F97BB9" w14:textId="3F5E204A" w:rsidR="0094125C" w:rsidRPr="00D26162" w:rsidRDefault="0094125C" w:rsidP="0094125C">
      <w:pPr>
        <w:rPr>
          <w:lang w:val="ru-RU"/>
        </w:rPr>
      </w:pPr>
      <w:r w:rsidRPr="00D26162">
        <w:rPr>
          <w:lang w:val="ru-RU"/>
        </w:rPr>
        <w:t xml:space="preserve">Без сомнения, ей следовало дождаться подкрепления — позвать на помощь одно из отделений </w:t>
      </w:r>
      <w:proofErr w:type="spellStart"/>
      <w:r w:rsidRPr="00D26162">
        <w:rPr>
          <w:lang w:val="ru-RU"/>
        </w:rPr>
        <w:t>Зорт</w:t>
      </w:r>
      <w:proofErr w:type="spellEnd"/>
      <w:r w:rsidRPr="00D26162">
        <w:rPr>
          <w:lang w:val="ru-RU"/>
        </w:rPr>
        <w:t xml:space="preserve">, прикинуть, где можно занять выгодную позицию, получить какие-то указания от </w:t>
      </w:r>
      <w:proofErr w:type="spellStart"/>
      <w:r w:rsidRPr="00D26162">
        <w:rPr>
          <w:lang w:val="ru-RU"/>
        </w:rPr>
        <w:t>Авило</w:t>
      </w:r>
      <w:proofErr w:type="spellEnd"/>
      <w:r w:rsidRPr="00D26162">
        <w:rPr>
          <w:lang w:val="ru-RU"/>
        </w:rPr>
        <w:t xml:space="preserve">. Попытки в одиночку разобраться в происходящем казались одновременно и </w:t>
      </w:r>
      <w:r w:rsidR="00DC0B37">
        <w:rPr>
          <w:lang w:val="ru-RU"/>
        </w:rPr>
        <w:t>дурацкими</w:t>
      </w:r>
      <w:r w:rsidRPr="00D26162">
        <w:rPr>
          <w:lang w:val="ru-RU"/>
        </w:rPr>
        <w:t>, и необходим</w:t>
      </w:r>
      <w:r w:rsidR="00DC0B37">
        <w:rPr>
          <w:lang w:val="ru-RU"/>
        </w:rPr>
        <w:t>ыми</w:t>
      </w:r>
      <w:r w:rsidRPr="00D26162">
        <w:rPr>
          <w:lang w:val="ru-RU"/>
        </w:rPr>
        <w:t xml:space="preserve">. Глупо </w:t>
      </w:r>
      <w:r w:rsidR="00DC0B37">
        <w:rPr>
          <w:lang w:val="ru-RU"/>
        </w:rPr>
        <w:t xml:space="preserve">это было </w:t>
      </w:r>
      <w:r w:rsidRPr="00D26162">
        <w:rPr>
          <w:lang w:val="ru-RU"/>
        </w:rPr>
        <w:t xml:space="preserve">потому, что независимо от причины бедствий одна женщина с </w:t>
      </w:r>
      <w:proofErr w:type="spellStart"/>
      <w:r w:rsidRPr="00D26162">
        <w:rPr>
          <w:lang w:val="ru-RU"/>
        </w:rPr>
        <w:t>лазпистолетом</w:t>
      </w:r>
      <w:proofErr w:type="spellEnd"/>
      <w:r w:rsidRPr="00D26162">
        <w:rPr>
          <w:lang w:val="ru-RU"/>
        </w:rPr>
        <w:t xml:space="preserve"> вряд ли нанес</w:t>
      </w:r>
      <w:r w:rsidR="00DC0B37">
        <w:rPr>
          <w:lang w:val="ru-RU"/>
        </w:rPr>
        <w:t>ет</w:t>
      </w:r>
      <w:r w:rsidRPr="00D26162">
        <w:rPr>
          <w:lang w:val="ru-RU"/>
        </w:rPr>
        <w:t xml:space="preserve"> противнику </w:t>
      </w:r>
      <w:r w:rsidR="00DC0B37">
        <w:rPr>
          <w:lang w:val="ru-RU"/>
        </w:rPr>
        <w:t>хоть сколько-нибудь</w:t>
      </w:r>
      <w:r w:rsidRPr="00D26162">
        <w:rPr>
          <w:lang w:val="ru-RU"/>
        </w:rPr>
        <w:t xml:space="preserve"> ощутимый вред. А необходимо из-за того, что сейчас корабль — на пороге входа в варп, и отделаться от мысли о том, что возникшая ситуация в том числе и на е</w:t>
      </w:r>
      <w:r w:rsidR="00BF2D7C" w:rsidRPr="00D26162">
        <w:rPr>
          <w:lang w:val="ru-RU"/>
        </w:rPr>
        <w:t>е</w:t>
      </w:r>
      <w:r w:rsidRPr="00D26162">
        <w:rPr>
          <w:lang w:val="ru-RU"/>
        </w:rPr>
        <w:t xml:space="preserve"> совести, было не так-то просто. Следовало прислушаться к </w:t>
      </w:r>
      <w:proofErr w:type="spellStart"/>
      <w:r w:rsidRPr="00D26162">
        <w:rPr>
          <w:lang w:val="ru-RU"/>
        </w:rPr>
        <w:t>техножрецу</w:t>
      </w:r>
      <w:proofErr w:type="spellEnd"/>
      <w:r w:rsidRPr="00D26162">
        <w:rPr>
          <w:lang w:val="ru-RU"/>
        </w:rPr>
        <w:t xml:space="preserve">. Да, он бесил </w:t>
      </w:r>
      <w:proofErr w:type="spellStart"/>
      <w:r w:rsidRPr="00D26162">
        <w:rPr>
          <w:lang w:val="ru-RU"/>
        </w:rPr>
        <w:t>Сотеку</w:t>
      </w:r>
      <w:proofErr w:type="spellEnd"/>
      <w:r w:rsidRPr="00D26162">
        <w:rPr>
          <w:lang w:val="ru-RU"/>
        </w:rPr>
        <w:t xml:space="preserve"> и был тем ещ</w:t>
      </w:r>
      <w:r w:rsidR="00BF2D7C" w:rsidRPr="00D26162">
        <w:rPr>
          <w:lang w:val="ru-RU"/>
        </w:rPr>
        <w:t>е</w:t>
      </w:r>
      <w:r w:rsidRPr="00D26162">
        <w:rPr>
          <w:lang w:val="ru-RU"/>
        </w:rPr>
        <w:t xml:space="preserve"> треплом, но прислушаться к нему вс</w:t>
      </w:r>
      <w:r w:rsidR="00BF2D7C" w:rsidRPr="00D26162">
        <w:rPr>
          <w:lang w:val="ru-RU"/>
        </w:rPr>
        <w:t>е</w:t>
      </w:r>
      <w:r w:rsidRPr="00D26162">
        <w:rPr>
          <w:lang w:val="ru-RU"/>
        </w:rPr>
        <w:t xml:space="preserve"> равно следовало.</w:t>
      </w:r>
    </w:p>
    <w:p w14:paraId="280C44BF" w14:textId="4F67F4D9" w:rsidR="0094125C" w:rsidRPr="00D26162" w:rsidRDefault="0094125C" w:rsidP="0094125C">
      <w:pPr>
        <w:rPr>
          <w:lang w:val="ru-RU"/>
        </w:rPr>
      </w:pPr>
      <w:r w:rsidRPr="00D26162">
        <w:rPr>
          <w:lang w:val="ru-RU"/>
        </w:rPr>
        <w:t>Дышать становилось вс</w:t>
      </w:r>
      <w:r w:rsidR="00BF2D7C" w:rsidRPr="00D26162">
        <w:rPr>
          <w:lang w:val="ru-RU"/>
        </w:rPr>
        <w:t>е</w:t>
      </w:r>
      <w:r w:rsidRPr="00D26162">
        <w:rPr>
          <w:lang w:val="ru-RU"/>
        </w:rPr>
        <w:t xml:space="preserve"> труднее, даже несмотря на установленную в шлеме систему фильтрации. Коридор впереди завалило, и освещался он лишь несколькими полосами оборванных проводов. Через самые крупные завалы приходилось притискиваться на вдохе, крепко стиснув зубы. За долгие годы ее службы на «</w:t>
      </w:r>
      <w:proofErr w:type="spellStart"/>
      <w:r w:rsidRPr="00D26162">
        <w:rPr>
          <w:i/>
          <w:iCs/>
          <w:lang w:val="ru-RU"/>
        </w:rPr>
        <w:t>Наксианском</w:t>
      </w:r>
      <w:proofErr w:type="spellEnd"/>
      <w:r w:rsidRPr="00D26162">
        <w:rPr>
          <w:i/>
          <w:iCs/>
          <w:lang w:val="ru-RU"/>
        </w:rPr>
        <w:t xml:space="preserve"> клинке</w:t>
      </w:r>
      <w:r w:rsidRPr="00D26162">
        <w:rPr>
          <w:lang w:val="ru-RU"/>
        </w:rPr>
        <w:t xml:space="preserve">» корабль подвергался абордажу шесть раз. И последний был </w:t>
      </w:r>
      <w:r w:rsidR="00DC0B37">
        <w:rPr>
          <w:lang w:val="ru-RU"/>
        </w:rPr>
        <w:t>дрянн</w:t>
      </w:r>
      <w:r w:rsidRPr="00D26162">
        <w:rPr>
          <w:lang w:val="ru-RU"/>
        </w:rPr>
        <w:t>ее некуда — их штурмовал запрещ</w:t>
      </w:r>
      <w:r w:rsidR="00BF2D7C" w:rsidRPr="00D26162">
        <w:rPr>
          <w:lang w:val="ru-RU"/>
        </w:rPr>
        <w:t>е</w:t>
      </w:r>
      <w:r w:rsidRPr="00D26162">
        <w:rPr>
          <w:lang w:val="ru-RU"/>
        </w:rPr>
        <w:t xml:space="preserve">нный культ под названием «Осколки Пустоты», истинная природа и происхождение которых скрывались от рядового состава. Выбивание этих предателей было кровавой работой, и </w:t>
      </w:r>
      <w:proofErr w:type="spellStart"/>
      <w:r w:rsidRPr="00D26162">
        <w:rPr>
          <w:lang w:val="ru-RU"/>
        </w:rPr>
        <w:t>Сотека</w:t>
      </w:r>
      <w:proofErr w:type="spellEnd"/>
      <w:r w:rsidRPr="00D26162">
        <w:rPr>
          <w:lang w:val="ru-RU"/>
        </w:rPr>
        <w:t xml:space="preserve"> тоже внесла свою лепту. Но сейчас — </w:t>
      </w:r>
      <w:r w:rsidRPr="00D26162">
        <w:rPr>
          <w:i/>
          <w:iCs/>
          <w:lang w:val="ru-RU"/>
        </w:rPr>
        <w:t>сейчас</w:t>
      </w:r>
      <w:r w:rsidRPr="00D26162">
        <w:rPr>
          <w:lang w:val="ru-RU"/>
        </w:rPr>
        <w:t xml:space="preserve">, Трон Терры, происходящее поражало, дыхание стало быстрым и неглубоким, кожа взмокла. Это был истинный ужас. Трудно было сказать, что его вызвало — какая-то грязная магия? </w:t>
      </w:r>
      <w:proofErr w:type="spellStart"/>
      <w:r w:rsidRPr="00D26162">
        <w:rPr>
          <w:lang w:val="ru-RU"/>
        </w:rPr>
        <w:t>Сотека</w:t>
      </w:r>
      <w:proofErr w:type="spellEnd"/>
      <w:r w:rsidRPr="00D26162">
        <w:rPr>
          <w:lang w:val="ru-RU"/>
        </w:rPr>
        <w:t xml:space="preserve"> знала, что враг использовал подобные искусства. Священники всегда предупреждали об этом. Или, может быть, страх был вызван реальностью, данной ей в ощущениях — масштабные разрушения, играючи разнесенные постройки, рассчитанные на то, чтобы выдержать полномасштабные столкновения в пустотной войне.</w:t>
      </w:r>
    </w:p>
    <w:p w14:paraId="79B6135F" w14:textId="77777777" w:rsidR="0094125C" w:rsidRPr="00D26162" w:rsidRDefault="0094125C" w:rsidP="0094125C">
      <w:pPr>
        <w:rPr>
          <w:lang w:val="ru-RU"/>
        </w:rPr>
      </w:pPr>
      <w:r w:rsidRPr="00D26162">
        <w:rPr>
          <w:lang w:val="ru-RU"/>
        </w:rPr>
        <w:t xml:space="preserve">Она все бежала, свернув за крутой угол и направляясь к внешней обшивке отсека поля Геллера; даже в обычное время воздух тут всегда насыщен статическими разрядами. </w:t>
      </w:r>
      <w:proofErr w:type="spellStart"/>
      <w:r w:rsidRPr="00D26162">
        <w:rPr>
          <w:lang w:val="ru-RU"/>
        </w:rPr>
        <w:t>Авило</w:t>
      </w:r>
      <w:proofErr w:type="spellEnd"/>
      <w:r w:rsidRPr="00D26162">
        <w:rPr>
          <w:lang w:val="ru-RU"/>
        </w:rPr>
        <w:t xml:space="preserve"> не изменил курс, и стрелка хронометра опасно приблизилась к точке невозврата. Откуда-то с высоты </w:t>
      </w:r>
      <w:proofErr w:type="spellStart"/>
      <w:r w:rsidRPr="00D26162">
        <w:rPr>
          <w:lang w:val="ru-RU"/>
        </w:rPr>
        <w:t>Сотеке</w:t>
      </w:r>
      <w:proofErr w:type="spellEnd"/>
      <w:r w:rsidRPr="00D26162">
        <w:rPr>
          <w:lang w:val="ru-RU"/>
        </w:rPr>
        <w:t xml:space="preserve"> почудился перезвон, возвещающий о запуске варп-двигателей.</w:t>
      </w:r>
    </w:p>
    <w:p w14:paraId="5912285C" w14:textId="0A24ADDB" w:rsidR="0094125C" w:rsidRPr="00D26162" w:rsidRDefault="0094125C" w:rsidP="0094125C">
      <w:pPr>
        <w:rPr>
          <w:lang w:val="ru-RU"/>
        </w:rPr>
      </w:pPr>
      <w:r w:rsidRPr="00D26162">
        <w:rPr>
          <w:lang w:val="ru-RU"/>
        </w:rPr>
        <w:t xml:space="preserve">С ума сойти! Что у капитана в мыслях? Если они не сумели выбить </w:t>
      </w:r>
      <w:proofErr w:type="spellStart"/>
      <w:r w:rsidRPr="00D26162">
        <w:rPr>
          <w:lang w:val="ru-RU"/>
        </w:rPr>
        <w:t>абордажников</w:t>
      </w:r>
      <w:proofErr w:type="spellEnd"/>
      <w:r w:rsidRPr="00D26162">
        <w:rPr>
          <w:lang w:val="ru-RU"/>
        </w:rPr>
        <w:t xml:space="preserve"> сейчас, то как они собира</w:t>
      </w:r>
      <w:r w:rsidR="00DC0B37">
        <w:rPr>
          <w:lang w:val="ru-RU"/>
        </w:rPr>
        <w:t>ются</w:t>
      </w:r>
      <w:r w:rsidRPr="00D26162">
        <w:rPr>
          <w:lang w:val="ru-RU"/>
        </w:rPr>
        <w:t xml:space="preserve"> это сделать, когда окажутся вне реального пространства? Неужели </w:t>
      </w:r>
      <w:proofErr w:type="spellStart"/>
      <w:r w:rsidRPr="00D26162">
        <w:rPr>
          <w:lang w:val="ru-RU"/>
        </w:rPr>
        <w:t>Авило</w:t>
      </w:r>
      <w:proofErr w:type="spellEnd"/>
      <w:r w:rsidRPr="00D26162">
        <w:rPr>
          <w:lang w:val="ru-RU"/>
        </w:rPr>
        <w:t xml:space="preserve"> настолько хо</w:t>
      </w:r>
      <w:r w:rsidR="00DC0B37">
        <w:rPr>
          <w:lang w:val="ru-RU"/>
        </w:rPr>
        <w:t>чет</w:t>
      </w:r>
      <w:r w:rsidRPr="00D26162">
        <w:rPr>
          <w:lang w:val="ru-RU"/>
        </w:rPr>
        <w:t xml:space="preserve"> успеть на сборы? Но почему?</w:t>
      </w:r>
    </w:p>
    <w:p w14:paraId="28A32D36" w14:textId="39209EE5" w:rsidR="0094125C" w:rsidRPr="00D26162" w:rsidRDefault="0094125C" w:rsidP="0094125C">
      <w:pPr>
        <w:rPr>
          <w:lang w:val="ru-RU"/>
        </w:rPr>
      </w:pPr>
      <w:r w:rsidRPr="00D26162">
        <w:rPr>
          <w:lang w:val="ru-RU"/>
        </w:rPr>
        <w:t>Гера проверила сво</w:t>
      </w:r>
      <w:r w:rsidR="00BF2D7C" w:rsidRPr="00D26162">
        <w:rPr>
          <w:lang w:val="ru-RU"/>
        </w:rPr>
        <w:t>е</w:t>
      </w:r>
      <w:r w:rsidRPr="00D26162">
        <w:rPr>
          <w:lang w:val="ru-RU"/>
        </w:rPr>
        <w:t xml:space="preserve"> местоположение на мерцающем тактическом сканере шлема. Мигающая точка говорила о том, что впереди что-то было, то появляясь, то исчезая, как будто датчики пытались это удержать. Тяжело дыша, Гера бросилась туда, вскарабкалась по трапу на следующую палубу, а затем помчалась вниз по трубе, провонявшей разлитым маслом.</w:t>
      </w:r>
    </w:p>
    <w:p w14:paraId="170A37A7" w14:textId="4D02AF82" w:rsidR="0094125C" w:rsidRPr="00D26162" w:rsidRDefault="0094125C" w:rsidP="0094125C">
      <w:pPr>
        <w:rPr>
          <w:lang w:val="ru-RU"/>
        </w:rPr>
      </w:pPr>
      <w:r w:rsidRPr="00D26162">
        <w:rPr>
          <w:lang w:val="ru-RU"/>
        </w:rPr>
        <w:lastRenderedPageBreak/>
        <w:t xml:space="preserve">Она надеялась, что к этому времени ей подвернется несколько подразделений </w:t>
      </w:r>
      <w:proofErr w:type="spellStart"/>
      <w:r w:rsidRPr="00D26162">
        <w:rPr>
          <w:lang w:val="ru-RU"/>
        </w:rPr>
        <w:t>корпехов</w:t>
      </w:r>
      <w:proofErr w:type="spellEnd"/>
      <w:r w:rsidRPr="00D26162">
        <w:rPr>
          <w:lang w:val="ru-RU"/>
        </w:rPr>
        <w:t>, которые можно будет собрать в отряд и взять с собой, но те немногие, кого она встречала, либо съежились в окровавленные кучки, либо валялись как мякина</w:t>
      </w:r>
      <w:hyperlink r:id="rId9" w:anchor="cite_note-2" w:history="1">
        <w:r w:rsidRPr="00D26162">
          <w:rPr>
            <w:color w:val="0645AD"/>
            <w:vertAlign w:val="superscript"/>
            <w:lang w:val="ru-RU"/>
          </w:rPr>
          <w:t>[2]</w:t>
        </w:r>
      </w:hyperlink>
      <w:r w:rsidRPr="00D26162">
        <w:rPr>
          <w:lang w:val="ru-RU"/>
        </w:rPr>
        <w:t xml:space="preserve"> в молотилке. «Но они живы», — подумала </w:t>
      </w:r>
      <w:proofErr w:type="spellStart"/>
      <w:r w:rsidRPr="00D26162">
        <w:rPr>
          <w:lang w:val="ru-RU"/>
        </w:rPr>
        <w:t>Сотека</w:t>
      </w:r>
      <w:proofErr w:type="spellEnd"/>
      <w:r w:rsidRPr="00D26162">
        <w:rPr>
          <w:lang w:val="ru-RU"/>
        </w:rPr>
        <w:t>. Их избили, разбросали в стороны, кто-то даже потерял сознание, но, насколько могла судить Гера, пехотинцев не расстреливали и не рубили на части. Будто по коридорам каким-то образом прон</w:t>
      </w:r>
      <w:r w:rsidR="00BF2D7C" w:rsidRPr="00D26162">
        <w:rPr>
          <w:lang w:val="ru-RU"/>
        </w:rPr>
        <w:t>е</w:t>
      </w:r>
      <w:r w:rsidRPr="00D26162">
        <w:rPr>
          <w:lang w:val="ru-RU"/>
        </w:rPr>
        <w:t>сся огромный кулак, который не обращал внимания ни на что, кроме цели, и потому просто бездумно прокладывал себе путь. Несмотря на пот и страх, Гера размышляла о жуткой странности происходящего — ни стрельбы, ни взрывов, только дым, разрушения, грохот плазменных двигателей и следы насилия, тянущиеся за ней в темноте.</w:t>
      </w:r>
    </w:p>
    <w:p w14:paraId="7E05BCA2" w14:textId="069BD769" w:rsidR="0094125C" w:rsidRPr="00D26162" w:rsidRDefault="0094125C" w:rsidP="0094125C">
      <w:pPr>
        <w:rPr>
          <w:lang w:val="ru-RU"/>
        </w:rPr>
      </w:pPr>
      <w:r w:rsidRPr="00D26162">
        <w:rPr>
          <w:lang w:val="ru-RU"/>
        </w:rPr>
        <w:t xml:space="preserve">Сейчас она находилась в глубине </w:t>
      </w:r>
      <w:proofErr w:type="spellStart"/>
      <w:r w:rsidRPr="00D26162">
        <w:rPr>
          <w:lang w:val="ru-RU"/>
        </w:rPr>
        <w:t>геллерного</w:t>
      </w:r>
      <w:proofErr w:type="spellEnd"/>
      <w:r w:rsidRPr="00D26162">
        <w:rPr>
          <w:lang w:val="ru-RU"/>
        </w:rPr>
        <w:t xml:space="preserve"> отсека. Стены потрескивали от смещающей энергии, атмосфера напряглась от статики. При обычных обстоятельствах сюда спускались очень немногие члены экипажа. В отсеке работали свои </w:t>
      </w:r>
      <w:proofErr w:type="spellStart"/>
      <w:r w:rsidRPr="00D26162">
        <w:rPr>
          <w:lang w:val="ru-RU"/>
        </w:rPr>
        <w:t>технопровидцы</w:t>
      </w:r>
      <w:proofErr w:type="spellEnd"/>
      <w:r w:rsidRPr="00D26162">
        <w:rPr>
          <w:lang w:val="ru-RU"/>
        </w:rPr>
        <w:t xml:space="preserve"> — особая каста </w:t>
      </w:r>
      <w:proofErr w:type="spellStart"/>
      <w:r w:rsidRPr="00D26162">
        <w:rPr>
          <w:lang w:val="ru-RU"/>
        </w:rPr>
        <w:t>техножрецов</w:t>
      </w:r>
      <w:proofErr w:type="spellEnd"/>
      <w:r w:rsidRPr="00D26162">
        <w:rPr>
          <w:lang w:val="ru-RU"/>
        </w:rPr>
        <w:t xml:space="preserve">, которым помогали слуги в </w:t>
      </w:r>
      <w:r w:rsidR="00DC0B37">
        <w:rPr>
          <w:lang w:val="ru-RU"/>
        </w:rPr>
        <w:t>бутылочно-</w:t>
      </w:r>
      <w:r w:rsidRPr="00D26162">
        <w:rPr>
          <w:lang w:val="ru-RU"/>
        </w:rPr>
        <w:t>зел</w:t>
      </w:r>
      <w:r w:rsidR="00BF2D7C" w:rsidRPr="00D26162">
        <w:rPr>
          <w:lang w:val="ru-RU"/>
        </w:rPr>
        <w:t>е</w:t>
      </w:r>
      <w:r w:rsidRPr="00D26162">
        <w:rPr>
          <w:lang w:val="ru-RU"/>
        </w:rPr>
        <w:t>ных одеждах и отделанных медью респираторах. Все знали, насколько важен это</w:t>
      </w:r>
      <w:r w:rsidR="00DC0B37">
        <w:rPr>
          <w:lang w:val="ru-RU"/>
        </w:rPr>
        <w:t>т</w:t>
      </w:r>
      <w:r w:rsidRPr="00D26162">
        <w:rPr>
          <w:lang w:val="ru-RU"/>
        </w:rPr>
        <w:t xml:space="preserve"> отсек — пытаться совершить варп-прыжок с неработающими генераторами вс</w:t>
      </w:r>
      <w:r w:rsidR="00BF2D7C" w:rsidRPr="00D26162">
        <w:rPr>
          <w:lang w:val="ru-RU"/>
        </w:rPr>
        <w:t>е</w:t>
      </w:r>
      <w:r w:rsidRPr="00D26162">
        <w:rPr>
          <w:lang w:val="ru-RU"/>
        </w:rPr>
        <w:t xml:space="preserve"> равно, что совершить самоубийство.</w:t>
      </w:r>
    </w:p>
    <w:p w14:paraId="3D22912E" w14:textId="38FE0B95" w:rsidR="0094125C" w:rsidRPr="00D26162" w:rsidRDefault="0094125C" w:rsidP="0094125C">
      <w:pPr>
        <w:rPr>
          <w:lang w:val="ru-RU"/>
        </w:rPr>
      </w:pPr>
      <w:r w:rsidRPr="00D26162">
        <w:rPr>
          <w:lang w:val="ru-RU"/>
        </w:rPr>
        <w:t>Затем датчик снова показал сигнал, на этот раз статичный — точка прямо перед ней, на границе самого ядра, защищ</w:t>
      </w:r>
      <w:r w:rsidR="00BF2D7C" w:rsidRPr="00D26162">
        <w:rPr>
          <w:lang w:val="ru-RU"/>
        </w:rPr>
        <w:t>е</w:t>
      </w:r>
      <w:r w:rsidRPr="00D26162">
        <w:rPr>
          <w:lang w:val="ru-RU"/>
        </w:rPr>
        <w:t xml:space="preserve">нного слоями </w:t>
      </w:r>
      <w:proofErr w:type="spellStart"/>
      <w:r w:rsidRPr="00D26162">
        <w:rPr>
          <w:lang w:val="ru-RU"/>
        </w:rPr>
        <w:t>адамантиевой</w:t>
      </w:r>
      <w:proofErr w:type="spellEnd"/>
      <w:r w:rsidRPr="00D26162">
        <w:rPr>
          <w:lang w:val="ru-RU"/>
        </w:rPr>
        <w:t xml:space="preserve"> обшивки и гасящими эфирные колебания спиралями. Туннель доступа в</w:t>
      </w:r>
      <w:r w:rsidR="00BF2D7C" w:rsidRPr="00D26162">
        <w:rPr>
          <w:lang w:val="ru-RU"/>
        </w:rPr>
        <w:t>е</w:t>
      </w:r>
      <w:r w:rsidRPr="00D26162">
        <w:rPr>
          <w:lang w:val="ru-RU"/>
        </w:rPr>
        <w:t xml:space="preserve">л прямо к нему — если </w:t>
      </w:r>
      <w:proofErr w:type="spellStart"/>
      <w:r w:rsidRPr="00D26162">
        <w:rPr>
          <w:lang w:val="ru-RU"/>
        </w:rPr>
        <w:t>Сотека</w:t>
      </w:r>
      <w:proofErr w:type="spellEnd"/>
      <w:r w:rsidRPr="00D26162">
        <w:rPr>
          <w:lang w:val="ru-RU"/>
        </w:rPr>
        <w:t xml:space="preserve"> продолжит двигаться по текущей траектории, то у не</w:t>
      </w:r>
      <w:r w:rsidR="00BF2D7C" w:rsidRPr="00D26162">
        <w:rPr>
          <w:lang w:val="ru-RU"/>
        </w:rPr>
        <w:t>е</w:t>
      </w:r>
      <w:r w:rsidRPr="00D26162">
        <w:rPr>
          <w:lang w:val="ru-RU"/>
        </w:rPr>
        <w:t xml:space="preserve"> появится шанс найти то, что она и</w:t>
      </w:r>
      <w:r w:rsidR="00DC0B37">
        <w:rPr>
          <w:lang w:val="ru-RU"/>
        </w:rPr>
        <w:t>щет</w:t>
      </w:r>
      <w:r w:rsidRPr="00D26162">
        <w:rPr>
          <w:lang w:val="ru-RU"/>
        </w:rPr>
        <w:t>.</w:t>
      </w:r>
    </w:p>
    <w:p w14:paraId="72287523" w14:textId="727D71D6" w:rsidR="0094125C" w:rsidRPr="00D26162" w:rsidRDefault="0094125C" w:rsidP="0094125C">
      <w:pPr>
        <w:rPr>
          <w:lang w:val="ru-RU"/>
        </w:rPr>
      </w:pPr>
      <w:r w:rsidRPr="00D26162">
        <w:rPr>
          <w:lang w:val="ru-RU"/>
        </w:rPr>
        <w:t xml:space="preserve">Гера пробежала по очень узкому проходу, </w:t>
      </w:r>
      <w:r w:rsidR="00DC0B37" w:rsidRPr="00D26162">
        <w:rPr>
          <w:lang w:val="ru-RU"/>
        </w:rPr>
        <w:t xml:space="preserve">согнувшись в три погибели, </w:t>
      </w:r>
      <w:r w:rsidRPr="00D26162">
        <w:rPr>
          <w:lang w:val="ru-RU"/>
        </w:rPr>
        <w:t>отчего р</w:t>
      </w:r>
      <w:r w:rsidR="00BF2D7C" w:rsidRPr="00D26162">
        <w:rPr>
          <w:lang w:val="ru-RU"/>
        </w:rPr>
        <w:t>е</w:t>
      </w:r>
      <w:r w:rsidRPr="00D26162">
        <w:rPr>
          <w:lang w:val="ru-RU"/>
        </w:rPr>
        <w:t>бра и б</w:t>
      </w:r>
      <w:r w:rsidR="00BF2D7C" w:rsidRPr="00D26162">
        <w:rPr>
          <w:lang w:val="ru-RU"/>
        </w:rPr>
        <w:t>е</w:t>
      </w:r>
      <w:r w:rsidRPr="00D26162">
        <w:rPr>
          <w:lang w:val="ru-RU"/>
        </w:rPr>
        <w:t>дра стали гореть. Конец тоннеля был закрыт шаткой на вид реш</w:t>
      </w:r>
      <w:r w:rsidR="00BF2D7C" w:rsidRPr="00D26162">
        <w:rPr>
          <w:lang w:val="ru-RU"/>
        </w:rPr>
        <w:t>е</w:t>
      </w:r>
      <w:r w:rsidRPr="00D26162">
        <w:rPr>
          <w:lang w:val="ru-RU"/>
        </w:rPr>
        <w:t>ткой, и она отодвинула е</w:t>
      </w:r>
      <w:r w:rsidR="00BF2D7C" w:rsidRPr="00D26162">
        <w:rPr>
          <w:lang w:val="ru-RU"/>
        </w:rPr>
        <w:t>е</w:t>
      </w:r>
      <w:r w:rsidRPr="00D26162">
        <w:rPr>
          <w:lang w:val="ru-RU"/>
        </w:rPr>
        <w:t xml:space="preserve"> в сторону плечом, затем присела на корточки, подняла пистолет и </w:t>
      </w:r>
      <w:r w:rsidR="00DC0B37">
        <w:rPr>
          <w:lang w:val="ru-RU"/>
        </w:rPr>
        <w:t>шмыг</w:t>
      </w:r>
      <w:r w:rsidRPr="00D26162">
        <w:rPr>
          <w:lang w:val="ru-RU"/>
        </w:rPr>
        <w:t>нула в следующее помещение.</w:t>
      </w:r>
    </w:p>
    <w:p w14:paraId="1522C158" w14:textId="7DDFE44C" w:rsidR="0094125C" w:rsidRPr="00D26162" w:rsidRDefault="0094125C" w:rsidP="0094125C">
      <w:pPr>
        <w:rPr>
          <w:lang w:val="ru-RU"/>
        </w:rPr>
      </w:pPr>
      <w:r w:rsidRPr="00D26162">
        <w:rPr>
          <w:lang w:val="ru-RU"/>
        </w:rPr>
        <w:t>Вс</w:t>
      </w:r>
      <w:r w:rsidR="00BF2D7C" w:rsidRPr="00D26162">
        <w:rPr>
          <w:lang w:val="ru-RU"/>
        </w:rPr>
        <w:t>е</w:t>
      </w:r>
      <w:r w:rsidRPr="00D26162">
        <w:rPr>
          <w:lang w:val="ru-RU"/>
        </w:rPr>
        <w:t xml:space="preserve"> вокруг звенело. Воздух гудел, поверхности отражали звуки, из разбитых механизмов вылетали искры. Перед </w:t>
      </w:r>
      <w:proofErr w:type="spellStart"/>
      <w:r w:rsidRPr="00D26162">
        <w:rPr>
          <w:lang w:val="ru-RU"/>
        </w:rPr>
        <w:t>Сотекой</w:t>
      </w:r>
      <w:proofErr w:type="spellEnd"/>
      <w:r w:rsidRPr="00D26162">
        <w:rPr>
          <w:lang w:val="ru-RU"/>
        </w:rPr>
        <w:t xml:space="preserve"> стоял по-прежнему зарешеченный и запертый портал, ведущий в само ядро, на проходе виднелись предупреждающие руны, а в стенах были установлены лазерные пушки, которые теперь выдрали из своих гн</w:t>
      </w:r>
      <w:r w:rsidR="00BF2D7C" w:rsidRPr="00D26162">
        <w:rPr>
          <w:lang w:val="ru-RU"/>
        </w:rPr>
        <w:t>е</w:t>
      </w:r>
      <w:r w:rsidRPr="00D26162">
        <w:rPr>
          <w:lang w:val="ru-RU"/>
        </w:rPr>
        <w:t>зд. Сама камера оказалась пустой, хотя три других люка не были заперты и их проходы зияли в темноте.</w:t>
      </w:r>
    </w:p>
    <w:p w14:paraId="716009BC" w14:textId="7C9AA20A" w:rsidR="0094125C" w:rsidRPr="00D26162" w:rsidRDefault="0094125C" w:rsidP="0094125C">
      <w:pPr>
        <w:rPr>
          <w:lang w:val="ru-RU"/>
        </w:rPr>
      </w:pPr>
      <w:r w:rsidRPr="00D26162">
        <w:rPr>
          <w:lang w:val="ru-RU"/>
        </w:rPr>
        <w:t xml:space="preserve">Мгновение </w:t>
      </w:r>
      <w:proofErr w:type="spellStart"/>
      <w:r w:rsidRPr="00D26162">
        <w:rPr>
          <w:lang w:val="ru-RU"/>
        </w:rPr>
        <w:t>Сотека</w:t>
      </w:r>
      <w:proofErr w:type="spellEnd"/>
      <w:r w:rsidRPr="00D26162">
        <w:rPr>
          <w:lang w:val="ru-RU"/>
        </w:rPr>
        <w:t xml:space="preserve"> недоумевала — сигнал в</w:t>
      </w:r>
      <w:r w:rsidR="00BF2D7C" w:rsidRPr="00D26162">
        <w:rPr>
          <w:lang w:val="ru-RU"/>
        </w:rPr>
        <w:t>е</w:t>
      </w:r>
      <w:r w:rsidRPr="00D26162">
        <w:rPr>
          <w:lang w:val="ru-RU"/>
        </w:rPr>
        <w:t>л сюда, прямо в одну из ключевых точек доступа к генератору Геллера, идеальному месту, из которого можно было проникнуть в святилище за его пределами. Она осторожно встала, медленно в</w:t>
      </w:r>
      <w:r w:rsidR="00DC0B37">
        <w:rPr>
          <w:lang w:val="ru-RU"/>
        </w:rPr>
        <w:t>о</w:t>
      </w:r>
      <w:r w:rsidRPr="00D26162">
        <w:rPr>
          <w:lang w:val="ru-RU"/>
        </w:rPr>
        <w:t>дя пистолет</w:t>
      </w:r>
      <w:r w:rsidR="00DC0B37">
        <w:rPr>
          <w:lang w:val="ru-RU"/>
        </w:rPr>
        <w:t>ом</w:t>
      </w:r>
      <w:r w:rsidRPr="00D26162">
        <w:rPr>
          <w:lang w:val="ru-RU"/>
        </w:rPr>
        <w:t xml:space="preserve"> и вздрагивая при каждом движении теней, густо в</w:t>
      </w:r>
      <w:r w:rsidR="00DC0B37">
        <w:rPr>
          <w:lang w:val="ru-RU"/>
        </w:rPr>
        <w:t>и</w:t>
      </w:r>
      <w:r w:rsidRPr="00D26162">
        <w:rPr>
          <w:lang w:val="ru-RU"/>
        </w:rPr>
        <w:t>сящих на стенах камеры.</w:t>
      </w:r>
    </w:p>
    <w:p w14:paraId="0C62570E" w14:textId="182628A0" w:rsidR="0094125C" w:rsidRPr="00D26162" w:rsidRDefault="0094125C" w:rsidP="0094125C">
      <w:pPr>
        <w:rPr>
          <w:lang w:val="ru-RU"/>
        </w:rPr>
      </w:pPr>
      <w:r w:rsidRPr="00D26162">
        <w:rPr>
          <w:lang w:val="ru-RU"/>
        </w:rPr>
        <w:t>Внутри пахло как-то странно. За всеми обычными для корабля запахами пряталось что-то ещ</w:t>
      </w:r>
      <w:r w:rsidR="00BF2D7C" w:rsidRPr="00D26162">
        <w:rPr>
          <w:lang w:val="ru-RU"/>
        </w:rPr>
        <w:t>е</w:t>
      </w:r>
      <w:r w:rsidRPr="00D26162">
        <w:rPr>
          <w:lang w:val="ru-RU"/>
        </w:rPr>
        <w:t>, что-то, что подпитывало страх и заставляло бежать проч</w:t>
      </w:r>
      <w:r w:rsidR="00DC0B37">
        <w:rPr>
          <w:lang w:val="ru-RU"/>
        </w:rPr>
        <w:t>ь.</w:t>
      </w:r>
    </w:p>
    <w:p w14:paraId="33B25AFA" w14:textId="7F7ECC3B" w:rsidR="0094125C" w:rsidRPr="00D26162" w:rsidRDefault="0094125C" w:rsidP="0094125C">
      <w:pPr>
        <w:rPr>
          <w:lang w:val="ru-RU"/>
        </w:rPr>
      </w:pPr>
      <w:r w:rsidRPr="00D26162">
        <w:rPr>
          <w:lang w:val="ru-RU"/>
        </w:rPr>
        <w:t xml:space="preserve">Именно тогда </w:t>
      </w:r>
      <w:proofErr w:type="spellStart"/>
      <w:r w:rsidRPr="00D26162">
        <w:rPr>
          <w:lang w:val="ru-RU"/>
        </w:rPr>
        <w:t>Сотека</w:t>
      </w:r>
      <w:proofErr w:type="spellEnd"/>
      <w:r w:rsidRPr="00D26162">
        <w:rPr>
          <w:lang w:val="ru-RU"/>
        </w:rPr>
        <w:t xml:space="preserve"> подняла голову и увидела, что в камере отсутствует крыша. Там, где должна быть масса распорок и трубопроводов, зияла фонтанирующая искрами и жидкостями дыра, уходящая вс</w:t>
      </w:r>
      <w:r w:rsidR="00BF2D7C" w:rsidRPr="00D26162">
        <w:rPr>
          <w:lang w:val="ru-RU"/>
        </w:rPr>
        <w:t>е</w:t>
      </w:r>
      <w:r w:rsidRPr="00D26162">
        <w:rPr>
          <w:lang w:val="ru-RU"/>
        </w:rPr>
        <w:t xml:space="preserve"> выше и выше, пока шлему удавалось пробиваться сквозь тьму. Как будто через камеру прорезали вертикальный проход, уходящий вверх, словно стрела, лаз был пропитан этим странном запахом.</w:t>
      </w:r>
    </w:p>
    <w:p w14:paraId="5C58E6B6" w14:textId="77777777" w:rsidR="0094125C" w:rsidRPr="00D26162" w:rsidRDefault="0094125C" w:rsidP="0094125C">
      <w:pPr>
        <w:rPr>
          <w:lang w:val="ru-RU"/>
        </w:rPr>
      </w:pPr>
      <w:r w:rsidRPr="00D26162">
        <w:rPr>
          <w:lang w:val="ru-RU"/>
        </w:rPr>
        <w:t>Что бы это ни было, оно не достигло цели. Оно проложило путь прямо к ядру Геллера, сметая любое сопротивление, а затем в последний момент свернуло в сторону и устремилось вверх, чтобы…</w:t>
      </w:r>
    </w:p>
    <w:p w14:paraId="5997AF4E" w14:textId="77777777" w:rsidR="0094125C" w:rsidRPr="00D26162" w:rsidRDefault="0094125C" w:rsidP="0094125C">
      <w:pPr>
        <w:rPr>
          <w:lang w:val="ru-RU"/>
        </w:rPr>
      </w:pPr>
      <w:r w:rsidRPr="00D26162">
        <w:rPr>
          <w:lang w:val="ru-RU"/>
        </w:rPr>
        <w:t xml:space="preserve">От внезапного осознания желудок </w:t>
      </w:r>
      <w:proofErr w:type="spellStart"/>
      <w:r w:rsidRPr="00D26162">
        <w:rPr>
          <w:lang w:val="ru-RU"/>
        </w:rPr>
        <w:t>Сотеки</w:t>
      </w:r>
      <w:proofErr w:type="spellEnd"/>
      <w:r w:rsidRPr="00D26162">
        <w:rPr>
          <w:lang w:val="ru-RU"/>
        </w:rPr>
        <w:t xml:space="preserve"> будто бы сжался.</w:t>
      </w:r>
    </w:p>
    <w:p w14:paraId="2B2D1F59" w14:textId="78D7EECA" w:rsidR="0094125C" w:rsidRPr="00D26162" w:rsidRDefault="0094125C" w:rsidP="0094125C">
      <w:pPr>
        <w:rPr>
          <w:lang w:val="ru-RU"/>
        </w:rPr>
      </w:pPr>
      <w:r w:rsidRPr="00D26162">
        <w:rPr>
          <w:lang w:val="ru-RU"/>
        </w:rPr>
        <w:lastRenderedPageBreak/>
        <w:t>— </w:t>
      </w:r>
      <w:r w:rsidRPr="00D26162">
        <w:rPr>
          <w:i/>
          <w:iCs/>
          <w:lang w:val="ru-RU"/>
        </w:rPr>
        <w:t>Болваны</w:t>
      </w:r>
      <w:r w:rsidRPr="00D26162">
        <w:rPr>
          <w:lang w:val="ru-RU"/>
        </w:rPr>
        <w:t>, — буркнула Гера под нос, проклиная саму себя за то, что не поняла вс</w:t>
      </w:r>
      <w:r w:rsidR="00BF2D7C" w:rsidRPr="00D26162">
        <w:rPr>
          <w:lang w:val="ru-RU"/>
        </w:rPr>
        <w:t>е</w:t>
      </w:r>
      <w:r w:rsidRPr="00D26162">
        <w:rPr>
          <w:lang w:val="ru-RU"/>
        </w:rPr>
        <w:t xml:space="preserve"> раньше. Захватчики устраивали немыслимый раскардаш, круша вс</w:t>
      </w:r>
      <w:r w:rsidR="00BF2D7C" w:rsidRPr="00D26162">
        <w:rPr>
          <w:lang w:val="ru-RU"/>
        </w:rPr>
        <w:t>е</w:t>
      </w:r>
      <w:r w:rsidRPr="00D26162">
        <w:rPr>
          <w:lang w:val="ru-RU"/>
        </w:rPr>
        <w:t>, что попадалось на пути, крича о сво</w:t>
      </w:r>
      <w:r w:rsidR="00BF2D7C" w:rsidRPr="00D26162">
        <w:rPr>
          <w:lang w:val="ru-RU"/>
        </w:rPr>
        <w:t>е</w:t>
      </w:r>
      <w:r w:rsidRPr="00D26162">
        <w:rPr>
          <w:lang w:val="ru-RU"/>
        </w:rPr>
        <w:t xml:space="preserve">м присутствии и пугая до полусмерти целый гарнизон. Но </w:t>
      </w:r>
      <w:proofErr w:type="spellStart"/>
      <w:r w:rsidRPr="00D26162">
        <w:rPr>
          <w:lang w:val="ru-RU"/>
        </w:rPr>
        <w:t>корпехи</w:t>
      </w:r>
      <w:proofErr w:type="spellEnd"/>
      <w:r w:rsidRPr="00D26162">
        <w:rPr>
          <w:lang w:val="ru-RU"/>
        </w:rPr>
        <w:t xml:space="preserve"> были обездвижены, а не убиты. Поле Геллера осталось нетронутым. Плазменные двигатели все ещ</w:t>
      </w:r>
      <w:r w:rsidR="00BF2D7C" w:rsidRPr="00D26162">
        <w:rPr>
          <w:lang w:val="ru-RU"/>
        </w:rPr>
        <w:t>е</w:t>
      </w:r>
      <w:r w:rsidRPr="00D26162">
        <w:rPr>
          <w:lang w:val="ru-RU"/>
        </w:rPr>
        <w:t xml:space="preserve"> горели.</w:t>
      </w:r>
    </w:p>
    <w:p w14:paraId="7D187544" w14:textId="1D45902E" w:rsidR="0094125C" w:rsidRPr="00D26162" w:rsidRDefault="0094125C" w:rsidP="0094125C">
      <w:pPr>
        <w:rPr>
          <w:lang w:val="ru-RU"/>
        </w:rPr>
      </w:pPr>
      <w:proofErr w:type="spellStart"/>
      <w:r w:rsidRPr="00D26162">
        <w:rPr>
          <w:lang w:val="ru-RU"/>
        </w:rPr>
        <w:t>Сотека</w:t>
      </w:r>
      <w:proofErr w:type="spellEnd"/>
      <w:r w:rsidRPr="00D26162">
        <w:rPr>
          <w:lang w:val="ru-RU"/>
        </w:rPr>
        <w:t xml:space="preserve"> развернулась на каблуках и заторопилась обратно к центру корабля, туда, где, как она надеялась, вс</w:t>
      </w:r>
      <w:r w:rsidR="00BF2D7C" w:rsidRPr="00D26162">
        <w:rPr>
          <w:lang w:val="ru-RU"/>
        </w:rPr>
        <w:t>е</w:t>
      </w:r>
      <w:r w:rsidRPr="00D26162">
        <w:rPr>
          <w:lang w:val="ru-RU"/>
        </w:rPr>
        <w:t xml:space="preserve"> ещ</w:t>
      </w:r>
      <w:r w:rsidR="00BF2D7C" w:rsidRPr="00D26162">
        <w:rPr>
          <w:lang w:val="ru-RU"/>
        </w:rPr>
        <w:t>е</w:t>
      </w:r>
      <w:r w:rsidRPr="00D26162">
        <w:rPr>
          <w:lang w:val="ru-RU"/>
        </w:rPr>
        <w:t xml:space="preserve"> работали скоростные транспортные пути. На бегу, огибая вс</w:t>
      </w:r>
      <w:r w:rsidR="00BF2D7C" w:rsidRPr="00D26162">
        <w:rPr>
          <w:lang w:val="ru-RU"/>
        </w:rPr>
        <w:t>е</w:t>
      </w:r>
      <w:r w:rsidRPr="00D26162">
        <w:rPr>
          <w:lang w:val="ru-RU"/>
        </w:rPr>
        <w:t xml:space="preserve"> новые и новые развороченные плиты палубы и разбросанные ящики с оборудованием, она передала срочную </w:t>
      </w:r>
      <w:proofErr w:type="spellStart"/>
      <w:r w:rsidRPr="00D26162">
        <w:rPr>
          <w:lang w:val="ru-RU"/>
        </w:rPr>
        <w:t>вокс</w:t>
      </w:r>
      <w:proofErr w:type="spellEnd"/>
      <w:r w:rsidRPr="00D26162">
        <w:rPr>
          <w:lang w:val="ru-RU"/>
        </w:rPr>
        <w:t xml:space="preserve">-передачу на канал </w:t>
      </w:r>
      <w:proofErr w:type="spellStart"/>
      <w:r w:rsidRPr="00D26162">
        <w:rPr>
          <w:lang w:val="ru-RU"/>
        </w:rPr>
        <w:t>Авило</w:t>
      </w:r>
      <w:proofErr w:type="spellEnd"/>
      <w:r w:rsidRPr="00D26162">
        <w:rPr>
          <w:lang w:val="ru-RU"/>
        </w:rPr>
        <w:t>.</w:t>
      </w:r>
    </w:p>
    <w:p w14:paraId="2E57AD09" w14:textId="77777777" w:rsidR="0094125C" w:rsidRPr="00D26162" w:rsidRDefault="0094125C" w:rsidP="0094125C">
      <w:pPr>
        <w:rPr>
          <w:lang w:val="ru-RU"/>
        </w:rPr>
      </w:pPr>
      <w:r w:rsidRPr="00D26162">
        <w:rPr>
          <w:lang w:val="ru-RU"/>
        </w:rPr>
        <w:t>— Прекратите переход! — крикнула она. — Повторяю — прекратите переход! Им нужен не корабль!</w:t>
      </w:r>
    </w:p>
    <w:p w14:paraId="74960B82" w14:textId="77777777" w:rsidR="0094125C" w:rsidRPr="00D26162" w:rsidRDefault="0094125C" w:rsidP="0094125C">
      <w:pPr>
        <w:rPr>
          <w:lang w:val="ru-RU"/>
        </w:rPr>
      </w:pPr>
    </w:p>
    <w:p w14:paraId="3B4460E1" w14:textId="61AC1530" w:rsidR="0094125C" w:rsidRPr="00D26162" w:rsidRDefault="0094125C" w:rsidP="0094125C">
      <w:pPr>
        <w:rPr>
          <w:lang w:val="ru-RU"/>
        </w:rPr>
      </w:pPr>
      <w:r w:rsidRPr="00D26162">
        <w:rPr>
          <w:lang w:val="ru-RU"/>
        </w:rPr>
        <w:t xml:space="preserve">Раньше </w:t>
      </w:r>
      <w:proofErr w:type="spellStart"/>
      <w:r w:rsidRPr="00D26162">
        <w:rPr>
          <w:lang w:val="ru-RU"/>
        </w:rPr>
        <w:t>Ксасте</w:t>
      </w:r>
      <w:proofErr w:type="spellEnd"/>
      <w:r w:rsidRPr="00D26162">
        <w:rPr>
          <w:lang w:val="ru-RU"/>
        </w:rPr>
        <w:t xml:space="preserve"> редко случалось испытывать страх на службе. Она выросла в трущобах Феникса IX и потому умела за себя постоять. Ей доводилось бывать как в роли охотника, так и в роли жертвы, задолго до того, как е</w:t>
      </w:r>
      <w:r w:rsidR="00BF2D7C" w:rsidRPr="00D26162">
        <w:rPr>
          <w:lang w:val="ru-RU"/>
        </w:rPr>
        <w:t>е</w:t>
      </w:r>
      <w:r w:rsidRPr="00D26162">
        <w:rPr>
          <w:lang w:val="ru-RU"/>
        </w:rPr>
        <w:t xml:space="preserve"> заарканил флот, выдал оружие, форму и более ч</w:t>
      </w:r>
      <w:r w:rsidR="00BF2D7C" w:rsidRPr="00D26162">
        <w:rPr>
          <w:lang w:val="ru-RU"/>
        </w:rPr>
        <w:t>е</w:t>
      </w:r>
      <w:r w:rsidRPr="00D26162">
        <w:rPr>
          <w:lang w:val="ru-RU"/>
        </w:rPr>
        <w:t>тко направил е</w:t>
      </w:r>
      <w:r w:rsidR="00BF2D7C" w:rsidRPr="00D26162">
        <w:rPr>
          <w:lang w:val="ru-RU"/>
        </w:rPr>
        <w:t>е</w:t>
      </w:r>
      <w:r w:rsidRPr="00D26162">
        <w:rPr>
          <w:lang w:val="ru-RU"/>
        </w:rPr>
        <w:t xml:space="preserve"> природные наклонности. </w:t>
      </w:r>
      <w:proofErr w:type="spellStart"/>
      <w:r w:rsidRPr="00D26162">
        <w:rPr>
          <w:lang w:val="ru-RU"/>
        </w:rPr>
        <w:t>Ксаста</w:t>
      </w:r>
      <w:proofErr w:type="spellEnd"/>
      <w:r w:rsidRPr="00D26162">
        <w:rPr>
          <w:lang w:val="ru-RU"/>
        </w:rPr>
        <w:t xml:space="preserve"> всегда знала, что рождена для этой работы, и была уверена, что однажды обгонит Кастера в командной иерархии. Возможно, сержанта как-нибудь серьезно ранят. Возможно, она получит повышение раньше, чем рассчитывала.</w:t>
      </w:r>
    </w:p>
    <w:p w14:paraId="49456BE2" w14:textId="5339FEF8" w:rsidR="0094125C" w:rsidRPr="00D26162" w:rsidRDefault="0094125C" w:rsidP="0094125C">
      <w:pPr>
        <w:rPr>
          <w:lang w:val="ru-RU"/>
        </w:rPr>
      </w:pPr>
      <w:r w:rsidRPr="00D26162">
        <w:rPr>
          <w:lang w:val="ru-RU"/>
        </w:rPr>
        <w:t>И вс</w:t>
      </w:r>
      <w:r w:rsidR="00BF2D7C" w:rsidRPr="00D26162">
        <w:rPr>
          <w:lang w:val="ru-RU"/>
        </w:rPr>
        <w:t>е</w:t>
      </w:r>
      <w:r w:rsidRPr="00D26162">
        <w:rPr>
          <w:lang w:val="ru-RU"/>
        </w:rPr>
        <w:t xml:space="preserve"> же сейчас ей было страшно. В воздухе витал запах, </w:t>
      </w:r>
      <w:proofErr w:type="spellStart"/>
      <w:r w:rsidRPr="00D26162">
        <w:rPr>
          <w:lang w:val="ru-RU"/>
        </w:rPr>
        <w:t>трудноопознаваемый</w:t>
      </w:r>
      <w:proofErr w:type="spellEnd"/>
      <w:r w:rsidRPr="00D26162">
        <w:rPr>
          <w:lang w:val="ru-RU"/>
        </w:rPr>
        <w:t xml:space="preserve"> и даже трудноуловимый, но </w:t>
      </w:r>
      <w:r w:rsidRPr="00D26162">
        <w:rPr>
          <w:i/>
          <w:iCs/>
          <w:lang w:val="ru-RU"/>
        </w:rPr>
        <w:t>он</w:t>
      </w:r>
      <w:r w:rsidRPr="00D26162">
        <w:rPr>
          <w:lang w:val="ru-RU"/>
        </w:rPr>
        <w:t xml:space="preserve"> проникал в ноздри, будто феромон, и руки начинали трястись, даже когда </w:t>
      </w:r>
      <w:proofErr w:type="spellStart"/>
      <w:r w:rsidRPr="00D26162">
        <w:rPr>
          <w:lang w:val="ru-RU"/>
        </w:rPr>
        <w:t>Ксаста</w:t>
      </w:r>
      <w:proofErr w:type="spellEnd"/>
      <w:r w:rsidRPr="00D26162">
        <w:rPr>
          <w:lang w:val="ru-RU"/>
        </w:rPr>
        <w:t xml:space="preserve"> держала в них </w:t>
      </w:r>
      <w:proofErr w:type="spellStart"/>
      <w:r w:rsidRPr="00D26162">
        <w:rPr>
          <w:lang w:val="ru-RU"/>
        </w:rPr>
        <w:t>лазвинтовку</w:t>
      </w:r>
      <w:proofErr w:type="spellEnd"/>
      <w:r w:rsidRPr="00D26162">
        <w:rPr>
          <w:lang w:val="ru-RU"/>
        </w:rPr>
        <w:t xml:space="preserve">. Капрал поймала себя на том, что на протяжении пути сквозь темноту бормочет про себя молитвы, слова которых едва помнила. И от этого становилось легче. </w:t>
      </w:r>
      <w:proofErr w:type="spellStart"/>
      <w:r w:rsidRPr="00D26162">
        <w:rPr>
          <w:lang w:val="ru-RU"/>
        </w:rPr>
        <w:t>Ксаста</w:t>
      </w:r>
      <w:proofErr w:type="spellEnd"/>
      <w:r w:rsidRPr="00D26162">
        <w:rPr>
          <w:lang w:val="ru-RU"/>
        </w:rPr>
        <w:t xml:space="preserve"> никогда не была религиозной, и сейчас явно был не самый подходящий момент для начала пути к вере.</w:t>
      </w:r>
    </w:p>
    <w:p w14:paraId="07489645" w14:textId="1776DDFC" w:rsidR="0094125C" w:rsidRPr="00D26162" w:rsidRDefault="0094125C" w:rsidP="0094125C">
      <w:pPr>
        <w:rPr>
          <w:lang w:val="ru-RU"/>
        </w:rPr>
      </w:pPr>
      <w:r w:rsidRPr="00D26162">
        <w:rPr>
          <w:lang w:val="ru-RU"/>
        </w:rPr>
        <w:t xml:space="preserve">Вокруг гремели и гудели внешние помещения </w:t>
      </w:r>
      <w:proofErr w:type="spellStart"/>
      <w:r w:rsidRPr="00D26162">
        <w:rPr>
          <w:lang w:val="ru-RU"/>
        </w:rPr>
        <w:t>инженариума</w:t>
      </w:r>
      <w:proofErr w:type="spellEnd"/>
      <w:r w:rsidRPr="00D26162">
        <w:rPr>
          <w:lang w:val="ru-RU"/>
        </w:rPr>
        <w:t>. Стен здесь практически не было — только громадные скопления труб, в которых ревели охладители или шипел пар. Пол сделали из металлической сетки, под которой виднелась огромная пропасть, уровень за уровнем уходящая вниз, между рядами оборудования. Воздух был горячим, как и вс</w:t>
      </w:r>
      <w:r w:rsidR="00BF2D7C" w:rsidRPr="00D26162">
        <w:rPr>
          <w:lang w:val="ru-RU"/>
        </w:rPr>
        <w:t>е</w:t>
      </w:r>
      <w:r w:rsidRPr="00D26162">
        <w:rPr>
          <w:lang w:val="ru-RU"/>
        </w:rPr>
        <w:t xml:space="preserve"> вокруг. Большинство поверхностей покрывала застарелая копоть, — кроме клапанов и регуляторов: те сияли так же ярко, как в первый день, когда они покинули производственные цеха на мире-кузнице, где создали «</w:t>
      </w:r>
      <w:proofErr w:type="spellStart"/>
      <w:r w:rsidRPr="00D26162">
        <w:rPr>
          <w:i/>
          <w:iCs/>
          <w:lang w:val="ru-RU"/>
        </w:rPr>
        <w:t>Наксианский</w:t>
      </w:r>
      <w:proofErr w:type="spellEnd"/>
      <w:r w:rsidRPr="00D26162">
        <w:rPr>
          <w:i/>
          <w:iCs/>
          <w:lang w:val="ru-RU"/>
        </w:rPr>
        <w:t xml:space="preserve"> клинок</w:t>
      </w:r>
      <w:r w:rsidRPr="00D26162">
        <w:rPr>
          <w:lang w:val="ru-RU"/>
        </w:rPr>
        <w:t>».</w:t>
      </w:r>
    </w:p>
    <w:p w14:paraId="06B98E64" w14:textId="77777777" w:rsidR="0094125C" w:rsidRPr="00D26162" w:rsidRDefault="0094125C" w:rsidP="0094125C">
      <w:pPr>
        <w:rPr>
          <w:lang w:val="ru-RU"/>
        </w:rPr>
      </w:pPr>
      <w:r w:rsidRPr="00D26162">
        <w:rPr>
          <w:lang w:val="ru-RU"/>
        </w:rPr>
        <w:t>Здесь повреждений было меньше — то, что прогрызло наружные слои корабля, стало действовать аккуратнее. Или, может быть, конструкции оказались такими прочными, что более достойно выдержали бурю, — капрал не знала.</w:t>
      </w:r>
    </w:p>
    <w:p w14:paraId="17984415" w14:textId="0D74D63B" w:rsidR="0094125C" w:rsidRPr="00D26162" w:rsidRDefault="0094125C" w:rsidP="0094125C">
      <w:pPr>
        <w:rPr>
          <w:lang w:val="ru-RU"/>
        </w:rPr>
      </w:pPr>
      <w:r w:rsidRPr="00D26162">
        <w:rPr>
          <w:lang w:val="ru-RU"/>
        </w:rPr>
        <w:t>Существо было где-то впереди. Она ещ</w:t>
      </w:r>
      <w:r w:rsidR="00BF2D7C" w:rsidRPr="00D26162">
        <w:rPr>
          <w:lang w:val="ru-RU"/>
        </w:rPr>
        <w:t>е</w:t>
      </w:r>
      <w:r w:rsidRPr="00D26162">
        <w:rPr>
          <w:lang w:val="ru-RU"/>
        </w:rPr>
        <w:t xml:space="preserve"> не могла разглядеть его сквозь завесу горячего смога и не могла уловить тепловой след цели среди бурлящих энергетических потоков, но знала, что оно там, бежит в темноте, за пределами видимости.</w:t>
      </w:r>
    </w:p>
    <w:p w14:paraId="4778A47B" w14:textId="77777777" w:rsidR="0094125C" w:rsidRPr="00D26162" w:rsidRDefault="0094125C" w:rsidP="0094125C">
      <w:pPr>
        <w:rPr>
          <w:lang w:val="ru-RU"/>
        </w:rPr>
      </w:pPr>
      <w:r w:rsidRPr="00D26162">
        <w:rPr>
          <w:lang w:val="ru-RU"/>
        </w:rPr>
        <w:t xml:space="preserve">Устав, </w:t>
      </w:r>
      <w:proofErr w:type="spellStart"/>
      <w:r w:rsidRPr="00D26162">
        <w:rPr>
          <w:lang w:val="ru-RU"/>
        </w:rPr>
        <w:t>Ксаста</w:t>
      </w:r>
      <w:proofErr w:type="spellEnd"/>
      <w:r w:rsidRPr="00D26162">
        <w:rPr>
          <w:lang w:val="ru-RU"/>
        </w:rPr>
        <w:t xml:space="preserve"> остановилась и попыталась перевести дух. Она посмотрела вверх, вниз, в ту сторону, откуда пришла, обводя каждый дюйм замысловатого оборудования дулом </w:t>
      </w:r>
      <w:proofErr w:type="spellStart"/>
      <w:r w:rsidRPr="00D26162">
        <w:rPr>
          <w:lang w:val="ru-RU"/>
        </w:rPr>
        <w:t>лазвинтовки</w:t>
      </w:r>
      <w:proofErr w:type="spellEnd"/>
      <w:r w:rsidRPr="00D26162">
        <w:rPr>
          <w:lang w:val="ru-RU"/>
        </w:rPr>
        <w:t>. Здесь была тысяча мест, где можно спрятаться. Но зачем ему прятаться? Ничто во всем этом не имело смысла, кроме страха — неприкрытого страха, сочащегося из каждого угла и из каждой плиты палубы.</w:t>
      </w:r>
    </w:p>
    <w:p w14:paraId="7A4AEE21" w14:textId="77777777" w:rsidR="0094125C" w:rsidRPr="00D26162" w:rsidRDefault="0094125C" w:rsidP="0094125C">
      <w:pPr>
        <w:rPr>
          <w:lang w:val="ru-RU"/>
        </w:rPr>
      </w:pPr>
      <w:r w:rsidRPr="00D26162">
        <w:rPr>
          <w:lang w:val="ru-RU"/>
        </w:rPr>
        <w:t xml:space="preserve">В этот момент она чуть было не повернула назад. Не потому, что паника стала слишком сильной — такого с ней не случалось, а потому, что подумала, что, наверное, свернула не туда и </w:t>
      </w:r>
      <w:r w:rsidRPr="00D26162">
        <w:rPr>
          <w:lang w:val="ru-RU"/>
        </w:rPr>
        <w:lastRenderedPageBreak/>
        <w:t>заблудилась в лабиринте трубок и перерабатывающих машин. И теперь она найдет свою цель, поднявшись один-двумя уровнями выше или спустившись в одну из ям.</w:t>
      </w:r>
    </w:p>
    <w:p w14:paraId="279E53F6" w14:textId="77777777" w:rsidR="0094125C" w:rsidRPr="00D26162" w:rsidRDefault="0094125C" w:rsidP="0094125C">
      <w:pPr>
        <w:rPr>
          <w:lang w:val="ru-RU"/>
        </w:rPr>
      </w:pPr>
      <w:r w:rsidRPr="00D26162">
        <w:rPr>
          <w:lang w:val="ru-RU"/>
        </w:rPr>
        <w:t xml:space="preserve">И тут капрал оцепенела. Прямо перед ней двигалось что-то, наполовину скрытое среди клубов дыма. Она смотрела на стену из электрических схем, латунных клапанов и железных головок поршней — передняя часть какого-то мощного сквозного трубопровода, который гудел от перекачки топлива. Стена начала двигаться, рушиться, будто грозила вот-вот развалиться на части и погрести </w:t>
      </w:r>
      <w:proofErr w:type="spellStart"/>
      <w:r w:rsidRPr="00D26162">
        <w:rPr>
          <w:lang w:val="ru-RU"/>
        </w:rPr>
        <w:t>Ксасту</w:t>
      </w:r>
      <w:proofErr w:type="spellEnd"/>
      <w:r w:rsidRPr="00D26162">
        <w:rPr>
          <w:lang w:val="ru-RU"/>
        </w:rPr>
        <w:t xml:space="preserve"> под своей громадой.</w:t>
      </w:r>
    </w:p>
    <w:p w14:paraId="0007D478" w14:textId="218F2070" w:rsidR="0094125C" w:rsidRPr="00D26162" w:rsidRDefault="0094125C" w:rsidP="0094125C">
      <w:pPr>
        <w:rPr>
          <w:lang w:val="ru-RU"/>
        </w:rPr>
      </w:pPr>
      <w:r w:rsidRPr="00D26162">
        <w:rPr>
          <w:lang w:val="ru-RU"/>
        </w:rPr>
        <w:t>Но это была не стена, а нечто — вздымающееся т</w:t>
      </w:r>
      <w:r w:rsidR="00BF2D7C" w:rsidRPr="00D26162">
        <w:rPr>
          <w:lang w:val="ru-RU"/>
        </w:rPr>
        <w:t>е</w:t>
      </w:r>
      <w:r w:rsidRPr="00D26162">
        <w:rPr>
          <w:lang w:val="ru-RU"/>
        </w:rPr>
        <w:t>мно-серое нечто, укрывшееся внутри машины, существо, засевшее в глубине этой структуры, зарывшись там, будто пустотный зверь, который нашел подходящее укрытие среди перекрывающих друг друга труб и корпусов.</w:t>
      </w:r>
    </w:p>
    <w:p w14:paraId="476EB9BD" w14:textId="77777777" w:rsidR="0094125C" w:rsidRPr="00D26162" w:rsidRDefault="0094125C" w:rsidP="0094125C">
      <w:pPr>
        <w:rPr>
          <w:lang w:val="ru-RU"/>
        </w:rPr>
      </w:pPr>
      <w:proofErr w:type="spellStart"/>
      <w:r w:rsidRPr="00D26162">
        <w:rPr>
          <w:lang w:val="ru-RU"/>
        </w:rPr>
        <w:t>Ксаста</w:t>
      </w:r>
      <w:proofErr w:type="spellEnd"/>
      <w:r w:rsidRPr="00D26162">
        <w:rPr>
          <w:lang w:val="ru-RU"/>
        </w:rPr>
        <w:t xml:space="preserve"> быстро заморгала, пытаясь прояснить зрение, нацелила </w:t>
      </w:r>
      <w:proofErr w:type="spellStart"/>
      <w:r w:rsidRPr="00D26162">
        <w:rPr>
          <w:lang w:val="ru-RU"/>
        </w:rPr>
        <w:t>лазвинтовку</w:t>
      </w:r>
      <w:proofErr w:type="spellEnd"/>
      <w:r w:rsidRPr="00D26162">
        <w:rPr>
          <w:lang w:val="ru-RU"/>
        </w:rPr>
        <w:t xml:space="preserve"> и напрягла палец на спусковом крючке. Она почти выстрелила. Скорее всего, это не сыграло бы существенной роли, даже если бы </w:t>
      </w:r>
      <w:proofErr w:type="spellStart"/>
      <w:r w:rsidRPr="00D26162">
        <w:rPr>
          <w:lang w:val="ru-RU"/>
        </w:rPr>
        <w:t>корпех</w:t>
      </w:r>
      <w:proofErr w:type="spellEnd"/>
      <w:r w:rsidRPr="00D26162">
        <w:rPr>
          <w:lang w:val="ru-RU"/>
        </w:rPr>
        <w:t xml:space="preserve"> выстрелила, но в последний момент она отступила.</w:t>
      </w:r>
    </w:p>
    <w:p w14:paraId="7DD85FB3" w14:textId="77777777" w:rsidR="0094125C" w:rsidRPr="00D26162" w:rsidRDefault="0094125C" w:rsidP="0094125C">
      <w:pPr>
        <w:rPr>
          <w:lang w:val="ru-RU"/>
        </w:rPr>
      </w:pPr>
      <w:proofErr w:type="spellStart"/>
      <w:r w:rsidRPr="00D26162">
        <w:rPr>
          <w:lang w:val="ru-RU"/>
        </w:rPr>
        <w:t>Ксаста</w:t>
      </w:r>
      <w:proofErr w:type="spellEnd"/>
      <w:r w:rsidRPr="00D26162">
        <w:rPr>
          <w:lang w:val="ru-RU"/>
        </w:rPr>
        <w:t xml:space="preserve"> замерла. Что делать, она не знала. В голове пронеслись сотни вопросов, на которые не было готового ответа.</w:t>
      </w:r>
    </w:p>
    <w:p w14:paraId="70DC4DE9" w14:textId="3AF35336" w:rsidR="0094125C" w:rsidRPr="00D26162" w:rsidRDefault="0094125C" w:rsidP="0094125C">
      <w:pPr>
        <w:rPr>
          <w:lang w:val="ru-RU"/>
        </w:rPr>
      </w:pPr>
      <w:r w:rsidRPr="00D26162">
        <w:rPr>
          <w:lang w:val="ru-RU"/>
        </w:rPr>
        <w:t>Возникшее перед ней существо с виду напоминало человека, только огромного и в тяж</w:t>
      </w:r>
      <w:r w:rsidR="00BF2D7C" w:rsidRPr="00D26162">
        <w:rPr>
          <w:lang w:val="ru-RU"/>
        </w:rPr>
        <w:t>е</w:t>
      </w:r>
      <w:r w:rsidRPr="00D26162">
        <w:rPr>
          <w:lang w:val="ru-RU"/>
        </w:rPr>
        <w:t>лых доспехах. Профиль напоминал религиозные картины, которые ее заставляли рассматривать после вербовки, — с изображенными на них воителями в красных и синих доспехах с эмблемами древних орденов на изогнутых наплечниках. Эти пикты делались на блестящих цветных пластинках: главные герои всегда были в героических позах, победоносно стоящие на фоне грандиозных планетарных сражений. Она вс</w:t>
      </w:r>
      <w:r w:rsidR="00BF2D7C" w:rsidRPr="00D26162">
        <w:rPr>
          <w:lang w:val="ru-RU"/>
        </w:rPr>
        <w:t>е</w:t>
      </w:r>
      <w:r w:rsidRPr="00D26162">
        <w:rPr>
          <w:lang w:val="ru-RU"/>
        </w:rPr>
        <w:t xml:space="preserve"> ещ</w:t>
      </w:r>
      <w:r w:rsidR="00BF2D7C" w:rsidRPr="00D26162">
        <w:rPr>
          <w:lang w:val="ru-RU"/>
        </w:rPr>
        <w:t>е</w:t>
      </w:r>
      <w:r w:rsidRPr="00D26162">
        <w:rPr>
          <w:lang w:val="ru-RU"/>
        </w:rPr>
        <w:t xml:space="preserve"> помнила некоторые надписи на высоком готике, сопровождавшие эти фотографии: «</w:t>
      </w:r>
      <w:r w:rsidRPr="00D26162">
        <w:rPr>
          <w:i/>
          <w:iCs/>
          <w:lang w:val="ru-RU"/>
        </w:rPr>
        <w:t xml:space="preserve">Ad </w:t>
      </w:r>
      <w:proofErr w:type="spellStart"/>
      <w:r w:rsidRPr="00D26162">
        <w:rPr>
          <w:i/>
          <w:iCs/>
          <w:lang w:val="ru-RU"/>
        </w:rPr>
        <w:t>Gloriam</w:t>
      </w:r>
      <w:proofErr w:type="spellEnd"/>
      <w:r w:rsidRPr="00D26162">
        <w:rPr>
          <w:i/>
          <w:iCs/>
          <w:lang w:val="ru-RU"/>
        </w:rPr>
        <w:t xml:space="preserve"> </w:t>
      </w:r>
      <w:proofErr w:type="spellStart"/>
      <w:r w:rsidRPr="00D26162">
        <w:rPr>
          <w:i/>
          <w:iCs/>
          <w:lang w:val="ru-RU"/>
        </w:rPr>
        <w:t>Imperium</w:t>
      </w:r>
      <w:proofErr w:type="spellEnd"/>
      <w:r w:rsidRPr="00D26162">
        <w:rPr>
          <w:i/>
          <w:iCs/>
          <w:lang w:val="ru-RU"/>
        </w:rPr>
        <w:t xml:space="preserve"> Terra </w:t>
      </w:r>
      <w:proofErr w:type="spellStart"/>
      <w:r w:rsidRPr="00D26162">
        <w:rPr>
          <w:i/>
          <w:iCs/>
          <w:lang w:val="ru-RU"/>
        </w:rPr>
        <w:t>Adeptus</w:t>
      </w:r>
      <w:proofErr w:type="spellEnd"/>
      <w:r w:rsidRPr="00D26162">
        <w:rPr>
          <w:i/>
          <w:iCs/>
          <w:lang w:val="ru-RU"/>
        </w:rPr>
        <w:t xml:space="preserve"> </w:t>
      </w:r>
      <w:proofErr w:type="spellStart"/>
      <w:r w:rsidRPr="00D26162">
        <w:rPr>
          <w:i/>
          <w:iCs/>
          <w:lang w:val="ru-RU"/>
        </w:rPr>
        <w:t>Astartes</w:t>
      </w:r>
      <w:proofErr w:type="spellEnd"/>
      <w:r w:rsidRPr="00D26162">
        <w:rPr>
          <w:lang w:val="ru-RU"/>
        </w:rPr>
        <w:t>», «</w:t>
      </w:r>
      <w:proofErr w:type="spellStart"/>
      <w:r w:rsidRPr="00D26162">
        <w:rPr>
          <w:i/>
          <w:iCs/>
          <w:lang w:val="ru-RU"/>
        </w:rPr>
        <w:t>Аngelus</w:t>
      </w:r>
      <w:proofErr w:type="spellEnd"/>
      <w:r w:rsidRPr="00D26162">
        <w:rPr>
          <w:i/>
          <w:iCs/>
          <w:lang w:val="ru-RU"/>
        </w:rPr>
        <w:t xml:space="preserve"> </w:t>
      </w:r>
      <w:proofErr w:type="spellStart"/>
      <w:r w:rsidRPr="00D26162">
        <w:rPr>
          <w:i/>
          <w:iCs/>
          <w:lang w:val="ru-RU"/>
        </w:rPr>
        <w:t>Mortis</w:t>
      </w:r>
      <w:proofErr w:type="spellEnd"/>
      <w:r w:rsidRPr="00D26162">
        <w:rPr>
          <w:lang w:val="ru-RU"/>
        </w:rPr>
        <w:t>», «</w:t>
      </w:r>
      <w:proofErr w:type="spellStart"/>
      <w:r w:rsidRPr="00D26162">
        <w:rPr>
          <w:i/>
          <w:iCs/>
          <w:lang w:val="ru-RU"/>
        </w:rPr>
        <w:t>Humanitas</w:t>
      </w:r>
      <w:proofErr w:type="spellEnd"/>
      <w:r w:rsidRPr="00D26162">
        <w:rPr>
          <w:i/>
          <w:iCs/>
          <w:lang w:val="ru-RU"/>
        </w:rPr>
        <w:t xml:space="preserve"> </w:t>
      </w:r>
      <w:proofErr w:type="spellStart"/>
      <w:r w:rsidRPr="00D26162">
        <w:rPr>
          <w:i/>
          <w:iCs/>
          <w:lang w:val="ru-RU"/>
        </w:rPr>
        <w:t>Superbus</w:t>
      </w:r>
      <w:proofErr w:type="spellEnd"/>
      <w:r w:rsidRPr="00D26162">
        <w:rPr>
          <w:i/>
          <w:iCs/>
          <w:lang w:val="ru-RU"/>
        </w:rPr>
        <w:t xml:space="preserve">, </w:t>
      </w:r>
      <w:proofErr w:type="spellStart"/>
      <w:r w:rsidRPr="00D26162">
        <w:rPr>
          <w:i/>
          <w:iCs/>
          <w:lang w:val="ru-RU"/>
        </w:rPr>
        <w:t>Bellatores</w:t>
      </w:r>
      <w:proofErr w:type="spellEnd"/>
      <w:r w:rsidRPr="00D26162">
        <w:rPr>
          <w:i/>
          <w:iCs/>
          <w:lang w:val="ru-RU"/>
        </w:rPr>
        <w:t xml:space="preserve"> </w:t>
      </w:r>
      <w:proofErr w:type="spellStart"/>
      <w:r w:rsidRPr="00D26162">
        <w:rPr>
          <w:i/>
          <w:iCs/>
          <w:lang w:val="ru-RU"/>
        </w:rPr>
        <w:t>Extremis</w:t>
      </w:r>
      <w:proofErr w:type="spellEnd"/>
      <w:r w:rsidRPr="00D26162">
        <w:rPr>
          <w:lang w:val="ru-RU"/>
        </w:rPr>
        <w:t>».</w:t>
      </w:r>
    </w:p>
    <w:p w14:paraId="4EA5D576" w14:textId="725D8637" w:rsidR="0094125C" w:rsidRPr="00D26162" w:rsidRDefault="0094125C" w:rsidP="0094125C">
      <w:pPr>
        <w:rPr>
          <w:lang w:val="ru-RU"/>
        </w:rPr>
      </w:pPr>
      <w:r w:rsidRPr="00D26162">
        <w:rPr>
          <w:lang w:val="ru-RU"/>
        </w:rPr>
        <w:t>Но этот не очень походил на героев с тех пиктов. Чумазый, броня вся в пятнах. Когда-то она</w:t>
      </w:r>
      <w:r w:rsidR="00DC0B37">
        <w:rPr>
          <w:lang w:val="ru-RU"/>
        </w:rPr>
        <w:t>,</w:t>
      </w:r>
      <w:r w:rsidRPr="00D26162">
        <w:rPr>
          <w:lang w:val="ru-RU"/>
        </w:rPr>
        <w:t xml:space="preserve"> возможно, была светлой и яркой, но сейчас сильно потемнела от ожогов и копоти. Вместо имперских изображений на толстых </w:t>
      </w:r>
      <w:proofErr w:type="spellStart"/>
      <w:r w:rsidRPr="00D26162">
        <w:rPr>
          <w:lang w:val="ru-RU"/>
        </w:rPr>
        <w:t>бронепластинах</w:t>
      </w:r>
      <w:proofErr w:type="spellEnd"/>
      <w:r w:rsidRPr="00D26162">
        <w:rPr>
          <w:lang w:val="ru-RU"/>
        </w:rPr>
        <w:t xml:space="preserve"> были процарапаны грубые рисунки, напоминающие детские каракули. Выйдя на открытое пространство, он застыл в наклоне, будто готовясь наброситься на не</w:t>
      </w:r>
      <w:r w:rsidR="00BF2D7C" w:rsidRPr="00D26162">
        <w:rPr>
          <w:lang w:val="ru-RU"/>
        </w:rPr>
        <w:t>е</w:t>
      </w:r>
      <w:r w:rsidRPr="00D26162">
        <w:rPr>
          <w:lang w:val="ru-RU"/>
        </w:rPr>
        <w:t xml:space="preserve">. Огромная латная перчатка сжимала обоюдоострый топор. На магнитном замке пояса висела кожаная кобура с болт-пистолетом. Из наклонной </w:t>
      </w:r>
      <w:proofErr w:type="spellStart"/>
      <w:r w:rsidRPr="00D26162">
        <w:rPr>
          <w:lang w:val="ru-RU"/>
        </w:rPr>
        <w:t>вокс</w:t>
      </w:r>
      <w:proofErr w:type="spellEnd"/>
      <w:r w:rsidRPr="00D26162">
        <w:rPr>
          <w:lang w:val="ru-RU"/>
        </w:rPr>
        <w:t>-реш</w:t>
      </w:r>
      <w:r w:rsidR="00BF2D7C" w:rsidRPr="00D26162">
        <w:rPr>
          <w:lang w:val="ru-RU"/>
        </w:rPr>
        <w:t>е</w:t>
      </w:r>
      <w:r w:rsidRPr="00D26162">
        <w:rPr>
          <w:lang w:val="ru-RU"/>
        </w:rPr>
        <w:t>тки дон</w:t>
      </w:r>
      <w:r w:rsidR="00BF2D7C" w:rsidRPr="00D26162">
        <w:rPr>
          <w:lang w:val="ru-RU"/>
        </w:rPr>
        <w:t>е</w:t>
      </w:r>
      <w:r w:rsidRPr="00D26162">
        <w:rPr>
          <w:lang w:val="ru-RU"/>
        </w:rPr>
        <w:t xml:space="preserve">сся странный, едва слышный звук, похожий на дыхание сквозь густой мех… или на скрипучий металлический </w:t>
      </w:r>
      <w:r w:rsidR="00DC0B37">
        <w:rPr>
          <w:lang w:val="ru-RU"/>
        </w:rPr>
        <w:t>смешок</w:t>
      </w:r>
      <w:r w:rsidRPr="00D26162">
        <w:rPr>
          <w:lang w:val="ru-RU"/>
        </w:rPr>
        <w:t>. Казалось, он заполнил собой вс</w:t>
      </w:r>
      <w:r w:rsidR="00BF2D7C" w:rsidRPr="00D26162">
        <w:rPr>
          <w:lang w:val="ru-RU"/>
        </w:rPr>
        <w:t>е</w:t>
      </w:r>
      <w:r w:rsidRPr="00D26162">
        <w:rPr>
          <w:lang w:val="ru-RU"/>
        </w:rPr>
        <w:t xml:space="preserve"> пространство, разрастаясь, поглощая каждый дюйм.</w:t>
      </w:r>
    </w:p>
    <w:p w14:paraId="4AFAE669" w14:textId="24B8E670" w:rsidR="0094125C" w:rsidRPr="00D26162" w:rsidRDefault="0094125C" w:rsidP="0094125C">
      <w:pPr>
        <w:rPr>
          <w:lang w:val="ru-RU"/>
        </w:rPr>
      </w:pPr>
      <w:proofErr w:type="spellStart"/>
      <w:r w:rsidRPr="00D26162">
        <w:rPr>
          <w:lang w:val="ru-RU"/>
        </w:rPr>
        <w:t>Ксаста</w:t>
      </w:r>
      <w:proofErr w:type="spellEnd"/>
      <w:r w:rsidRPr="00D26162">
        <w:rPr>
          <w:lang w:val="ru-RU"/>
        </w:rPr>
        <w:t xml:space="preserve"> знала, что этот мог у</w:t>
      </w:r>
      <w:r w:rsidR="00DC0B37">
        <w:rPr>
          <w:lang w:val="ru-RU"/>
        </w:rPr>
        <w:t>гро</w:t>
      </w:r>
      <w:r w:rsidRPr="00D26162">
        <w:rPr>
          <w:lang w:val="ru-RU"/>
        </w:rPr>
        <w:t>бить е</w:t>
      </w:r>
      <w:r w:rsidR="00BF2D7C" w:rsidRPr="00D26162">
        <w:rPr>
          <w:lang w:val="ru-RU"/>
        </w:rPr>
        <w:t>е</w:t>
      </w:r>
      <w:r w:rsidRPr="00D26162">
        <w:rPr>
          <w:lang w:val="ru-RU"/>
        </w:rPr>
        <w:t xml:space="preserve"> без раздумий. </w:t>
      </w:r>
      <w:r w:rsidR="00DC0B37">
        <w:rPr>
          <w:lang w:val="ru-RU"/>
        </w:rPr>
        <w:t>Разнести</w:t>
      </w:r>
      <w:r w:rsidRPr="00D26162">
        <w:rPr>
          <w:lang w:val="ru-RU"/>
        </w:rPr>
        <w:t xml:space="preserve"> вс</w:t>
      </w:r>
      <w:r w:rsidR="00BF2D7C" w:rsidRPr="00D26162">
        <w:rPr>
          <w:lang w:val="ru-RU"/>
        </w:rPr>
        <w:t>е</w:t>
      </w:r>
      <w:r w:rsidRPr="00D26162">
        <w:rPr>
          <w:lang w:val="ru-RU"/>
        </w:rPr>
        <w:t xml:space="preserve">, что находится в этом зале и даже за его пределами. Нужно было не меньше сотни </w:t>
      </w:r>
      <w:proofErr w:type="spellStart"/>
      <w:r w:rsidRPr="00D26162">
        <w:rPr>
          <w:lang w:val="ru-RU"/>
        </w:rPr>
        <w:t>корпехов</w:t>
      </w:r>
      <w:proofErr w:type="spellEnd"/>
      <w:r w:rsidRPr="00D26162">
        <w:rPr>
          <w:lang w:val="ru-RU"/>
        </w:rPr>
        <w:t>, чтобы его убить.</w:t>
      </w:r>
    </w:p>
    <w:p w14:paraId="16661C1E" w14:textId="77777777" w:rsidR="0094125C" w:rsidRPr="00D26162" w:rsidRDefault="0094125C" w:rsidP="0094125C">
      <w:pPr>
        <w:rPr>
          <w:lang w:val="ru-RU"/>
        </w:rPr>
      </w:pPr>
      <w:r w:rsidRPr="00D26162">
        <w:rPr>
          <w:lang w:val="ru-RU"/>
        </w:rPr>
        <w:t>Выслеживать его было глупостью, как и предостерегал Кастер. Но вышло, как вышло; сердце билось сильнее, чем за всю ее жизнь.</w:t>
      </w:r>
    </w:p>
    <w:p w14:paraId="665179CC" w14:textId="77777777" w:rsidR="0094125C" w:rsidRPr="00D26162" w:rsidRDefault="0094125C" w:rsidP="0094125C">
      <w:pPr>
        <w:rPr>
          <w:lang w:val="ru-RU"/>
        </w:rPr>
      </w:pPr>
      <w:r w:rsidRPr="00D26162">
        <w:rPr>
          <w:i/>
          <w:iCs/>
          <w:lang w:val="ru-RU"/>
        </w:rPr>
        <w:t>Это</w:t>
      </w:r>
      <w:r w:rsidRPr="00D26162">
        <w:rPr>
          <w:lang w:val="ru-RU"/>
        </w:rPr>
        <w:t> был настоящий боец.</w:t>
      </w:r>
    </w:p>
    <w:p w14:paraId="5EBA6B36" w14:textId="24A8D5FF" w:rsidR="0094125C" w:rsidRPr="00D26162" w:rsidRDefault="0094125C" w:rsidP="0094125C">
      <w:pPr>
        <w:rPr>
          <w:lang w:val="ru-RU"/>
        </w:rPr>
      </w:pPr>
      <w:r w:rsidRPr="00D26162">
        <w:rPr>
          <w:lang w:val="ru-RU"/>
        </w:rPr>
        <w:t xml:space="preserve">— Ну, иди сюда! — прорычала </w:t>
      </w:r>
      <w:proofErr w:type="spellStart"/>
      <w:r w:rsidRPr="00D26162">
        <w:rPr>
          <w:lang w:val="ru-RU"/>
        </w:rPr>
        <w:t>Ксаста</w:t>
      </w:r>
      <w:proofErr w:type="spellEnd"/>
      <w:r w:rsidRPr="00D26162">
        <w:rPr>
          <w:lang w:val="ru-RU"/>
        </w:rPr>
        <w:t xml:space="preserve">, целясь ему в горло и стараясь не заорать от паники. — Хочешь убить меня? </w:t>
      </w:r>
      <w:r w:rsidR="003F5160">
        <w:rPr>
          <w:lang w:val="ru-RU"/>
        </w:rPr>
        <w:t>Валя</w:t>
      </w:r>
      <w:r w:rsidRPr="00D26162">
        <w:rPr>
          <w:lang w:val="ru-RU"/>
        </w:rPr>
        <w:t>й! Но, клянусь Вечным Троном, я сделаю вс</w:t>
      </w:r>
      <w:r w:rsidR="00BF2D7C" w:rsidRPr="00D26162">
        <w:rPr>
          <w:lang w:val="ru-RU"/>
        </w:rPr>
        <w:t>е</w:t>
      </w:r>
      <w:r w:rsidRPr="00D26162">
        <w:rPr>
          <w:lang w:val="ru-RU"/>
        </w:rPr>
        <w:t>, чтобы тебя прикончить.</w:t>
      </w:r>
    </w:p>
    <w:p w14:paraId="30AFEA3C" w14:textId="77777777" w:rsidR="0094125C" w:rsidRPr="00D26162" w:rsidRDefault="0094125C" w:rsidP="0094125C">
      <w:pPr>
        <w:rPr>
          <w:lang w:val="ru-RU"/>
        </w:rPr>
      </w:pPr>
      <w:r w:rsidRPr="00D26162">
        <w:rPr>
          <w:lang w:val="ru-RU"/>
        </w:rPr>
        <w:t xml:space="preserve">И теперь сомнений быть не могло — существо рассмеялось. Но без пренебрежения, скорее с весельем, скрытым за слоями брони и </w:t>
      </w:r>
      <w:proofErr w:type="spellStart"/>
      <w:r w:rsidRPr="00D26162">
        <w:rPr>
          <w:lang w:val="ru-RU"/>
        </w:rPr>
        <w:t>фокс</w:t>
      </w:r>
      <w:proofErr w:type="spellEnd"/>
      <w:r w:rsidRPr="00D26162">
        <w:rPr>
          <w:lang w:val="ru-RU"/>
        </w:rPr>
        <w:t>-фильтров.</w:t>
      </w:r>
    </w:p>
    <w:p w14:paraId="67B9BDB0" w14:textId="3DE060DE" w:rsidR="0094125C" w:rsidRPr="00D26162" w:rsidRDefault="0094125C" w:rsidP="0094125C">
      <w:pPr>
        <w:rPr>
          <w:lang w:val="ru-RU"/>
        </w:rPr>
      </w:pPr>
      <w:r w:rsidRPr="00D26162">
        <w:rPr>
          <w:lang w:val="ru-RU"/>
        </w:rPr>
        <w:t>— Хорошо! — сказало он. — Очень хорошо. Назови сво</w:t>
      </w:r>
      <w:r w:rsidR="00BF2D7C" w:rsidRPr="00D26162">
        <w:rPr>
          <w:lang w:val="ru-RU"/>
        </w:rPr>
        <w:t>е</w:t>
      </w:r>
      <w:r w:rsidRPr="00D26162">
        <w:rPr>
          <w:lang w:val="ru-RU"/>
        </w:rPr>
        <w:t xml:space="preserve"> имя.</w:t>
      </w:r>
    </w:p>
    <w:p w14:paraId="5BAEE420" w14:textId="05FBE0F3" w:rsidR="0094125C" w:rsidRPr="00D26162" w:rsidRDefault="0094125C" w:rsidP="0094125C">
      <w:pPr>
        <w:rPr>
          <w:lang w:val="ru-RU"/>
        </w:rPr>
      </w:pPr>
      <w:r w:rsidRPr="00D26162">
        <w:rPr>
          <w:lang w:val="ru-RU"/>
        </w:rPr>
        <w:lastRenderedPageBreak/>
        <w:t>Голос звучал как-то по-особому. Ниже, чем у обычного смертного, он был глубже, будто исходил из окружающих е</w:t>
      </w:r>
      <w:r w:rsidR="00BF2D7C" w:rsidRPr="00D26162">
        <w:rPr>
          <w:lang w:val="ru-RU"/>
        </w:rPr>
        <w:t>е</w:t>
      </w:r>
      <w:r w:rsidRPr="00D26162">
        <w:rPr>
          <w:lang w:val="ru-RU"/>
        </w:rPr>
        <w:t xml:space="preserve"> двигателей. </w:t>
      </w:r>
      <w:proofErr w:type="spellStart"/>
      <w:r w:rsidRPr="00D26162">
        <w:rPr>
          <w:lang w:val="ru-RU"/>
        </w:rPr>
        <w:t>Ксаста</w:t>
      </w:r>
      <w:proofErr w:type="spellEnd"/>
      <w:r w:rsidRPr="00D26162">
        <w:rPr>
          <w:lang w:val="ru-RU"/>
        </w:rPr>
        <w:t xml:space="preserve"> почти слышала, как под шлемом лязгают клыки, как красный язык прищ</w:t>
      </w:r>
      <w:r w:rsidR="00BF2D7C" w:rsidRPr="00D26162">
        <w:rPr>
          <w:lang w:val="ru-RU"/>
        </w:rPr>
        <w:t>е</w:t>
      </w:r>
      <w:r w:rsidRPr="00D26162">
        <w:rPr>
          <w:lang w:val="ru-RU"/>
        </w:rPr>
        <w:t>лкивает при произнесении слов.</w:t>
      </w:r>
    </w:p>
    <w:p w14:paraId="5F727BA3" w14:textId="77777777" w:rsidR="0094125C" w:rsidRPr="00D26162" w:rsidRDefault="0094125C" w:rsidP="0094125C">
      <w:pPr>
        <w:rPr>
          <w:lang w:val="ru-RU"/>
        </w:rPr>
      </w:pPr>
      <w:r w:rsidRPr="00D26162">
        <w:rPr>
          <w:lang w:val="ru-RU"/>
        </w:rPr>
        <w:t xml:space="preserve">— Капрал корабельной пехоты </w:t>
      </w:r>
      <w:proofErr w:type="spellStart"/>
      <w:r w:rsidRPr="00D26162">
        <w:rPr>
          <w:lang w:val="ru-RU"/>
        </w:rPr>
        <w:t>Ксаста</w:t>
      </w:r>
      <w:proofErr w:type="spellEnd"/>
      <w:r w:rsidRPr="00D26162">
        <w:rPr>
          <w:lang w:val="ru-RU"/>
        </w:rPr>
        <w:t xml:space="preserve"> </w:t>
      </w:r>
      <w:proofErr w:type="spellStart"/>
      <w:r w:rsidRPr="00D26162">
        <w:rPr>
          <w:lang w:val="ru-RU"/>
        </w:rPr>
        <w:t>Дельбача</w:t>
      </w:r>
      <w:proofErr w:type="spellEnd"/>
      <w:r w:rsidRPr="00D26162">
        <w:rPr>
          <w:lang w:val="ru-RU"/>
        </w:rPr>
        <w:t>, часть боевого экипажа Его пустотного корабля «</w:t>
      </w:r>
      <w:proofErr w:type="spellStart"/>
      <w:r w:rsidRPr="00D26162">
        <w:rPr>
          <w:i/>
          <w:iCs/>
          <w:lang w:val="ru-RU"/>
        </w:rPr>
        <w:t>Наксианский</w:t>
      </w:r>
      <w:proofErr w:type="spellEnd"/>
      <w:r w:rsidRPr="00D26162">
        <w:rPr>
          <w:i/>
          <w:iCs/>
          <w:lang w:val="ru-RU"/>
        </w:rPr>
        <w:t xml:space="preserve"> клинок</w:t>
      </w:r>
      <w:r w:rsidRPr="00D26162">
        <w:rPr>
          <w:lang w:val="ru-RU"/>
        </w:rPr>
        <w:t>».</w:t>
      </w:r>
    </w:p>
    <w:p w14:paraId="45FDF827" w14:textId="411E4A94" w:rsidR="0094125C" w:rsidRPr="00D26162" w:rsidRDefault="0094125C" w:rsidP="0094125C">
      <w:pPr>
        <w:rPr>
          <w:lang w:val="ru-RU"/>
        </w:rPr>
      </w:pPr>
      <w:r w:rsidRPr="00D26162">
        <w:rPr>
          <w:lang w:val="ru-RU"/>
        </w:rPr>
        <w:t xml:space="preserve">— Это имя стоит запомнить. А теперь отойди-ка в сторону, мы на пороге в варп. Ты мне нравишься, но в варп </w:t>
      </w:r>
      <w:r w:rsidR="000C2717">
        <w:rPr>
          <w:lang w:val="ru-RU"/>
        </w:rPr>
        <w:t xml:space="preserve">будешь </w:t>
      </w:r>
      <w:r w:rsidRPr="00D26162">
        <w:rPr>
          <w:lang w:val="ru-RU"/>
        </w:rPr>
        <w:t>входи</w:t>
      </w:r>
      <w:r w:rsidR="000C2717">
        <w:rPr>
          <w:lang w:val="ru-RU"/>
        </w:rPr>
        <w:t>ть</w:t>
      </w:r>
      <w:r w:rsidRPr="00D26162">
        <w:rPr>
          <w:lang w:val="ru-RU"/>
        </w:rPr>
        <w:t xml:space="preserve"> без меня.</w:t>
      </w:r>
    </w:p>
    <w:p w14:paraId="3B25C523" w14:textId="77777777" w:rsidR="0094125C" w:rsidRPr="00D26162" w:rsidRDefault="0094125C" w:rsidP="0094125C">
      <w:pPr>
        <w:rPr>
          <w:lang w:val="ru-RU"/>
        </w:rPr>
      </w:pPr>
      <w:r w:rsidRPr="00D26162">
        <w:rPr>
          <w:lang w:val="ru-RU"/>
        </w:rPr>
        <w:t>— Я не позволю причинить вред кораблю…</w:t>
      </w:r>
    </w:p>
    <w:p w14:paraId="3308A8CE" w14:textId="77777777" w:rsidR="0094125C" w:rsidRPr="00D26162" w:rsidRDefault="0094125C" w:rsidP="0094125C">
      <w:pPr>
        <w:rPr>
          <w:lang w:val="ru-RU"/>
        </w:rPr>
      </w:pPr>
      <w:r w:rsidRPr="00D26162">
        <w:rPr>
          <w:lang w:val="ru-RU"/>
        </w:rPr>
        <w:t>— А мы и не собираемся.</w:t>
      </w:r>
    </w:p>
    <w:p w14:paraId="6E40BF8C" w14:textId="1B867954" w:rsidR="0094125C" w:rsidRPr="00D26162" w:rsidRDefault="0094125C" w:rsidP="0094125C">
      <w:pPr>
        <w:rPr>
          <w:lang w:val="ru-RU"/>
        </w:rPr>
      </w:pPr>
      <w:r w:rsidRPr="00D26162">
        <w:rPr>
          <w:lang w:val="ru-RU"/>
        </w:rPr>
        <w:t>Трудно было выносить это... </w:t>
      </w:r>
      <w:r w:rsidRPr="00D26162">
        <w:rPr>
          <w:i/>
          <w:iCs/>
          <w:lang w:val="ru-RU"/>
        </w:rPr>
        <w:t>существо</w:t>
      </w:r>
      <w:r w:rsidRPr="00D26162">
        <w:rPr>
          <w:lang w:val="ru-RU"/>
        </w:rPr>
        <w:t xml:space="preserve">. В глубине души ей хотелось только одного — с визгом броситься прочь. </w:t>
      </w:r>
      <w:proofErr w:type="spellStart"/>
      <w:r w:rsidRPr="00D26162">
        <w:rPr>
          <w:lang w:val="ru-RU"/>
        </w:rPr>
        <w:t>Дельбача</w:t>
      </w:r>
      <w:proofErr w:type="spellEnd"/>
      <w:r w:rsidRPr="00D26162">
        <w:rPr>
          <w:lang w:val="ru-RU"/>
        </w:rPr>
        <w:t xml:space="preserve"> изучала хитрости </w:t>
      </w:r>
      <w:proofErr w:type="spellStart"/>
      <w:r w:rsidRPr="00D26162">
        <w:rPr>
          <w:lang w:val="ru-RU"/>
        </w:rPr>
        <w:t>Архиврага</w:t>
      </w:r>
      <w:proofErr w:type="spellEnd"/>
      <w:r w:rsidRPr="00D26162">
        <w:rPr>
          <w:lang w:val="ru-RU"/>
        </w:rPr>
        <w:t>, а также колдовство, которое, как говорили, использовали его слуги. Теперь она прочувствовала это по-настоящему, отчего у не</w:t>
      </w:r>
      <w:r w:rsidR="00BF2D7C" w:rsidRPr="00D26162">
        <w:rPr>
          <w:lang w:val="ru-RU"/>
        </w:rPr>
        <w:t>е</w:t>
      </w:r>
      <w:r w:rsidRPr="00D26162">
        <w:rPr>
          <w:lang w:val="ru-RU"/>
        </w:rPr>
        <w:t xml:space="preserve"> побежали мурашки по коже и заболела челюсть. Но это чувство совсем не напоминало то, что внушали ей подонки, которых они убирали во время последней высадки, — те, кто срезал себе веки и </w:t>
      </w:r>
      <w:r w:rsidR="003F5160">
        <w:rPr>
          <w:lang w:val="ru-RU"/>
        </w:rPr>
        <w:t>завыва</w:t>
      </w:r>
      <w:r w:rsidRPr="00D26162">
        <w:rPr>
          <w:lang w:val="ru-RU"/>
        </w:rPr>
        <w:t>л от удовольствия, даже когда их срезали. Ощущения были совсем другие. Возможно, отвратительные. Ужасающие. Но не такие, как сейчас.</w:t>
      </w:r>
    </w:p>
    <w:p w14:paraId="45016076" w14:textId="77777777" w:rsidR="0094125C" w:rsidRPr="00D26162" w:rsidRDefault="0094125C" w:rsidP="0094125C">
      <w:pPr>
        <w:rPr>
          <w:lang w:val="ru-RU"/>
        </w:rPr>
      </w:pPr>
      <w:r w:rsidRPr="00D26162">
        <w:rPr>
          <w:lang w:val="ru-RU"/>
        </w:rPr>
        <w:t>— Тогда что же вам здесь нужно?</w:t>
      </w:r>
    </w:p>
    <w:p w14:paraId="60DE596B" w14:textId="77777777" w:rsidR="0094125C" w:rsidRPr="00D26162" w:rsidRDefault="0094125C" w:rsidP="0094125C">
      <w:pPr>
        <w:rPr>
          <w:lang w:val="ru-RU"/>
        </w:rPr>
      </w:pPr>
      <w:r w:rsidRPr="00D26162">
        <w:rPr>
          <w:lang w:val="ru-RU"/>
        </w:rPr>
        <w:t>Существо шагнуло ближе, возвышаясь над смертной; от брони исходили струйки дыма. В полумраке тускло светились линзы шлема. Вблизи можно было разглядеть повреждения на броне — следы от ударов, царапины от когтей.</w:t>
      </w:r>
    </w:p>
    <w:p w14:paraId="4D1953CF" w14:textId="77777777" w:rsidR="0094125C" w:rsidRPr="00D26162" w:rsidRDefault="0094125C" w:rsidP="0094125C">
      <w:pPr>
        <w:rPr>
          <w:lang w:val="ru-RU"/>
        </w:rPr>
      </w:pPr>
      <w:r w:rsidRPr="00D26162">
        <w:rPr>
          <w:lang w:val="ru-RU"/>
        </w:rPr>
        <w:t>— Нам-то? Просто ложный след.</w:t>
      </w:r>
    </w:p>
    <w:p w14:paraId="5FB1024A" w14:textId="77777777" w:rsidR="0094125C" w:rsidRPr="00D26162" w:rsidRDefault="0094125C" w:rsidP="0094125C">
      <w:pPr>
        <w:rPr>
          <w:lang w:val="ru-RU"/>
        </w:rPr>
      </w:pPr>
      <w:r w:rsidRPr="00D26162">
        <w:rPr>
          <w:lang w:val="ru-RU"/>
        </w:rPr>
        <w:t>— Так вы... предатели?</w:t>
      </w:r>
    </w:p>
    <w:p w14:paraId="24B1C5C6" w14:textId="77777777" w:rsidR="0094125C" w:rsidRPr="00D26162" w:rsidRDefault="0094125C" w:rsidP="0094125C">
      <w:pPr>
        <w:rPr>
          <w:lang w:val="ru-RU"/>
        </w:rPr>
      </w:pPr>
      <w:r w:rsidRPr="00D26162">
        <w:rPr>
          <w:lang w:val="ru-RU"/>
        </w:rPr>
        <w:t xml:space="preserve">Снова смешок, на этот раз более резкий. </w:t>
      </w:r>
    </w:p>
    <w:p w14:paraId="52FCFE31" w14:textId="127B3113" w:rsidR="0094125C" w:rsidRPr="00D26162" w:rsidRDefault="0094125C" w:rsidP="0094125C">
      <w:pPr>
        <w:rPr>
          <w:lang w:val="ru-RU"/>
        </w:rPr>
      </w:pPr>
      <w:r w:rsidRPr="00D26162">
        <w:rPr>
          <w:lang w:val="ru-RU"/>
        </w:rPr>
        <w:t>— Да не то чтобы. — Он отвернулся от не</w:t>
      </w:r>
      <w:r w:rsidR="00BF2D7C" w:rsidRPr="00D26162">
        <w:rPr>
          <w:lang w:val="ru-RU"/>
        </w:rPr>
        <w:t>е</w:t>
      </w:r>
      <w:r w:rsidRPr="00D26162">
        <w:rPr>
          <w:lang w:val="ru-RU"/>
        </w:rPr>
        <w:t xml:space="preserve"> и уставился на переплетение кабелей, где тряслись и стучали провода двигателей. — Просто баловни судьбы. Как и все мы, да?</w:t>
      </w:r>
    </w:p>
    <w:p w14:paraId="4EB07FA8" w14:textId="2ED592CD" w:rsidR="0094125C" w:rsidRPr="00D26162" w:rsidRDefault="0094125C" w:rsidP="0094125C">
      <w:pPr>
        <w:rPr>
          <w:lang w:val="ru-RU"/>
        </w:rPr>
      </w:pPr>
      <w:r w:rsidRPr="00D26162">
        <w:rPr>
          <w:lang w:val="ru-RU"/>
        </w:rPr>
        <w:t xml:space="preserve">Существо снова двинулось, намереваясь протиснуться мимо </w:t>
      </w:r>
      <w:proofErr w:type="spellStart"/>
      <w:r w:rsidRPr="00D26162">
        <w:rPr>
          <w:lang w:val="ru-RU"/>
        </w:rPr>
        <w:t>корпеха</w:t>
      </w:r>
      <w:proofErr w:type="spellEnd"/>
      <w:r w:rsidRPr="00D26162">
        <w:rPr>
          <w:lang w:val="ru-RU"/>
        </w:rPr>
        <w:t xml:space="preserve"> и умчаться туда, куда его вед</w:t>
      </w:r>
      <w:r w:rsidR="00BF2D7C" w:rsidRPr="00D26162">
        <w:rPr>
          <w:lang w:val="ru-RU"/>
        </w:rPr>
        <w:t>е</w:t>
      </w:r>
      <w:r w:rsidRPr="00D26162">
        <w:rPr>
          <w:lang w:val="ru-RU"/>
        </w:rPr>
        <w:t xml:space="preserve">т это странное задание. Она ничего не могла сделать, чтобы его остановить. Как ни странно, ее </w:t>
      </w:r>
      <w:proofErr w:type="spellStart"/>
      <w:r w:rsidRPr="00D26162">
        <w:rPr>
          <w:lang w:val="ru-RU"/>
        </w:rPr>
        <w:t>лазвинтовка</w:t>
      </w:r>
      <w:proofErr w:type="spellEnd"/>
      <w:r w:rsidRPr="00D26162">
        <w:rPr>
          <w:lang w:val="ru-RU"/>
        </w:rPr>
        <w:t xml:space="preserve"> вс</w:t>
      </w:r>
      <w:r w:rsidR="00BF2D7C" w:rsidRPr="00D26162">
        <w:rPr>
          <w:lang w:val="ru-RU"/>
        </w:rPr>
        <w:t>е</w:t>
      </w:r>
      <w:r w:rsidRPr="00D26162">
        <w:rPr>
          <w:lang w:val="ru-RU"/>
        </w:rPr>
        <w:t xml:space="preserve"> ещ</w:t>
      </w:r>
      <w:r w:rsidR="00BF2D7C" w:rsidRPr="00D26162">
        <w:rPr>
          <w:lang w:val="ru-RU"/>
        </w:rPr>
        <w:t>е</w:t>
      </w:r>
      <w:r w:rsidRPr="00D26162">
        <w:rPr>
          <w:lang w:val="ru-RU"/>
        </w:rPr>
        <w:t xml:space="preserve"> была направлена ему в грудь. Похоже, он не обращал на это внимания.</w:t>
      </w:r>
    </w:p>
    <w:p w14:paraId="641E3269" w14:textId="77777777" w:rsidR="0094125C" w:rsidRPr="00D26162" w:rsidRDefault="0094125C" w:rsidP="0094125C">
      <w:pPr>
        <w:rPr>
          <w:lang w:val="ru-RU"/>
        </w:rPr>
      </w:pPr>
      <w:r w:rsidRPr="00D26162">
        <w:rPr>
          <w:lang w:val="ru-RU"/>
        </w:rPr>
        <w:t>— У тебя есть имя, — сказала она в последней попытке хоть что-то предпринять. — Если ты не враг, у тебя есть имя. То, что я буду знать.</w:t>
      </w:r>
    </w:p>
    <w:p w14:paraId="7580D2F0" w14:textId="4FE4D3D3" w:rsidR="0094125C" w:rsidRPr="00D26162" w:rsidRDefault="0094125C" w:rsidP="0094125C">
      <w:pPr>
        <w:rPr>
          <w:lang w:val="ru-RU"/>
        </w:rPr>
      </w:pPr>
      <w:r w:rsidRPr="00D26162">
        <w:rPr>
          <w:lang w:val="ru-RU"/>
        </w:rPr>
        <w:t xml:space="preserve">Когда огромный шлем с дикими раскосыми глазами посмотрел на смертную сверху вниз, у </w:t>
      </w:r>
      <w:proofErr w:type="spellStart"/>
      <w:r w:rsidRPr="00D26162">
        <w:rPr>
          <w:lang w:val="ru-RU"/>
        </w:rPr>
        <w:t>Ксасты</w:t>
      </w:r>
      <w:proofErr w:type="spellEnd"/>
      <w:r w:rsidRPr="00D26162">
        <w:rPr>
          <w:lang w:val="ru-RU"/>
        </w:rPr>
        <w:t xml:space="preserve"> возникло отч</w:t>
      </w:r>
      <w:r w:rsidR="00BF2D7C" w:rsidRPr="00D26162">
        <w:rPr>
          <w:lang w:val="ru-RU"/>
        </w:rPr>
        <w:t>е</w:t>
      </w:r>
      <w:r w:rsidRPr="00D26162">
        <w:rPr>
          <w:lang w:val="ru-RU"/>
        </w:rPr>
        <w:t>тливое впечатление, что под забралом что-то улыбается — что-то дикое и опасное, брошенное на произвол судьбы, свирепое, хитрое, но живое, не похожее ни на что другое, с чем она когда-либо сталкивалась.</w:t>
      </w:r>
    </w:p>
    <w:p w14:paraId="6A29377F" w14:textId="421FD5AD" w:rsidR="0094125C" w:rsidRPr="00D26162" w:rsidRDefault="0094125C" w:rsidP="0094125C">
      <w:pPr>
        <w:rPr>
          <w:lang w:val="ru-RU"/>
        </w:rPr>
      </w:pPr>
      <w:r w:rsidRPr="00D26162">
        <w:rPr>
          <w:lang w:val="ru-RU"/>
        </w:rPr>
        <w:t xml:space="preserve">— </w:t>
      </w:r>
      <w:proofErr w:type="spellStart"/>
      <w:r w:rsidRPr="00D26162">
        <w:rPr>
          <w:lang w:val="ru-RU"/>
        </w:rPr>
        <w:t>Хафлои</w:t>
      </w:r>
      <w:proofErr w:type="spellEnd"/>
      <w:r w:rsidRPr="00D26162">
        <w:rPr>
          <w:lang w:val="ru-RU"/>
        </w:rPr>
        <w:t xml:space="preserve"> из Волков </w:t>
      </w:r>
      <w:proofErr w:type="spellStart"/>
      <w:r w:rsidRPr="00D26162">
        <w:rPr>
          <w:lang w:val="ru-RU"/>
        </w:rPr>
        <w:t>Фенриса</w:t>
      </w:r>
      <w:proofErr w:type="spellEnd"/>
      <w:r w:rsidRPr="00D26162">
        <w:rPr>
          <w:lang w:val="ru-RU"/>
        </w:rPr>
        <w:t xml:space="preserve">, — сказал он. — Скажи своим дочерям, что ты встретила меня здесь, и что ты устояла, а не обратилась в бегство, передай им частичку своего мужества. Я буду спать спокойнее, зная, что ваш род охраняет флот </w:t>
      </w:r>
      <w:proofErr w:type="spellStart"/>
      <w:r w:rsidRPr="00D26162">
        <w:rPr>
          <w:lang w:val="ru-RU"/>
        </w:rPr>
        <w:t>Всеотца</w:t>
      </w:r>
      <w:proofErr w:type="spellEnd"/>
      <w:r w:rsidRPr="00D26162">
        <w:rPr>
          <w:lang w:val="ru-RU"/>
        </w:rPr>
        <w:t>.</w:t>
      </w:r>
    </w:p>
    <w:p w14:paraId="4A42FC25" w14:textId="2A8B01D4" w:rsidR="0094125C" w:rsidRPr="00D26162" w:rsidRDefault="0094125C" w:rsidP="0094125C">
      <w:pPr>
        <w:rPr>
          <w:lang w:val="ru-RU"/>
        </w:rPr>
      </w:pPr>
      <w:r w:rsidRPr="00D26162">
        <w:rPr>
          <w:lang w:val="ru-RU"/>
        </w:rPr>
        <w:t>Затем он исчез, прон</w:t>
      </w:r>
      <w:r w:rsidR="00BF2D7C" w:rsidRPr="00D26162">
        <w:rPr>
          <w:lang w:val="ru-RU"/>
        </w:rPr>
        <w:t>е</w:t>
      </w:r>
      <w:r w:rsidRPr="00D26162">
        <w:rPr>
          <w:lang w:val="ru-RU"/>
        </w:rPr>
        <w:t xml:space="preserve">сся мимо, растворился в дыму, исчезнув быстро и бесшумно. </w:t>
      </w:r>
      <w:proofErr w:type="spellStart"/>
      <w:r w:rsidRPr="00D26162">
        <w:rPr>
          <w:lang w:val="ru-RU"/>
        </w:rPr>
        <w:t>Ксаста</w:t>
      </w:r>
      <w:proofErr w:type="spellEnd"/>
      <w:r w:rsidRPr="00D26162">
        <w:rPr>
          <w:lang w:val="ru-RU"/>
        </w:rPr>
        <w:t xml:space="preserve"> в последний раз ощутила этот пугающий запашок, похожий на мускус в ночи, а затем — ничего.</w:t>
      </w:r>
    </w:p>
    <w:p w14:paraId="06CFFEB2" w14:textId="5C81B737" w:rsidR="0094125C" w:rsidRPr="00D26162" w:rsidRDefault="0094125C" w:rsidP="0094125C">
      <w:pPr>
        <w:rPr>
          <w:lang w:val="ru-RU"/>
        </w:rPr>
      </w:pPr>
      <w:r w:rsidRPr="00D26162">
        <w:rPr>
          <w:lang w:val="ru-RU"/>
        </w:rPr>
        <w:lastRenderedPageBreak/>
        <w:t xml:space="preserve">Ей потребовалось некоторое время, чтобы прийти в себя. Она просто стояла, дрожа в жаркой темноте. Капрал продолжала крепко сжимать </w:t>
      </w:r>
      <w:proofErr w:type="spellStart"/>
      <w:r w:rsidRPr="00D26162">
        <w:rPr>
          <w:lang w:val="ru-RU"/>
        </w:rPr>
        <w:t>лазвинтовку</w:t>
      </w:r>
      <w:proofErr w:type="spellEnd"/>
      <w:r w:rsidRPr="00D26162">
        <w:rPr>
          <w:lang w:val="ru-RU"/>
        </w:rPr>
        <w:t xml:space="preserve"> обеими рубками, направляя е</w:t>
      </w:r>
      <w:r w:rsidR="00BF2D7C" w:rsidRPr="00D26162">
        <w:rPr>
          <w:lang w:val="ru-RU"/>
        </w:rPr>
        <w:t>е</w:t>
      </w:r>
      <w:r w:rsidRPr="00D26162">
        <w:rPr>
          <w:lang w:val="ru-RU"/>
        </w:rPr>
        <w:t xml:space="preserve"> в то же самое место, где теперь никого не было.</w:t>
      </w:r>
    </w:p>
    <w:p w14:paraId="746AB1AD" w14:textId="77777777" w:rsidR="0094125C" w:rsidRPr="00D26162" w:rsidRDefault="0094125C" w:rsidP="0094125C">
      <w:pPr>
        <w:rPr>
          <w:lang w:val="ru-RU"/>
        </w:rPr>
      </w:pPr>
      <w:r w:rsidRPr="00D26162">
        <w:rPr>
          <w:lang w:val="ru-RU"/>
        </w:rPr>
        <w:t xml:space="preserve">Прошло несколько секунд, прежде чем она отправила команду на </w:t>
      </w:r>
      <w:proofErr w:type="spellStart"/>
      <w:r w:rsidRPr="00D26162">
        <w:rPr>
          <w:lang w:val="ru-RU"/>
        </w:rPr>
        <w:t>вокс</w:t>
      </w:r>
      <w:proofErr w:type="spellEnd"/>
      <w:r w:rsidRPr="00D26162">
        <w:rPr>
          <w:lang w:val="ru-RU"/>
        </w:rPr>
        <w:t>.</w:t>
      </w:r>
    </w:p>
    <w:p w14:paraId="3C2F30D6" w14:textId="77777777" w:rsidR="0094125C" w:rsidRPr="00D26162" w:rsidRDefault="0094125C" w:rsidP="0094125C">
      <w:pPr>
        <w:rPr>
          <w:lang w:val="ru-RU"/>
        </w:rPr>
      </w:pPr>
      <w:r w:rsidRPr="00D26162">
        <w:rPr>
          <w:lang w:val="ru-RU"/>
        </w:rPr>
        <w:t xml:space="preserve">— Командование отсека, — ошарашенно произнесла </w:t>
      </w:r>
      <w:proofErr w:type="spellStart"/>
      <w:r w:rsidRPr="00D26162">
        <w:rPr>
          <w:lang w:val="ru-RU"/>
        </w:rPr>
        <w:t>Ксаста</w:t>
      </w:r>
      <w:proofErr w:type="spellEnd"/>
      <w:r w:rsidRPr="00D26162">
        <w:rPr>
          <w:lang w:val="ru-RU"/>
        </w:rPr>
        <w:t>. — Замечен противник.</w:t>
      </w:r>
    </w:p>
    <w:p w14:paraId="7971464C" w14:textId="77777777" w:rsidR="0094125C" w:rsidRPr="00D26162" w:rsidRDefault="0094125C" w:rsidP="0094125C">
      <w:pPr>
        <w:rPr>
          <w:lang w:val="ru-RU"/>
        </w:rPr>
      </w:pPr>
      <w:r w:rsidRPr="00D26162">
        <w:rPr>
          <w:lang w:val="ru-RU"/>
        </w:rPr>
        <w:t>— </w:t>
      </w:r>
      <w:r w:rsidRPr="00D26162">
        <w:rPr>
          <w:i/>
          <w:iCs/>
          <w:lang w:val="ru-RU"/>
        </w:rPr>
        <w:t>Подтверждаю, капрал. Продолжайте наблюдение — поддержка приближается к вашему местоположению</w:t>
      </w:r>
      <w:r w:rsidRPr="00D26162">
        <w:rPr>
          <w:lang w:val="ru-RU"/>
        </w:rPr>
        <w:t>.</w:t>
      </w:r>
    </w:p>
    <w:p w14:paraId="09A2D988" w14:textId="0649A4E4" w:rsidR="0094125C" w:rsidRPr="00D26162" w:rsidRDefault="0094125C" w:rsidP="0094125C">
      <w:pPr>
        <w:rPr>
          <w:lang w:val="ru-RU"/>
        </w:rPr>
      </w:pPr>
      <w:r w:rsidRPr="00D26162">
        <w:rPr>
          <w:lang w:val="ru-RU"/>
        </w:rPr>
        <w:t>— Нет смысла. Его... нет, он уже вернулся туда, откуда приш</w:t>
      </w:r>
      <w:r w:rsidR="00BF2D7C" w:rsidRPr="00D26162">
        <w:rPr>
          <w:lang w:val="ru-RU"/>
        </w:rPr>
        <w:t>е</w:t>
      </w:r>
      <w:r w:rsidRPr="00D26162">
        <w:rPr>
          <w:lang w:val="ru-RU"/>
        </w:rPr>
        <w:t>л.</w:t>
      </w:r>
    </w:p>
    <w:p w14:paraId="477FFD10" w14:textId="77777777" w:rsidR="0094125C" w:rsidRPr="00D26162" w:rsidRDefault="0094125C" w:rsidP="0094125C">
      <w:pPr>
        <w:rPr>
          <w:lang w:val="ru-RU"/>
        </w:rPr>
      </w:pPr>
      <w:r w:rsidRPr="00D26162">
        <w:rPr>
          <w:lang w:val="ru-RU"/>
        </w:rPr>
        <w:t>Тишина.</w:t>
      </w:r>
    </w:p>
    <w:p w14:paraId="141C33AB" w14:textId="77777777" w:rsidR="0094125C" w:rsidRPr="00D26162" w:rsidRDefault="0094125C" w:rsidP="0094125C">
      <w:pPr>
        <w:rPr>
          <w:lang w:val="ru-RU"/>
        </w:rPr>
      </w:pPr>
      <w:r w:rsidRPr="00D26162">
        <w:rPr>
          <w:lang w:val="ru-RU"/>
        </w:rPr>
        <w:t>— </w:t>
      </w:r>
      <w:r w:rsidRPr="00D26162">
        <w:rPr>
          <w:i/>
          <w:iCs/>
          <w:lang w:val="ru-RU"/>
        </w:rPr>
        <w:t>Э-э-э. Повторите?</w:t>
      </w:r>
    </w:p>
    <w:p w14:paraId="18F6ED55" w14:textId="77777777" w:rsidR="0094125C" w:rsidRPr="00D26162" w:rsidRDefault="0094125C" w:rsidP="0094125C">
      <w:pPr>
        <w:rPr>
          <w:lang w:val="ru-RU"/>
        </w:rPr>
      </w:pPr>
      <w:r w:rsidRPr="00D26162">
        <w:rPr>
          <w:lang w:val="ru-RU"/>
        </w:rPr>
        <w:t xml:space="preserve">Но она уже убрала оружие в кобуру. Уже зашагала дальше. </w:t>
      </w:r>
    </w:p>
    <w:p w14:paraId="53FB90EC" w14:textId="6877DBC4" w:rsidR="0094125C" w:rsidRPr="00D26162" w:rsidRDefault="0094125C" w:rsidP="0094125C">
      <w:pPr>
        <w:rPr>
          <w:lang w:val="ru-RU"/>
        </w:rPr>
      </w:pPr>
      <w:r w:rsidRPr="00D26162">
        <w:rPr>
          <w:lang w:val="ru-RU"/>
        </w:rPr>
        <w:t>— Он вернулся тем же пут</w:t>
      </w:r>
      <w:r w:rsidR="00BF2D7C" w:rsidRPr="00D26162">
        <w:rPr>
          <w:lang w:val="ru-RU"/>
        </w:rPr>
        <w:t>е</w:t>
      </w:r>
      <w:r w:rsidRPr="00D26162">
        <w:rPr>
          <w:lang w:val="ru-RU"/>
        </w:rPr>
        <w:t>м, что и приш</w:t>
      </w:r>
      <w:r w:rsidR="00BF2D7C" w:rsidRPr="00D26162">
        <w:rPr>
          <w:lang w:val="ru-RU"/>
        </w:rPr>
        <w:t>е</w:t>
      </w:r>
      <w:r w:rsidRPr="00D26162">
        <w:rPr>
          <w:lang w:val="ru-RU"/>
        </w:rPr>
        <w:t>л. Целью были не двигатели. Я думаю, нас разыграли.</w:t>
      </w:r>
    </w:p>
    <w:p w14:paraId="74F38CAA" w14:textId="77777777" w:rsidR="0094125C" w:rsidRPr="00D26162" w:rsidRDefault="0094125C" w:rsidP="0094125C">
      <w:pPr>
        <w:rPr>
          <w:lang w:val="ru-RU"/>
        </w:rPr>
      </w:pPr>
      <w:r w:rsidRPr="00D26162">
        <w:rPr>
          <w:lang w:val="ru-RU"/>
        </w:rPr>
        <w:t xml:space="preserve">И вдруг она </w:t>
      </w:r>
      <w:proofErr w:type="spellStart"/>
      <w:r w:rsidRPr="00D26162">
        <w:rPr>
          <w:lang w:val="ru-RU"/>
        </w:rPr>
        <w:t>заухмылялась</w:t>
      </w:r>
      <w:proofErr w:type="spellEnd"/>
      <w:r w:rsidRPr="00D26162">
        <w:rPr>
          <w:lang w:val="ru-RU"/>
        </w:rPr>
        <w:t>. Можно прожить тысячу лет и не увидеть того, что ей довелось только что пережить. Она правильно сделала, что пошла сюда.</w:t>
      </w:r>
    </w:p>
    <w:p w14:paraId="3E685B48" w14:textId="77777777" w:rsidR="0094125C" w:rsidRPr="00D26162" w:rsidRDefault="0094125C" w:rsidP="0094125C">
      <w:pPr>
        <w:rPr>
          <w:lang w:val="ru-RU"/>
        </w:rPr>
      </w:pPr>
      <w:r w:rsidRPr="00D26162">
        <w:rPr>
          <w:lang w:val="ru-RU"/>
        </w:rPr>
        <w:t>— Чудеса в решете, правда? — сказала она. — Рекомендую… просто дать им уйти. Нет смысла получать новые переломы.</w:t>
      </w:r>
    </w:p>
    <w:p w14:paraId="4482A702" w14:textId="77777777" w:rsidR="0094125C" w:rsidRPr="00D26162" w:rsidRDefault="0094125C" w:rsidP="0094125C">
      <w:pPr>
        <w:rPr>
          <w:lang w:val="ru-RU"/>
        </w:rPr>
      </w:pPr>
    </w:p>
    <w:p w14:paraId="634DC700" w14:textId="2A176C75" w:rsidR="0094125C" w:rsidRPr="00D26162" w:rsidRDefault="0094125C" w:rsidP="0094125C">
      <w:pPr>
        <w:pStyle w:val="2"/>
        <w:ind w:firstLine="567"/>
        <w:rPr>
          <w:lang w:val="ru-RU"/>
        </w:rPr>
      </w:pPr>
      <w:r w:rsidRPr="00D26162">
        <w:rPr>
          <w:lang w:val="ru-RU"/>
        </w:rPr>
        <w:t>Глава четв</w:t>
      </w:r>
      <w:r w:rsidR="00BF2D7C" w:rsidRPr="00D26162">
        <w:rPr>
          <w:lang w:val="ru-RU"/>
        </w:rPr>
        <w:t>е</w:t>
      </w:r>
      <w:r w:rsidRPr="00D26162">
        <w:rPr>
          <w:lang w:val="ru-RU"/>
        </w:rPr>
        <w:t>ртая</w:t>
      </w:r>
    </w:p>
    <w:p w14:paraId="058ACF97" w14:textId="77777777" w:rsidR="0094125C" w:rsidRPr="00D26162" w:rsidRDefault="0094125C" w:rsidP="0094125C">
      <w:pPr>
        <w:shd w:val="clear" w:color="auto" w:fill="FFFFFF"/>
        <w:spacing w:before="120" w:after="120" w:line="240" w:lineRule="auto"/>
        <w:jc w:val="left"/>
        <w:rPr>
          <w:rFonts w:ascii="Arial" w:eastAsia="Times New Roman" w:hAnsi="Arial"/>
          <w:i/>
          <w:iCs/>
          <w:color w:val="222222"/>
          <w:sz w:val="21"/>
          <w:szCs w:val="21"/>
          <w:lang w:val="ru-RU"/>
        </w:rPr>
      </w:pPr>
    </w:p>
    <w:p w14:paraId="39D82B95" w14:textId="5C4A1D85" w:rsidR="0094125C" w:rsidRPr="000C2717" w:rsidRDefault="0094125C" w:rsidP="0094125C">
      <w:pPr>
        <w:rPr>
          <w:i/>
          <w:iCs/>
          <w:lang w:val="ru-RU"/>
        </w:rPr>
      </w:pPr>
      <w:r w:rsidRPr="000C2717">
        <w:rPr>
          <w:i/>
          <w:iCs/>
          <w:lang w:val="ru-RU"/>
        </w:rPr>
        <w:t>Пятнадцать минут до перехода</w:t>
      </w:r>
    </w:p>
    <w:p w14:paraId="225B6910" w14:textId="77777777" w:rsidR="0094125C" w:rsidRPr="00D26162" w:rsidRDefault="0094125C" w:rsidP="0094125C">
      <w:pPr>
        <w:rPr>
          <w:lang w:val="ru-RU"/>
        </w:rPr>
      </w:pPr>
    </w:p>
    <w:p w14:paraId="350CD224" w14:textId="77777777" w:rsidR="0094125C" w:rsidRPr="00D26162" w:rsidRDefault="0094125C" w:rsidP="0094125C">
      <w:pPr>
        <w:rPr>
          <w:lang w:val="ru-RU"/>
        </w:rPr>
      </w:pPr>
      <w:r w:rsidRPr="00D26162">
        <w:rPr>
          <w:lang w:val="ru-RU"/>
        </w:rPr>
        <w:t>Все протоколы были задействованы, ставни с лязгом опустились, плазменные двигатели погасли, а варп-двигатели раскалились, как поверхность солнца. Вот оно.</w:t>
      </w:r>
    </w:p>
    <w:p w14:paraId="47E66ED8" w14:textId="68937CCF" w:rsidR="0094125C" w:rsidRPr="00D26162" w:rsidRDefault="0094125C" w:rsidP="0094125C">
      <w:pPr>
        <w:rPr>
          <w:lang w:val="ru-RU"/>
        </w:rPr>
      </w:pPr>
      <w:r w:rsidRPr="00D26162">
        <w:rPr>
          <w:lang w:val="ru-RU"/>
        </w:rPr>
        <w:t xml:space="preserve">Но экипаж все голосил, </w:t>
      </w:r>
      <w:r w:rsidR="000C2717">
        <w:rPr>
          <w:lang w:val="ru-RU"/>
        </w:rPr>
        <w:t>безостановочно</w:t>
      </w:r>
      <w:r w:rsidRPr="00D26162">
        <w:rPr>
          <w:lang w:val="ru-RU"/>
        </w:rPr>
        <w:t xml:space="preserve"> советуя свернуть с намеченного маршрута. </w:t>
      </w:r>
      <w:proofErr w:type="spellStart"/>
      <w:r w:rsidRPr="00D26162">
        <w:rPr>
          <w:lang w:val="ru-RU"/>
        </w:rPr>
        <w:t>Авило</w:t>
      </w:r>
      <w:proofErr w:type="spellEnd"/>
      <w:r w:rsidRPr="00D26162">
        <w:rPr>
          <w:lang w:val="ru-RU"/>
        </w:rPr>
        <w:t xml:space="preserve"> не представлял, возможно ли это на данном этапе, но даже если прыжок и можно было отменить, то это ничего не меняло. Капитан принял решение ещ</w:t>
      </w:r>
      <w:r w:rsidR="00BF2D7C" w:rsidRPr="00D26162">
        <w:rPr>
          <w:lang w:val="ru-RU"/>
        </w:rPr>
        <w:t>е</w:t>
      </w:r>
      <w:r w:rsidRPr="00D26162">
        <w:rPr>
          <w:lang w:val="ru-RU"/>
        </w:rPr>
        <w:t xml:space="preserve"> два часа назад.</w:t>
      </w:r>
    </w:p>
    <w:p w14:paraId="6E371E0C" w14:textId="70A4BA23" w:rsidR="0094125C" w:rsidRPr="00D26162" w:rsidRDefault="0094125C" w:rsidP="0094125C">
      <w:pPr>
        <w:rPr>
          <w:lang w:val="ru-RU"/>
        </w:rPr>
      </w:pPr>
      <w:proofErr w:type="spellStart"/>
      <w:r w:rsidRPr="00D26162">
        <w:rPr>
          <w:lang w:val="ru-RU"/>
        </w:rPr>
        <w:t>Авило</w:t>
      </w:r>
      <w:proofErr w:type="spellEnd"/>
      <w:r w:rsidRPr="00D26162">
        <w:rPr>
          <w:lang w:val="ru-RU"/>
        </w:rPr>
        <w:t xml:space="preserve"> сжал кулаки и наклонился впер</w:t>
      </w:r>
      <w:r w:rsidR="00BF2D7C" w:rsidRPr="00D26162">
        <w:rPr>
          <w:lang w:val="ru-RU"/>
        </w:rPr>
        <w:t>е</w:t>
      </w:r>
      <w:r w:rsidRPr="00D26162">
        <w:rPr>
          <w:lang w:val="ru-RU"/>
        </w:rPr>
        <w:t>д. Скоро наступит перелом, рывок за пределы физического мира, от которого чувство такое, будто каждый орган в теле повернулся вокруг своей оси, а потом вернулся назад.</w:t>
      </w:r>
    </w:p>
    <w:p w14:paraId="53889A6F" w14:textId="7FEF2A9C" w:rsidR="0094125C" w:rsidRPr="00D26162" w:rsidRDefault="0094125C" w:rsidP="0094125C">
      <w:pPr>
        <w:rPr>
          <w:lang w:val="ru-RU"/>
        </w:rPr>
      </w:pPr>
      <w:r w:rsidRPr="00D26162">
        <w:rPr>
          <w:lang w:val="ru-RU"/>
        </w:rPr>
        <w:t>— Ещ</w:t>
      </w:r>
      <w:r w:rsidR="00BF2D7C" w:rsidRPr="00D26162">
        <w:rPr>
          <w:lang w:val="ru-RU"/>
        </w:rPr>
        <w:t>е</w:t>
      </w:r>
      <w:r w:rsidRPr="00D26162">
        <w:rPr>
          <w:lang w:val="ru-RU"/>
        </w:rPr>
        <w:t xml:space="preserve"> цели! — крикнула Герта</w:t>
      </w:r>
      <w:r w:rsidR="000C2717">
        <w:rPr>
          <w:lang w:val="ru-RU"/>
        </w:rPr>
        <w:t>.</w:t>
      </w:r>
      <w:r w:rsidRPr="00D26162">
        <w:rPr>
          <w:lang w:val="ru-RU"/>
        </w:rPr>
        <w:t xml:space="preserve"> — Я с трудом успеваю за потоком сообщений. Они направляются к корпусу!</w:t>
      </w:r>
    </w:p>
    <w:p w14:paraId="3A9979B4" w14:textId="77777777" w:rsidR="0094125C" w:rsidRPr="00D26162" w:rsidRDefault="0094125C" w:rsidP="0094125C">
      <w:pPr>
        <w:rPr>
          <w:lang w:val="ru-RU"/>
        </w:rPr>
      </w:pPr>
      <w:r w:rsidRPr="00D26162">
        <w:rPr>
          <w:lang w:val="ru-RU"/>
        </w:rPr>
        <w:t xml:space="preserve">— Успокойтесь! — строго скомандовал </w:t>
      </w:r>
      <w:proofErr w:type="spellStart"/>
      <w:r w:rsidRPr="00D26162">
        <w:rPr>
          <w:lang w:val="ru-RU"/>
        </w:rPr>
        <w:t>Авило</w:t>
      </w:r>
      <w:proofErr w:type="spellEnd"/>
      <w:r w:rsidRPr="00D26162">
        <w:rPr>
          <w:lang w:val="ru-RU"/>
        </w:rPr>
        <w:t>. — Пожалуйста, предоставьте тактический обзор или не сотрясайте воздух понапрасну.</w:t>
      </w:r>
    </w:p>
    <w:p w14:paraId="2CDEBF04" w14:textId="3EA72025" w:rsidR="0094125C" w:rsidRPr="00D26162" w:rsidRDefault="0094125C" w:rsidP="0094125C">
      <w:pPr>
        <w:rPr>
          <w:lang w:val="ru-RU"/>
        </w:rPr>
      </w:pPr>
      <w:r w:rsidRPr="00D26162">
        <w:rPr>
          <w:lang w:val="ru-RU"/>
        </w:rPr>
        <w:t>Уязвл</w:t>
      </w:r>
      <w:r w:rsidR="00BF2D7C" w:rsidRPr="00D26162">
        <w:rPr>
          <w:lang w:val="ru-RU"/>
        </w:rPr>
        <w:t>е</w:t>
      </w:r>
      <w:r w:rsidRPr="00D26162">
        <w:rPr>
          <w:lang w:val="ru-RU"/>
        </w:rPr>
        <w:t xml:space="preserve">нная Герта уставилась на капитана, но затем повернулась к экранам. </w:t>
      </w:r>
    </w:p>
    <w:p w14:paraId="7852C102" w14:textId="2154390B" w:rsidR="0094125C" w:rsidRPr="00D26162" w:rsidRDefault="0094125C" w:rsidP="0094125C">
      <w:pPr>
        <w:rPr>
          <w:lang w:val="ru-RU"/>
        </w:rPr>
      </w:pPr>
      <w:r w:rsidRPr="00D26162">
        <w:rPr>
          <w:lang w:val="ru-RU"/>
        </w:rPr>
        <w:t>— Целостность двигателя девяносто пять процентов, поле Геллера работает на максимуме. Команды по локализации повреждений распределены по поврежд</w:t>
      </w:r>
      <w:r w:rsidR="00BF2D7C" w:rsidRPr="00D26162">
        <w:rPr>
          <w:lang w:val="ru-RU"/>
        </w:rPr>
        <w:t>е</w:t>
      </w:r>
      <w:r w:rsidRPr="00D26162">
        <w:rPr>
          <w:lang w:val="ru-RU"/>
        </w:rPr>
        <w:t>нным палубам.</w:t>
      </w:r>
    </w:p>
    <w:p w14:paraId="19C371A6" w14:textId="77777777" w:rsidR="0094125C" w:rsidRPr="00D26162" w:rsidRDefault="0094125C" w:rsidP="0094125C">
      <w:pPr>
        <w:rPr>
          <w:lang w:val="ru-RU"/>
        </w:rPr>
      </w:pPr>
      <w:r w:rsidRPr="00D26162">
        <w:rPr>
          <w:lang w:val="ru-RU"/>
        </w:rPr>
        <w:t>— Так, а где же наши гости?</w:t>
      </w:r>
    </w:p>
    <w:p w14:paraId="79EBB3F5" w14:textId="77777777" w:rsidR="0094125C" w:rsidRPr="00D26162" w:rsidRDefault="0094125C" w:rsidP="0094125C">
      <w:pPr>
        <w:rPr>
          <w:lang w:val="ru-RU"/>
        </w:rPr>
      </w:pPr>
      <w:r w:rsidRPr="00D26162">
        <w:rPr>
          <w:lang w:val="ru-RU"/>
        </w:rPr>
        <w:t xml:space="preserve">Герте потребовалось некоторое время, чтобы ответить. </w:t>
      </w:r>
    </w:p>
    <w:p w14:paraId="6263C938" w14:textId="77777777" w:rsidR="0094125C" w:rsidRPr="00D26162" w:rsidRDefault="0094125C" w:rsidP="0094125C">
      <w:pPr>
        <w:rPr>
          <w:lang w:val="ru-RU"/>
        </w:rPr>
      </w:pPr>
      <w:r w:rsidRPr="00D26162">
        <w:rPr>
          <w:lang w:val="ru-RU"/>
        </w:rPr>
        <w:lastRenderedPageBreak/>
        <w:t>— Похоже… они ушли.</w:t>
      </w:r>
    </w:p>
    <w:p w14:paraId="292B5611" w14:textId="77777777" w:rsidR="0094125C" w:rsidRPr="00D26162" w:rsidRDefault="0094125C" w:rsidP="0094125C">
      <w:pPr>
        <w:rPr>
          <w:lang w:val="ru-RU"/>
        </w:rPr>
      </w:pPr>
      <w:r w:rsidRPr="00D26162">
        <w:rPr>
          <w:lang w:val="ru-RU"/>
        </w:rPr>
        <w:t>— Ушли?</w:t>
      </w:r>
    </w:p>
    <w:p w14:paraId="7E919327" w14:textId="77777777" w:rsidR="0094125C" w:rsidRPr="00D26162" w:rsidRDefault="0094125C" w:rsidP="0094125C">
      <w:pPr>
        <w:rPr>
          <w:lang w:val="ru-RU"/>
        </w:rPr>
      </w:pPr>
      <w:r w:rsidRPr="00D26162">
        <w:rPr>
          <w:lang w:val="ru-RU"/>
        </w:rPr>
        <w:t>— Да, повелитель. Я же говорю, исчезли.</w:t>
      </w:r>
    </w:p>
    <w:p w14:paraId="31C73C39" w14:textId="77777777" w:rsidR="0094125C" w:rsidRPr="00D26162" w:rsidRDefault="0094125C" w:rsidP="0094125C">
      <w:pPr>
        <w:rPr>
          <w:lang w:val="ru-RU"/>
        </w:rPr>
      </w:pPr>
      <w:r w:rsidRPr="00D26162">
        <w:rPr>
          <w:lang w:val="ru-RU"/>
        </w:rPr>
        <w:t xml:space="preserve">Капитан чуть было не рассмеялся вслух. Неужели это и впрямь было какой-то злой шуткой, разыгранной бригадами, работающими у сканеров? Но ведь </w:t>
      </w:r>
      <w:proofErr w:type="spellStart"/>
      <w:r w:rsidRPr="00D26162">
        <w:rPr>
          <w:lang w:val="ru-RU"/>
        </w:rPr>
        <w:t>Авило</w:t>
      </w:r>
      <w:proofErr w:type="spellEnd"/>
      <w:r w:rsidRPr="00D26162">
        <w:rPr>
          <w:lang w:val="ru-RU"/>
        </w:rPr>
        <w:t xml:space="preserve"> сам слышал доносящиеся из коммуникаторов панические крики, видел обрывочные видеозаписи окровавленных солдат, хромающих с места боя.</w:t>
      </w:r>
    </w:p>
    <w:p w14:paraId="435E36B1" w14:textId="77777777" w:rsidR="0094125C" w:rsidRPr="00D26162" w:rsidRDefault="0094125C" w:rsidP="0094125C">
      <w:pPr>
        <w:rPr>
          <w:lang w:val="ru-RU"/>
        </w:rPr>
      </w:pPr>
      <w:r w:rsidRPr="00D26162">
        <w:rPr>
          <w:lang w:val="ru-RU"/>
        </w:rPr>
        <w:t>Хронометр продолжал замедляться. Скорость «</w:t>
      </w:r>
      <w:proofErr w:type="spellStart"/>
      <w:r w:rsidRPr="000C2717">
        <w:rPr>
          <w:i/>
          <w:iCs/>
          <w:lang w:val="ru-RU"/>
        </w:rPr>
        <w:t>Наксианского</w:t>
      </w:r>
      <w:proofErr w:type="spellEnd"/>
      <w:r w:rsidRPr="000C2717">
        <w:rPr>
          <w:i/>
          <w:iCs/>
          <w:lang w:val="ru-RU"/>
        </w:rPr>
        <w:t xml:space="preserve"> клинка</w:t>
      </w:r>
      <w:r w:rsidRPr="00D26162">
        <w:rPr>
          <w:lang w:val="ru-RU"/>
        </w:rPr>
        <w:t>» была намного выше положенной.</w:t>
      </w:r>
    </w:p>
    <w:p w14:paraId="1064F1EE" w14:textId="651D7F19" w:rsidR="0094125C" w:rsidRPr="00D26162" w:rsidRDefault="0094125C" w:rsidP="0094125C">
      <w:pPr>
        <w:rPr>
          <w:lang w:val="ru-RU"/>
        </w:rPr>
      </w:pPr>
      <w:r w:rsidRPr="00D26162">
        <w:rPr>
          <w:lang w:val="ru-RU"/>
        </w:rPr>
        <w:t xml:space="preserve">— Итак, кто-нибудь может объяснить произошедшее? — требовательно спросил капитан. — Или вы хотите прорвать завесу реальности в </w:t>
      </w:r>
      <w:r w:rsidR="000C2717">
        <w:rPr>
          <w:lang w:val="ru-RU"/>
        </w:rPr>
        <w:t>таком смятении</w:t>
      </w:r>
      <w:r w:rsidRPr="00D26162">
        <w:rPr>
          <w:lang w:val="ru-RU"/>
        </w:rPr>
        <w:t>?</w:t>
      </w:r>
    </w:p>
    <w:p w14:paraId="0BA1F1D5" w14:textId="77777777" w:rsidR="0094125C" w:rsidRPr="00D26162" w:rsidRDefault="0094125C" w:rsidP="0094125C">
      <w:pPr>
        <w:rPr>
          <w:lang w:val="ru-RU"/>
        </w:rPr>
      </w:pPr>
      <w:r w:rsidRPr="00D26162">
        <w:rPr>
          <w:lang w:val="ru-RU"/>
        </w:rPr>
        <w:t xml:space="preserve">Холту как штабному офицеру пришлось предоставить капитану хоть какой-то доклад. </w:t>
      </w:r>
    </w:p>
    <w:p w14:paraId="5EC73EF6" w14:textId="77257E40" w:rsidR="0094125C" w:rsidRPr="00D26162" w:rsidRDefault="0094125C" w:rsidP="0094125C">
      <w:pPr>
        <w:rPr>
          <w:lang w:val="ru-RU"/>
        </w:rPr>
      </w:pPr>
      <w:r w:rsidRPr="00D26162">
        <w:rPr>
          <w:lang w:val="ru-RU"/>
        </w:rPr>
        <w:t xml:space="preserve">— Анализ наблюдений указывает на два направления атаки, противники продвигались быстро, двигаясь к двигателям и генераторам поля Геллера, — сказал он </w:t>
      </w:r>
      <w:r w:rsidR="000C2717">
        <w:rPr>
          <w:lang w:val="ru-RU"/>
        </w:rPr>
        <w:t>живо</w:t>
      </w:r>
      <w:r w:rsidRPr="00D26162">
        <w:rPr>
          <w:lang w:val="ru-RU"/>
        </w:rPr>
        <w:t xml:space="preserve"> и тв</w:t>
      </w:r>
      <w:r w:rsidR="00BF2D7C" w:rsidRPr="00D26162">
        <w:rPr>
          <w:lang w:val="ru-RU"/>
        </w:rPr>
        <w:t>е</w:t>
      </w:r>
      <w:r w:rsidRPr="00D26162">
        <w:rPr>
          <w:lang w:val="ru-RU"/>
        </w:rPr>
        <w:t>рдо. — Обе атаки оказались успешными, вс</w:t>
      </w:r>
      <w:r w:rsidR="00BF2D7C" w:rsidRPr="00D26162">
        <w:rPr>
          <w:lang w:val="ru-RU"/>
        </w:rPr>
        <w:t>е</w:t>
      </w:r>
      <w:r w:rsidRPr="00D26162">
        <w:rPr>
          <w:lang w:val="ru-RU"/>
        </w:rPr>
        <w:t xml:space="preserve"> средства защиты были нейтрализованы, включая резервы, задействованные после того, как мы выяснили траектории движения противника.</w:t>
      </w:r>
    </w:p>
    <w:p w14:paraId="1CC74141" w14:textId="6E9DDD91" w:rsidR="0094125C" w:rsidRPr="00D26162" w:rsidRDefault="0094125C" w:rsidP="0094125C">
      <w:pPr>
        <w:rPr>
          <w:lang w:val="ru-RU"/>
        </w:rPr>
      </w:pPr>
      <w:r w:rsidRPr="00D26162">
        <w:rPr>
          <w:lang w:val="ru-RU"/>
        </w:rPr>
        <w:t>— Тем не менее, корабль вс</w:t>
      </w:r>
      <w:r w:rsidR="00BF2D7C" w:rsidRPr="00D26162">
        <w:rPr>
          <w:lang w:val="ru-RU"/>
        </w:rPr>
        <w:t>е</w:t>
      </w:r>
      <w:r w:rsidRPr="00D26162">
        <w:rPr>
          <w:lang w:val="ru-RU"/>
        </w:rPr>
        <w:t xml:space="preserve"> ещ</w:t>
      </w:r>
      <w:r w:rsidR="00BF2D7C" w:rsidRPr="00D26162">
        <w:rPr>
          <w:lang w:val="ru-RU"/>
        </w:rPr>
        <w:t>е</w:t>
      </w:r>
      <w:r w:rsidRPr="00D26162">
        <w:rPr>
          <w:lang w:val="ru-RU"/>
        </w:rPr>
        <w:t xml:space="preserve"> на ходу, — указал </w:t>
      </w:r>
      <w:proofErr w:type="spellStart"/>
      <w:r w:rsidRPr="00D26162">
        <w:rPr>
          <w:lang w:val="ru-RU"/>
        </w:rPr>
        <w:t>Авило</w:t>
      </w:r>
      <w:proofErr w:type="spellEnd"/>
      <w:r w:rsidRPr="00D26162">
        <w:rPr>
          <w:lang w:val="ru-RU"/>
        </w:rPr>
        <w:t>. — Целостность поля Геллера — по-прежнему без каких бы то ни было нарушений.</w:t>
      </w:r>
    </w:p>
    <w:p w14:paraId="231F24F2" w14:textId="77777777" w:rsidR="0094125C" w:rsidRPr="00D26162" w:rsidRDefault="0094125C" w:rsidP="0094125C">
      <w:pPr>
        <w:rPr>
          <w:lang w:val="ru-RU"/>
        </w:rPr>
      </w:pPr>
      <w:proofErr w:type="spellStart"/>
      <w:r w:rsidRPr="00D26162">
        <w:rPr>
          <w:lang w:val="ru-RU"/>
        </w:rPr>
        <w:t>Файгар</w:t>
      </w:r>
      <w:proofErr w:type="spellEnd"/>
      <w:r w:rsidRPr="00D26162">
        <w:rPr>
          <w:lang w:val="ru-RU"/>
        </w:rPr>
        <w:t xml:space="preserve"> посмотрела на капитана с отсутствующим выражением лица: </w:t>
      </w:r>
    </w:p>
    <w:p w14:paraId="7CD91294" w14:textId="66D44872" w:rsidR="0094125C" w:rsidRPr="00D26162" w:rsidRDefault="0094125C" w:rsidP="0094125C">
      <w:pPr>
        <w:rPr>
          <w:lang w:val="ru-RU"/>
        </w:rPr>
      </w:pPr>
      <w:r w:rsidRPr="00D26162">
        <w:rPr>
          <w:lang w:val="ru-RU"/>
        </w:rPr>
        <w:t>— Похоже, они просто отступили. Вернулись тем же пут</w:t>
      </w:r>
      <w:r w:rsidR="00BF2D7C" w:rsidRPr="00D26162">
        <w:rPr>
          <w:lang w:val="ru-RU"/>
        </w:rPr>
        <w:t>е</w:t>
      </w:r>
      <w:r w:rsidRPr="00D26162">
        <w:rPr>
          <w:lang w:val="ru-RU"/>
        </w:rPr>
        <w:t>м, каким пришли. Больше сообщений о повреждениях не поступало.</w:t>
      </w:r>
    </w:p>
    <w:p w14:paraId="2EAAC096" w14:textId="77777777" w:rsidR="0094125C" w:rsidRPr="00D26162" w:rsidRDefault="0094125C" w:rsidP="0094125C">
      <w:pPr>
        <w:rPr>
          <w:lang w:val="ru-RU"/>
        </w:rPr>
      </w:pPr>
      <w:proofErr w:type="spellStart"/>
      <w:r w:rsidRPr="00D26162">
        <w:rPr>
          <w:lang w:val="ru-RU"/>
        </w:rPr>
        <w:t>Авило</w:t>
      </w:r>
      <w:proofErr w:type="spellEnd"/>
      <w:r w:rsidRPr="00D26162">
        <w:rPr>
          <w:lang w:val="ru-RU"/>
        </w:rPr>
        <w:t xml:space="preserve"> нечего было сказать. Это не имело смысла. Подняться на борт корабля, преодолевая его защиту, а затем просто уйти… зачем? Разве что…</w:t>
      </w:r>
    </w:p>
    <w:p w14:paraId="67AB080A" w14:textId="77777777" w:rsidR="0094125C" w:rsidRPr="00D26162" w:rsidRDefault="0094125C" w:rsidP="0094125C">
      <w:pPr>
        <w:rPr>
          <w:lang w:val="ru-RU"/>
        </w:rPr>
      </w:pPr>
      <w:r w:rsidRPr="00D26162">
        <w:rPr>
          <w:lang w:val="ru-RU"/>
        </w:rPr>
        <w:t xml:space="preserve">— Капитан! — раздался по коммуникатору взволнованный голос </w:t>
      </w:r>
      <w:proofErr w:type="spellStart"/>
      <w:r w:rsidRPr="00D26162">
        <w:rPr>
          <w:lang w:val="ru-RU"/>
        </w:rPr>
        <w:t>Сотеки</w:t>
      </w:r>
      <w:proofErr w:type="spellEnd"/>
      <w:r w:rsidRPr="00D26162">
        <w:rPr>
          <w:lang w:val="ru-RU"/>
        </w:rPr>
        <w:t>. — Цель — не корабль! Повторяю, цель — не корабль! Рекомендую остановить переход и возобновить сканирование до дальнейшего обнаружения противника.</w:t>
      </w:r>
    </w:p>
    <w:p w14:paraId="276067C3" w14:textId="77777777" w:rsidR="0094125C" w:rsidRPr="00D26162" w:rsidRDefault="0094125C" w:rsidP="0094125C">
      <w:pPr>
        <w:rPr>
          <w:lang w:val="ru-RU"/>
        </w:rPr>
      </w:pPr>
      <w:proofErr w:type="spellStart"/>
      <w:r w:rsidRPr="00D26162">
        <w:rPr>
          <w:lang w:val="ru-RU"/>
        </w:rPr>
        <w:t>Авило</w:t>
      </w:r>
      <w:proofErr w:type="spellEnd"/>
      <w:r w:rsidRPr="00D26162">
        <w:rPr>
          <w:lang w:val="ru-RU"/>
        </w:rPr>
        <w:t xml:space="preserve"> взглянул на показатели авгура. Это было бы непросто сделать. Варп-двигатели уже сильно разогрелись.</w:t>
      </w:r>
    </w:p>
    <w:p w14:paraId="38796E8B" w14:textId="77777777" w:rsidR="0094125C" w:rsidRPr="00D26162" w:rsidRDefault="0094125C" w:rsidP="0094125C">
      <w:pPr>
        <w:rPr>
          <w:lang w:val="ru-RU"/>
        </w:rPr>
      </w:pPr>
      <w:r w:rsidRPr="00D26162">
        <w:rPr>
          <w:lang w:val="ru-RU"/>
        </w:rPr>
        <w:t xml:space="preserve">— Нет, лейтенант, — ответил </w:t>
      </w:r>
      <w:proofErr w:type="spellStart"/>
      <w:r w:rsidRPr="00D26162">
        <w:rPr>
          <w:lang w:val="ru-RU"/>
        </w:rPr>
        <w:t>Авило</w:t>
      </w:r>
      <w:proofErr w:type="spellEnd"/>
      <w:r w:rsidRPr="00D26162">
        <w:rPr>
          <w:lang w:val="ru-RU"/>
        </w:rPr>
        <w:t xml:space="preserve"> по </w:t>
      </w:r>
      <w:proofErr w:type="spellStart"/>
      <w:r w:rsidRPr="00D26162">
        <w:rPr>
          <w:lang w:val="ru-RU"/>
        </w:rPr>
        <w:t>воксу</w:t>
      </w:r>
      <w:proofErr w:type="spellEnd"/>
      <w:r w:rsidRPr="00D26162">
        <w:rPr>
          <w:lang w:val="ru-RU"/>
        </w:rPr>
        <w:t>. — Курс задан, и мы продолжим его придерживаться.</w:t>
      </w:r>
    </w:p>
    <w:p w14:paraId="2592A802" w14:textId="77777777" w:rsidR="0094125C" w:rsidRPr="00D26162" w:rsidRDefault="0094125C" w:rsidP="0094125C">
      <w:pPr>
        <w:rPr>
          <w:lang w:val="ru-RU"/>
        </w:rPr>
      </w:pPr>
      <w:r w:rsidRPr="00D26162">
        <w:rPr>
          <w:lang w:val="ru-RU"/>
        </w:rPr>
        <w:t>— Со всем уважением, капитан, настаиваю на пересмотре решения! Какой бы корабль ни использовали нападавшие, он должен быть крошечным. Мы сможем устранить его в пуст…</w:t>
      </w:r>
    </w:p>
    <w:p w14:paraId="06442295" w14:textId="764FC005" w:rsidR="0094125C" w:rsidRPr="00D26162" w:rsidRDefault="0094125C" w:rsidP="0094125C">
      <w:pPr>
        <w:rPr>
          <w:lang w:val="ru-RU"/>
        </w:rPr>
      </w:pPr>
      <w:proofErr w:type="spellStart"/>
      <w:r w:rsidRPr="00D26162">
        <w:rPr>
          <w:lang w:val="ru-RU"/>
        </w:rPr>
        <w:t>Авило</w:t>
      </w:r>
      <w:proofErr w:type="spellEnd"/>
      <w:r w:rsidRPr="00D26162">
        <w:rPr>
          <w:lang w:val="ru-RU"/>
        </w:rPr>
        <w:t xml:space="preserve"> прервал связь. Как он часто замечал, постоянно испытываемый </w:t>
      </w:r>
      <w:proofErr w:type="spellStart"/>
      <w:r w:rsidRPr="00D26162">
        <w:rPr>
          <w:lang w:val="ru-RU"/>
        </w:rPr>
        <w:t>Сотекой</w:t>
      </w:r>
      <w:proofErr w:type="spellEnd"/>
      <w:r w:rsidRPr="00D26162">
        <w:rPr>
          <w:lang w:val="ru-RU"/>
        </w:rPr>
        <w:t xml:space="preserve"> стресс делал </w:t>
      </w:r>
      <w:r w:rsidR="000C2717">
        <w:rPr>
          <w:lang w:val="ru-RU"/>
        </w:rPr>
        <w:t>ее</w:t>
      </w:r>
      <w:r w:rsidRPr="00D26162">
        <w:rPr>
          <w:lang w:val="ru-RU"/>
        </w:rPr>
        <w:t xml:space="preserve"> склонной к вспышкам гнева. И в этот раз доказательство е</w:t>
      </w:r>
      <w:r w:rsidR="00BF2D7C" w:rsidRPr="00D26162">
        <w:rPr>
          <w:lang w:val="ru-RU"/>
        </w:rPr>
        <w:t>е</w:t>
      </w:r>
      <w:r w:rsidRPr="00D26162">
        <w:rPr>
          <w:lang w:val="ru-RU"/>
        </w:rPr>
        <w:t xml:space="preserve"> вспыльчивости услышали и другие члены экипажа. Прид</w:t>
      </w:r>
      <w:r w:rsidR="00BF2D7C" w:rsidRPr="00D26162">
        <w:rPr>
          <w:lang w:val="ru-RU"/>
        </w:rPr>
        <w:t>е</w:t>
      </w:r>
      <w:r w:rsidRPr="00D26162">
        <w:rPr>
          <w:lang w:val="ru-RU"/>
        </w:rPr>
        <w:t>тся придумать для Геры подходящее наказание. Понизить ее в звании, что ли.</w:t>
      </w:r>
    </w:p>
    <w:p w14:paraId="7EEF5709" w14:textId="746E8A10" w:rsidR="0094125C" w:rsidRPr="00D26162" w:rsidRDefault="0094125C" w:rsidP="0094125C">
      <w:pPr>
        <w:rPr>
          <w:lang w:val="ru-RU"/>
        </w:rPr>
      </w:pPr>
      <w:r w:rsidRPr="00D26162">
        <w:rPr>
          <w:lang w:val="ru-RU"/>
        </w:rPr>
        <w:t>Капитан откинулся на спинку трона. В обзорных экранах больше не виднелись зв</w:t>
      </w:r>
      <w:r w:rsidR="00BF2D7C" w:rsidRPr="00D26162">
        <w:rPr>
          <w:lang w:val="ru-RU"/>
        </w:rPr>
        <w:t>е</w:t>
      </w:r>
      <w:r w:rsidRPr="00D26162">
        <w:rPr>
          <w:lang w:val="ru-RU"/>
        </w:rPr>
        <w:t>зды — лишь массивные свинцовые прутья варп-ставней. Уже прозвенели куранты, возвещая экипаж о пересечении завесы. Священники молились. Рядовые нижних палуб пристегнулись ремнями безопасности и, без сомнения, бормотали свои собственные молитвы.</w:t>
      </w:r>
    </w:p>
    <w:p w14:paraId="3EEAFB37" w14:textId="77777777" w:rsidR="0094125C" w:rsidRPr="00D26162" w:rsidRDefault="0094125C" w:rsidP="0094125C">
      <w:pPr>
        <w:rPr>
          <w:lang w:val="ru-RU"/>
        </w:rPr>
      </w:pPr>
      <w:r w:rsidRPr="00D26162">
        <w:rPr>
          <w:lang w:val="ru-RU"/>
        </w:rPr>
        <w:lastRenderedPageBreak/>
        <w:t xml:space="preserve">— </w:t>
      </w:r>
      <w:proofErr w:type="spellStart"/>
      <w:r w:rsidRPr="00D26162">
        <w:rPr>
          <w:lang w:val="ru-RU"/>
        </w:rPr>
        <w:t>Зорт</w:t>
      </w:r>
      <w:proofErr w:type="spellEnd"/>
      <w:r w:rsidRPr="00D26162">
        <w:rPr>
          <w:lang w:val="ru-RU"/>
        </w:rPr>
        <w:t xml:space="preserve">, как только мы окажемся на другой стороне, проконтролируй завершение оставшихся работ, — как всегда, спокойно приказал </w:t>
      </w:r>
      <w:proofErr w:type="spellStart"/>
      <w:r w:rsidRPr="00D26162">
        <w:rPr>
          <w:lang w:val="ru-RU"/>
        </w:rPr>
        <w:t>Авило</w:t>
      </w:r>
      <w:proofErr w:type="spellEnd"/>
      <w:r w:rsidRPr="00D26162">
        <w:rPr>
          <w:lang w:val="ru-RU"/>
        </w:rPr>
        <w:t>. — Если на корабле остался кто-то из незваных гостей, ты знаешь, что делать.</w:t>
      </w:r>
    </w:p>
    <w:p w14:paraId="57B44C10" w14:textId="6F5C9976" w:rsidR="0094125C" w:rsidRPr="00D26162" w:rsidRDefault="0094125C" w:rsidP="0094125C">
      <w:pPr>
        <w:rPr>
          <w:lang w:val="ru-RU"/>
        </w:rPr>
      </w:pPr>
      <w:r w:rsidRPr="00D26162">
        <w:rPr>
          <w:lang w:val="ru-RU"/>
        </w:rPr>
        <w:t xml:space="preserve">Сам же </w:t>
      </w:r>
      <w:proofErr w:type="spellStart"/>
      <w:r w:rsidRPr="00D26162">
        <w:rPr>
          <w:lang w:val="ru-RU"/>
        </w:rPr>
        <w:t>Авило</w:t>
      </w:r>
      <w:proofErr w:type="spellEnd"/>
      <w:r w:rsidRPr="00D26162">
        <w:rPr>
          <w:lang w:val="ru-RU"/>
        </w:rPr>
        <w:t> будет присутствовать на сборе. От этого зависела его репутация. Капитан дал слово</w:t>
      </w:r>
      <w:r w:rsidR="000C2717" w:rsidRPr="000C2717">
        <w:rPr>
          <w:lang w:val="ru-RU"/>
        </w:rPr>
        <w:t xml:space="preserve"> </w:t>
      </w:r>
      <w:proofErr w:type="spellStart"/>
      <w:r w:rsidR="000C2717" w:rsidRPr="00D26162">
        <w:rPr>
          <w:lang w:val="ru-RU"/>
        </w:rPr>
        <w:t>Фриру</w:t>
      </w:r>
      <w:proofErr w:type="spellEnd"/>
      <w:r w:rsidR="000C2717">
        <w:rPr>
          <w:lang w:val="ru-RU"/>
        </w:rPr>
        <w:t>,</w:t>
      </w:r>
      <w:r w:rsidR="000C2717" w:rsidRPr="000C2717">
        <w:rPr>
          <w:lang w:val="ru-RU"/>
        </w:rPr>
        <w:t xml:space="preserve"> </w:t>
      </w:r>
      <w:r w:rsidR="000C2717" w:rsidRPr="00D26162">
        <w:rPr>
          <w:lang w:val="ru-RU"/>
        </w:rPr>
        <w:t>снизошедшему до личного общения</w:t>
      </w:r>
      <w:r w:rsidRPr="00D26162">
        <w:rPr>
          <w:lang w:val="ru-RU"/>
        </w:rPr>
        <w:t xml:space="preserve">. Ему сказали, что каждая </w:t>
      </w:r>
      <w:proofErr w:type="spellStart"/>
      <w:r w:rsidRPr="00D26162">
        <w:rPr>
          <w:lang w:val="ru-RU"/>
        </w:rPr>
        <w:t>макропушка</w:t>
      </w:r>
      <w:proofErr w:type="spellEnd"/>
      <w:r w:rsidRPr="00D26162">
        <w:rPr>
          <w:lang w:val="ru-RU"/>
        </w:rPr>
        <w:t xml:space="preserve"> имеет значение. Это была крупная атака, которую предсказывали годами. </w:t>
      </w:r>
      <w:proofErr w:type="spellStart"/>
      <w:r w:rsidRPr="00D26162">
        <w:rPr>
          <w:lang w:val="ru-RU"/>
        </w:rPr>
        <w:t>Коронис</w:t>
      </w:r>
      <w:proofErr w:type="spellEnd"/>
      <w:r w:rsidRPr="00D26162">
        <w:rPr>
          <w:lang w:val="ru-RU"/>
        </w:rPr>
        <w:t xml:space="preserve"> </w:t>
      </w:r>
      <w:proofErr w:type="spellStart"/>
      <w:r w:rsidRPr="00D26162">
        <w:rPr>
          <w:lang w:val="ru-RU"/>
        </w:rPr>
        <w:t>Агатон</w:t>
      </w:r>
      <w:proofErr w:type="spellEnd"/>
      <w:r w:rsidRPr="00D26162">
        <w:rPr>
          <w:lang w:val="ru-RU"/>
        </w:rPr>
        <w:t xml:space="preserve"> был лишь началом. И </w:t>
      </w:r>
      <w:proofErr w:type="spellStart"/>
      <w:r w:rsidRPr="00D26162">
        <w:rPr>
          <w:lang w:val="ru-RU"/>
        </w:rPr>
        <w:t>Авило</w:t>
      </w:r>
      <w:proofErr w:type="spellEnd"/>
      <w:r w:rsidRPr="00D26162">
        <w:rPr>
          <w:lang w:val="ru-RU"/>
        </w:rPr>
        <w:t xml:space="preserve"> знал, где они окажутся в конце концов.</w:t>
      </w:r>
    </w:p>
    <w:p w14:paraId="3AD6EEE9" w14:textId="77777777" w:rsidR="0094125C" w:rsidRPr="00D26162" w:rsidRDefault="0094125C" w:rsidP="0094125C">
      <w:pPr>
        <w:rPr>
          <w:lang w:val="ru-RU"/>
        </w:rPr>
      </w:pPr>
      <w:r w:rsidRPr="00D26162">
        <w:rPr>
          <w:lang w:val="ru-RU"/>
        </w:rPr>
        <w:t>Хронометр отсчитывал время до приближения к точке перехода. Осталось всего несколько секунд.</w:t>
      </w:r>
    </w:p>
    <w:p w14:paraId="6298261A" w14:textId="4E782AF8" w:rsidR="0094125C" w:rsidRPr="00D26162" w:rsidRDefault="0094125C" w:rsidP="0094125C">
      <w:pPr>
        <w:rPr>
          <w:lang w:val="ru-RU"/>
        </w:rPr>
      </w:pPr>
      <w:r w:rsidRPr="00D26162">
        <w:rPr>
          <w:lang w:val="ru-RU"/>
        </w:rPr>
        <w:t>— По воле Его мы пересекаем пустоту! — как всегда</w:t>
      </w:r>
      <w:r w:rsidR="000C2717">
        <w:rPr>
          <w:lang w:val="ru-RU"/>
        </w:rPr>
        <w:t>,</w:t>
      </w:r>
      <w:r w:rsidRPr="00D26162">
        <w:rPr>
          <w:lang w:val="ru-RU"/>
        </w:rPr>
        <w:t xml:space="preserve"> крикнул </w:t>
      </w:r>
      <w:proofErr w:type="spellStart"/>
      <w:r w:rsidRPr="00D26162">
        <w:rPr>
          <w:lang w:val="ru-RU"/>
        </w:rPr>
        <w:t>Авило</w:t>
      </w:r>
      <w:proofErr w:type="spellEnd"/>
      <w:r w:rsidRPr="00D26162">
        <w:rPr>
          <w:lang w:val="ru-RU"/>
        </w:rPr>
        <w:t>, соблюдая небольшое суеверие. Отвлекающий ман</w:t>
      </w:r>
      <w:r w:rsidR="00BF2D7C" w:rsidRPr="00D26162">
        <w:rPr>
          <w:lang w:val="ru-RU"/>
        </w:rPr>
        <w:t>е</w:t>
      </w:r>
      <w:r w:rsidRPr="00D26162">
        <w:rPr>
          <w:lang w:val="ru-RU"/>
        </w:rPr>
        <w:t>вр от опасного эпизода, который, к счастью, закончился. С последствиями можно было разобраться позднее. Сейчас самым главным было сдержать обещание.</w:t>
      </w:r>
    </w:p>
    <w:p w14:paraId="01FA9BE6" w14:textId="77777777" w:rsidR="0094125C" w:rsidRPr="00D26162" w:rsidRDefault="0094125C" w:rsidP="0094125C">
      <w:pPr>
        <w:rPr>
          <w:lang w:val="ru-RU"/>
        </w:rPr>
      </w:pPr>
      <w:r w:rsidRPr="00D26162">
        <w:rPr>
          <w:lang w:val="ru-RU"/>
        </w:rPr>
        <w:t>Палуба задрожала, бой курантов дошел до высшей точки. Вспыхнули новые предупреждающие огни, и руны, выгравированные на медных арках над головой, внезапно полыхнули красным.</w:t>
      </w:r>
    </w:p>
    <w:p w14:paraId="063B81FA" w14:textId="649C2E57" w:rsidR="0094125C" w:rsidRPr="00D26162" w:rsidRDefault="0094125C" w:rsidP="0094125C">
      <w:pPr>
        <w:rPr>
          <w:lang w:val="ru-RU"/>
        </w:rPr>
      </w:pPr>
      <w:r w:rsidRPr="00D26162">
        <w:rPr>
          <w:lang w:val="ru-RU"/>
        </w:rPr>
        <w:t>И с этими словами «</w:t>
      </w:r>
      <w:proofErr w:type="spellStart"/>
      <w:r w:rsidRPr="000C2717">
        <w:rPr>
          <w:i/>
          <w:iCs/>
          <w:lang w:val="ru-RU"/>
        </w:rPr>
        <w:t>Наксианский</w:t>
      </w:r>
      <w:proofErr w:type="spellEnd"/>
      <w:r w:rsidRPr="000C2717">
        <w:rPr>
          <w:i/>
          <w:iCs/>
          <w:lang w:val="ru-RU"/>
        </w:rPr>
        <w:t xml:space="preserve"> клинок</w:t>
      </w:r>
      <w:r w:rsidRPr="00D26162">
        <w:rPr>
          <w:lang w:val="ru-RU"/>
        </w:rPr>
        <w:t>» прекратил сво</w:t>
      </w:r>
      <w:r w:rsidR="00BF2D7C" w:rsidRPr="00D26162">
        <w:rPr>
          <w:lang w:val="ru-RU"/>
        </w:rPr>
        <w:t>е</w:t>
      </w:r>
      <w:r w:rsidRPr="00D26162">
        <w:rPr>
          <w:lang w:val="ru-RU"/>
        </w:rPr>
        <w:t xml:space="preserve"> существование в физическом мире и, вращаясь, умчался в вечный эфир.</w:t>
      </w:r>
    </w:p>
    <w:p w14:paraId="33F608DF" w14:textId="6E48687B" w:rsidR="0094125C" w:rsidRPr="00D26162" w:rsidRDefault="0094125C" w:rsidP="0094125C">
      <w:pPr>
        <w:rPr>
          <w:lang w:val="ru-RU"/>
        </w:rPr>
      </w:pPr>
      <w:r w:rsidRPr="00D26162">
        <w:rPr>
          <w:lang w:val="ru-RU"/>
        </w:rPr>
        <w:br/>
      </w:r>
      <w:proofErr w:type="spellStart"/>
      <w:r w:rsidRPr="00D26162">
        <w:rPr>
          <w:lang w:val="ru-RU"/>
        </w:rPr>
        <w:t>Сотеке</w:t>
      </w:r>
      <w:proofErr w:type="spellEnd"/>
      <w:r w:rsidRPr="00D26162">
        <w:rPr>
          <w:lang w:val="ru-RU"/>
        </w:rPr>
        <w:t xml:space="preserve"> потребовалось много времени, чтобы снова добраться до ретрансляционного узла. Освещение по-прежнему оставалось приглуш</w:t>
      </w:r>
      <w:r w:rsidR="00BF2D7C" w:rsidRPr="00D26162">
        <w:rPr>
          <w:lang w:val="ru-RU"/>
        </w:rPr>
        <w:t>е</w:t>
      </w:r>
      <w:r w:rsidRPr="00D26162">
        <w:rPr>
          <w:lang w:val="ru-RU"/>
        </w:rPr>
        <w:t xml:space="preserve">нным, и казалось, что каждый коридор по колено завален обломками. Тут и там оставались отряды </w:t>
      </w:r>
      <w:proofErr w:type="spellStart"/>
      <w:r w:rsidRPr="00D26162">
        <w:rPr>
          <w:lang w:val="ru-RU"/>
        </w:rPr>
        <w:t>корпехов</w:t>
      </w:r>
      <w:proofErr w:type="spellEnd"/>
      <w:r w:rsidRPr="00D26162">
        <w:rPr>
          <w:lang w:val="ru-RU"/>
        </w:rPr>
        <w:t xml:space="preserve">, окровавленных и контуженных, хотя их было немного — </w:t>
      </w:r>
      <w:proofErr w:type="spellStart"/>
      <w:r w:rsidRPr="00D26162">
        <w:rPr>
          <w:lang w:val="ru-RU"/>
        </w:rPr>
        <w:t>Зорт</w:t>
      </w:r>
      <w:proofErr w:type="spellEnd"/>
      <w:r w:rsidRPr="00D26162">
        <w:rPr>
          <w:lang w:val="ru-RU"/>
        </w:rPr>
        <w:t xml:space="preserve"> перенаправил почти всех в </w:t>
      </w:r>
      <w:proofErr w:type="spellStart"/>
      <w:r w:rsidRPr="00D26162">
        <w:rPr>
          <w:lang w:val="ru-RU"/>
        </w:rPr>
        <w:t>инженариум</w:t>
      </w:r>
      <w:proofErr w:type="spellEnd"/>
      <w:r w:rsidRPr="00D26162">
        <w:rPr>
          <w:lang w:val="ru-RU"/>
        </w:rPr>
        <w:t xml:space="preserve"> и к генераторам поля Геллера. Теперь, когда плазменные двигатели были отключены, палубы тряслись не так сильно, но у варп-двигателей был свой собственный резонанс, который посылал более тонкие гармоники, циркулирующие по всей конструкции корабля.</w:t>
      </w:r>
    </w:p>
    <w:p w14:paraId="00BF3490" w14:textId="11CCB7A3" w:rsidR="0094125C" w:rsidRPr="00D26162" w:rsidRDefault="0094125C" w:rsidP="0094125C">
      <w:pPr>
        <w:rPr>
          <w:lang w:val="ru-RU"/>
        </w:rPr>
      </w:pPr>
      <w:r w:rsidRPr="00D26162">
        <w:rPr>
          <w:lang w:val="ru-RU"/>
        </w:rPr>
        <w:t>Никому не нравилось находиться в варпе. Человечеству не место в этом измерении, независимо от того, существовало поле Геллера или нет, и это вс</w:t>
      </w:r>
      <w:r w:rsidR="00BF2D7C" w:rsidRPr="00D26162">
        <w:rPr>
          <w:lang w:val="ru-RU"/>
        </w:rPr>
        <w:t>е</w:t>
      </w:r>
      <w:r w:rsidRPr="00D26162">
        <w:rPr>
          <w:lang w:val="ru-RU"/>
        </w:rPr>
        <w:t xml:space="preserve"> сильно </w:t>
      </w:r>
      <w:r w:rsidR="000C2717" w:rsidRPr="00D26162">
        <w:rPr>
          <w:lang w:val="ru-RU"/>
        </w:rPr>
        <w:t>усложняло</w:t>
      </w:r>
      <w:r w:rsidRPr="00D26162">
        <w:rPr>
          <w:lang w:val="ru-RU"/>
        </w:rPr>
        <w:t xml:space="preserve">. У </w:t>
      </w:r>
      <w:proofErr w:type="spellStart"/>
      <w:r w:rsidRPr="00D26162">
        <w:rPr>
          <w:lang w:val="ru-RU"/>
        </w:rPr>
        <w:t>Сотеки</w:t>
      </w:r>
      <w:proofErr w:type="spellEnd"/>
      <w:r w:rsidRPr="00D26162">
        <w:rPr>
          <w:lang w:val="ru-RU"/>
        </w:rPr>
        <w:t xml:space="preserve"> уже начинала раскалываться голова, горячая кровь застилала глаза, и, как она знала, это ощущение никуда не денется, пока фрегат не долетит до </w:t>
      </w:r>
      <w:proofErr w:type="spellStart"/>
      <w:r w:rsidRPr="00D26162">
        <w:rPr>
          <w:lang w:val="ru-RU"/>
        </w:rPr>
        <w:t>Коронис</w:t>
      </w:r>
      <w:proofErr w:type="spellEnd"/>
      <w:r w:rsidRPr="00D26162">
        <w:rPr>
          <w:lang w:val="ru-RU"/>
        </w:rPr>
        <w:t xml:space="preserve"> </w:t>
      </w:r>
      <w:proofErr w:type="spellStart"/>
      <w:r w:rsidRPr="00D26162">
        <w:rPr>
          <w:lang w:val="ru-RU"/>
        </w:rPr>
        <w:t>Агатона</w:t>
      </w:r>
      <w:proofErr w:type="spellEnd"/>
      <w:r w:rsidRPr="00D26162">
        <w:rPr>
          <w:lang w:val="ru-RU"/>
        </w:rPr>
        <w:t>.</w:t>
      </w:r>
    </w:p>
    <w:p w14:paraId="42502F93" w14:textId="7AC5F03A" w:rsidR="0094125C" w:rsidRPr="00D26162" w:rsidRDefault="0094125C" w:rsidP="0094125C">
      <w:pPr>
        <w:rPr>
          <w:lang w:val="ru-RU"/>
        </w:rPr>
      </w:pPr>
      <w:r w:rsidRPr="00D26162">
        <w:rPr>
          <w:lang w:val="ru-RU"/>
        </w:rPr>
        <w:t>И вс</w:t>
      </w:r>
      <w:r w:rsidR="00BF2D7C" w:rsidRPr="00D26162">
        <w:rPr>
          <w:lang w:val="ru-RU"/>
        </w:rPr>
        <w:t>е</w:t>
      </w:r>
      <w:r w:rsidRPr="00D26162">
        <w:rPr>
          <w:lang w:val="ru-RU"/>
        </w:rPr>
        <w:t xml:space="preserve"> же Гера чувствовала себя лучше, чем Талек. Когда лейтенант наконец-то пробралась через разрушенные порталы, перешагивая через изломанные тела стражников, и увидела полусидящего </w:t>
      </w:r>
      <w:proofErr w:type="spellStart"/>
      <w:r w:rsidRPr="00D26162">
        <w:rPr>
          <w:lang w:val="ru-RU"/>
        </w:rPr>
        <w:t>астропата</w:t>
      </w:r>
      <w:proofErr w:type="spellEnd"/>
      <w:r w:rsidRPr="00D26162">
        <w:rPr>
          <w:lang w:val="ru-RU"/>
        </w:rPr>
        <w:t xml:space="preserve">, прислонившегося к своим </w:t>
      </w:r>
      <w:proofErr w:type="spellStart"/>
      <w:r w:rsidRPr="00D26162">
        <w:rPr>
          <w:lang w:val="ru-RU"/>
        </w:rPr>
        <w:t>когитаторам</w:t>
      </w:r>
      <w:proofErr w:type="spellEnd"/>
      <w:r w:rsidRPr="00D26162">
        <w:rPr>
          <w:lang w:val="ru-RU"/>
        </w:rPr>
        <w:t>, Талек улыбнулся ей окровавленным беззубым ртом. Капюшон был откинут назад, открывая тощую бело-серую макушку, обрамленную редкой тонзурой. Одна рука лежала на приподнятом колене, другая, похоже, была сломана. Несколько кабелей все ещ</w:t>
      </w:r>
      <w:r w:rsidR="00BF2D7C" w:rsidRPr="00D26162">
        <w:rPr>
          <w:lang w:val="ru-RU"/>
        </w:rPr>
        <w:t>е</w:t>
      </w:r>
      <w:r w:rsidRPr="00D26162">
        <w:rPr>
          <w:lang w:val="ru-RU"/>
        </w:rPr>
        <w:t xml:space="preserve"> торчали из своих гн</w:t>
      </w:r>
      <w:r w:rsidR="00BF2D7C" w:rsidRPr="00D26162">
        <w:rPr>
          <w:lang w:val="ru-RU"/>
        </w:rPr>
        <w:t>е</w:t>
      </w:r>
      <w:r w:rsidRPr="00D26162">
        <w:rPr>
          <w:lang w:val="ru-RU"/>
        </w:rPr>
        <w:t>зд, хотя большинство вырвали.</w:t>
      </w:r>
    </w:p>
    <w:p w14:paraId="193DDF87" w14:textId="77777777" w:rsidR="0094125C" w:rsidRPr="00D26162" w:rsidRDefault="0094125C" w:rsidP="0094125C">
      <w:pPr>
        <w:rPr>
          <w:lang w:val="ru-RU"/>
        </w:rPr>
      </w:pPr>
      <w:r w:rsidRPr="00D26162">
        <w:rPr>
          <w:lang w:val="ru-RU"/>
        </w:rPr>
        <w:t xml:space="preserve">— Я пытался их остановить, — удрученно сказал старый </w:t>
      </w:r>
      <w:proofErr w:type="spellStart"/>
      <w:r w:rsidRPr="00D26162">
        <w:rPr>
          <w:lang w:val="ru-RU"/>
        </w:rPr>
        <w:t>астропат</w:t>
      </w:r>
      <w:proofErr w:type="spellEnd"/>
      <w:r w:rsidRPr="00D26162">
        <w:rPr>
          <w:lang w:val="ru-RU"/>
        </w:rPr>
        <w:t>. — Наверное, зря.</w:t>
      </w:r>
    </w:p>
    <w:p w14:paraId="75B4FF74" w14:textId="77777777" w:rsidR="0094125C" w:rsidRPr="00D26162" w:rsidRDefault="0094125C" w:rsidP="0094125C">
      <w:pPr>
        <w:rPr>
          <w:lang w:val="ru-RU"/>
        </w:rPr>
      </w:pPr>
      <w:proofErr w:type="spellStart"/>
      <w:r w:rsidRPr="00D26162">
        <w:rPr>
          <w:lang w:val="ru-RU"/>
        </w:rPr>
        <w:t>Сотека</w:t>
      </w:r>
      <w:proofErr w:type="spellEnd"/>
      <w:r w:rsidRPr="00D26162">
        <w:rPr>
          <w:lang w:val="ru-RU"/>
        </w:rPr>
        <w:t xml:space="preserve"> присела перед ним на корточки: </w:t>
      </w:r>
    </w:p>
    <w:p w14:paraId="3BB8F4EF" w14:textId="77777777" w:rsidR="0094125C" w:rsidRPr="00D26162" w:rsidRDefault="0094125C" w:rsidP="0094125C">
      <w:pPr>
        <w:rPr>
          <w:lang w:val="ru-RU"/>
        </w:rPr>
      </w:pPr>
      <w:r w:rsidRPr="00D26162">
        <w:rPr>
          <w:lang w:val="ru-RU"/>
        </w:rPr>
        <w:t>— Что они забрали?</w:t>
      </w:r>
    </w:p>
    <w:p w14:paraId="41994EF7" w14:textId="4305DE86" w:rsidR="0094125C" w:rsidRPr="00D26162" w:rsidRDefault="0094125C" w:rsidP="0094125C">
      <w:pPr>
        <w:rPr>
          <w:lang w:val="ru-RU"/>
        </w:rPr>
      </w:pPr>
      <w:r w:rsidRPr="00D26162">
        <w:rPr>
          <w:lang w:val="ru-RU"/>
        </w:rPr>
        <w:t>— Вс</w:t>
      </w:r>
      <w:r w:rsidR="00BF2D7C" w:rsidRPr="00D26162">
        <w:rPr>
          <w:lang w:val="ru-RU"/>
        </w:rPr>
        <w:t>е</w:t>
      </w:r>
      <w:r w:rsidRPr="00D26162">
        <w:rPr>
          <w:lang w:val="ru-RU"/>
        </w:rPr>
        <w:t>. — Талек снова закашлялся кровью. Он был уже в преклонном возрасте, и с ним не церемонились. — Я имею в виду записи. Но провидцев пощадили. Уже кое-что.</w:t>
      </w:r>
    </w:p>
    <w:p w14:paraId="317720EA" w14:textId="77777777" w:rsidR="0094125C" w:rsidRPr="00D26162" w:rsidRDefault="0094125C" w:rsidP="0094125C">
      <w:pPr>
        <w:rPr>
          <w:lang w:val="ru-RU"/>
        </w:rPr>
      </w:pPr>
      <w:r w:rsidRPr="00D26162">
        <w:rPr>
          <w:lang w:val="ru-RU"/>
        </w:rPr>
        <w:t>— Свитки уже были расшифрованы?</w:t>
      </w:r>
    </w:p>
    <w:p w14:paraId="423679EA" w14:textId="77777777" w:rsidR="0094125C" w:rsidRPr="00D26162" w:rsidRDefault="0094125C" w:rsidP="0094125C">
      <w:pPr>
        <w:rPr>
          <w:lang w:val="ru-RU"/>
        </w:rPr>
      </w:pPr>
      <w:r w:rsidRPr="00D26162">
        <w:rPr>
          <w:lang w:val="ru-RU"/>
        </w:rPr>
        <w:lastRenderedPageBreak/>
        <w:t>— Какие-то да. Какие-то оказались сложнее. Остальные ожидали нашего решения. Однако они забрали их все, полные или нет.</w:t>
      </w:r>
    </w:p>
    <w:p w14:paraId="3EEFD5BB" w14:textId="77777777" w:rsidR="0094125C" w:rsidRPr="00D26162" w:rsidRDefault="0094125C" w:rsidP="0094125C">
      <w:pPr>
        <w:rPr>
          <w:lang w:val="ru-RU"/>
        </w:rPr>
      </w:pPr>
      <w:r w:rsidRPr="00D26162">
        <w:rPr>
          <w:lang w:val="ru-RU"/>
        </w:rPr>
        <w:t>— Значит, они могут…</w:t>
      </w:r>
    </w:p>
    <w:p w14:paraId="11E74AF7" w14:textId="6E403741" w:rsidR="0094125C" w:rsidRPr="00D26162" w:rsidRDefault="0094125C" w:rsidP="0094125C">
      <w:pPr>
        <w:rPr>
          <w:lang w:val="ru-RU"/>
        </w:rPr>
      </w:pPr>
      <w:r w:rsidRPr="00D26162">
        <w:rPr>
          <w:lang w:val="ru-RU"/>
        </w:rPr>
        <w:t>— Да, думаю, да. Передвижения флота, диспозиции, приказы. У них будет вс</w:t>
      </w:r>
      <w:r w:rsidR="00BF2D7C" w:rsidRPr="00D26162">
        <w:rPr>
          <w:lang w:val="ru-RU"/>
        </w:rPr>
        <w:t>е</w:t>
      </w:r>
      <w:r w:rsidRPr="00D26162">
        <w:rPr>
          <w:lang w:val="ru-RU"/>
        </w:rPr>
        <w:t>.</w:t>
      </w:r>
    </w:p>
    <w:p w14:paraId="7133AC03" w14:textId="77777777" w:rsidR="0094125C" w:rsidRPr="00D26162" w:rsidRDefault="0094125C" w:rsidP="0094125C">
      <w:pPr>
        <w:rPr>
          <w:lang w:val="ru-RU"/>
        </w:rPr>
      </w:pPr>
      <w:r w:rsidRPr="00D26162">
        <w:rPr>
          <w:lang w:val="ru-RU"/>
        </w:rPr>
        <w:t>— В зашифрованном виде, насколько я понимаю.</w:t>
      </w:r>
    </w:p>
    <w:p w14:paraId="665AD777" w14:textId="77777777" w:rsidR="0094125C" w:rsidRPr="00D26162" w:rsidRDefault="0094125C" w:rsidP="0094125C">
      <w:pPr>
        <w:rPr>
          <w:lang w:val="ru-RU"/>
        </w:rPr>
      </w:pPr>
      <w:r w:rsidRPr="00D26162">
        <w:rPr>
          <w:lang w:val="ru-RU"/>
        </w:rPr>
        <w:t xml:space="preserve">Талек сохранил достаточно самообладания, чтобы напустить на себя оскорбленный вид. </w:t>
      </w:r>
    </w:p>
    <w:p w14:paraId="4608CB1E" w14:textId="77777777" w:rsidR="0094125C" w:rsidRPr="00D26162" w:rsidRDefault="0094125C" w:rsidP="0094125C">
      <w:pPr>
        <w:rPr>
          <w:lang w:val="ru-RU"/>
        </w:rPr>
      </w:pPr>
      <w:r w:rsidRPr="00D26162">
        <w:rPr>
          <w:lang w:val="ru-RU"/>
        </w:rPr>
        <w:t>— Разумеется. Стандартный тройной шифр военного флота.</w:t>
      </w:r>
    </w:p>
    <w:p w14:paraId="5A652466" w14:textId="77777777" w:rsidR="0094125C" w:rsidRPr="00D26162" w:rsidRDefault="0094125C" w:rsidP="0094125C">
      <w:pPr>
        <w:rPr>
          <w:lang w:val="ru-RU"/>
        </w:rPr>
      </w:pPr>
      <w:r w:rsidRPr="00D26162">
        <w:rPr>
          <w:lang w:val="ru-RU"/>
        </w:rPr>
        <w:t xml:space="preserve">— Значит, для них эти свитки будут бесполезны, — сказала </w:t>
      </w:r>
      <w:proofErr w:type="spellStart"/>
      <w:r w:rsidRPr="00D26162">
        <w:rPr>
          <w:lang w:val="ru-RU"/>
        </w:rPr>
        <w:t>Сотека</w:t>
      </w:r>
      <w:proofErr w:type="spellEnd"/>
      <w:r w:rsidRPr="00D26162">
        <w:rPr>
          <w:lang w:val="ru-RU"/>
        </w:rPr>
        <w:t>. — Если только они не умеют их расшифровывать.</w:t>
      </w:r>
    </w:p>
    <w:p w14:paraId="75324979" w14:textId="77777777" w:rsidR="0094125C" w:rsidRPr="00D26162" w:rsidRDefault="0094125C" w:rsidP="0094125C">
      <w:pPr>
        <w:rPr>
          <w:lang w:val="ru-RU"/>
        </w:rPr>
      </w:pPr>
      <w:r w:rsidRPr="00D26162">
        <w:rPr>
          <w:lang w:val="ru-RU"/>
        </w:rPr>
        <w:t xml:space="preserve">Талек попытался приподняться, и Гера ему помогла, подхватив </w:t>
      </w:r>
      <w:proofErr w:type="spellStart"/>
      <w:r w:rsidRPr="00D26162">
        <w:rPr>
          <w:lang w:val="ru-RU"/>
        </w:rPr>
        <w:t>астропата</w:t>
      </w:r>
      <w:proofErr w:type="spellEnd"/>
      <w:r w:rsidRPr="00D26162">
        <w:rPr>
          <w:lang w:val="ru-RU"/>
        </w:rPr>
        <w:t xml:space="preserve"> под руки. Он весил совсем немного. </w:t>
      </w:r>
    </w:p>
    <w:p w14:paraId="2539A0CB" w14:textId="75ADAC2C" w:rsidR="0094125C" w:rsidRPr="00D26162" w:rsidRDefault="0094125C" w:rsidP="0094125C">
      <w:pPr>
        <w:rPr>
          <w:lang w:val="ru-RU"/>
        </w:rPr>
      </w:pPr>
      <w:r w:rsidRPr="00D26162">
        <w:rPr>
          <w:lang w:val="ru-RU"/>
        </w:rPr>
        <w:t xml:space="preserve">— Я знаю, кто это был, — сказал Талек, вытирая разбитую губу рукавом. — Они выключили свет, но все мы здесь и так слепы. Я достаточно услышал, как они перешептываются, из внутренних комм-бусин их доспехов. Это был не готик. Это был </w:t>
      </w:r>
      <w:proofErr w:type="spellStart"/>
      <w:r w:rsidRPr="00D26162">
        <w:rPr>
          <w:lang w:val="ru-RU"/>
        </w:rPr>
        <w:t>ювик</w:t>
      </w:r>
      <w:proofErr w:type="spellEnd"/>
      <w:r w:rsidRPr="00D26162">
        <w:rPr>
          <w:lang w:val="ru-RU"/>
        </w:rPr>
        <w:t>. Диалект, который в ходу лишь в одном ордене Империума.</w:t>
      </w:r>
    </w:p>
    <w:p w14:paraId="2EDA4CB6" w14:textId="77777777" w:rsidR="0094125C" w:rsidRPr="00D26162" w:rsidRDefault="0094125C" w:rsidP="0094125C">
      <w:pPr>
        <w:rPr>
          <w:lang w:val="ru-RU"/>
        </w:rPr>
      </w:pPr>
      <w:r w:rsidRPr="00D26162">
        <w:rPr>
          <w:lang w:val="ru-RU"/>
        </w:rPr>
        <w:t>— Так это были не враги?</w:t>
      </w:r>
    </w:p>
    <w:p w14:paraId="07BDA81B" w14:textId="77777777" w:rsidR="0094125C" w:rsidRPr="00D26162" w:rsidRDefault="0094125C" w:rsidP="0094125C">
      <w:pPr>
        <w:rPr>
          <w:lang w:val="ru-RU"/>
        </w:rPr>
      </w:pPr>
      <w:r w:rsidRPr="00D26162">
        <w:rPr>
          <w:lang w:val="ru-RU"/>
        </w:rPr>
        <w:t>— Да брось ты. Будь они врагами, смерть стала бы для нас самым лучшим исходом. А они только шумели и устраивали суматоху, чтобы облегчить путь к цели.</w:t>
      </w:r>
    </w:p>
    <w:p w14:paraId="11E6B9F3" w14:textId="77777777" w:rsidR="0094125C" w:rsidRPr="00D26162" w:rsidRDefault="0094125C" w:rsidP="0094125C">
      <w:pPr>
        <w:rPr>
          <w:lang w:val="ru-RU"/>
        </w:rPr>
      </w:pPr>
      <w:proofErr w:type="spellStart"/>
      <w:r w:rsidRPr="00D26162">
        <w:rPr>
          <w:lang w:val="ru-RU"/>
        </w:rPr>
        <w:t>Сотека</w:t>
      </w:r>
      <w:proofErr w:type="spellEnd"/>
      <w:r w:rsidRPr="00D26162">
        <w:rPr>
          <w:lang w:val="ru-RU"/>
        </w:rPr>
        <w:t xml:space="preserve"> повернулась и устало прислонилась к стене. </w:t>
      </w:r>
    </w:p>
    <w:p w14:paraId="5B786436" w14:textId="547A5BFC" w:rsidR="0094125C" w:rsidRPr="00D26162" w:rsidRDefault="0094125C" w:rsidP="0094125C">
      <w:pPr>
        <w:rPr>
          <w:lang w:val="ru-RU"/>
        </w:rPr>
      </w:pPr>
      <w:r w:rsidRPr="00D26162">
        <w:rPr>
          <w:lang w:val="ru-RU"/>
        </w:rPr>
        <w:t>— Вс</w:t>
      </w:r>
      <w:r w:rsidR="00BF2D7C" w:rsidRPr="00D26162">
        <w:rPr>
          <w:lang w:val="ru-RU"/>
        </w:rPr>
        <w:t>е</w:t>
      </w:r>
      <w:r w:rsidRPr="00D26162">
        <w:rPr>
          <w:lang w:val="ru-RU"/>
        </w:rPr>
        <w:t xml:space="preserve"> это сбивает с толку, мастер. Все в этом деле сбивает с толку. Но ведь </w:t>
      </w:r>
      <w:proofErr w:type="spellStart"/>
      <w:r w:rsidRPr="00D26162">
        <w:rPr>
          <w:lang w:val="ru-RU"/>
        </w:rPr>
        <w:t>Адептус</w:t>
      </w:r>
      <w:proofErr w:type="spellEnd"/>
      <w:r w:rsidRPr="00D26162">
        <w:rPr>
          <w:lang w:val="ru-RU"/>
        </w:rPr>
        <w:t xml:space="preserve"> Астартес и так имели бы доступ к этим материалам?</w:t>
      </w:r>
    </w:p>
    <w:p w14:paraId="34A949A7" w14:textId="15E75B7D" w:rsidR="0094125C" w:rsidRPr="00D26162" w:rsidRDefault="0094125C" w:rsidP="0094125C">
      <w:pPr>
        <w:rPr>
          <w:lang w:val="ru-RU"/>
        </w:rPr>
      </w:pPr>
      <w:r w:rsidRPr="00D26162">
        <w:rPr>
          <w:lang w:val="ru-RU"/>
        </w:rPr>
        <w:t xml:space="preserve">— Именно так ты и подумала, верно? Очень странно. Но космодесантники были не </w:t>
      </w:r>
      <w:r w:rsidR="000C2717">
        <w:rPr>
          <w:lang w:val="ru-RU"/>
        </w:rPr>
        <w:t>расположены</w:t>
      </w:r>
      <w:r w:rsidRPr="00D26162">
        <w:rPr>
          <w:lang w:val="ru-RU"/>
        </w:rPr>
        <w:t xml:space="preserve"> объясняться, а времени </w:t>
      </w:r>
      <w:r w:rsidR="000C2717">
        <w:rPr>
          <w:lang w:val="ru-RU"/>
        </w:rPr>
        <w:t>уже</w:t>
      </w:r>
      <w:r w:rsidRPr="00D26162">
        <w:rPr>
          <w:lang w:val="ru-RU"/>
        </w:rPr>
        <w:t xml:space="preserve"> в обрез. Они хорошо подгадали момент, когда все взгляды прикованы к переходу.</w:t>
      </w:r>
    </w:p>
    <w:p w14:paraId="5D7B63EF" w14:textId="77777777" w:rsidR="0094125C" w:rsidRPr="00D26162" w:rsidRDefault="0094125C" w:rsidP="0094125C">
      <w:pPr>
        <w:rPr>
          <w:lang w:val="ru-RU"/>
        </w:rPr>
      </w:pPr>
      <w:proofErr w:type="spellStart"/>
      <w:r w:rsidRPr="00D26162">
        <w:rPr>
          <w:lang w:val="ru-RU"/>
        </w:rPr>
        <w:t>Сотека</w:t>
      </w:r>
      <w:proofErr w:type="spellEnd"/>
      <w:r w:rsidRPr="00D26162">
        <w:rPr>
          <w:lang w:val="ru-RU"/>
        </w:rPr>
        <w:t xml:space="preserve"> поморщилась: </w:t>
      </w:r>
    </w:p>
    <w:p w14:paraId="61B5A09D" w14:textId="77777777" w:rsidR="0094125C" w:rsidRPr="00D26162" w:rsidRDefault="0094125C" w:rsidP="0094125C">
      <w:pPr>
        <w:rPr>
          <w:lang w:val="ru-RU"/>
        </w:rPr>
      </w:pPr>
      <w:r w:rsidRPr="00D26162">
        <w:rPr>
          <w:lang w:val="ru-RU"/>
        </w:rPr>
        <w:t>— Я пыталась остановить переход. Капитан будет недоволен.</w:t>
      </w:r>
    </w:p>
    <w:p w14:paraId="0FDF8A3E" w14:textId="77777777" w:rsidR="0094125C" w:rsidRPr="00D26162" w:rsidRDefault="0094125C" w:rsidP="0094125C">
      <w:pPr>
        <w:rPr>
          <w:lang w:val="ru-RU"/>
        </w:rPr>
      </w:pPr>
      <w:r w:rsidRPr="00D26162">
        <w:rPr>
          <w:lang w:val="ru-RU"/>
        </w:rPr>
        <w:t xml:space="preserve">— Да, </w:t>
      </w:r>
      <w:proofErr w:type="spellStart"/>
      <w:r w:rsidRPr="00D26162">
        <w:rPr>
          <w:lang w:val="ru-RU"/>
        </w:rPr>
        <w:t>Авило</w:t>
      </w:r>
      <w:proofErr w:type="spellEnd"/>
      <w:r w:rsidRPr="00D26162">
        <w:rPr>
          <w:lang w:val="ru-RU"/>
        </w:rPr>
        <w:t xml:space="preserve"> хладнокровен. Но ты была права, лейтенант, мы могли бы их достать, если бы задержались в реальном пространстве достаточно долго, чтобы разрядить орудия.</w:t>
      </w:r>
    </w:p>
    <w:p w14:paraId="0DC732E2" w14:textId="77777777" w:rsidR="0094125C" w:rsidRPr="00D26162" w:rsidRDefault="0094125C" w:rsidP="0094125C">
      <w:pPr>
        <w:rPr>
          <w:lang w:val="ru-RU"/>
        </w:rPr>
      </w:pPr>
      <w:r w:rsidRPr="00D26162">
        <w:rPr>
          <w:lang w:val="ru-RU"/>
        </w:rPr>
        <w:t xml:space="preserve">— Вряд ли капитана это волнует. Как по мне, он беспокоится лишь о том, как бы выслужиться перед адмиралом </w:t>
      </w:r>
      <w:proofErr w:type="spellStart"/>
      <w:r w:rsidRPr="00D26162">
        <w:rPr>
          <w:lang w:val="ru-RU"/>
        </w:rPr>
        <w:t>Фриром</w:t>
      </w:r>
      <w:proofErr w:type="spellEnd"/>
      <w:r w:rsidRPr="00D26162">
        <w:rPr>
          <w:lang w:val="ru-RU"/>
        </w:rPr>
        <w:t>.</w:t>
      </w:r>
    </w:p>
    <w:p w14:paraId="2DF7D115" w14:textId="77777777" w:rsidR="0094125C" w:rsidRPr="00D26162" w:rsidRDefault="0094125C" w:rsidP="0094125C">
      <w:pPr>
        <w:rPr>
          <w:lang w:val="ru-RU"/>
        </w:rPr>
      </w:pPr>
      <w:r w:rsidRPr="00D26162">
        <w:rPr>
          <w:lang w:val="ru-RU"/>
        </w:rPr>
        <w:t xml:space="preserve">Талек кисло усмехнулся: </w:t>
      </w:r>
    </w:p>
    <w:p w14:paraId="171CE953" w14:textId="77777777" w:rsidR="0094125C" w:rsidRPr="00D26162" w:rsidRDefault="0094125C" w:rsidP="0094125C">
      <w:pPr>
        <w:rPr>
          <w:lang w:val="ru-RU"/>
        </w:rPr>
      </w:pPr>
      <w:r w:rsidRPr="00D26162">
        <w:rPr>
          <w:lang w:val="ru-RU"/>
        </w:rPr>
        <w:t xml:space="preserve">— Вот в какой галактике мы сейчас находимся. Стены рушатся. Я уже говорил об этом, но ты </w:t>
      </w:r>
      <w:proofErr w:type="gramStart"/>
      <w:r w:rsidRPr="00D26162">
        <w:rPr>
          <w:lang w:val="ru-RU"/>
        </w:rPr>
        <w:t>наверняка</w:t>
      </w:r>
      <w:proofErr w:type="gramEnd"/>
      <w:r w:rsidRPr="00D26162">
        <w:rPr>
          <w:lang w:val="ru-RU"/>
        </w:rPr>
        <w:t xml:space="preserve"> и сама догадывалась.</w:t>
      </w:r>
    </w:p>
    <w:p w14:paraId="4B2FCEB2" w14:textId="0FD62F14" w:rsidR="0094125C" w:rsidRPr="00D26162" w:rsidRDefault="0094125C" w:rsidP="0094125C">
      <w:pPr>
        <w:rPr>
          <w:lang w:val="ru-RU"/>
        </w:rPr>
      </w:pPr>
      <w:r w:rsidRPr="00D26162">
        <w:rPr>
          <w:lang w:val="ru-RU"/>
        </w:rPr>
        <w:t>— И вс</w:t>
      </w:r>
      <w:r w:rsidR="00BF2D7C" w:rsidRPr="00D26162">
        <w:rPr>
          <w:lang w:val="ru-RU"/>
        </w:rPr>
        <w:t>е</w:t>
      </w:r>
      <w:r w:rsidRPr="00D26162">
        <w:rPr>
          <w:lang w:val="ru-RU"/>
        </w:rPr>
        <w:t xml:space="preserve"> же, когда я спросила о том, что происходит, вы ничего мне не ответили.</w:t>
      </w:r>
    </w:p>
    <w:p w14:paraId="04196FB0" w14:textId="77777777" w:rsidR="0094125C" w:rsidRPr="00D26162" w:rsidRDefault="0094125C" w:rsidP="0094125C">
      <w:pPr>
        <w:rPr>
          <w:lang w:val="ru-RU"/>
        </w:rPr>
      </w:pPr>
      <w:r w:rsidRPr="00D26162">
        <w:rPr>
          <w:lang w:val="ru-RU"/>
        </w:rPr>
        <w:t xml:space="preserve">Талек перестал улыбаться и сложил то, что осталось от его рук, на коленях. </w:t>
      </w:r>
    </w:p>
    <w:p w14:paraId="5EDE716D" w14:textId="28068835" w:rsidR="0094125C" w:rsidRPr="00D26162" w:rsidRDefault="0094125C" w:rsidP="0094125C">
      <w:pPr>
        <w:rPr>
          <w:lang w:val="ru-RU"/>
        </w:rPr>
      </w:pPr>
      <w:r w:rsidRPr="00D26162">
        <w:rPr>
          <w:lang w:val="ru-RU"/>
        </w:rPr>
        <w:t xml:space="preserve">— Возможно, дело в том, что я и сам не хочу в это верить, — ответил </w:t>
      </w:r>
      <w:proofErr w:type="spellStart"/>
      <w:r w:rsidRPr="00D26162">
        <w:rPr>
          <w:lang w:val="ru-RU"/>
        </w:rPr>
        <w:t>астропат</w:t>
      </w:r>
      <w:proofErr w:type="spellEnd"/>
      <w:r w:rsidRPr="00D26162">
        <w:rPr>
          <w:lang w:val="ru-RU"/>
        </w:rPr>
        <w:t>. — Я снова и снова вижу один-единственный мир, основу всех человеческих надежд. И если мы направляемся к нему в таком внушительном количестве, то мне больше ничего не оста</w:t>
      </w:r>
      <w:r w:rsidR="00BF2D7C" w:rsidRPr="00D26162">
        <w:rPr>
          <w:lang w:val="ru-RU"/>
        </w:rPr>
        <w:t>е</w:t>
      </w:r>
      <w:r w:rsidRPr="00D26162">
        <w:rPr>
          <w:lang w:val="ru-RU"/>
        </w:rPr>
        <w:t>тся, кроме как поверить в то, что это предвестие разрушений, прич</w:t>
      </w:r>
      <w:r w:rsidR="00BF2D7C" w:rsidRPr="00D26162">
        <w:rPr>
          <w:lang w:val="ru-RU"/>
        </w:rPr>
        <w:t>е</w:t>
      </w:r>
      <w:r w:rsidRPr="00D26162">
        <w:rPr>
          <w:lang w:val="ru-RU"/>
        </w:rPr>
        <w:t xml:space="preserve">м такого масштаба, какого </w:t>
      </w:r>
      <w:proofErr w:type="spellStart"/>
      <w:r w:rsidRPr="00D26162">
        <w:rPr>
          <w:lang w:val="ru-RU"/>
        </w:rPr>
        <w:t>Империум</w:t>
      </w:r>
      <w:proofErr w:type="spellEnd"/>
      <w:r w:rsidRPr="00D26162">
        <w:rPr>
          <w:lang w:val="ru-RU"/>
        </w:rPr>
        <w:t xml:space="preserve"> ещ</w:t>
      </w:r>
      <w:r w:rsidR="00BF2D7C" w:rsidRPr="00D26162">
        <w:rPr>
          <w:lang w:val="ru-RU"/>
        </w:rPr>
        <w:t>е</w:t>
      </w:r>
      <w:r w:rsidRPr="00D26162">
        <w:rPr>
          <w:lang w:val="ru-RU"/>
        </w:rPr>
        <w:t xml:space="preserve"> не видел прежде.</w:t>
      </w:r>
    </w:p>
    <w:p w14:paraId="16B24F2C" w14:textId="77777777" w:rsidR="0094125C" w:rsidRPr="00D26162" w:rsidRDefault="0094125C" w:rsidP="0094125C">
      <w:pPr>
        <w:rPr>
          <w:lang w:val="ru-RU"/>
        </w:rPr>
      </w:pPr>
      <w:proofErr w:type="spellStart"/>
      <w:r w:rsidRPr="00D26162">
        <w:rPr>
          <w:lang w:val="ru-RU"/>
        </w:rPr>
        <w:lastRenderedPageBreak/>
        <w:t>Сотека</w:t>
      </w:r>
      <w:proofErr w:type="spellEnd"/>
      <w:r w:rsidRPr="00D26162">
        <w:rPr>
          <w:lang w:val="ru-RU"/>
        </w:rPr>
        <w:t xml:space="preserve"> ничего не ответила. Ей нужно было вернуться на мостик, доложить </w:t>
      </w:r>
      <w:proofErr w:type="spellStart"/>
      <w:r w:rsidRPr="00D26162">
        <w:rPr>
          <w:lang w:val="ru-RU"/>
        </w:rPr>
        <w:t>Авило</w:t>
      </w:r>
      <w:proofErr w:type="spellEnd"/>
      <w:r w:rsidRPr="00D26162">
        <w:rPr>
          <w:lang w:val="ru-RU"/>
        </w:rPr>
        <w:t xml:space="preserve">, но что-то в тоне </w:t>
      </w:r>
      <w:proofErr w:type="spellStart"/>
      <w:r w:rsidRPr="00D26162">
        <w:rPr>
          <w:lang w:val="ru-RU"/>
        </w:rPr>
        <w:t>Талека</w:t>
      </w:r>
      <w:proofErr w:type="spellEnd"/>
      <w:r w:rsidRPr="00D26162">
        <w:rPr>
          <w:lang w:val="ru-RU"/>
        </w:rPr>
        <w:t xml:space="preserve"> заставило ее задержаться.</w:t>
      </w:r>
    </w:p>
    <w:p w14:paraId="51940607" w14:textId="77777777" w:rsidR="0094125C" w:rsidRPr="00D26162" w:rsidRDefault="0094125C" w:rsidP="0094125C">
      <w:pPr>
        <w:rPr>
          <w:lang w:val="ru-RU"/>
        </w:rPr>
      </w:pPr>
      <w:r w:rsidRPr="00D26162">
        <w:rPr>
          <w:lang w:val="ru-RU"/>
        </w:rPr>
        <w:t>— Я же знаю, что это за мир, правда? — спросила она.</w:t>
      </w:r>
    </w:p>
    <w:p w14:paraId="36B8197A" w14:textId="77777777" w:rsidR="0094125C" w:rsidRPr="00D26162" w:rsidRDefault="0094125C" w:rsidP="0094125C">
      <w:pPr>
        <w:rPr>
          <w:lang w:val="ru-RU"/>
        </w:rPr>
      </w:pPr>
      <w:r w:rsidRPr="00D26162">
        <w:rPr>
          <w:lang w:val="ru-RU"/>
        </w:rPr>
        <w:t>— Все знают.</w:t>
      </w:r>
    </w:p>
    <w:p w14:paraId="4FB63C7B" w14:textId="77777777" w:rsidR="0094125C" w:rsidRPr="00D26162" w:rsidRDefault="0094125C" w:rsidP="0094125C">
      <w:pPr>
        <w:rPr>
          <w:lang w:val="ru-RU"/>
        </w:rPr>
      </w:pPr>
      <w:r w:rsidRPr="00D26162">
        <w:rPr>
          <w:lang w:val="ru-RU"/>
        </w:rPr>
        <w:t>— Вы уверены?</w:t>
      </w:r>
    </w:p>
    <w:p w14:paraId="1D3B0863" w14:textId="77777777" w:rsidR="0094125C" w:rsidRPr="00D26162" w:rsidRDefault="0094125C" w:rsidP="0094125C">
      <w:pPr>
        <w:rPr>
          <w:lang w:val="ru-RU"/>
        </w:rPr>
      </w:pPr>
      <w:r w:rsidRPr="00D26162">
        <w:rPr>
          <w:lang w:val="ru-RU"/>
        </w:rPr>
        <w:t>— Я чувствую это в эфире. Это не совсем то же, что и уверенность.</w:t>
      </w:r>
    </w:p>
    <w:p w14:paraId="7CBD7F4D" w14:textId="77777777" w:rsidR="0094125C" w:rsidRPr="00D26162" w:rsidRDefault="0094125C" w:rsidP="0094125C">
      <w:pPr>
        <w:rPr>
          <w:lang w:val="ru-RU"/>
        </w:rPr>
      </w:pPr>
      <w:r w:rsidRPr="00D26162">
        <w:rPr>
          <w:lang w:val="ru-RU"/>
        </w:rPr>
        <w:t xml:space="preserve">— Тем не менее, кто-то явно доверяет вашим наблюдениям. </w:t>
      </w:r>
    </w:p>
    <w:p w14:paraId="0CC995CD" w14:textId="296C8538" w:rsidR="0094125C" w:rsidRPr="00D26162" w:rsidRDefault="0094125C" w:rsidP="0094125C">
      <w:pPr>
        <w:rPr>
          <w:lang w:val="ru-RU"/>
        </w:rPr>
      </w:pPr>
      <w:proofErr w:type="spellStart"/>
      <w:r w:rsidRPr="00D26162">
        <w:rPr>
          <w:lang w:val="ru-RU"/>
        </w:rPr>
        <w:t>Сотека</w:t>
      </w:r>
      <w:proofErr w:type="spellEnd"/>
      <w:r w:rsidRPr="00D26162">
        <w:rPr>
          <w:lang w:val="ru-RU"/>
        </w:rPr>
        <w:t xml:space="preserve"> поднялась и окинула взглядом обломки. Ошеломл</w:t>
      </w:r>
      <w:r w:rsidR="00BF2D7C" w:rsidRPr="00D26162">
        <w:rPr>
          <w:lang w:val="ru-RU"/>
        </w:rPr>
        <w:t>е</w:t>
      </w:r>
      <w:r w:rsidRPr="00D26162">
        <w:rPr>
          <w:lang w:val="ru-RU"/>
        </w:rPr>
        <w:t xml:space="preserve">нные </w:t>
      </w:r>
      <w:proofErr w:type="spellStart"/>
      <w:r w:rsidRPr="00D26162">
        <w:rPr>
          <w:lang w:val="ru-RU"/>
        </w:rPr>
        <w:t>сервы</w:t>
      </w:r>
      <w:proofErr w:type="spellEnd"/>
      <w:r w:rsidRPr="00D26162">
        <w:rPr>
          <w:lang w:val="ru-RU"/>
        </w:rPr>
        <w:t xml:space="preserve"> один за другим начали возвращаться в помещение, нервно вздрагивая, будто незваные гости вс</w:t>
      </w:r>
      <w:r w:rsidR="00BF2D7C" w:rsidRPr="00D26162">
        <w:rPr>
          <w:lang w:val="ru-RU"/>
        </w:rPr>
        <w:t>е</w:t>
      </w:r>
      <w:r w:rsidRPr="00D26162">
        <w:rPr>
          <w:lang w:val="ru-RU"/>
        </w:rPr>
        <w:t xml:space="preserve"> ещ</w:t>
      </w:r>
      <w:r w:rsidR="00BF2D7C" w:rsidRPr="00D26162">
        <w:rPr>
          <w:lang w:val="ru-RU"/>
        </w:rPr>
        <w:t>е</w:t>
      </w:r>
      <w:r w:rsidRPr="00D26162">
        <w:rPr>
          <w:lang w:val="ru-RU"/>
        </w:rPr>
        <w:t xml:space="preserve"> поджидали их за раздвижной дверью. Потребуется много времени, чтобы привести корабль в порядок и снова подготовить фрегат к бою.</w:t>
      </w:r>
    </w:p>
    <w:p w14:paraId="2C849172" w14:textId="77777777" w:rsidR="0094125C" w:rsidRPr="00D26162" w:rsidRDefault="0094125C" w:rsidP="0094125C">
      <w:pPr>
        <w:rPr>
          <w:lang w:val="ru-RU"/>
        </w:rPr>
      </w:pPr>
      <w:r w:rsidRPr="00D26162">
        <w:rPr>
          <w:lang w:val="ru-RU"/>
        </w:rPr>
        <w:t xml:space="preserve">— Не обращай внимания на </w:t>
      </w:r>
      <w:proofErr w:type="spellStart"/>
      <w:r w:rsidRPr="00D26162">
        <w:rPr>
          <w:lang w:val="ru-RU"/>
        </w:rPr>
        <w:t>техножреца</w:t>
      </w:r>
      <w:proofErr w:type="spellEnd"/>
      <w:r w:rsidRPr="00D26162">
        <w:rPr>
          <w:lang w:val="ru-RU"/>
        </w:rPr>
        <w:t>, ладно? — сказал напоследок Талек. — Сомневаюсь, что их что-то могло остановить, даже если бы мы заранее знали о приближении противника.</w:t>
      </w:r>
    </w:p>
    <w:p w14:paraId="74CC9030" w14:textId="763728D5" w:rsidR="0094125C" w:rsidRPr="00D26162" w:rsidRDefault="0094125C" w:rsidP="0094125C">
      <w:pPr>
        <w:rPr>
          <w:lang w:val="ru-RU"/>
        </w:rPr>
      </w:pPr>
      <w:r w:rsidRPr="00D26162">
        <w:rPr>
          <w:lang w:val="ru-RU"/>
        </w:rPr>
        <w:t xml:space="preserve">— О, я и не принимала его слова близко к сердцу, — ответила </w:t>
      </w:r>
      <w:proofErr w:type="spellStart"/>
      <w:r w:rsidRPr="00D26162">
        <w:rPr>
          <w:lang w:val="ru-RU"/>
        </w:rPr>
        <w:t>Сотека</w:t>
      </w:r>
      <w:proofErr w:type="spellEnd"/>
      <w:r w:rsidRPr="00D26162">
        <w:rPr>
          <w:lang w:val="ru-RU"/>
        </w:rPr>
        <w:t>, мрачно направляясь к выходу. — Скоро ему прид</w:t>
      </w:r>
      <w:r w:rsidR="00BF2D7C" w:rsidRPr="00D26162">
        <w:rPr>
          <w:lang w:val="ru-RU"/>
        </w:rPr>
        <w:t>е</w:t>
      </w:r>
      <w:r w:rsidRPr="00D26162">
        <w:rPr>
          <w:lang w:val="ru-RU"/>
        </w:rPr>
        <w:t>тся беспокоиться не только о сенсорных протоколах. Если ваши видения верны, и мы направляемся туда, куда вы сказали, у нас у всех прибавится хлопот.</w:t>
      </w:r>
    </w:p>
    <w:p w14:paraId="66C4701B" w14:textId="77777777" w:rsidR="0094125C" w:rsidRPr="00D26162" w:rsidRDefault="0094125C" w:rsidP="0094125C">
      <w:pPr>
        <w:shd w:val="clear" w:color="auto" w:fill="FFFFFF"/>
        <w:spacing w:before="120" w:after="120" w:line="240" w:lineRule="auto"/>
        <w:jc w:val="left"/>
        <w:rPr>
          <w:rFonts w:ascii="Arial" w:eastAsia="Times New Roman" w:hAnsi="Arial"/>
          <w:color w:val="222222"/>
          <w:sz w:val="21"/>
          <w:szCs w:val="21"/>
          <w:lang w:val="ru-RU"/>
        </w:rPr>
      </w:pPr>
    </w:p>
    <w:p w14:paraId="190DA097" w14:textId="6CB06184" w:rsidR="0094125C" w:rsidRPr="00D26162" w:rsidRDefault="0094125C" w:rsidP="0094125C">
      <w:pPr>
        <w:pStyle w:val="a3"/>
        <w:rPr>
          <w:lang w:val="ru-RU"/>
        </w:rPr>
      </w:pPr>
      <w:r w:rsidRPr="00D26162">
        <w:rPr>
          <w:lang w:val="ru-RU"/>
        </w:rPr>
        <w:lastRenderedPageBreak/>
        <w:t>Часть II. «Аметистовый сюзерен»</w:t>
      </w:r>
    </w:p>
    <w:p w14:paraId="3AD68018" w14:textId="77777777" w:rsidR="0094125C" w:rsidRPr="00D26162" w:rsidRDefault="0094125C" w:rsidP="0094125C">
      <w:pPr>
        <w:pStyle w:val="2"/>
        <w:rPr>
          <w:lang w:val="ru-RU"/>
        </w:rPr>
      </w:pPr>
      <w:r w:rsidRPr="00D26162">
        <w:rPr>
          <w:lang w:val="ru-RU"/>
        </w:rPr>
        <w:t>Глава пятая</w:t>
      </w:r>
    </w:p>
    <w:p w14:paraId="51FCFE3F" w14:textId="144042C1" w:rsidR="0094125C" w:rsidRPr="00D26162" w:rsidRDefault="0094125C" w:rsidP="0094125C">
      <w:pPr>
        <w:rPr>
          <w:lang w:val="ru-RU"/>
        </w:rPr>
      </w:pPr>
      <w:proofErr w:type="spellStart"/>
      <w:r w:rsidRPr="00D26162">
        <w:rPr>
          <w:lang w:val="ru-RU"/>
        </w:rPr>
        <w:t>Торек</w:t>
      </w:r>
      <w:proofErr w:type="spellEnd"/>
      <w:r w:rsidRPr="00D26162">
        <w:rPr>
          <w:lang w:val="ru-RU"/>
        </w:rPr>
        <w:t xml:space="preserve"> </w:t>
      </w:r>
      <w:proofErr w:type="spellStart"/>
      <w:r w:rsidRPr="00D26162">
        <w:rPr>
          <w:lang w:val="ru-RU"/>
        </w:rPr>
        <w:t>Бъяргборн</w:t>
      </w:r>
      <w:proofErr w:type="spellEnd"/>
      <w:r w:rsidRPr="00D26162">
        <w:rPr>
          <w:lang w:val="ru-RU"/>
        </w:rPr>
        <w:t xml:space="preserve"> ш</w:t>
      </w:r>
      <w:r w:rsidR="00BF2D7C" w:rsidRPr="00D26162">
        <w:rPr>
          <w:lang w:val="ru-RU"/>
        </w:rPr>
        <w:t>е</w:t>
      </w:r>
      <w:r w:rsidRPr="00D26162">
        <w:rPr>
          <w:lang w:val="ru-RU"/>
        </w:rPr>
        <w:t xml:space="preserve">л по коридору судна; кожаные ботинки мягко ступали по стальной палубе. Со всех сторон капитана окружали привычные корабельные шумы — мириады звуков, которые ежечасно проникали в каждую часть судна, никогда не прекращаясь и редко меняя интенсивность: скрежет пустотных двигателей, жужжание люмен-батарей, вибрация атмосферных фильтров. Некоторые опытные </w:t>
      </w:r>
      <w:proofErr w:type="spellStart"/>
      <w:r w:rsidRPr="00D26162">
        <w:rPr>
          <w:lang w:val="ru-RU"/>
        </w:rPr>
        <w:t>пустотники</w:t>
      </w:r>
      <w:proofErr w:type="spellEnd"/>
      <w:r w:rsidRPr="00D26162">
        <w:rPr>
          <w:lang w:val="ru-RU"/>
        </w:rPr>
        <w:t xml:space="preserve"> со временем учились их заглушать. Но он никогда так не делал. Во время ночных переходов, л</w:t>
      </w:r>
      <w:r w:rsidR="00BF2D7C" w:rsidRPr="00D26162">
        <w:rPr>
          <w:lang w:val="ru-RU"/>
        </w:rPr>
        <w:t>е</w:t>
      </w:r>
      <w:r w:rsidRPr="00D26162">
        <w:rPr>
          <w:lang w:val="ru-RU"/>
        </w:rPr>
        <w:t>жа на койке, он слушал каждый звук. В них было что-то успокаивающее. Старый капитан пров</w:t>
      </w:r>
      <w:r w:rsidR="00BF2D7C" w:rsidRPr="00D26162">
        <w:rPr>
          <w:lang w:val="ru-RU"/>
        </w:rPr>
        <w:t>е</w:t>
      </w:r>
      <w:r w:rsidRPr="00D26162">
        <w:rPr>
          <w:lang w:val="ru-RU"/>
        </w:rPr>
        <w:t xml:space="preserve">л в пустоте так много времени, что начинал скучать по звукам корабля, если их не было вокруг. Они окутывали </w:t>
      </w:r>
      <w:proofErr w:type="spellStart"/>
      <w:r w:rsidRPr="00D26162">
        <w:rPr>
          <w:lang w:val="ru-RU"/>
        </w:rPr>
        <w:t>Торека</w:t>
      </w:r>
      <w:proofErr w:type="spellEnd"/>
      <w:r w:rsidRPr="00D26162">
        <w:rPr>
          <w:lang w:val="ru-RU"/>
        </w:rPr>
        <w:t>, словно реб</w:t>
      </w:r>
      <w:r w:rsidR="00BF2D7C" w:rsidRPr="00D26162">
        <w:rPr>
          <w:lang w:val="ru-RU"/>
        </w:rPr>
        <w:t>е</w:t>
      </w:r>
      <w:r w:rsidRPr="00D26162">
        <w:rPr>
          <w:lang w:val="ru-RU"/>
        </w:rPr>
        <w:t>нка в утробе матери, определяя его жизнь, этапы дежурств и самочувствие.</w:t>
      </w:r>
    </w:p>
    <w:p w14:paraId="71B29572" w14:textId="720ED17E" w:rsidR="0094125C" w:rsidRPr="00D26162" w:rsidRDefault="0094125C" w:rsidP="0094125C">
      <w:pPr>
        <w:rPr>
          <w:lang w:val="ru-RU"/>
        </w:rPr>
      </w:pPr>
      <w:r w:rsidRPr="00D26162">
        <w:rPr>
          <w:lang w:val="ru-RU"/>
        </w:rPr>
        <w:t xml:space="preserve">В последний раз </w:t>
      </w:r>
      <w:proofErr w:type="spellStart"/>
      <w:r w:rsidRPr="00D26162">
        <w:rPr>
          <w:lang w:val="ru-RU"/>
        </w:rPr>
        <w:t>Бъяргборн</w:t>
      </w:r>
      <w:proofErr w:type="spellEnd"/>
      <w:r w:rsidRPr="00D26162">
        <w:rPr>
          <w:lang w:val="ru-RU"/>
        </w:rPr>
        <w:t xml:space="preserve"> покидал космический корабль больше года назад, во время миссии на Рас </w:t>
      </w:r>
      <w:proofErr w:type="spellStart"/>
      <w:r w:rsidRPr="00D26162">
        <w:rPr>
          <w:lang w:val="ru-RU"/>
        </w:rPr>
        <w:t>Шакех</w:t>
      </w:r>
      <w:proofErr w:type="spellEnd"/>
      <w:r w:rsidRPr="00D26162">
        <w:rPr>
          <w:lang w:val="ru-RU"/>
        </w:rPr>
        <w:t>. В то время он был в поч</w:t>
      </w:r>
      <w:r w:rsidR="00BF2D7C" w:rsidRPr="00D26162">
        <w:rPr>
          <w:lang w:val="ru-RU"/>
        </w:rPr>
        <w:t>е</w:t>
      </w:r>
      <w:r w:rsidRPr="00D26162">
        <w:rPr>
          <w:lang w:val="ru-RU"/>
        </w:rPr>
        <w:t xml:space="preserve">тном звании капитана корабля и командовал военным фрегатом в серо-стальной </w:t>
      </w:r>
      <w:r w:rsidR="005C60A0">
        <w:rPr>
          <w:lang w:val="ru-RU"/>
        </w:rPr>
        <w:t>рас</w:t>
      </w:r>
      <w:r w:rsidRPr="00D26162">
        <w:rPr>
          <w:lang w:val="ru-RU"/>
        </w:rPr>
        <w:t xml:space="preserve">краске Волков </w:t>
      </w:r>
      <w:proofErr w:type="spellStart"/>
      <w:r w:rsidRPr="00D26162">
        <w:rPr>
          <w:lang w:val="ru-RU"/>
        </w:rPr>
        <w:t>Фенриса</w:t>
      </w:r>
      <w:proofErr w:type="spellEnd"/>
      <w:r w:rsidRPr="00D26162">
        <w:rPr>
          <w:lang w:val="ru-RU"/>
        </w:rPr>
        <w:t xml:space="preserve">. Благодаря </w:t>
      </w:r>
      <w:r w:rsidR="005C60A0">
        <w:rPr>
          <w:lang w:val="ru-RU"/>
        </w:rPr>
        <w:t>усиленным</w:t>
      </w:r>
      <w:r w:rsidRPr="00D26162">
        <w:rPr>
          <w:lang w:val="ru-RU"/>
        </w:rPr>
        <w:t xml:space="preserve"> тренировкам, длившимся десятилетиями, </w:t>
      </w:r>
      <w:proofErr w:type="spellStart"/>
      <w:r w:rsidRPr="00D26162">
        <w:rPr>
          <w:lang w:val="ru-RU"/>
        </w:rPr>
        <w:t>Торек</w:t>
      </w:r>
      <w:proofErr w:type="spellEnd"/>
      <w:r w:rsidRPr="00D26162">
        <w:rPr>
          <w:lang w:val="ru-RU"/>
        </w:rPr>
        <w:t xml:space="preserve"> управлял многотысячным экипажем и был настоящим хозяином глубокой тьмы. Он знал, как в ближнем бою выжать из плазменных двигателей чуть больше обычного. Как разрешать споры между вооруж</w:t>
      </w:r>
      <w:r w:rsidR="00BF2D7C" w:rsidRPr="00D26162">
        <w:rPr>
          <w:lang w:val="ru-RU"/>
        </w:rPr>
        <w:t>е</w:t>
      </w:r>
      <w:r w:rsidRPr="00D26162">
        <w:rPr>
          <w:lang w:val="ru-RU"/>
        </w:rPr>
        <w:t xml:space="preserve">нными людьми на конкурирующих палубах — споры, которые могли закончиться поножовщиной, если их не пресечь. </w:t>
      </w:r>
      <w:proofErr w:type="spellStart"/>
      <w:r w:rsidRPr="00D26162">
        <w:rPr>
          <w:lang w:val="ru-RU"/>
        </w:rPr>
        <w:t>Торек</w:t>
      </w:r>
      <w:proofErr w:type="spellEnd"/>
      <w:r w:rsidRPr="00D26162">
        <w:rPr>
          <w:lang w:val="ru-RU"/>
        </w:rPr>
        <w:t xml:space="preserve"> знал, как разговаривать с самым простым грузчиком и как держаться с повелителями — священными воителями с окутанной бурями Горы, величайшими из диких созданий </w:t>
      </w:r>
      <w:proofErr w:type="spellStart"/>
      <w:r w:rsidRPr="00D26162">
        <w:rPr>
          <w:lang w:val="ru-RU"/>
        </w:rPr>
        <w:t>Фенриса</w:t>
      </w:r>
      <w:proofErr w:type="spellEnd"/>
      <w:r w:rsidRPr="00D26162">
        <w:rPr>
          <w:lang w:val="ru-RU"/>
        </w:rPr>
        <w:t>. Это было его жизнью, его даром, его долгом.</w:t>
      </w:r>
    </w:p>
    <w:p w14:paraId="6B1C1918" w14:textId="3E2946DD" w:rsidR="0094125C" w:rsidRPr="00D26162" w:rsidRDefault="0094125C" w:rsidP="0094125C">
      <w:pPr>
        <w:rPr>
          <w:lang w:val="ru-RU"/>
        </w:rPr>
      </w:pPr>
      <w:r w:rsidRPr="00D26162">
        <w:rPr>
          <w:lang w:val="ru-RU"/>
        </w:rPr>
        <w:t xml:space="preserve">И на Рас </w:t>
      </w:r>
      <w:proofErr w:type="spellStart"/>
      <w:r w:rsidRPr="00D26162">
        <w:rPr>
          <w:lang w:val="ru-RU"/>
        </w:rPr>
        <w:t>Шакех</w:t>
      </w:r>
      <w:proofErr w:type="spellEnd"/>
      <w:r w:rsidRPr="00D26162">
        <w:rPr>
          <w:lang w:val="ru-RU"/>
        </w:rPr>
        <w:t xml:space="preserve"> </w:t>
      </w:r>
      <w:proofErr w:type="spellStart"/>
      <w:r w:rsidRPr="00D26162">
        <w:rPr>
          <w:lang w:val="ru-RU"/>
        </w:rPr>
        <w:t>Бъяргборн</w:t>
      </w:r>
      <w:proofErr w:type="spellEnd"/>
      <w:r w:rsidRPr="00D26162">
        <w:rPr>
          <w:lang w:val="ru-RU"/>
        </w:rPr>
        <w:t xml:space="preserve"> разом утратил вс</w:t>
      </w:r>
      <w:r w:rsidR="00BF2D7C" w:rsidRPr="00D26162">
        <w:rPr>
          <w:lang w:val="ru-RU"/>
        </w:rPr>
        <w:t>е</w:t>
      </w:r>
      <w:r w:rsidRPr="00D26162">
        <w:rPr>
          <w:lang w:val="ru-RU"/>
        </w:rPr>
        <w:t>, что так любил. Его корабль уничтожили, и капитан добрался до спасательных капсул лишь в самый последний момент, всю дорогу спасаясь от стен пламени. Капсула вылетела из шахты, со свистом пронеслась сквозь атмосферу, которая становилась все горячее и горячее, и рухнула на раскал</w:t>
      </w:r>
      <w:r w:rsidR="00BF2D7C" w:rsidRPr="00D26162">
        <w:rPr>
          <w:lang w:val="ru-RU"/>
        </w:rPr>
        <w:t>е</w:t>
      </w:r>
      <w:r w:rsidRPr="00D26162">
        <w:rPr>
          <w:lang w:val="ru-RU"/>
        </w:rPr>
        <w:t xml:space="preserve">нные пески отвратительно пыльного и засушливого мира. </w:t>
      </w:r>
      <w:proofErr w:type="spellStart"/>
      <w:r w:rsidRPr="00D26162">
        <w:rPr>
          <w:lang w:val="ru-RU"/>
        </w:rPr>
        <w:t>Торек</w:t>
      </w:r>
      <w:proofErr w:type="spellEnd"/>
      <w:r w:rsidRPr="00D26162">
        <w:rPr>
          <w:lang w:val="ru-RU"/>
        </w:rPr>
        <w:t xml:space="preserve"> до сих пор помнил потрясение, которое испытал, когда вышел из спасательной капсулы: туника была в крови, яркое солнце било в слезящиеся глаза. Он сделал глубокий вдох — на обожж</w:t>
      </w:r>
      <w:r w:rsidR="00BF2D7C" w:rsidRPr="00D26162">
        <w:rPr>
          <w:lang w:val="ru-RU"/>
        </w:rPr>
        <w:t>е</w:t>
      </w:r>
      <w:r w:rsidRPr="00D26162">
        <w:rPr>
          <w:lang w:val="ru-RU"/>
        </w:rPr>
        <w:t>нном горле чувствовалась пыль, и казалось, что до смерти остался единственный удар сердца.</w:t>
      </w:r>
    </w:p>
    <w:p w14:paraId="2FFB901A" w14:textId="78C0F310" w:rsidR="0094125C" w:rsidRPr="00D26162" w:rsidRDefault="0094125C" w:rsidP="0094125C">
      <w:pPr>
        <w:rPr>
          <w:lang w:val="ru-RU"/>
        </w:rPr>
      </w:pPr>
      <w:r w:rsidRPr="00D26162">
        <w:rPr>
          <w:lang w:val="ru-RU"/>
        </w:rPr>
        <w:t xml:space="preserve">Но </w:t>
      </w:r>
      <w:proofErr w:type="spellStart"/>
      <w:r w:rsidRPr="00D26162">
        <w:rPr>
          <w:lang w:val="ru-RU"/>
        </w:rPr>
        <w:t>Бъяргборн</w:t>
      </w:r>
      <w:proofErr w:type="spellEnd"/>
      <w:r w:rsidRPr="00D26162">
        <w:rPr>
          <w:lang w:val="ru-RU"/>
        </w:rPr>
        <w:t xml:space="preserve"> ошибался. Рас </w:t>
      </w:r>
      <w:proofErr w:type="spellStart"/>
      <w:r w:rsidRPr="00D26162">
        <w:rPr>
          <w:lang w:val="ru-RU"/>
        </w:rPr>
        <w:t>Шакех</w:t>
      </w:r>
      <w:proofErr w:type="spellEnd"/>
      <w:r w:rsidRPr="00D26162">
        <w:rPr>
          <w:lang w:val="ru-RU"/>
        </w:rPr>
        <w:t xml:space="preserve"> не стал для него концом, в отличие от многих членов его экипажа, либо погибших среди обломков фрегата, когда тот распался на части, либо выброшенных на просторы этого сурового мира вдали от помощи и убежища. Каким-то образом капитан продолжал влачить сво</w:t>
      </w:r>
      <w:r w:rsidR="00BF2D7C" w:rsidRPr="00D26162">
        <w:rPr>
          <w:lang w:val="ru-RU"/>
        </w:rPr>
        <w:t>е</w:t>
      </w:r>
      <w:r w:rsidRPr="00D26162">
        <w:rPr>
          <w:lang w:val="ru-RU"/>
        </w:rPr>
        <w:t xml:space="preserve"> существование — изо дня в день, от часа к часу, отдыхая в дневную жару и двигаясь в ночной прохладе. Он пробирался в разрушенные города, еще не зная, почему они разрушены, потом отступал обратно в удушающую пустыню, собирая скудные припасы везде, где только мог, страдая от постоянных жажды и голода. В конце концов </w:t>
      </w:r>
      <w:proofErr w:type="spellStart"/>
      <w:r w:rsidRPr="00D26162">
        <w:rPr>
          <w:lang w:val="ru-RU"/>
        </w:rPr>
        <w:t>Торек</w:t>
      </w:r>
      <w:proofErr w:type="spellEnd"/>
      <w:r w:rsidRPr="00D26162">
        <w:rPr>
          <w:lang w:val="ru-RU"/>
        </w:rPr>
        <w:t xml:space="preserve"> наш</w:t>
      </w:r>
      <w:r w:rsidR="00BF2D7C" w:rsidRPr="00D26162">
        <w:rPr>
          <w:lang w:val="ru-RU"/>
        </w:rPr>
        <w:t>е</w:t>
      </w:r>
      <w:r w:rsidRPr="00D26162">
        <w:rPr>
          <w:lang w:val="ru-RU"/>
        </w:rPr>
        <w:t xml:space="preserve">л других выживших </w:t>
      </w:r>
      <w:proofErr w:type="spellStart"/>
      <w:r w:rsidRPr="00D26162">
        <w:rPr>
          <w:lang w:val="ru-RU"/>
        </w:rPr>
        <w:t>фенрисийцев</w:t>
      </w:r>
      <w:proofErr w:type="spellEnd"/>
      <w:r w:rsidRPr="00D26162">
        <w:rPr>
          <w:lang w:val="ru-RU"/>
        </w:rPr>
        <w:t xml:space="preserve"> — таких же бедолаг, как и он сам; кое у кого из </w:t>
      </w:r>
      <w:proofErr w:type="spellStart"/>
      <w:r w:rsidRPr="00D26162">
        <w:rPr>
          <w:lang w:val="ru-RU"/>
        </w:rPr>
        <w:t>кэрлов</w:t>
      </w:r>
      <w:proofErr w:type="spellEnd"/>
      <w:r w:rsidR="00D466AA">
        <w:fldChar w:fldCharType="begin"/>
      </w:r>
      <w:r w:rsidR="00D466AA">
        <w:instrText xml:space="preserve"> HYPERLINK "https://wiki.warpfrog.wtf/index.php?title=%D0%92%D1%80%D0%B0%D1%82%D0%B0_%D0%A5%D0%B5%D0%BB%D1%8C%D0%B2%D0%B8%D0%BD%D1%82%D0%B5%D1%80_/_The_Helwinter_Gate_(%D1%80%D0%BE%D0%BC%D0%B0%D0%BD)" \l "cite_note-3" </w:instrText>
      </w:r>
      <w:r w:rsidR="00466093">
        <w:fldChar w:fldCharType="separate"/>
      </w:r>
      <w:r w:rsidR="00D466AA">
        <w:rPr>
          <w:color w:val="0645AD"/>
          <w:vertAlign w:val="superscript"/>
          <w:lang w:val="ru-RU"/>
        </w:rPr>
        <w:fldChar w:fldCharType="end"/>
      </w:r>
      <w:r w:rsidRPr="00D26162">
        <w:rPr>
          <w:lang w:val="ru-RU"/>
        </w:rPr>
        <w:t xml:space="preserve"> осталось оружие, у других — только рванина на плечах. Заново собравшись вместе, </w:t>
      </w:r>
      <w:proofErr w:type="spellStart"/>
      <w:r w:rsidRPr="00D26162">
        <w:rPr>
          <w:lang w:val="ru-RU"/>
        </w:rPr>
        <w:t>пустотники</w:t>
      </w:r>
      <w:proofErr w:type="spellEnd"/>
      <w:r w:rsidRPr="00D26162">
        <w:rPr>
          <w:lang w:val="ru-RU"/>
        </w:rPr>
        <w:t xml:space="preserve"> наконец-то снова смогли думать о выживании. </w:t>
      </w:r>
      <w:proofErr w:type="spellStart"/>
      <w:r w:rsidRPr="00D26162">
        <w:rPr>
          <w:lang w:val="ru-RU"/>
        </w:rPr>
        <w:t>Кэрлы</w:t>
      </w:r>
      <w:proofErr w:type="spellEnd"/>
      <w:r w:rsidRPr="00D26162">
        <w:rPr>
          <w:lang w:val="ru-RU"/>
        </w:rPr>
        <w:t xml:space="preserve"> из раза в раз повторяли себе, кто они такие, кто их обучал и чего от них требовала подготовка.</w:t>
      </w:r>
    </w:p>
    <w:p w14:paraId="60D3FBF3" w14:textId="25765CCE" w:rsidR="0094125C" w:rsidRPr="00D26162" w:rsidRDefault="0094125C" w:rsidP="0094125C">
      <w:pPr>
        <w:rPr>
          <w:lang w:val="ru-RU"/>
        </w:rPr>
      </w:pPr>
      <w:r w:rsidRPr="00D26162">
        <w:rPr>
          <w:i/>
          <w:iCs/>
          <w:lang w:val="ru-RU"/>
        </w:rPr>
        <w:t>«Л</w:t>
      </w:r>
      <w:r w:rsidR="00BF2D7C" w:rsidRPr="00D26162">
        <w:rPr>
          <w:i/>
          <w:iCs/>
          <w:lang w:val="ru-RU"/>
        </w:rPr>
        <w:t>е</w:t>
      </w:r>
      <w:r w:rsidRPr="00D26162">
        <w:rPr>
          <w:i/>
          <w:iCs/>
          <w:lang w:val="ru-RU"/>
        </w:rPr>
        <w:t>д и железо</w:t>
      </w:r>
      <w:r w:rsidRPr="00D26162">
        <w:rPr>
          <w:lang w:val="ru-RU"/>
        </w:rPr>
        <w:t xml:space="preserve">, — говаривали </w:t>
      </w:r>
      <w:proofErr w:type="spellStart"/>
      <w:r w:rsidRPr="00D26162">
        <w:rPr>
          <w:lang w:val="ru-RU"/>
        </w:rPr>
        <w:t>фенрисийцы</w:t>
      </w:r>
      <w:proofErr w:type="spellEnd"/>
      <w:r w:rsidRPr="00D26162">
        <w:rPr>
          <w:lang w:val="ru-RU"/>
        </w:rPr>
        <w:t>, маршируя под холодными зв</w:t>
      </w:r>
      <w:r w:rsidR="00BF2D7C" w:rsidRPr="00D26162">
        <w:rPr>
          <w:lang w:val="ru-RU"/>
        </w:rPr>
        <w:t>е</w:t>
      </w:r>
      <w:r w:rsidRPr="00D26162">
        <w:rPr>
          <w:lang w:val="ru-RU"/>
        </w:rPr>
        <w:t xml:space="preserve">здами. — </w:t>
      </w:r>
      <w:r w:rsidRPr="00D26162">
        <w:rPr>
          <w:i/>
          <w:iCs/>
          <w:lang w:val="ru-RU"/>
        </w:rPr>
        <w:t>Народ Русса»</w:t>
      </w:r>
      <w:r w:rsidRPr="00D26162">
        <w:rPr>
          <w:lang w:val="ru-RU"/>
        </w:rPr>
        <w:t>.</w:t>
      </w:r>
    </w:p>
    <w:p w14:paraId="3F75968F" w14:textId="08BC9A7E" w:rsidR="0094125C" w:rsidRPr="00D26162" w:rsidRDefault="0094125C" w:rsidP="0094125C">
      <w:pPr>
        <w:rPr>
          <w:lang w:val="ru-RU"/>
        </w:rPr>
      </w:pPr>
      <w:r w:rsidRPr="00D26162">
        <w:rPr>
          <w:lang w:val="ru-RU"/>
        </w:rPr>
        <w:lastRenderedPageBreak/>
        <w:t xml:space="preserve">Даже тогда </w:t>
      </w:r>
      <w:proofErr w:type="spellStart"/>
      <w:r w:rsidRPr="00D26162">
        <w:rPr>
          <w:lang w:val="ru-RU"/>
        </w:rPr>
        <w:t>Бъяргборну</w:t>
      </w:r>
      <w:proofErr w:type="spellEnd"/>
      <w:r w:rsidRPr="00D26162">
        <w:rPr>
          <w:lang w:val="ru-RU"/>
        </w:rPr>
        <w:t xml:space="preserve"> казалось, что они всего лишь отстрочили неизбежное. Планету заполонили те же силы, что и уничтожили его корабль. Они превратили жителей Рас </w:t>
      </w:r>
      <w:proofErr w:type="spellStart"/>
      <w:r w:rsidRPr="00D26162">
        <w:rPr>
          <w:lang w:val="ru-RU"/>
        </w:rPr>
        <w:t>Шакех</w:t>
      </w:r>
      <w:proofErr w:type="spellEnd"/>
      <w:r w:rsidRPr="00D26162">
        <w:rPr>
          <w:lang w:val="ru-RU"/>
        </w:rPr>
        <w:t xml:space="preserve"> в издевательство над покойниками, поражая несчастных болезнями, которые заставляли их подниматься на ноги и после кончины, даже когда сухожилия истлевали до ниточки, а мышцы слезали с костей. </w:t>
      </w:r>
      <w:proofErr w:type="spellStart"/>
      <w:r w:rsidRPr="00D26162">
        <w:rPr>
          <w:lang w:val="ru-RU"/>
        </w:rPr>
        <w:t>Кэрлам</w:t>
      </w:r>
      <w:proofErr w:type="spellEnd"/>
      <w:r w:rsidRPr="00D26162">
        <w:rPr>
          <w:lang w:val="ru-RU"/>
        </w:rPr>
        <w:t xml:space="preserve"> пришлось </w:t>
      </w:r>
      <w:r w:rsidR="005C60A0">
        <w:rPr>
          <w:lang w:val="ru-RU"/>
        </w:rPr>
        <w:t>отбив</w:t>
      </w:r>
      <w:r w:rsidRPr="00D26162">
        <w:rPr>
          <w:lang w:val="ru-RU"/>
        </w:rPr>
        <w:t xml:space="preserve">аться, сберегая скудные запасы боеприпасов и </w:t>
      </w:r>
      <w:proofErr w:type="spellStart"/>
      <w:r w:rsidRPr="00D26162">
        <w:rPr>
          <w:lang w:val="ru-RU"/>
        </w:rPr>
        <w:t>энергоячеек</w:t>
      </w:r>
      <w:proofErr w:type="spellEnd"/>
      <w:r w:rsidRPr="00D26162">
        <w:rPr>
          <w:lang w:val="ru-RU"/>
        </w:rPr>
        <w:t>, следить за тем, чтобы их не укусили и не оплевали, держаться вместе — и каждую секунду, непрерывно быть на страже, чтобы на них снова не набросились порченые мертвецы.</w:t>
      </w:r>
    </w:p>
    <w:p w14:paraId="1D1DBA67" w14:textId="7DC0BBF7" w:rsidR="0094125C" w:rsidRPr="00D26162" w:rsidRDefault="0094125C" w:rsidP="0094125C">
      <w:pPr>
        <w:rPr>
          <w:lang w:val="ru-RU"/>
        </w:rPr>
      </w:pPr>
      <w:r w:rsidRPr="00D26162">
        <w:rPr>
          <w:lang w:val="ru-RU"/>
        </w:rPr>
        <w:t xml:space="preserve">Продовольствие можно было найти лишь в городах, но спасение — только в пустошах. Поэтому </w:t>
      </w:r>
      <w:proofErr w:type="spellStart"/>
      <w:r w:rsidRPr="00D26162">
        <w:rPr>
          <w:lang w:val="ru-RU"/>
        </w:rPr>
        <w:t>кэрлы</w:t>
      </w:r>
      <w:proofErr w:type="spellEnd"/>
      <w:r w:rsidRPr="00D26162">
        <w:rPr>
          <w:lang w:val="ru-RU"/>
        </w:rPr>
        <w:t xml:space="preserve"> упорно боролись, идя по лезвию бритвы, и делали вс</w:t>
      </w:r>
      <w:r w:rsidR="00BF2D7C" w:rsidRPr="00D26162">
        <w:rPr>
          <w:lang w:val="ru-RU"/>
        </w:rPr>
        <w:t>е</w:t>
      </w:r>
      <w:r w:rsidRPr="00D26162">
        <w:rPr>
          <w:lang w:val="ru-RU"/>
        </w:rPr>
        <w:t>, что было в их силах, чтобы прожить ещ</w:t>
      </w:r>
      <w:r w:rsidR="00BF2D7C" w:rsidRPr="00D26162">
        <w:rPr>
          <w:lang w:val="ru-RU"/>
        </w:rPr>
        <w:t>е</w:t>
      </w:r>
      <w:r w:rsidRPr="00D26162">
        <w:rPr>
          <w:lang w:val="ru-RU"/>
        </w:rPr>
        <w:t xml:space="preserve"> один день, ещ</w:t>
      </w:r>
      <w:r w:rsidR="00BF2D7C" w:rsidRPr="00D26162">
        <w:rPr>
          <w:lang w:val="ru-RU"/>
        </w:rPr>
        <w:t>е</w:t>
      </w:r>
      <w:r w:rsidRPr="00D26162">
        <w:rPr>
          <w:lang w:val="ru-RU"/>
        </w:rPr>
        <w:t xml:space="preserve"> один час.</w:t>
      </w:r>
    </w:p>
    <w:p w14:paraId="1884BBB7" w14:textId="744C4B46" w:rsidR="0094125C" w:rsidRPr="00D26162" w:rsidRDefault="0094125C" w:rsidP="0094125C">
      <w:pPr>
        <w:rPr>
          <w:lang w:val="ru-RU"/>
        </w:rPr>
      </w:pPr>
      <w:r w:rsidRPr="00D26162">
        <w:rPr>
          <w:lang w:val="ru-RU"/>
        </w:rPr>
        <w:t>Но рано или поздно смерть вс</w:t>
      </w:r>
      <w:r w:rsidR="00BF2D7C" w:rsidRPr="00D26162">
        <w:rPr>
          <w:lang w:val="ru-RU"/>
        </w:rPr>
        <w:t>е</w:t>
      </w:r>
      <w:r w:rsidRPr="00D26162">
        <w:rPr>
          <w:lang w:val="ru-RU"/>
        </w:rPr>
        <w:t xml:space="preserve"> равно настигла бы </w:t>
      </w:r>
      <w:proofErr w:type="spellStart"/>
      <w:r w:rsidRPr="00D26162">
        <w:rPr>
          <w:lang w:val="ru-RU"/>
        </w:rPr>
        <w:t>фенрисийцев</w:t>
      </w:r>
      <w:proofErr w:type="spellEnd"/>
      <w:r w:rsidRPr="00D26162">
        <w:rPr>
          <w:lang w:val="ru-RU"/>
        </w:rPr>
        <w:t xml:space="preserve">: к тому времени планета была практически полностью захвачена врагом и глубоко погрязла в заразе, уже практически став игрушкой Губительных сил. Но </w:t>
      </w:r>
      <w:proofErr w:type="spellStart"/>
      <w:r w:rsidRPr="00D26162">
        <w:rPr>
          <w:lang w:val="ru-RU"/>
        </w:rPr>
        <w:t>кэрлы</w:t>
      </w:r>
      <w:proofErr w:type="spellEnd"/>
      <w:r w:rsidRPr="00D26162">
        <w:rPr>
          <w:lang w:val="ru-RU"/>
        </w:rPr>
        <w:t xml:space="preserve"> продолжали сражаться: им больше ничего не оставалось — в отчаянии не было выхода, а вести переговоры с таким низменным врагом бесполезно. Никто из команды не жаловался, даже </w:t>
      </w:r>
      <w:proofErr w:type="spellStart"/>
      <w:r w:rsidRPr="00D26162">
        <w:rPr>
          <w:lang w:val="ru-RU"/>
        </w:rPr>
        <w:t>Аэрольд</w:t>
      </w:r>
      <w:proofErr w:type="spellEnd"/>
      <w:r w:rsidRPr="00D26162">
        <w:rPr>
          <w:lang w:val="ru-RU"/>
        </w:rPr>
        <w:t>; так уж их наставляли с детства, что таков удел жестокой Галактики, что смерть в бою — это достойнейшая участь для народа Русса, что единственная истинная победа — это проявление храбрости, а единственное истинное поражение — трусость.</w:t>
      </w:r>
    </w:p>
    <w:p w14:paraId="37221B18" w14:textId="0CC85E03" w:rsidR="0094125C" w:rsidRPr="00D26162" w:rsidRDefault="0094125C" w:rsidP="0094125C">
      <w:pPr>
        <w:rPr>
          <w:lang w:val="ru-RU"/>
        </w:rPr>
      </w:pPr>
      <w:r w:rsidRPr="00D26162">
        <w:rPr>
          <w:lang w:val="ru-RU"/>
        </w:rPr>
        <w:t xml:space="preserve">Но до смерти в бою не дошло; по крайней мере, </w:t>
      </w:r>
      <w:proofErr w:type="spellStart"/>
      <w:r w:rsidRPr="00D26162">
        <w:rPr>
          <w:lang w:val="ru-RU"/>
        </w:rPr>
        <w:t>Бъяргборна</w:t>
      </w:r>
      <w:proofErr w:type="spellEnd"/>
      <w:r w:rsidRPr="00D26162">
        <w:rPr>
          <w:lang w:val="ru-RU"/>
        </w:rPr>
        <w:t xml:space="preserve"> эта участь обошла стороной. Оказалось, что смертные из экипажа фрегата были не единственными выжившими. Было ещ</w:t>
      </w:r>
      <w:r w:rsidR="00BF2D7C" w:rsidRPr="00D26162">
        <w:rPr>
          <w:lang w:val="ru-RU"/>
        </w:rPr>
        <w:t>е</w:t>
      </w:r>
      <w:r w:rsidRPr="00D26162">
        <w:rPr>
          <w:lang w:val="ru-RU"/>
        </w:rPr>
        <w:t xml:space="preserve"> семеро из </w:t>
      </w:r>
      <w:proofErr w:type="spellStart"/>
      <w:r w:rsidRPr="00D26162">
        <w:rPr>
          <w:lang w:val="ru-RU"/>
        </w:rPr>
        <w:t>несмертного</w:t>
      </w:r>
      <w:proofErr w:type="spellEnd"/>
      <w:r w:rsidRPr="00D26162">
        <w:rPr>
          <w:lang w:val="ru-RU"/>
        </w:rPr>
        <w:t xml:space="preserve"> племени — сыновья примарха, облач</w:t>
      </w:r>
      <w:r w:rsidR="00BF2D7C" w:rsidRPr="00D26162">
        <w:rPr>
          <w:lang w:val="ru-RU"/>
        </w:rPr>
        <w:t>е</w:t>
      </w:r>
      <w:r w:rsidRPr="00D26162">
        <w:rPr>
          <w:lang w:val="ru-RU"/>
        </w:rPr>
        <w:t>нные в доспехи, выкованные в расплавленных недрах Горы, и вооруж</w:t>
      </w:r>
      <w:r w:rsidR="00BF2D7C" w:rsidRPr="00D26162">
        <w:rPr>
          <w:lang w:val="ru-RU"/>
        </w:rPr>
        <w:t>е</w:t>
      </w:r>
      <w:r w:rsidRPr="00D26162">
        <w:rPr>
          <w:lang w:val="ru-RU"/>
        </w:rPr>
        <w:t>нные клинками, отмеченным</w:t>
      </w:r>
      <w:r w:rsidR="005C60A0">
        <w:rPr>
          <w:lang w:val="ru-RU"/>
        </w:rPr>
        <w:t>и</w:t>
      </w:r>
      <w:r w:rsidRPr="00D26162">
        <w:rPr>
          <w:lang w:val="ru-RU"/>
        </w:rPr>
        <w:t xml:space="preserve"> вечными рунами. Когда воин по имени </w:t>
      </w:r>
      <w:proofErr w:type="spellStart"/>
      <w:r w:rsidRPr="00D26162">
        <w:rPr>
          <w:lang w:val="ru-RU"/>
        </w:rPr>
        <w:t>Гирфалькон</w:t>
      </w:r>
      <w:proofErr w:type="spellEnd"/>
      <w:r w:rsidRPr="00D26162">
        <w:rPr>
          <w:lang w:val="ru-RU"/>
        </w:rPr>
        <w:t xml:space="preserve"> наш</w:t>
      </w:r>
      <w:r w:rsidR="00BF2D7C" w:rsidRPr="00D26162">
        <w:rPr>
          <w:lang w:val="ru-RU"/>
        </w:rPr>
        <w:t>е</w:t>
      </w:r>
      <w:r w:rsidRPr="00D26162">
        <w:rPr>
          <w:lang w:val="ru-RU"/>
        </w:rPr>
        <w:t xml:space="preserve">л </w:t>
      </w:r>
      <w:proofErr w:type="spellStart"/>
      <w:r w:rsidRPr="00D26162">
        <w:rPr>
          <w:lang w:val="ru-RU"/>
        </w:rPr>
        <w:t>Бъяргборна</w:t>
      </w:r>
      <w:proofErr w:type="spellEnd"/>
      <w:r w:rsidRPr="00D26162">
        <w:rPr>
          <w:lang w:val="ru-RU"/>
        </w:rPr>
        <w:t xml:space="preserve">, это положило конец наихудшему ужасу. После этого народ Русса снова смог </w:t>
      </w:r>
      <w:r w:rsidR="005C60A0">
        <w:rPr>
          <w:lang w:val="ru-RU"/>
        </w:rPr>
        <w:t>дра</w:t>
      </w:r>
      <w:r w:rsidRPr="00D26162">
        <w:rPr>
          <w:lang w:val="ru-RU"/>
        </w:rPr>
        <w:t xml:space="preserve">ться по-настоящему; победа была не за горами, и у </w:t>
      </w:r>
      <w:proofErr w:type="spellStart"/>
      <w:r w:rsidRPr="00D26162">
        <w:rPr>
          <w:lang w:val="ru-RU"/>
        </w:rPr>
        <w:t>Торека</w:t>
      </w:r>
      <w:proofErr w:type="spellEnd"/>
      <w:r w:rsidRPr="00D26162">
        <w:rPr>
          <w:lang w:val="ru-RU"/>
        </w:rPr>
        <w:t xml:space="preserve"> появилась надежда на нечто большее, чем просто благородная кончина. Так они и сражались, следуя всем обетам, на стороне своих освободителей, связанные как старыми узами долга, так и новой, более рьяной преданностью.</w:t>
      </w:r>
    </w:p>
    <w:p w14:paraId="327649BA" w14:textId="77777777" w:rsidR="0094125C" w:rsidRPr="00D26162" w:rsidRDefault="0094125C" w:rsidP="0094125C">
      <w:pPr>
        <w:rPr>
          <w:lang w:val="ru-RU"/>
        </w:rPr>
      </w:pPr>
      <w:r w:rsidRPr="00D26162">
        <w:rPr>
          <w:lang w:val="ru-RU"/>
        </w:rPr>
        <w:t xml:space="preserve">Теперь </w:t>
      </w:r>
      <w:proofErr w:type="spellStart"/>
      <w:r w:rsidRPr="00D26162">
        <w:rPr>
          <w:lang w:val="ru-RU"/>
        </w:rPr>
        <w:t>Торек</w:t>
      </w:r>
      <w:proofErr w:type="spellEnd"/>
      <w:r w:rsidRPr="00D26162">
        <w:rPr>
          <w:lang w:val="ru-RU"/>
        </w:rPr>
        <w:t xml:space="preserve"> </w:t>
      </w:r>
      <w:proofErr w:type="spellStart"/>
      <w:r w:rsidRPr="00D26162">
        <w:rPr>
          <w:lang w:val="ru-RU"/>
        </w:rPr>
        <w:t>Бъяргборн</w:t>
      </w:r>
      <w:proofErr w:type="spellEnd"/>
      <w:r w:rsidRPr="00D26162">
        <w:rPr>
          <w:lang w:val="ru-RU"/>
        </w:rPr>
        <w:t xml:space="preserve"> снова находился на корабле, в окружении ритмичных звуков окованного железом чрева. Его восстановили в звании капитана и передали в подчинение сотни людей, вручив в руки власть над жизнью и смертью экипажа, </w:t>
      </w:r>
      <w:proofErr w:type="spellStart"/>
      <w:r w:rsidRPr="00D26162">
        <w:rPr>
          <w:lang w:val="ru-RU"/>
        </w:rPr>
        <w:t>Торек</w:t>
      </w:r>
      <w:proofErr w:type="spellEnd"/>
      <w:r w:rsidRPr="00D26162">
        <w:rPr>
          <w:lang w:val="ru-RU"/>
        </w:rPr>
        <w:t xml:space="preserve"> подчинил их своей воле и воле хозяев, которым служил.</w:t>
      </w:r>
    </w:p>
    <w:p w14:paraId="7EF72E85" w14:textId="442C1ACB" w:rsidR="0094125C" w:rsidRPr="00D26162" w:rsidRDefault="0094125C" w:rsidP="0094125C">
      <w:pPr>
        <w:rPr>
          <w:lang w:val="ru-RU"/>
        </w:rPr>
      </w:pPr>
      <w:r w:rsidRPr="00D26162">
        <w:rPr>
          <w:lang w:val="ru-RU"/>
        </w:rPr>
        <w:t xml:space="preserve">Разница была лишь в том, что это был </w:t>
      </w:r>
      <w:r w:rsidR="00716187" w:rsidRPr="00D26162">
        <w:rPr>
          <w:lang w:val="ru-RU"/>
        </w:rPr>
        <w:t xml:space="preserve">не </w:t>
      </w:r>
      <w:r w:rsidRPr="00D26162">
        <w:rPr>
          <w:lang w:val="ru-RU"/>
        </w:rPr>
        <w:t xml:space="preserve">серый военный корабль </w:t>
      </w:r>
      <w:proofErr w:type="spellStart"/>
      <w:r w:rsidRPr="00D26162">
        <w:rPr>
          <w:lang w:val="ru-RU"/>
        </w:rPr>
        <w:t>Фенриса</w:t>
      </w:r>
      <w:proofErr w:type="spellEnd"/>
      <w:r w:rsidRPr="00D26162">
        <w:rPr>
          <w:lang w:val="ru-RU"/>
        </w:rPr>
        <w:t>, стройный и поджарый, управляемый исключительно отпрысками льда. Этот бронзово-алый галеон с богатым багажом собственных историй назывался «</w:t>
      </w:r>
      <w:r w:rsidRPr="00D26162">
        <w:rPr>
          <w:i/>
          <w:iCs/>
          <w:lang w:val="ru-RU"/>
        </w:rPr>
        <w:t>Аметистовый сюзерен</w:t>
      </w:r>
      <w:r w:rsidRPr="00D26162">
        <w:rPr>
          <w:lang w:val="ru-RU"/>
        </w:rPr>
        <w:t xml:space="preserve">». Обстоятельства складывались непостижимо. После дальнейшей борьбы с порчей все они сызнова стали беглецами — одновременно и преследователями, и преследуемыми, брошенными на произвол судьбы в другой пустыне, куда более обширной и холодной, чем чумной мир Рас </w:t>
      </w:r>
      <w:proofErr w:type="spellStart"/>
      <w:r w:rsidRPr="00D26162">
        <w:rPr>
          <w:lang w:val="ru-RU"/>
        </w:rPr>
        <w:t>Шакех</w:t>
      </w:r>
      <w:proofErr w:type="spellEnd"/>
      <w:r w:rsidRPr="00D26162">
        <w:rPr>
          <w:lang w:val="ru-RU"/>
        </w:rPr>
        <w:t xml:space="preserve">. </w:t>
      </w:r>
      <w:proofErr w:type="spellStart"/>
      <w:r w:rsidRPr="00D26162">
        <w:rPr>
          <w:lang w:val="ru-RU"/>
        </w:rPr>
        <w:t>Бъяргборн</w:t>
      </w:r>
      <w:proofErr w:type="spellEnd"/>
      <w:r w:rsidRPr="00D26162">
        <w:rPr>
          <w:lang w:val="ru-RU"/>
        </w:rPr>
        <w:t xml:space="preserve"> никогда, даже в самой глубине души, не сомневался в решениях повелителей, которые привели команду к этой точке. У них были свои цели, и </w:t>
      </w:r>
      <w:proofErr w:type="spellStart"/>
      <w:r w:rsidRPr="00D26162">
        <w:rPr>
          <w:lang w:val="ru-RU"/>
        </w:rPr>
        <w:t>Торек</w:t>
      </w:r>
      <w:proofErr w:type="spellEnd"/>
      <w:r w:rsidRPr="00D26162">
        <w:rPr>
          <w:lang w:val="ru-RU"/>
        </w:rPr>
        <w:t xml:space="preserve"> им доверял. Даже не будь капитан </w:t>
      </w:r>
      <w:r w:rsidR="005C60A0">
        <w:rPr>
          <w:lang w:val="ru-RU"/>
        </w:rPr>
        <w:t xml:space="preserve">обязан </w:t>
      </w:r>
      <w:r w:rsidRPr="00D26162">
        <w:rPr>
          <w:lang w:val="ru-RU"/>
        </w:rPr>
        <w:t>Волкам жизнью, он вс</w:t>
      </w:r>
      <w:r w:rsidR="00BF2D7C" w:rsidRPr="00D26162">
        <w:rPr>
          <w:lang w:val="ru-RU"/>
        </w:rPr>
        <w:t>е</w:t>
      </w:r>
      <w:r w:rsidRPr="00D26162">
        <w:rPr>
          <w:lang w:val="ru-RU"/>
        </w:rPr>
        <w:t xml:space="preserve"> равно подчинился бы их приказам, так что теперь все они стали отступниками, все до единого, не подчиняющиеся никаким приказам, кроме собственных, и ведомые лишь одной целью — отмщением.</w:t>
      </w:r>
    </w:p>
    <w:p w14:paraId="6BC0AF3B" w14:textId="432B0997" w:rsidR="0094125C" w:rsidRPr="00D26162" w:rsidRDefault="0094125C" w:rsidP="0094125C">
      <w:pPr>
        <w:rPr>
          <w:lang w:val="ru-RU"/>
        </w:rPr>
      </w:pPr>
      <w:r w:rsidRPr="00D26162">
        <w:rPr>
          <w:lang w:val="ru-RU"/>
        </w:rPr>
        <w:t>Однако, в конечном итоге, вс</w:t>
      </w:r>
      <w:r w:rsidR="00BF2D7C" w:rsidRPr="00D26162">
        <w:rPr>
          <w:lang w:val="ru-RU"/>
        </w:rPr>
        <w:t>е</w:t>
      </w:r>
      <w:r w:rsidRPr="00D26162">
        <w:rPr>
          <w:lang w:val="ru-RU"/>
        </w:rPr>
        <w:t xml:space="preserve"> наладится. </w:t>
      </w:r>
      <w:proofErr w:type="spellStart"/>
      <w:r w:rsidRPr="00D26162">
        <w:rPr>
          <w:lang w:val="ru-RU"/>
        </w:rPr>
        <w:t>Всеотец</w:t>
      </w:r>
      <w:proofErr w:type="spellEnd"/>
      <w:r w:rsidRPr="00D26162">
        <w:rPr>
          <w:lang w:val="ru-RU"/>
        </w:rPr>
        <w:t xml:space="preserve"> по-прежнему присматривает за своими слугами. Десница Русса по-прежнему защищает его народ. Лишь детали этого провидения пока не прояснились.</w:t>
      </w:r>
    </w:p>
    <w:p w14:paraId="5A0F61A5" w14:textId="2F698DED" w:rsidR="0094125C" w:rsidRPr="00D26162" w:rsidRDefault="0094125C" w:rsidP="0094125C">
      <w:pPr>
        <w:rPr>
          <w:lang w:val="ru-RU"/>
        </w:rPr>
      </w:pPr>
      <w:proofErr w:type="spellStart"/>
      <w:r w:rsidRPr="00D26162">
        <w:rPr>
          <w:lang w:val="ru-RU"/>
        </w:rPr>
        <w:lastRenderedPageBreak/>
        <w:t>Бъяргборн</w:t>
      </w:r>
      <w:proofErr w:type="spellEnd"/>
      <w:r w:rsidRPr="00D26162">
        <w:rPr>
          <w:lang w:val="ru-RU"/>
        </w:rPr>
        <w:t xml:space="preserve"> пришел туда, куда направлялся, — к тяж</w:t>
      </w:r>
      <w:r w:rsidR="00BF2D7C" w:rsidRPr="00D26162">
        <w:rPr>
          <w:lang w:val="ru-RU"/>
        </w:rPr>
        <w:t>е</w:t>
      </w:r>
      <w:r w:rsidRPr="00D26162">
        <w:rPr>
          <w:lang w:val="ru-RU"/>
        </w:rPr>
        <w:t>лой, отделанной бронзой стальной двери. Старая команда корабля, хоть и была сборищем негодяев и преступников, по-прежнему гордилась своими обычаями, тщательно полируя е</w:t>
      </w:r>
      <w:r w:rsidR="00BF2D7C" w:rsidRPr="00D26162">
        <w:rPr>
          <w:lang w:val="ru-RU"/>
        </w:rPr>
        <w:t>е</w:t>
      </w:r>
      <w:r w:rsidRPr="00D26162">
        <w:rPr>
          <w:lang w:val="ru-RU"/>
        </w:rPr>
        <w:t xml:space="preserve"> до блеска. </w:t>
      </w:r>
      <w:proofErr w:type="spellStart"/>
      <w:r w:rsidRPr="00D26162">
        <w:rPr>
          <w:lang w:val="ru-RU"/>
        </w:rPr>
        <w:t>Торек</w:t>
      </w:r>
      <w:proofErr w:type="spellEnd"/>
      <w:r w:rsidRPr="00D26162">
        <w:rPr>
          <w:lang w:val="ru-RU"/>
        </w:rPr>
        <w:t xml:space="preserve"> восхищался этим и не видел причин, чтобы им мешать. Он даже начал находить некую прелесть в безвкусных интерьерах галеона.</w:t>
      </w:r>
    </w:p>
    <w:p w14:paraId="1B21D07C" w14:textId="7F768E77" w:rsidR="0094125C" w:rsidRPr="00D26162" w:rsidRDefault="0094125C" w:rsidP="0094125C">
      <w:pPr>
        <w:rPr>
          <w:lang w:val="ru-RU"/>
        </w:rPr>
      </w:pPr>
      <w:r w:rsidRPr="00D26162">
        <w:rPr>
          <w:lang w:val="ru-RU"/>
        </w:rPr>
        <w:t xml:space="preserve">Капитан нажал на рычаг доступа, и замки со щелчком открылись. На дальней стороне, за защитным шлюзом, открывался вид на один из больших внутренних ангаров. В большинстве других ангаров находились ветхие </w:t>
      </w:r>
      <w:proofErr w:type="spellStart"/>
      <w:r w:rsidRPr="00D26162">
        <w:rPr>
          <w:lang w:val="ru-RU"/>
        </w:rPr>
        <w:t>субварповые</w:t>
      </w:r>
      <w:proofErr w:type="spellEnd"/>
      <w:r w:rsidRPr="00D26162">
        <w:rPr>
          <w:lang w:val="ru-RU"/>
        </w:rPr>
        <w:t xml:space="preserve"> корабли, многие из которых явно пребывали не в том состоянии, чтобы бороздить пустоту. Но в этом помещении были только две единицы техники. </w:t>
      </w:r>
      <w:proofErr w:type="spellStart"/>
      <w:r w:rsidRPr="00D26162">
        <w:rPr>
          <w:lang w:val="ru-RU"/>
        </w:rPr>
        <w:t>Пнрвый</w:t>
      </w:r>
      <w:proofErr w:type="spellEnd"/>
      <w:r w:rsidRPr="00D26162">
        <w:rPr>
          <w:lang w:val="ru-RU"/>
        </w:rPr>
        <w:t xml:space="preserve"> — почерневший от многократных попаданий «Громовой ястреб», который вс</w:t>
      </w:r>
      <w:r w:rsidR="00BF2D7C" w:rsidRPr="00D26162">
        <w:rPr>
          <w:lang w:val="ru-RU"/>
        </w:rPr>
        <w:t>е</w:t>
      </w:r>
      <w:r w:rsidRPr="00D26162">
        <w:rPr>
          <w:lang w:val="ru-RU"/>
        </w:rPr>
        <w:t xml:space="preserve"> ещ</w:t>
      </w:r>
      <w:r w:rsidR="00BF2D7C" w:rsidRPr="00D26162">
        <w:rPr>
          <w:lang w:val="ru-RU"/>
        </w:rPr>
        <w:t>е</w:t>
      </w:r>
      <w:r w:rsidRPr="00D26162">
        <w:rPr>
          <w:lang w:val="ru-RU"/>
        </w:rPr>
        <w:t xml:space="preserve"> казался исправным, хоть и с несколькими устрашающими отметинами на бортах. Под кабиной серебряными рунами было выбито название шаттла — «</w:t>
      </w:r>
      <w:proofErr w:type="spellStart"/>
      <w:r w:rsidRPr="00D26162">
        <w:rPr>
          <w:i/>
          <w:iCs/>
          <w:lang w:val="ru-RU"/>
        </w:rPr>
        <w:t>Вуоко</w:t>
      </w:r>
      <w:proofErr w:type="spellEnd"/>
      <w:r w:rsidRPr="00D26162">
        <w:rPr>
          <w:lang w:val="ru-RU"/>
        </w:rPr>
        <w:t>». Вторым аппаратом был внутрисистемный катер, изящный охотник-убийца, более чем вшестеро превосходящий «Громовой ястреб» по размерам и с ограниченными возможностями по варп-перел</w:t>
      </w:r>
      <w:r w:rsidR="00BF2D7C" w:rsidRPr="00D26162">
        <w:rPr>
          <w:lang w:val="ru-RU"/>
        </w:rPr>
        <w:t>е</w:t>
      </w:r>
      <w:r w:rsidRPr="00D26162">
        <w:rPr>
          <w:lang w:val="ru-RU"/>
        </w:rPr>
        <w:t>там. Катер носил название «</w:t>
      </w:r>
      <w:proofErr w:type="spellStart"/>
      <w:r w:rsidRPr="00D26162">
        <w:rPr>
          <w:i/>
          <w:iCs/>
          <w:lang w:val="ru-RU"/>
        </w:rPr>
        <w:t>Хлаупнир</w:t>
      </w:r>
      <w:proofErr w:type="spellEnd"/>
      <w:r w:rsidRPr="00D26162">
        <w:rPr>
          <w:lang w:val="ru-RU"/>
        </w:rPr>
        <w:t>».</w:t>
      </w:r>
    </w:p>
    <w:p w14:paraId="7B47DAD8" w14:textId="1E2D62E0" w:rsidR="0094125C" w:rsidRPr="00D26162" w:rsidRDefault="0094125C" w:rsidP="0094125C">
      <w:pPr>
        <w:rPr>
          <w:lang w:val="ru-RU"/>
        </w:rPr>
      </w:pPr>
      <w:r w:rsidRPr="00D26162">
        <w:rPr>
          <w:lang w:val="ru-RU"/>
        </w:rPr>
        <w:t xml:space="preserve">Он стоял тихо, двигатели были холодны, бронестекла — </w:t>
      </w:r>
      <w:r w:rsidR="005C60A0">
        <w:rPr>
          <w:lang w:val="ru-RU"/>
        </w:rPr>
        <w:t>за</w:t>
      </w:r>
      <w:r w:rsidRPr="00D26162">
        <w:rPr>
          <w:lang w:val="ru-RU"/>
        </w:rPr>
        <w:t>чехл</w:t>
      </w:r>
      <w:r w:rsidR="005C60A0">
        <w:rPr>
          <w:lang w:val="ru-RU"/>
        </w:rPr>
        <w:t>ены</w:t>
      </w:r>
      <w:r w:rsidRPr="00D26162">
        <w:rPr>
          <w:lang w:val="ru-RU"/>
        </w:rPr>
        <w:t>, а воздухозаборники закрыты. «</w:t>
      </w:r>
      <w:proofErr w:type="spellStart"/>
      <w:r w:rsidRPr="00D26162">
        <w:rPr>
          <w:i/>
          <w:iCs/>
          <w:lang w:val="ru-RU"/>
        </w:rPr>
        <w:t>Вуоко</w:t>
      </w:r>
      <w:proofErr w:type="spellEnd"/>
      <w:r w:rsidRPr="00D26162">
        <w:rPr>
          <w:lang w:val="ru-RU"/>
        </w:rPr>
        <w:t>», напротив, ещ</w:t>
      </w:r>
      <w:r w:rsidR="00BF2D7C" w:rsidRPr="00D26162">
        <w:rPr>
          <w:lang w:val="ru-RU"/>
        </w:rPr>
        <w:t>е</w:t>
      </w:r>
      <w:r w:rsidRPr="00D26162">
        <w:rPr>
          <w:lang w:val="ru-RU"/>
        </w:rPr>
        <w:t xml:space="preserve"> дымился после недавнего возвращения из боя. Панели брони были распахнуты, обнажая </w:t>
      </w:r>
      <w:r w:rsidR="005C60A0">
        <w:rPr>
          <w:lang w:val="ru-RU"/>
        </w:rPr>
        <w:t>б</w:t>
      </w:r>
      <w:r w:rsidRPr="00D26162">
        <w:rPr>
          <w:lang w:val="ru-RU"/>
        </w:rPr>
        <w:t>аки, к которым уже подключили тубы. Будто машину раскрыли для какого-то грандиозного медицинского осмотра, заправки и переоснащения перед повторным запуском. Под корпусом шаттла копошились сервиторы, работники ангара открывали замки на панелях корпуса и подключали удал</w:t>
      </w:r>
      <w:r w:rsidR="00BF2D7C" w:rsidRPr="00D26162">
        <w:rPr>
          <w:lang w:val="ru-RU"/>
        </w:rPr>
        <w:t>е</w:t>
      </w:r>
      <w:r w:rsidRPr="00D26162">
        <w:rPr>
          <w:lang w:val="ru-RU"/>
        </w:rPr>
        <w:t>нные авгуры. Это был отработанный процесс, который все проделывали сотни раз, но взыскательный эксперт вс</w:t>
      </w:r>
      <w:r w:rsidR="00BF2D7C" w:rsidRPr="00D26162">
        <w:rPr>
          <w:lang w:val="ru-RU"/>
        </w:rPr>
        <w:t>е</w:t>
      </w:r>
      <w:r w:rsidRPr="00D26162">
        <w:rPr>
          <w:lang w:val="ru-RU"/>
        </w:rPr>
        <w:t xml:space="preserve"> равно не сводил с экипажа глаз.</w:t>
      </w:r>
    </w:p>
    <w:p w14:paraId="0EA37A59" w14:textId="0D3906F1" w:rsidR="0094125C" w:rsidRPr="00D26162" w:rsidRDefault="0094125C" w:rsidP="0094125C">
      <w:pPr>
        <w:rPr>
          <w:lang w:val="ru-RU"/>
        </w:rPr>
      </w:pPr>
      <w:proofErr w:type="spellStart"/>
      <w:r w:rsidRPr="00D26162">
        <w:rPr>
          <w:lang w:val="ru-RU"/>
        </w:rPr>
        <w:t>Бъяргборн</w:t>
      </w:r>
      <w:proofErr w:type="spellEnd"/>
      <w:r w:rsidRPr="00D26162">
        <w:rPr>
          <w:lang w:val="ru-RU"/>
        </w:rPr>
        <w:t xml:space="preserve"> встал рядом с этим наблюдателем, которого его боевые братья-космодесантники звали Старым Псом; сам </w:t>
      </w:r>
      <w:proofErr w:type="spellStart"/>
      <w:r w:rsidRPr="00D26162">
        <w:rPr>
          <w:lang w:val="ru-RU"/>
        </w:rPr>
        <w:t>Торек</w:t>
      </w:r>
      <w:proofErr w:type="spellEnd"/>
      <w:r w:rsidRPr="00D26162">
        <w:rPr>
          <w:lang w:val="ru-RU"/>
        </w:rPr>
        <w:t xml:space="preserve"> нипочем бы его так не назвал. При рождении воина звали </w:t>
      </w:r>
      <w:proofErr w:type="spellStart"/>
      <w:r w:rsidR="00BF2D7C" w:rsidRPr="00D26162">
        <w:rPr>
          <w:lang w:val="ru-RU"/>
        </w:rPr>
        <w:t>Ёрундур</w:t>
      </w:r>
      <w:proofErr w:type="spellEnd"/>
      <w:r w:rsidRPr="00D26162">
        <w:rPr>
          <w:lang w:val="ru-RU"/>
        </w:rPr>
        <w:t xml:space="preserve"> </w:t>
      </w:r>
      <w:proofErr w:type="spellStart"/>
      <w:r w:rsidRPr="00D26162">
        <w:rPr>
          <w:lang w:val="ru-RU"/>
        </w:rPr>
        <w:t>Эрак</w:t>
      </w:r>
      <w:proofErr w:type="spellEnd"/>
      <w:r w:rsidRPr="00D26162">
        <w:rPr>
          <w:lang w:val="ru-RU"/>
        </w:rPr>
        <w:t>, и это имя он носил вместе с титулом «</w:t>
      </w:r>
      <w:proofErr w:type="spellStart"/>
      <w:r w:rsidRPr="00D26162">
        <w:rPr>
          <w:lang w:val="ru-RU"/>
        </w:rPr>
        <w:t>Кэрлорожд</w:t>
      </w:r>
      <w:r w:rsidR="00BF2D7C" w:rsidRPr="00D26162">
        <w:rPr>
          <w:lang w:val="ru-RU"/>
        </w:rPr>
        <w:t>е</w:t>
      </w:r>
      <w:r w:rsidRPr="00D26162">
        <w:rPr>
          <w:lang w:val="ru-RU"/>
        </w:rPr>
        <w:t>нный</w:t>
      </w:r>
      <w:proofErr w:type="spellEnd"/>
      <w:r w:rsidRPr="00D26162">
        <w:rPr>
          <w:lang w:val="ru-RU"/>
        </w:rPr>
        <w:t>». Почти все кандидаты в Космические Волки происходили из плем</w:t>
      </w:r>
      <w:r w:rsidR="00BF2D7C" w:rsidRPr="00D26162">
        <w:rPr>
          <w:lang w:val="ru-RU"/>
        </w:rPr>
        <w:t>е</w:t>
      </w:r>
      <w:r w:rsidRPr="00D26162">
        <w:rPr>
          <w:lang w:val="ru-RU"/>
        </w:rPr>
        <w:t>н с открытых льдов, которые сражались за выживание под враждебным небом, хотя время от времени, в силу сложных обстоятельств, некоторые могли появиться среди смертных жителей Горы.</w:t>
      </w:r>
    </w:p>
    <w:p w14:paraId="30994EC6" w14:textId="5FDF2630" w:rsidR="0094125C" w:rsidRPr="00D26162" w:rsidRDefault="0094125C" w:rsidP="0094125C">
      <w:pPr>
        <w:rPr>
          <w:lang w:val="ru-RU"/>
        </w:rPr>
      </w:pPr>
      <w:r w:rsidRPr="00D26162">
        <w:rPr>
          <w:lang w:val="ru-RU"/>
        </w:rPr>
        <w:t>Пожалуй, этим и объяснялся необычный характер космодесантника — более мрачный, чем у его братьев. Пожалуй, происхождение объясняло его облик с желтоватым оттенком кожи и глубокими ч</w:t>
      </w:r>
      <w:r w:rsidR="00BF2D7C" w:rsidRPr="00D26162">
        <w:rPr>
          <w:lang w:val="ru-RU"/>
        </w:rPr>
        <w:t>е</w:t>
      </w:r>
      <w:r w:rsidRPr="00D26162">
        <w:rPr>
          <w:lang w:val="ru-RU"/>
        </w:rPr>
        <w:t>рными кругами под глазами. Пожалуй, оно объясняло пристрастие к механическим инструментам его ремесла, особенно к священным машинам ордена; воин ухаживал за ними с заботой, которая граничила с одержимостью. Или, может, вс</w:t>
      </w:r>
      <w:r w:rsidR="00BF2D7C" w:rsidRPr="00D26162">
        <w:rPr>
          <w:lang w:val="ru-RU"/>
        </w:rPr>
        <w:t>е</w:t>
      </w:r>
      <w:r w:rsidRPr="00D26162">
        <w:rPr>
          <w:lang w:val="ru-RU"/>
        </w:rPr>
        <w:t xml:space="preserve"> это просто заложено </w:t>
      </w:r>
      <w:proofErr w:type="spellStart"/>
      <w:r w:rsidRPr="00D26162">
        <w:rPr>
          <w:lang w:val="ru-RU"/>
        </w:rPr>
        <w:t>Всеотцом</w:t>
      </w:r>
      <w:proofErr w:type="spellEnd"/>
      <w:r w:rsidRPr="00D26162">
        <w:rPr>
          <w:lang w:val="ru-RU"/>
        </w:rPr>
        <w:t>, и происхождение не играло никакой роли.</w:t>
      </w:r>
    </w:p>
    <w:p w14:paraId="046FBC61" w14:textId="17F7EB88" w:rsidR="0094125C" w:rsidRPr="00D26162" w:rsidRDefault="00BF2D7C" w:rsidP="0094125C">
      <w:pPr>
        <w:rPr>
          <w:lang w:val="ru-RU"/>
        </w:rPr>
      </w:pPr>
      <w:proofErr w:type="spellStart"/>
      <w:r w:rsidRPr="00D26162">
        <w:rPr>
          <w:lang w:val="ru-RU"/>
        </w:rPr>
        <w:t>Ёрундур</w:t>
      </w:r>
      <w:proofErr w:type="spellEnd"/>
      <w:r w:rsidR="0094125C" w:rsidRPr="00D26162">
        <w:rPr>
          <w:lang w:val="ru-RU"/>
        </w:rPr>
        <w:t xml:space="preserve"> внимательно наблюдал за происходящим, держа руки в латны</w:t>
      </w:r>
      <w:r w:rsidR="00D920E3">
        <w:rPr>
          <w:lang w:val="ru-RU"/>
        </w:rPr>
        <w:t>х</w:t>
      </w:r>
      <w:r w:rsidR="0094125C" w:rsidRPr="00D26162">
        <w:rPr>
          <w:lang w:val="ru-RU"/>
        </w:rPr>
        <w:t xml:space="preserve"> перчатках на длинной рукояти топора; длинные седые волосы свисали на пот</w:t>
      </w:r>
      <w:r w:rsidRPr="00D26162">
        <w:rPr>
          <w:lang w:val="ru-RU"/>
        </w:rPr>
        <w:t>е</w:t>
      </w:r>
      <w:r w:rsidR="0094125C" w:rsidRPr="00D26162">
        <w:rPr>
          <w:lang w:val="ru-RU"/>
        </w:rPr>
        <w:t>ртый от времени нагрудник. Крючковатый нос выдавался впер</w:t>
      </w:r>
      <w:r w:rsidRPr="00D26162">
        <w:rPr>
          <w:lang w:val="ru-RU"/>
        </w:rPr>
        <w:t>е</w:t>
      </w:r>
      <w:r w:rsidR="0094125C" w:rsidRPr="00D26162">
        <w:rPr>
          <w:lang w:val="ru-RU"/>
        </w:rPr>
        <w:t>д, как и угловатый безбородый подбородок. Золотистые радужки глаз сверкали, не упуская ничего.</w:t>
      </w:r>
    </w:p>
    <w:p w14:paraId="4D9A7C6D" w14:textId="312B141E" w:rsidR="0094125C" w:rsidRPr="00D26162" w:rsidRDefault="0094125C" w:rsidP="0094125C">
      <w:pPr>
        <w:rPr>
          <w:lang w:val="ru-RU"/>
        </w:rPr>
      </w:pPr>
      <w:r w:rsidRPr="00D26162">
        <w:rPr>
          <w:lang w:val="ru-RU"/>
        </w:rPr>
        <w:t xml:space="preserve">— Удачная охота, — предположил </w:t>
      </w:r>
      <w:proofErr w:type="spellStart"/>
      <w:r w:rsidRPr="00D26162">
        <w:rPr>
          <w:lang w:val="ru-RU"/>
        </w:rPr>
        <w:t>Бъяргборн</w:t>
      </w:r>
      <w:proofErr w:type="spellEnd"/>
      <w:r w:rsidRPr="00D26162">
        <w:rPr>
          <w:lang w:val="ru-RU"/>
        </w:rPr>
        <w:t>, скрестив руки на груди и изучая поврежд</w:t>
      </w:r>
      <w:r w:rsidR="00BF2D7C" w:rsidRPr="00D26162">
        <w:rPr>
          <w:lang w:val="ru-RU"/>
        </w:rPr>
        <w:t>е</w:t>
      </w:r>
      <w:r w:rsidRPr="00D26162">
        <w:rPr>
          <w:lang w:val="ru-RU"/>
        </w:rPr>
        <w:t>нный корпус «Громового ястреба».</w:t>
      </w:r>
    </w:p>
    <w:p w14:paraId="3AA43B5D" w14:textId="2BD4786A" w:rsidR="0094125C" w:rsidRPr="00D26162" w:rsidRDefault="00BF2D7C" w:rsidP="0094125C">
      <w:pPr>
        <w:rPr>
          <w:lang w:val="ru-RU"/>
        </w:rPr>
      </w:pPr>
      <w:proofErr w:type="spellStart"/>
      <w:r w:rsidRPr="00D26162">
        <w:rPr>
          <w:lang w:val="ru-RU"/>
        </w:rPr>
        <w:t>Ёрундур</w:t>
      </w:r>
      <w:proofErr w:type="spellEnd"/>
      <w:r w:rsidR="0094125C" w:rsidRPr="00D26162">
        <w:rPr>
          <w:lang w:val="ru-RU"/>
        </w:rPr>
        <w:t xml:space="preserve"> хмыкнул: </w:t>
      </w:r>
    </w:p>
    <w:p w14:paraId="4986297D" w14:textId="6435C49D" w:rsidR="0094125C" w:rsidRPr="00D26162" w:rsidRDefault="0094125C" w:rsidP="0094125C">
      <w:pPr>
        <w:rPr>
          <w:lang w:val="ru-RU"/>
        </w:rPr>
      </w:pPr>
      <w:r w:rsidRPr="00D26162">
        <w:rPr>
          <w:lang w:val="ru-RU"/>
        </w:rPr>
        <w:lastRenderedPageBreak/>
        <w:t>— У меня сложилось чувство, что я держу эту ч</w:t>
      </w:r>
      <w:r w:rsidR="00BF2D7C" w:rsidRPr="00D26162">
        <w:rPr>
          <w:lang w:val="ru-RU"/>
        </w:rPr>
        <w:t>е</w:t>
      </w:r>
      <w:r w:rsidRPr="00D26162">
        <w:rPr>
          <w:lang w:val="ru-RU"/>
        </w:rPr>
        <w:t xml:space="preserve">ртову штуковину в воздухе с тех пор, как мы покинули </w:t>
      </w:r>
      <w:proofErr w:type="spellStart"/>
      <w:r w:rsidRPr="00D26162">
        <w:rPr>
          <w:lang w:val="ru-RU"/>
        </w:rPr>
        <w:t>Фенрис</w:t>
      </w:r>
      <w:proofErr w:type="spellEnd"/>
      <w:r w:rsidRPr="00D26162">
        <w:rPr>
          <w:lang w:val="ru-RU"/>
        </w:rPr>
        <w:t>. Хотя на этот раз она особо не пострадала — мы успели побывать там прежде, чем они узнали об этом.</w:t>
      </w:r>
    </w:p>
    <w:p w14:paraId="3AF27DEC" w14:textId="60BC6462" w:rsidR="0094125C" w:rsidRPr="00D26162" w:rsidRDefault="0094125C" w:rsidP="0094125C">
      <w:pPr>
        <w:rPr>
          <w:lang w:val="ru-RU"/>
        </w:rPr>
      </w:pPr>
      <w:r w:rsidRPr="00D26162">
        <w:rPr>
          <w:lang w:val="ru-RU"/>
        </w:rPr>
        <w:t>— Это, должно быть, доставляет удовольствие</w:t>
      </w:r>
      <w:r w:rsidR="00D920E3">
        <w:rPr>
          <w:lang w:val="ru-RU"/>
        </w:rPr>
        <w:t>?</w:t>
      </w:r>
    </w:p>
    <w:p w14:paraId="03D59497" w14:textId="1B142357" w:rsidR="0094125C" w:rsidRPr="00D26162" w:rsidRDefault="0094125C" w:rsidP="0094125C">
      <w:pPr>
        <w:rPr>
          <w:lang w:val="ru-RU"/>
        </w:rPr>
      </w:pPr>
      <w:r w:rsidRPr="00D26162">
        <w:rPr>
          <w:lang w:val="ru-RU"/>
        </w:rPr>
        <w:t xml:space="preserve">— Скорее беспокоит, капитан. — Космодесантник обратил пронзительный взгляд на </w:t>
      </w:r>
      <w:proofErr w:type="spellStart"/>
      <w:r w:rsidRPr="00D26162">
        <w:rPr>
          <w:lang w:val="ru-RU"/>
        </w:rPr>
        <w:t>Бъяргборна</w:t>
      </w:r>
      <w:proofErr w:type="spellEnd"/>
      <w:r w:rsidRPr="00D26162">
        <w:rPr>
          <w:lang w:val="ru-RU"/>
        </w:rPr>
        <w:t>. — Я чертовски хороший пилот. У меня нет иллюзий на этот сч</w:t>
      </w:r>
      <w:r w:rsidR="00BF2D7C" w:rsidRPr="00D26162">
        <w:rPr>
          <w:lang w:val="ru-RU"/>
        </w:rPr>
        <w:t>е</w:t>
      </w:r>
      <w:r w:rsidRPr="00D26162">
        <w:rPr>
          <w:lang w:val="ru-RU"/>
        </w:rPr>
        <w:t xml:space="preserve">т. Но есть и другие отменные пилоты, </w:t>
      </w:r>
      <w:proofErr w:type="gramStart"/>
      <w:r w:rsidRPr="00D26162">
        <w:rPr>
          <w:lang w:val="ru-RU"/>
        </w:rPr>
        <w:t>и</w:t>
      </w:r>
      <w:proofErr w:type="gramEnd"/>
      <w:r w:rsidRPr="00D26162">
        <w:rPr>
          <w:lang w:val="ru-RU"/>
        </w:rPr>
        <w:t xml:space="preserve"> если мы сумели провернуть подобное с военным корабл</w:t>
      </w:r>
      <w:r w:rsidR="00BF2D7C" w:rsidRPr="00D26162">
        <w:rPr>
          <w:lang w:val="ru-RU"/>
        </w:rPr>
        <w:t>е</w:t>
      </w:r>
      <w:r w:rsidRPr="00D26162">
        <w:rPr>
          <w:lang w:val="ru-RU"/>
        </w:rPr>
        <w:t xml:space="preserve">м, будь уверен, что и враг сможет. Это-то меня и тревожит. </w:t>
      </w:r>
      <w:proofErr w:type="spellStart"/>
      <w:r w:rsidRPr="00D26162">
        <w:rPr>
          <w:lang w:val="ru-RU"/>
        </w:rPr>
        <w:t>Империум</w:t>
      </w:r>
      <w:proofErr w:type="spellEnd"/>
      <w:r w:rsidRPr="00D26162">
        <w:rPr>
          <w:lang w:val="ru-RU"/>
        </w:rPr>
        <w:t xml:space="preserve"> стал таким же рыхлым, как мешок с костями старого </w:t>
      </w:r>
      <w:proofErr w:type="spellStart"/>
      <w:r w:rsidRPr="00D26162">
        <w:rPr>
          <w:i/>
          <w:iCs/>
          <w:lang w:val="ru-RU"/>
        </w:rPr>
        <w:t>готи</w:t>
      </w:r>
      <w:proofErr w:type="spellEnd"/>
      <w:r w:rsidRPr="00D26162">
        <w:rPr>
          <w:lang w:val="ru-RU"/>
        </w:rPr>
        <w:t>.</w:t>
      </w:r>
    </w:p>
    <w:p w14:paraId="33B20DC4" w14:textId="646FED1C" w:rsidR="0094125C" w:rsidRPr="00D26162" w:rsidRDefault="0094125C" w:rsidP="0094125C">
      <w:pPr>
        <w:rPr>
          <w:lang w:val="ru-RU"/>
        </w:rPr>
      </w:pPr>
      <w:proofErr w:type="spellStart"/>
      <w:r w:rsidRPr="00D26162">
        <w:rPr>
          <w:lang w:val="ru-RU"/>
        </w:rPr>
        <w:t>Бъяргборну</w:t>
      </w:r>
      <w:proofErr w:type="spellEnd"/>
      <w:r w:rsidRPr="00D26162">
        <w:rPr>
          <w:lang w:val="ru-RU"/>
        </w:rPr>
        <w:t xml:space="preserve"> это замечание показалось несправедливым. </w:t>
      </w:r>
      <w:proofErr w:type="spellStart"/>
      <w:r w:rsidR="00BF2D7C" w:rsidRPr="00D26162">
        <w:rPr>
          <w:lang w:val="ru-RU"/>
        </w:rPr>
        <w:t>Ёрундур</w:t>
      </w:r>
      <w:proofErr w:type="spellEnd"/>
      <w:r w:rsidRPr="00D26162">
        <w:rPr>
          <w:lang w:val="ru-RU"/>
        </w:rPr>
        <w:t xml:space="preserve"> был не просто отличным пилотом: Серый Охотник был лучшим пилотом из тех, с кем ему доводилось служить. Кроме того, в предыдущих рейдах стая получила подробную информацию о точных гармониках сканеров «</w:t>
      </w:r>
      <w:proofErr w:type="spellStart"/>
      <w:r w:rsidRPr="00D26162">
        <w:rPr>
          <w:i/>
          <w:iCs/>
          <w:lang w:val="ru-RU"/>
        </w:rPr>
        <w:t>Наксианского</w:t>
      </w:r>
      <w:proofErr w:type="spellEnd"/>
      <w:r w:rsidRPr="00D26162">
        <w:rPr>
          <w:i/>
          <w:iCs/>
          <w:lang w:val="ru-RU"/>
        </w:rPr>
        <w:t xml:space="preserve"> клинка</w:t>
      </w:r>
      <w:r w:rsidRPr="00D26162">
        <w:rPr>
          <w:lang w:val="ru-RU"/>
        </w:rPr>
        <w:t>», и эти сведения, добытые с изрядным трудом, предоставляли им ощутимое преимущество. В любом случае, ман</w:t>
      </w:r>
      <w:r w:rsidR="00BF2D7C" w:rsidRPr="00D26162">
        <w:rPr>
          <w:lang w:val="ru-RU"/>
        </w:rPr>
        <w:t>е</w:t>
      </w:r>
      <w:r w:rsidRPr="00D26162">
        <w:rPr>
          <w:lang w:val="ru-RU"/>
        </w:rPr>
        <w:t xml:space="preserve">вр, который совершил </w:t>
      </w:r>
      <w:proofErr w:type="spellStart"/>
      <w:r w:rsidR="00BF2D7C" w:rsidRPr="00D26162">
        <w:rPr>
          <w:lang w:val="ru-RU"/>
        </w:rPr>
        <w:t>Ёрундур</w:t>
      </w:r>
      <w:proofErr w:type="spellEnd"/>
      <w:r w:rsidRPr="00D26162">
        <w:rPr>
          <w:lang w:val="ru-RU"/>
        </w:rPr>
        <w:t xml:space="preserve">, — проследил точную траекторию ожидаемых авгур-резонансов, а затем бросился на корпус как раз перед тем, как </w:t>
      </w:r>
      <w:proofErr w:type="spellStart"/>
      <w:r w:rsidRPr="00D26162">
        <w:rPr>
          <w:lang w:val="ru-RU"/>
        </w:rPr>
        <w:t>предпрыжковые</w:t>
      </w:r>
      <w:proofErr w:type="spellEnd"/>
      <w:r w:rsidRPr="00D26162">
        <w:rPr>
          <w:lang w:val="ru-RU"/>
        </w:rPr>
        <w:t xml:space="preserve"> каскады отключений обесточили датчики ближнего действия, — был более чем удачным пол</w:t>
      </w:r>
      <w:r w:rsidR="00BF2D7C" w:rsidRPr="00D26162">
        <w:rPr>
          <w:lang w:val="ru-RU"/>
        </w:rPr>
        <w:t>е</w:t>
      </w:r>
      <w:r w:rsidRPr="00D26162">
        <w:rPr>
          <w:lang w:val="ru-RU"/>
        </w:rPr>
        <w:t xml:space="preserve">том. </w:t>
      </w:r>
      <w:proofErr w:type="spellStart"/>
      <w:r w:rsidR="00BF2D7C" w:rsidRPr="00D26162">
        <w:rPr>
          <w:lang w:val="ru-RU"/>
        </w:rPr>
        <w:t>Ёрундур</w:t>
      </w:r>
      <w:proofErr w:type="spellEnd"/>
      <w:r w:rsidRPr="00D26162">
        <w:rPr>
          <w:lang w:val="ru-RU"/>
        </w:rPr>
        <w:t xml:space="preserve"> совершил невозможное. Возможно, имперской команде следовало бы сработать получше, но </w:t>
      </w:r>
      <w:proofErr w:type="spellStart"/>
      <w:r w:rsidRPr="00D26162">
        <w:rPr>
          <w:lang w:val="ru-RU"/>
        </w:rPr>
        <w:t>Бъяргборн</w:t>
      </w:r>
      <w:proofErr w:type="spellEnd"/>
      <w:r w:rsidRPr="00D26162">
        <w:rPr>
          <w:lang w:val="ru-RU"/>
        </w:rPr>
        <w:t>, зная, что они делают, был склонен дать им поблажку.</w:t>
      </w:r>
    </w:p>
    <w:p w14:paraId="50C6F8C9" w14:textId="77777777" w:rsidR="0094125C" w:rsidRPr="00D26162" w:rsidRDefault="0094125C" w:rsidP="0094125C">
      <w:pPr>
        <w:rPr>
          <w:lang w:val="ru-RU"/>
        </w:rPr>
      </w:pPr>
      <w:r w:rsidRPr="00D26162">
        <w:rPr>
          <w:lang w:val="ru-RU"/>
        </w:rPr>
        <w:t>— Наверное, их мысли были заняты другим.</w:t>
      </w:r>
    </w:p>
    <w:p w14:paraId="7C431606" w14:textId="75A5C751" w:rsidR="0094125C" w:rsidRPr="00D26162" w:rsidRDefault="00BF2D7C" w:rsidP="0094125C">
      <w:pPr>
        <w:rPr>
          <w:lang w:val="ru-RU"/>
        </w:rPr>
      </w:pPr>
      <w:proofErr w:type="spellStart"/>
      <w:r w:rsidRPr="00D26162">
        <w:rPr>
          <w:lang w:val="ru-RU"/>
        </w:rPr>
        <w:t>Ёрундур</w:t>
      </w:r>
      <w:proofErr w:type="spellEnd"/>
      <w:r w:rsidR="0094125C" w:rsidRPr="00D26162">
        <w:rPr>
          <w:lang w:val="ru-RU"/>
        </w:rPr>
        <w:t xml:space="preserve"> отв</w:t>
      </w:r>
      <w:r w:rsidRPr="00D26162">
        <w:rPr>
          <w:lang w:val="ru-RU"/>
        </w:rPr>
        <w:t>е</w:t>
      </w:r>
      <w:r w:rsidR="0094125C" w:rsidRPr="00D26162">
        <w:rPr>
          <w:lang w:val="ru-RU"/>
        </w:rPr>
        <w:t xml:space="preserve">л взгляд, печально кивнул и больше ничего не сказал. С этим было трудно поспорить. За месяцы, прошедшие с тех пор, как стая покинула пределы ордена, </w:t>
      </w:r>
      <w:r w:rsidR="00D920E3">
        <w:rPr>
          <w:lang w:val="ru-RU"/>
        </w:rPr>
        <w:t>все</w:t>
      </w:r>
      <w:r w:rsidR="0094125C" w:rsidRPr="00D26162">
        <w:rPr>
          <w:lang w:val="ru-RU"/>
        </w:rPr>
        <w:t xml:space="preserve"> </w:t>
      </w:r>
      <w:r w:rsidR="00D920E3">
        <w:rPr>
          <w:lang w:val="ru-RU"/>
        </w:rPr>
        <w:t>по</w:t>
      </w:r>
      <w:r w:rsidR="00977A78">
        <w:rPr>
          <w:lang w:val="ru-RU"/>
        </w:rPr>
        <w:t>катилось</w:t>
      </w:r>
      <w:r w:rsidR="00D920E3">
        <w:rPr>
          <w:lang w:val="ru-RU"/>
        </w:rPr>
        <w:t xml:space="preserve"> под откос</w:t>
      </w:r>
      <w:r w:rsidR="0094125C" w:rsidRPr="00D26162">
        <w:rPr>
          <w:lang w:val="ru-RU"/>
        </w:rPr>
        <w:t>. Теперь не было ни одного уголка в космосе, свободного от раздоров — и из-за вс</w:t>
      </w:r>
      <w:r w:rsidRPr="00D26162">
        <w:rPr>
          <w:lang w:val="ru-RU"/>
        </w:rPr>
        <w:t>е</w:t>
      </w:r>
      <w:r w:rsidR="0094125C" w:rsidRPr="00D26162">
        <w:rPr>
          <w:lang w:val="ru-RU"/>
        </w:rPr>
        <w:t xml:space="preserve"> более масштабных вторжений банд </w:t>
      </w:r>
      <w:proofErr w:type="spellStart"/>
      <w:r w:rsidR="0094125C" w:rsidRPr="00D26162">
        <w:rPr>
          <w:lang w:val="ru-RU"/>
        </w:rPr>
        <w:t>Архиврага</w:t>
      </w:r>
      <w:proofErr w:type="spellEnd"/>
      <w:r w:rsidR="0094125C" w:rsidRPr="00D26162">
        <w:rPr>
          <w:lang w:val="ru-RU"/>
        </w:rPr>
        <w:t xml:space="preserve">, и из-за </w:t>
      </w:r>
      <w:r w:rsidR="0088469F">
        <w:rPr>
          <w:lang w:val="ru-RU"/>
        </w:rPr>
        <w:t>извечн</w:t>
      </w:r>
      <w:r w:rsidR="0094125C" w:rsidRPr="00D26162">
        <w:rPr>
          <w:lang w:val="ru-RU"/>
        </w:rPr>
        <w:t xml:space="preserve">ых бедствий Империума — </w:t>
      </w:r>
      <w:proofErr w:type="spellStart"/>
      <w:r w:rsidR="0094125C" w:rsidRPr="00D26162">
        <w:rPr>
          <w:lang w:val="ru-RU"/>
        </w:rPr>
        <w:t>ксеносов</w:t>
      </w:r>
      <w:proofErr w:type="spellEnd"/>
      <w:r w:rsidR="0094125C" w:rsidRPr="00D26162">
        <w:rPr>
          <w:lang w:val="ru-RU"/>
        </w:rPr>
        <w:t>-корсаров и людей, объявленных вне закона. Уже никто не сомневался, что это было не просто постепенное ухудшение ситуации — это была подготовка к чему-то решающему. То были буревестники, обгонявшие грозу большими стаями, каких никто никогда раньше не видел.</w:t>
      </w:r>
    </w:p>
    <w:p w14:paraId="34B0F0AC" w14:textId="6FB1B16A" w:rsidR="0094125C" w:rsidRPr="00D26162" w:rsidRDefault="0094125C" w:rsidP="0094125C">
      <w:pPr>
        <w:rPr>
          <w:lang w:val="ru-RU"/>
        </w:rPr>
      </w:pPr>
      <w:r w:rsidRPr="00D26162">
        <w:rPr>
          <w:lang w:val="ru-RU"/>
        </w:rPr>
        <w:t>— Я приш</w:t>
      </w:r>
      <w:r w:rsidR="00BF2D7C" w:rsidRPr="00D26162">
        <w:rPr>
          <w:lang w:val="ru-RU"/>
        </w:rPr>
        <w:t>е</w:t>
      </w:r>
      <w:r w:rsidRPr="00D26162">
        <w:rPr>
          <w:lang w:val="ru-RU"/>
        </w:rPr>
        <w:t xml:space="preserve">л спросить, не могу ли я быть вам чем-нибудь полезен, повелитель, — сказал </w:t>
      </w:r>
      <w:proofErr w:type="spellStart"/>
      <w:r w:rsidRPr="00D26162">
        <w:rPr>
          <w:lang w:val="ru-RU"/>
        </w:rPr>
        <w:t>Бъяргборн</w:t>
      </w:r>
      <w:proofErr w:type="spellEnd"/>
      <w:r w:rsidRPr="00D26162">
        <w:rPr>
          <w:lang w:val="ru-RU"/>
        </w:rPr>
        <w:t>, меняя тему.</w:t>
      </w:r>
    </w:p>
    <w:p w14:paraId="030DC025" w14:textId="14476EC3" w:rsidR="0094125C" w:rsidRPr="00D26162" w:rsidRDefault="00BF2D7C" w:rsidP="0094125C">
      <w:pPr>
        <w:rPr>
          <w:lang w:val="ru-RU"/>
        </w:rPr>
      </w:pPr>
      <w:proofErr w:type="spellStart"/>
      <w:r w:rsidRPr="00D26162">
        <w:rPr>
          <w:lang w:val="ru-RU"/>
        </w:rPr>
        <w:t>Ёрундур</w:t>
      </w:r>
      <w:proofErr w:type="spellEnd"/>
      <w:r w:rsidR="0094125C" w:rsidRPr="00D26162">
        <w:rPr>
          <w:lang w:val="ru-RU"/>
        </w:rPr>
        <w:t xml:space="preserve"> кисло усмехнулся. </w:t>
      </w:r>
    </w:p>
    <w:p w14:paraId="4190EDC2" w14:textId="6EFC6CD5" w:rsidR="0094125C" w:rsidRPr="00D26162" w:rsidRDefault="0094125C" w:rsidP="0094125C">
      <w:pPr>
        <w:rPr>
          <w:lang w:val="ru-RU"/>
        </w:rPr>
      </w:pPr>
      <w:r w:rsidRPr="00D26162">
        <w:rPr>
          <w:lang w:val="ru-RU"/>
        </w:rPr>
        <w:t>— Ещ</w:t>
      </w:r>
      <w:r w:rsidR="00BF2D7C" w:rsidRPr="00D26162">
        <w:rPr>
          <w:lang w:val="ru-RU"/>
        </w:rPr>
        <w:t>е</w:t>
      </w:r>
      <w:r w:rsidRPr="00D26162">
        <w:rPr>
          <w:lang w:val="ru-RU"/>
        </w:rPr>
        <w:t xml:space="preserve"> сервиторов? Я бы не отказался, будь они у тебя. — С этими словами космодесантник покачал головой, по-прежнему наблюдая за заправкой «Громового ястреба». — Нет, но спасибо тебе, капитан. Я ума не приложу, куда мы направляемся дальше, и что </w:t>
      </w:r>
      <w:r w:rsidR="00977A78">
        <w:rPr>
          <w:lang w:val="ru-RU"/>
        </w:rPr>
        <w:t>планирует</w:t>
      </w:r>
      <w:r w:rsidRPr="00D26162">
        <w:rPr>
          <w:lang w:val="ru-RU"/>
        </w:rPr>
        <w:t xml:space="preserve"> наш уважаемый боевой командир, поэтому пока не могу придумать, что мне может понадобиться от тебя. Когда что-то изменится, я дам знать.</w:t>
      </w:r>
    </w:p>
    <w:p w14:paraId="6FFE0CA9" w14:textId="77777777" w:rsidR="0094125C" w:rsidRPr="00D26162" w:rsidRDefault="0094125C" w:rsidP="0094125C">
      <w:pPr>
        <w:rPr>
          <w:lang w:val="ru-RU"/>
        </w:rPr>
      </w:pPr>
      <w:proofErr w:type="spellStart"/>
      <w:r w:rsidRPr="00D26162">
        <w:rPr>
          <w:lang w:val="ru-RU"/>
        </w:rPr>
        <w:t>Бъяргборн</w:t>
      </w:r>
      <w:proofErr w:type="spellEnd"/>
      <w:r w:rsidRPr="00D26162">
        <w:rPr>
          <w:lang w:val="ru-RU"/>
        </w:rPr>
        <w:t xml:space="preserve"> поклонился. </w:t>
      </w:r>
    </w:p>
    <w:p w14:paraId="0038906E" w14:textId="71701AB9" w:rsidR="0094125C" w:rsidRPr="00D26162" w:rsidRDefault="0094125C" w:rsidP="0094125C">
      <w:pPr>
        <w:rPr>
          <w:lang w:val="ru-RU"/>
        </w:rPr>
      </w:pPr>
      <w:r w:rsidRPr="00D26162">
        <w:rPr>
          <w:lang w:val="ru-RU"/>
        </w:rPr>
        <w:t xml:space="preserve">— Тогда, </w:t>
      </w:r>
      <w:r w:rsidR="00581058">
        <w:rPr>
          <w:lang w:val="ru-RU"/>
        </w:rPr>
        <w:t>д</w:t>
      </w:r>
      <w:r w:rsidRPr="00D26162">
        <w:rPr>
          <w:lang w:val="ru-RU"/>
        </w:rPr>
        <w:t>лань Русса, — сказал он, — остаюсь к вашим услугам.</w:t>
      </w:r>
    </w:p>
    <w:p w14:paraId="15098822" w14:textId="52498B13" w:rsidR="0094125C" w:rsidRPr="00D26162" w:rsidRDefault="0094125C" w:rsidP="0094125C">
      <w:pPr>
        <w:rPr>
          <w:lang w:val="ru-RU"/>
        </w:rPr>
      </w:pPr>
      <w:r w:rsidRPr="00D26162">
        <w:rPr>
          <w:lang w:val="ru-RU"/>
        </w:rPr>
        <w:t>Он удалился, возвращаясь тем же пут</w:t>
      </w:r>
      <w:r w:rsidR="00BF2D7C" w:rsidRPr="00D26162">
        <w:rPr>
          <w:lang w:val="ru-RU"/>
        </w:rPr>
        <w:t>е</w:t>
      </w:r>
      <w:r w:rsidRPr="00D26162">
        <w:rPr>
          <w:lang w:val="ru-RU"/>
        </w:rPr>
        <w:t>м, что и приш</w:t>
      </w:r>
      <w:r w:rsidR="00BF2D7C" w:rsidRPr="00D26162">
        <w:rPr>
          <w:lang w:val="ru-RU"/>
        </w:rPr>
        <w:t>е</w:t>
      </w:r>
      <w:r w:rsidRPr="00D26162">
        <w:rPr>
          <w:lang w:val="ru-RU"/>
        </w:rPr>
        <w:t xml:space="preserve">л. Снова углубившись в сеть коридоров, </w:t>
      </w:r>
      <w:proofErr w:type="spellStart"/>
      <w:r w:rsidRPr="00D26162">
        <w:rPr>
          <w:lang w:val="ru-RU"/>
        </w:rPr>
        <w:t>Торек</w:t>
      </w:r>
      <w:proofErr w:type="spellEnd"/>
      <w:r w:rsidRPr="00D26162">
        <w:rPr>
          <w:lang w:val="ru-RU"/>
        </w:rPr>
        <w:t xml:space="preserve"> позволил себе слегка улыбнуться. На этом странном корабле было полно архаичных устройств и помещений, которые он практически не исследовал, хоть и был капитаном галеона больше года. Стая тоже была странной — ватага разнош</w:t>
      </w:r>
      <w:r w:rsidR="00BF2D7C" w:rsidRPr="00D26162">
        <w:rPr>
          <w:lang w:val="ru-RU"/>
        </w:rPr>
        <w:t>е</w:t>
      </w:r>
      <w:r w:rsidRPr="00D26162">
        <w:rPr>
          <w:lang w:val="ru-RU"/>
        </w:rPr>
        <w:t>рстных бойцов, собранных вместе вопреки обычаям ордена, свора дворняг, которые каким-то образом оказались способными охотиться со смертоносной эффективностью.</w:t>
      </w:r>
    </w:p>
    <w:p w14:paraId="29B82E5C" w14:textId="77777777" w:rsidR="0094125C" w:rsidRPr="00D26162" w:rsidRDefault="0094125C" w:rsidP="0094125C">
      <w:pPr>
        <w:rPr>
          <w:lang w:val="ru-RU"/>
        </w:rPr>
      </w:pPr>
      <w:r w:rsidRPr="00D26162">
        <w:rPr>
          <w:lang w:val="ru-RU"/>
        </w:rPr>
        <w:lastRenderedPageBreak/>
        <w:t xml:space="preserve">Но на кого охотиться? Это было главным вопросом, на который, несмотря на все рейды и пустотные атаки, у него так и не появилось стоящего ответа. Повелители не раскрывали </w:t>
      </w:r>
      <w:proofErr w:type="spellStart"/>
      <w:r w:rsidRPr="00D26162">
        <w:rPr>
          <w:lang w:val="ru-RU"/>
        </w:rPr>
        <w:t>Бъяргборну</w:t>
      </w:r>
      <w:proofErr w:type="spellEnd"/>
      <w:r w:rsidRPr="00D26162">
        <w:rPr>
          <w:lang w:val="ru-RU"/>
        </w:rPr>
        <w:t xml:space="preserve"> все свои секреты, и потому капитан часто понятия не имел, куда направляется «</w:t>
      </w:r>
      <w:r w:rsidRPr="00D26162">
        <w:rPr>
          <w:i/>
          <w:iCs/>
          <w:lang w:val="ru-RU"/>
        </w:rPr>
        <w:t>Аметистовый сюзерен</w:t>
      </w:r>
      <w:r w:rsidRPr="00D26162">
        <w:rPr>
          <w:lang w:val="ru-RU"/>
        </w:rPr>
        <w:t>», пока ему не приказывали включить варп-двигатели и немедленно лечь на заданный курс.</w:t>
      </w:r>
    </w:p>
    <w:p w14:paraId="19D75580" w14:textId="7B5973B8" w:rsidR="0094125C" w:rsidRPr="00D26162" w:rsidRDefault="0094125C" w:rsidP="0094125C">
      <w:pPr>
        <w:rPr>
          <w:lang w:val="ru-RU"/>
        </w:rPr>
      </w:pPr>
      <w:r w:rsidRPr="00D26162">
        <w:rPr>
          <w:lang w:val="ru-RU"/>
        </w:rPr>
        <w:t xml:space="preserve">И это было прекрасно. </w:t>
      </w:r>
      <w:proofErr w:type="spellStart"/>
      <w:r w:rsidRPr="00D26162">
        <w:rPr>
          <w:lang w:val="ru-RU"/>
        </w:rPr>
        <w:t>Торек</w:t>
      </w:r>
      <w:proofErr w:type="spellEnd"/>
      <w:r w:rsidRPr="00D26162">
        <w:rPr>
          <w:lang w:val="ru-RU"/>
        </w:rPr>
        <w:t xml:space="preserve"> </w:t>
      </w:r>
      <w:proofErr w:type="spellStart"/>
      <w:r w:rsidRPr="00D26162">
        <w:rPr>
          <w:lang w:val="ru-RU"/>
        </w:rPr>
        <w:t>Бъяргборн</w:t>
      </w:r>
      <w:proofErr w:type="spellEnd"/>
      <w:r w:rsidRPr="00D26162">
        <w:rPr>
          <w:lang w:val="ru-RU"/>
        </w:rPr>
        <w:t xml:space="preserve"> во всех смыслах был мертвецом, застрявшим на планете палящей жары и нескончаемого мора, пока не вмешалась судьба. С его точки зрения, вс</w:t>
      </w:r>
      <w:r w:rsidR="00BF2D7C" w:rsidRPr="00D26162">
        <w:rPr>
          <w:lang w:val="ru-RU"/>
        </w:rPr>
        <w:t>е</w:t>
      </w:r>
      <w:r w:rsidRPr="00D26162">
        <w:rPr>
          <w:lang w:val="ru-RU"/>
        </w:rPr>
        <w:t>, что было после, являлось подарком из протянутой руки самого примарха. В сво</w:t>
      </w:r>
      <w:r w:rsidR="00BF2D7C" w:rsidRPr="00D26162">
        <w:rPr>
          <w:lang w:val="ru-RU"/>
        </w:rPr>
        <w:t>е</w:t>
      </w:r>
      <w:r w:rsidRPr="00D26162">
        <w:rPr>
          <w:lang w:val="ru-RU"/>
        </w:rPr>
        <w:t xml:space="preserve"> время клубок судьбы размотается. Так было всегда.</w:t>
      </w:r>
    </w:p>
    <w:p w14:paraId="74F7BF87" w14:textId="77777777" w:rsidR="0094125C" w:rsidRPr="00D26162" w:rsidRDefault="0094125C" w:rsidP="0094125C">
      <w:pPr>
        <w:rPr>
          <w:lang w:val="ru-RU"/>
        </w:rPr>
      </w:pPr>
    </w:p>
    <w:p w14:paraId="212E2E32" w14:textId="048FF9F4" w:rsidR="0094125C" w:rsidRPr="00D26162" w:rsidRDefault="0094125C" w:rsidP="0094125C">
      <w:pPr>
        <w:rPr>
          <w:lang w:val="ru-RU"/>
        </w:rPr>
      </w:pPr>
      <w:r w:rsidRPr="00D26162">
        <w:rPr>
          <w:lang w:val="ru-RU"/>
        </w:rPr>
        <w:t>Выше, ближе к верхней части командного мостика, располагалась ещ</w:t>
      </w:r>
      <w:r w:rsidR="00BF2D7C" w:rsidRPr="00D26162">
        <w:rPr>
          <w:lang w:val="ru-RU"/>
        </w:rPr>
        <w:t>е</w:t>
      </w:r>
      <w:r w:rsidRPr="00D26162">
        <w:rPr>
          <w:lang w:val="ru-RU"/>
        </w:rPr>
        <w:t xml:space="preserve"> одна наглухо задраенная каюта. Единственный вход был зарешечен тяж</w:t>
      </w:r>
      <w:r w:rsidR="00BF2D7C" w:rsidRPr="00D26162">
        <w:rPr>
          <w:lang w:val="ru-RU"/>
        </w:rPr>
        <w:t>е</w:t>
      </w:r>
      <w:r w:rsidRPr="00D26162">
        <w:rPr>
          <w:lang w:val="ru-RU"/>
        </w:rPr>
        <w:t>лыми балками, на которые накладывались поля детекторов движения, подключ</w:t>
      </w:r>
      <w:r w:rsidR="00BF2D7C" w:rsidRPr="00D26162">
        <w:rPr>
          <w:lang w:val="ru-RU"/>
        </w:rPr>
        <w:t>е</w:t>
      </w:r>
      <w:r w:rsidRPr="00D26162">
        <w:rPr>
          <w:lang w:val="ru-RU"/>
        </w:rPr>
        <w:t>нные к автоматическим лаз-установкам.</w:t>
      </w:r>
    </w:p>
    <w:p w14:paraId="03AEF129" w14:textId="7A4DBBA8" w:rsidR="0094125C" w:rsidRPr="00D26162" w:rsidRDefault="0094125C" w:rsidP="0094125C">
      <w:pPr>
        <w:rPr>
          <w:lang w:val="ru-RU"/>
        </w:rPr>
      </w:pPr>
      <w:r w:rsidRPr="00D26162">
        <w:rPr>
          <w:lang w:val="ru-RU"/>
        </w:rPr>
        <w:t>Внутри каюта выглядела так же двойственно, как и вс</w:t>
      </w:r>
      <w:r w:rsidR="00BF2D7C" w:rsidRPr="00D26162">
        <w:rPr>
          <w:lang w:val="ru-RU"/>
        </w:rPr>
        <w:t>е</w:t>
      </w:r>
      <w:r w:rsidRPr="00D26162">
        <w:rPr>
          <w:lang w:val="ru-RU"/>
        </w:rPr>
        <w:t xml:space="preserve"> на этом п</w:t>
      </w:r>
      <w:r w:rsidR="00BF2D7C" w:rsidRPr="00D26162">
        <w:rPr>
          <w:lang w:val="ru-RU"/>
        </w:rPr>
        <w:t>е</w:t>
      </w:r>
      <w:r w:rsidRPr="00D26162">
        <w:rPr>
          <w:lang w:val="ru-RU"/>
        </w:rPr>
        <w:t xml:space="preserve">стром корабле. Скорее всего, раньше здесь было что-то вроде камеры </w:t>
      </w:r>
      <w:proofErr w:type="spellStart"/>
      <w:r w:rsidRPr="00D26162">
        <w:rPr>
          <w:lang w:val="ru-RU"/>
        </w:rPr>
        <w:t>картолитов</w:t>
      </w:r>
      <w:proofErr w:type="spellEnd"/>
      <w:r w:rsidRPr="00D26162">
        <w:rPr>
          <w:lang w:val="ru-RU"/>
        </w:rPr>
        <w:t xml:space="preserve"> или, возможно, архива. Пространства внутри было много: ширина помещения достигала более тридцати ярдов в длину и двенадцати в ширину, с белыми мраморными полами и стенами, вдоль которых метр за метром тянулись полки. Подвесы на бронзовых винтах отбрасывали т</w:t>
      </w:r>
      <w:r w:rsidR="00BF2D7C" w:rsidRPr="00D26162">
        <w:rPr>
          <w:lang w:val="ru-RU"/>
        </w:rPr>
        <w:t>е</w:t>
      </w:r>
      <w:r w:rsidRPr="00D26162">
        <w:rPr>
          <w:lang w:val="ru-RU"/>
        </w:rPr>
        <w:t>плый свет на пыльные письменные столы. На канделябрах в виде черепов мерцали свечи, костяные крепления покрывали пот</w:t>
      </w:r>
      <w:r w:rsidR="00BF2D7C" w:rsidRPr="00D26162">
        <w:rPr>
          <w:lang w:val="ru-RU"/>
        </w:rPr>
        <w:t>е</w:t>
      </w:r>
      <w:r w:rsidRPr="00D26162">
        <w:rPr>
          <w:lang w:val="ru-RU"/>
        </w:rPr>
        <w:t>ки воска.</w:t>
      </w:r>
    </w:p>
    <w:p w14:paraId="69665FD3" w14:textId="77777777" w:rsidR="0094125C" w:rsidRPr="00D26162" w:rsidRDefault="0094125C" w:rsidP="0094125C">
      <w:pPr>
        <w:rPr>
          <w:lang w:val="ru-RU"/>
        </w:rPr>
      </w:pPr>
      <w:r w:rsidRPr="00D26162">
        <w:rPr>
          <w:lang w:val="ru-RU"/>
        </w:rPr>
        <w:t xml:space="preserve">Среди всего этого пышного убранства теперь виднелись и более суровые черты </w:t>
      </w:r>
      <w:proofErr w:type="spellStart"/>
      <w:r w:rsidRPr="00D26162">
        <w:rPr>
          <w:lang w:val="ru-RU"/>
        </w:rPr>
        <w:t>Фенриса</w:t>
      </w:r>
      <w:proofErr w:type="spellEnd"/>
      <w:r w:rsidRPr="00D26162">
        <w:rPr>
          <w:lang w:val="ru-RU"/>
        </w:rPr>
        <w:t>. В дальнем конце длинного зала висели изодранные в клочья боевые штандарты, их кожаные полотнища окаймило пламенем и пробило выстрелами. На толстых цепях висело церемониальное оружие — топоры, короткие клинки, копья с кремниевыми наконечниками. Рядом с вентиляционными фильтрами установили железные жаровни, в которых теперь мягко тлели побелевшие угли.</w:t>
      </w:r>
    </w:p>
    <w:p w14:paraId="177708C2" w14:textId="10DCEA97" w:rsidR="0094125C" w:rsidRPr="00D26162" w:rsidRDefault="0094125C" w:rsidP="0094125C">
      <w:pPr>
        <w:rPr>
          <w:lang w:val="ru-RU"/>
        </w:rPr>
      </w:pPr>
      <w:r w:rsidRPr="00D26162">
        <w:rPr>
          <w:lang w:val="ru-RU"/>
        </w:rPr>
        <w:t xml:space="preserve">Ингвар </w:t>
      </w:r>
      <w:proofErr w:type="spellStart"/>
      <w:r w:rsidRPr="00D26162">
        <w:rPr>
          <w:lang w:val="ru-RU"/>
        </w:rPr>
        <w:t>Орм</w:t>
      </w:r>
      <w:proofErr w:type="spellEnd"/>
      <w:r w:rsidRPr="00D26162">
        <w:rPr>
          <w:lang w:val="ru-RU"/>
        </w:rPr>
        <w:t xml:space="preserve"> </w:t>
      </w:r>
      <w:proofErr w:type="spellStart"/>
      <w:r w:rsidRPr="00D26162">
        <w:rPr>
          <w:lang w:val="ru-RU"/>
        </w:rPr>
        <w:t>Эверссон</w:t>
      </w:r>
      <w:proofErr w:type="spellEnd"/>
      <w:r w:rsidRPr="00D26162">
        <w:rPr>
          <w:lang w:val="ru-RU"/>
        </w:rPr>
        <w:t xml:space="preserve">, которого все звали </w:t>
      </w:r>
      <w:proofErr w:type="spellStart"/>
      <w:r w:rsidRPr="00D26162">
        <w:rPr>
          <w:lang w:val="ru-RU"/>
        </w:rPr>
        <w:t>Гирфалькон</w:t>
      </w:r>
      <w:proofErr w:type="spellEnd"/>
      <w:r w:rsidRPr="00D26162">
        <w:rPr>
          <w:lang w:val="ru-RU"/>
        </w:rPr>
        <w:t>, оп</w:t>
      </w:r>
      <w:r w:rsidR="00BF2D7C" w:rsidRPr="00D26162">
        <w:rPr>
          <w:lang w:val="ru-RU"/>
        </w:rPr>
        <w:t>е</w:t>
      </w:r>
      <w:r w:rsidRPr="00D26162">
        <w:rPr>
          <w:lang w:val="ru-RU"/>
        </w:rPr>
        <w:t xml:space="preserve">рся всем весом о край одного из нескольких </w:t>
      </w:r>
      <w:r w:rsidR="00D64FBA">
        <w:rPr>
          <w:lang w:val="ru-RU"/>
        </w:rPr>
        <w:t>обшир</w:t>
      </w:r>
      <w:r w:rsidRPr="00D26162">
        <w:rPr>
          <w:lang w:val="ru-RU"/>
        </w:rPr>
        <w:t>ных столов с картами и прищурил серые глаза. Даже без доспехов от прикосновения Космического Волка столешницы заскрипели. Перед космодесантником лежали стопки пергаментов, перебранных и отсортированных; кое-где вс</w:t>
      </w:r>
      <w:r w:rsidR="00BF2D7C" w:rsidRPr="00D26162">
        <w:rPr>
          <w:lang w:val="ru-RU"/>
        </w:rPr>
        <w:t>е</w:t>
      </w:r>
      <w:r w:rsidRPr="00D26162">
        <w:rPr>
          <w:lang w:val="ru-RU"/>
        </w:rPr>
        <w:t xml:space="preserve"> ещ</w:t>
      </w:r>
      <w:r w:rsidR="00BF2D7C" w:rsidRPr="00D26162">
        <w:rPr>
          <w:lang w:val="ru-RU"/>
        </w:rPr>
        <w:t>е</w:t>
      </w:r>
      <w:r w:rsidRPr="00D26162">
        <w:rPr>
          <w:lang w:val="ru-RU"/>
        </w:rPr>
        <w:t xml:space="preserve"> были нанесены печати безопасности </w:t>
      </w:r>
      <w:proofErr w:type="spellStart"/>
      <w:r w:rsidRPr="00D26162">
        <w:rPr>
          <w:lang w:val="ru-RU"/>
        </w:rPr>
        <w:t>Адептус</w:t>
      </w:r>
      <w:proofErr w:type="spellEnd"/>
      <w:r w:rsidRPr="00D26162">
        <w:rPr>
          <w:lang w:val="ru-RU"/>
        </w:rPr>
        <w:t xml:space="preserve"> Астра </w:t>
      </w:r>
      <w:proofErr w:type="spellStart"/>
      <w:r w:rsidRPr="00D26162">
        <w:rPr>
          <w:lang w:val="ru-RU"/>
        </w:rPr>
        <w:t>Телепатика</w:t>
      </w:r>
      <w:proofErr w:type="spellEnd"/>
      <w:r w:rsidRPr="00D26162">
        <w:rPr>
          <w:lang w:val="ru-RU"/>
        </w:rPr>
        <w:t>. Почерк, везде без исключения, был паутинистым и сжатым, строка за строкой повторялись рукописные наблюдения и интерпретации.</w:t>
      </w:r>
    </w:p>
    <w:p w14:paraId="4C97AB8E" w14:textId="08788490" w:rsidR="0094125C" w:rsidRPr="00D26162" w:rsidRDefault="0094125C" w:rsidP="0094125C">
      <w:pPr>
        <w:rPr>
          <w:lang w:val="ru-RU"/>
        </w:rPr>
      </w:pPr>
      <w:r w:rsidRPr="00D26162">
        <w:rPr>
          <w:lang w:val="ru-RU"/>
        </w:rPr>
        <w:t xml:space="preserve">Ингвар обладал завидной способностью к концентрации и удержанию информации, но даже </w:t>
      </w:r>
      <w:r w:rsidR="008705A9">
        <w:rPr>
          <w:lang w:val="ru-RU"/>
        </w:rPr>
        <w:t>он устал от</w:t>
      </w:r>
      <w:r w:rsidR="00E24CE4" w:rsidRPr="00D26162">
        <w:rPr>
          <w:lang w:val="ru-RU"/>
        </w:rPr>
        <w:t xml:space="preserve"> </w:t>
      </w:r>
      <w:r w:rsidRPr="00D26162">
        <w:rPr>
          <w:lang w:val="ru-RU"/>
        </w:rPr>
        <w:t>многочасов</w:t>
      </w:r>
      <w:r w:rsidR="00D14536">
        <w:rPr>
          <w:lang w:val="ru-RU"/>
        </w:rPr>
        <w:t>ого</w:t>
      </w:r>
      <w:r w:rsidRPr="00D26162">
        <w:rPr>
          <w:lang w:val="ru-RU"/>
        </w:rPr>
        <w:t xml:space="preserve"> </w:t>
      </w:r>
      <w:proofErr w:type="spellStart"/>
      <w:r w:rsidR="00D14536">
        <w:rPr>
          <w:lang w:val="ru-RU"/>
        </w:rPr>
        <w:t>корпения</w:t>
      </w:r>
      <w:proofErr w:type="spellEnd"/>
      <w:r w:rsidR="008705A9">
        <w:rPr>
          <w:lang w:val="ru-RU"/>
        </w:rPr>
        <w:t xml:space="preserve"> над</w:t>
      </w:r>
      <w:r w:rsidRPr="00D26162">
        <w:rPr>
          <w:lang w:val="ru-RU"/>
        </w:rPr>
        <w:t xml:space="preserve"> подобн</w:t>
      </w:r>
      <w:r w:rsidR="008705A9">
        <w:rPr>
          <w:lang w:val="ru-RU"/>
        </w:rPr>
        <w:t>ым</w:t>
      </w:r>
      <w:r w:rsidRPr="00D26162">
        <w:rPr>
          <w:lang w:val="ru-RU"/>
        </w:rPr>
        <w:t xml:space="preserve"> материал</w:t>
      </w:r>
      <w:r w:rsidR="008705A9">
        <w:rPr>
          <w:lang w:val="ru-RU"/>
        </w:rPr>
        <w:t>ом</w:t>
      </w:r>
      <w:r w:rsidRPr="00D26162">
        <w:rPr>
          <w:lang w:val="ru-RU"/>
        </w:rPr>
        <w:t xml:space="preserve">. Записи </w:t>
      </w:r>
      <w:proofErr w:type="spellStart"/>
      <w:r w:rsidRPr="00D26162">
        <w:rPr>
          <w:lang w:val="ru-RU"/>
        </w:rPr>
        <w:t>звездоведов</w:t>
      </w:r>
      <w:proofErr w:type="spellEnd"/>
      <w:r w:rsidRPr="00D26162">
        <w:rPr>
          <w:lang w:val="ru-RU"/>
        </w:rPr>
        <w:t xml:space="preserve"> не предназначались для чтения лицами, не входящими в их тайный орден. </w:t>
      </w:r>
      <w:proofErr w:type="spellStart"/>
      <w:r w:rsidRPr="00D26162">
        <w:rPr>
          <w:lang w:val="ru-RU"/>
        </w:rPr>
        <w:t>Астропатический</w:t>
      </w:r>
      <w:proofErr w:type="spellEnd"/>
      <w:r w:rsidRPr="00D26162">
        <w:rPr>
          <w:lang w:val="ru-RU"/>
        </w:rPr>
        <w:t xml:space="preserve"> контакт не похож на коммуникационную связь — чисто механическую передачу звуков и изображений. </w:t>
      </w:r>
      <w:r w:rsidR="00747E9D">
        <w:rPr>
          <w:lang w:val="ru-RU"/>
        </w:rPr>
        <w:t>Он</w:t>
      </w:r>
      <w:r w:rsidRPr="00D26162">
        <w:rPr>
          <w:lang w:val="ru-RU"/>
        </w:rPr>
        <w:t xml:space="preserve"> больше напоминает процесс гадания, квалифицированного толкования снов. Только </w:t>
      </w:r>
      <w:proofErr w:type="spellStart"/>
      <w:r w:rsidRPr="00D26162">
        <w:rPr>
          <w:lang w:val="ru-RU"/>
        </w:rPr>
        <w:t>псайкер</w:t>
      </w:r>
      <w:proofErr w:type="spellEnd"/>
      <w:r w:rsidRPr="00D26162">
        <w:rPr>
          <w:lang w:val="ru-RU"/>
        </w:rPr>
        <w:t xml:space="preserve"> с</w:t>
      </w:r>
      <w:r w:rsidR="00747E9D">
        <w:rPr>
          <w:lang w:val="ru-RU"/>
        </w:rPr>
        <w:t>о</w:t>
      </w:r>
      <w:r w:rsidRPr="00D26162">
        <w:rPr>
          <w:lang w:val="ru-RU"/>
        </w:rPr>
        <w:t xml:space="preserve"> </w:t>
      </w:r>
      <w:r w:rsidR="00747E9D">
        <w:rPr>
          <w:lang w:val="ru-RU"/>
        </w:rPr>
        <w:t>с</w:t>
      </w:r>
      <w:r w:rsidRPr="00D26162">
        <w:rPr>
          <w:lang w:val="ru-RU"/>
        </w:rPr>
        <w:t>вязанной душой мог выполнять такую работу в относительной безопасности, поскольку он проникал в бездны самого варпа — места, где неосмотрительный разум поджидали кошмары. Всякий раз, когда эти уч</w:t>
      </w:r>
      <w:r w:rsidR="00BF2D7C" w:rsidRPr="00D26162">
        <w:rPr>
          <w:lang w:val="ru-RU"/>
        </w:rPr>
        <w:t>е</w:t>
      </w:r>
      <w:r w:rsidRPr="00D26162">
        <w:rPr>
          <w:lang w:val="ru-RU"/>
        </w:rPr>
        <w:t xml:space="preserve">ные прерывали свои медитации, их души оказывались </w:t>
      </w:r>
      <w:r w:rsidR="004D4715">
        <w:rPr>
          <w:lang w:val="ru-RU"/>
        </w:rPr>
        <w:t>израненными</w:t>
      </w:r>
      <w:r w:rsidRPr="00D26162">
        <w:rPr>
          <w:lang w:val="ru-RU"/>
        </w:rPr>
        <w:t>, а пустые глазницы пульсировали; они диктовали свои выводы, которые затем проверялись, интерпретировались, подвергались эзотерическим ритуалам очищения и сопоставлялись с другими свидетельствами из того же варп-канала. В конечном итоге получался документ, написанный на языке, понятном даже смертному, — совет, пригодный для ушей капитанов космических кораблей и армейских генералов.</w:t>
      </w:r>
    </w:p>
    <w:p w14:paraId="719D3F73" w14:textId="04257655" w:rsidR="0094125C" w:rsidRPr="00D26162" w:rsidRDefault="0094125C" w:rsidP="0094125C">
      <w:pPr>
        <w:rPr>
          <w:lang w:val="ru-RU"/>
        </w:rPr>
      </w:pPr>
      <w:r w:rsidRPr="00D26162">
        <w:rPr>
          <w:lang w:val="ru-RU"/>
        </w:rPr>
        <w:lastRenderedPageBreak/>
        <w:t xml:space="preserve">Материал же, который читал Ингвар, был иным. Эти листы похитили из архивов </w:t>
      </w:r>
      <w:proofErr w:type="spellStart"/>
      <w:r w:rsidRPr="00D26162">
        <w:rPr>
          <w:lang w:val="ru-RU"/>
        </w:rPr>
        <w:t>астропатического</w:t>
      </w:r>
      <w:proofErr w:type="spellEnd"/>
      <w:r w:rsidRPr="00D26162">
        <w:rPr>
          <w:lang w:val="ru-RU"/>
        </w:rPr>
        <w:t xml:space="preserve"> ретрансляционного узла, а в некоторых случаях — прямо из-под носа у работающих над ними переписчиков. Текст в них был сырым, необработанным, как наполовину застывший камнебетон. В пергаментных листках было много правды, — может быть, больше, чем когда-либо окажется в финальных версиях, но до этой правды непросто добраться, и чем больше изучаешь крошечные завитки ч</w:t>
      </w:r>
      <w:r w:rsidR="00BF2D7C" w:rsidRPr="00D26162">
        <w:rPr>
          <w:lang w:val="ru-RU"/>
        </w:rPr>
        <w:t>е</w:t>
      </w:r>
      <w:r w:rsidRPr="00D26162">
        <w:rPr>
          <w:lang w:val="ru-RU"/>
        </w:rPr>
        <w:t>рных чернил, тем больше кажется, что смотришь в некое остаточное эхо самого эфира, утягивающее за собой здравый смысл и отравляющее разум.</w:t>
      </w:r>
    </w:p>
    <w:p w14:paraId="389808F4" w14:textId="77777777" w:rsidR="0094125C" w:rsidRPr="00D26162" w:rsidRDefault="0094125C" w:rsidP="0094125C">
      <w:pPr>
        <w:rPr>
          <w:lang w:val="ru-RU"/>
        </w:rPr>
      </w:pPr>
      <w:r w:rsidRPr="00D26162">
        <w:rPr>
          <w:lang w:val="ru-RU"/>
        </w:rPr>
        <w:t xml:space="preserve">Ингвар вздохнул и снова вернулся к чтению, но его прервал лязг открывающихся снаружи замков. Дверь открылась, Ингвар обернулся — вовнутрь, пригнувшись, заходил вожак </w:t>
      </w:r>
      <w:proofErr w:type="spellStart"/>
      <w:r w:rsidRPr="00D26162">
        <w:rPr>
          <w:lang w:val="ru-RU"/>
        </w:rPr>
        <w:t>Ярнхаммар</w:t>
      </w:r>
      <w:proofErr w:type="spellEnd"/>
      <w:r w:rsidRPr="00D26162">
        <w:rPr>
          <w:lang w:val="ru-RU"/>
        </w:rPr>
        <w:t>.</w:t>
      </w:r>
    </w:p>
    <w:p w14:paraId="3B9C3AF4" w14:textId="7F821CCD" w:rsidR="0094125C" w:rsidRPr="00D26162" w:rsidRDefault="0094125C" w:rsidP="0094125C">
      <w:pPr>
        <w:rPr>
          <w:lang w:val="ru-RU"/>
        </w:rPr>
      </w:pPr>
      <w:r w:rsidRPr="00D26162">
        <w:rPr>
          <w:lang w:val="ru-RU"/>
        </w:rPr>
        <w:t xml:space="preserve">У </w:t>
      </w:r>
      <w:proofErr w:type="spellStart"/>
      <w:r w:rsidRPr="00D26162">
        <w:rPr>
          <w:lang w:val="ru-RU"/>
        </w:rPr>
        <w:t>Гуннлаугура</w:t>
      </w:r>
      <w:proofErr w:type="spellEnd"/>
      <w:r w:rsidRPr="00D26162">
        <w:rPr>
          <w:lang w:val="ru-RU"/>
        </w:rPr>
        <w:t xml:space="preserve"> по прозвищу </w:t>
      </w:r>
      <w:proofErr w:type="spellStart"/>
      <w:r w:rsidRPr="00D26162">
        <w:rPr>
          <w:lang w:val="ru-RU"/>
        </w:rPr>
        <w:t>Раскалыватель</w:t>
      </w:r>
      <w:proofErr w:type="spellEnd"/>
      <w:r w:rsidRPr="00D26162">
        <w:rPr>
          <w:lang w:val="ru-RU"/>
        </w:rPr>
        <w:t xml:space="preserve"> Черепов имелись сложности со многими проходами на пустотном корабле. Галеон строили и комплектовали для смертных экипажей, и в сравнении с военным корабл</w:t>
      </w:r>
      <w:r w:rsidR="00BF2D7C" w:rsidRPr="00D26162">
        <w:rPr>
          <w:lang w:val="ru-RU"/>
        </w:rPr>
        <w:t>е</w:t>
      </w:r>
      <w:r w:rsidRPr="00D26162">
        <w:rPr>
          <w:lang w:val="ru-RU"/>
        </w:rPr>
        <w:t xml:space="preserve">м он не слишком годился для более крупных защитников Империума. </w:t>
      </w:r>
      <w:proofErr w:type="spellStart"/>
      <w:r w:rsidRPr="00D26162">
        <w:rPr>
          <w:lang w:val="ru-RU"/>
        </w:rPr>
        <w:t>Гуннлаугур</w:t>
      </w:r>
      <w:proofErr w:type="spellEnd"/>
      <w:r w:rsidRPr="00D26162">
        <w:rPr>
          <w:lang w:val="ru-RU"/>
        </w:rPr>
        <w:t xml:space="preserve"> тоже был без доспехов, но ему вс</w:t>
      </w:r>
      <w:r w:rsidR="00BF2D7C" w:rsidRPr="00D26162">
        <w:rPr>
          <w:lang w:val="ru-RU"/>
        </w:rPr>
        <w:t>е</w:t>
      </w:r>
      <w:r w:rsidRPr="00D26162">
        <w:rPr>
          <w:lang w:val="ru-RU"/>
        </w:rPr>
        <w:t xml:space="preserve"> равно пришлось </w:t>
      </w:r>
      <w:r w:rsidR="005E53FD">
        <w:rPr>
          <w:lang w:val="ru-RU"/>
        </w:rPr>
        <w:t>втянуть голову в</w:t>
      </w:r>
      <w:r w:rsidRPr="00D26162">
        <w:rPr>
          <w:lang w:val="ru-RU"/>
        </w:rPr>
        <w:t xml:space="preserve"> плечи, чтобы протиснуться в дверной про</w:t>
      </w:r>
      <w:r w:rsidR="00BF2D7C" w:rsidRPr="00D26162">
        <w:rPr>
          <w:lang w:val="ru-RU"/>
        </w:rPr>
        <w:t>е</w:t>
      </w:r>
      <w:r w:rsidRPr="00D26162">
        <w:rPr>
          <w:lang w:val="ru-RU"/>
        </w:rPr>
        <w:t xml:space="preserve">м. Выше </w:t>
      </w:r>
      <w:r w:rsidR="00740468" w:rsidRPr="00D26162">
        <w:rPr>
          <w:lang w:val="ru-RU"/>
        </w:rPr>
        <w:t>Волчьего Гвардейца</w:t>
      </w:r>
      <w:r w:rsidRPr="00D26162">
        <w:rPr>
          <w:lang w:val="ru-RU"/>
        </w:rPr>
        <w:t xml:space="preserve"> был только </w:t>
      </w:r>
      <w:proofErr w:type="spellStart"/>
      <w:r w:rsidRPr="00D26162">
        <w:rPr>
          <w:lang w:val="ru-RU"/>
        </w:rPr>
        <w:t>Ольгейр</w:t>
      </w:r>
      <w:proofErr w:type="spellEnd"/>
      <w:r w:rsidRPr="00D26162">
        <w:rPr>
          <w:lang w:val="ru-RU"/>
        </w:rPr>
        <w:t xml:space="preserve"> Тяж</w:t>
      </w:r>
      <w:r w:rsidR="00BF2D7C" w:rsidRPr="00D26162">
        <w:rPr>
          <w:lang w:val="ru-RU"/>
        </w:rPr>
        <w:t>е</w:t>
      </w:r>
      <w:r w:rsidRPr="00D26162">
        <w:rPr>
          <w:lang w:val="ru-RU"/>
        </w:rPr>
        <w:t xml:space="preserve">лая Рука, и весь корабль уже давно привык выслушивать </w:t>
      </w:r>
      <w:r w:rsidR="0088703C">
        <w:rPr>
          <w:lang w:val="ru-RU"/>
        </w:rPr>
        <w:t>заборист</w:t>
      </w:r>
      <w:r w:rsidRPr="00D26162">
        <w:rPr>
          <w:lang w:val="ru-RU"/>
        </w:rPr>
        <w:t>ую ругань, когда этот гигант задевал очередную переборку.</w:t>
      </w:r>
    </w:p>
    <w:p w14:paraId="738E72F6" w14:textId="649CA599" w:rsidR="0094125C" w:rsidRPr="00D26162" w:rsidRDefault="0094125C" w:rsidP="0094125C">
      <w:pPr>
        <w:rPr>
          <w:lang w:val="ru-RU"/>
        </w:rPr>
      </w:pPr>
      <w:proofErr w:type="spellStart"/>
      <w:r w:rsidRPr="00D26162">
        <w:rPr>
          <w:lang w:val="ru-RU"/>
        </w:rPr>
        <w:t>Гуннлаугур</w:t>
      </w:r>
      <w:proofErr w:type="spellEnd"/>
      <w:r w:rsidRPr="00D26162">
        <w:rPr>
          <w:lang w:val="ru-RU"/>
        </w:rPr>
        <w:t xml:space="preserve"> был не столь экспансивным — он срывался только в бою, а до того его голос звучал как гортанный рык, будто поток, сдерживаемый плотиной. Его густая седая борода, заплет</w:t>
      </w:r>
      <w:r w:rsidR="00BF2D7C" w:rsidRPr="00D26162">
        <w:rPr>
          <w:lang w:val="ru-RU"/>
        </w:rPr>
        <w:t>е</w:t>
      </w:r>
      <w:r w:rsidRPr="00D26162">
        <w:rPr>
          <w:lang w:val="ru-RU"/>
        </w:rPr>
        <w:t>нная в косички, ниспадала на бочкообразную грудь, а покрытое шрамами лицо и лысина лоснились в свете люменов.</w:t>
      </w:r>
    </w:p>
    <w:p w14:paraId="3ADD3CC8" w14:textId="77777777" w:rsidR="0094125C" w:rsidRPr="00D26162" w:rsidRDefault="0094125C" w:rsidP="0094125C">
      <w:pPr>
        <w:rPr>
          <w:lang w:val="ru-RU"/>
        </w:rPr>
      </w:pPr>
      <w:r w:rsidRPr="00D26162">
        <w:rPr>
          <w:lang w:val="ru-RU"/>
        </w:rPr>
        <w:t xml:space="preserve">— Как дела, брат? — спросил </w:t>
      </w:r>
      <w:proofErr w:type="spellStart"/>
      <w:r w:rsidRPr="00D26162">
        <w:rPr>
          <w:lang w:val="ru-RU"/>
        </w:rPr>
        <w:t>Гуннлаугур</w:t>
      </w:r>
      <w:proofErr w:type="spellEnd"/>
      <w:r w:rsidRPr="00D26162">
        <w:rPr>
          <w:lang w:val="ru-RU"/>
        </w:rPr>
        <w:t>.</w:t>
      </w:r>
    </w:p>
    <w:p w14:paraId="54719068" w14:textId="77777777" w:rsidR="0094125C" w:rsidRPr="00D26162" w:rsidRDefault="0094125C" w:rsidP="0094125C">
      <w:pPr>
        <w:rPr>
          <w:lang w:val="ru-RU"/>
        </w:rPr>
      </w:pPr>
      <w:r w:rsidRPr="00D26162">
        <w:rPr>
          <w:lang w:val="ru-RU"/>
        </w:rPr>
        <w:t xml:space="preserve">Ингвар отодвинул пергамент и выпрямился. Расправил плечи, разминая мышцы, предназначенные для непрерывной работы, а не для прозябания в архивах. </w:t>
      </w:r>
    </w:p>
    <w:p w14:paraId="23BDD820" w14:textId="0BAA9CE7" w:rsidR="0094125C" w:rsidRPr="00D26162" w:rsidRDefault="0094125C" w:rsidP="0094125C">
      <w:pPr>
        <w:rPr>
          <w:lang w:val="ru-RU"/>
        </w:rPr>
      </w:pPr>
      <w:r w:rsidRPr="00D26162">
        <w:rPr>
          <w:lang w:val="ru-RU"/>
        </w:rPr>
        <w:t>— Что-то в этом есть. Я улавливаю проблески, но не понимаю их до конца. Но здесь определ</w:t>
      </w:r>
      <w:r w:rsidR="00BF2D7C" w:rsidRPr="00D26162">
        <w:rPr>
          <w:lang w:val="ru-RU"/>
        </w:rPr>
        <w:t>е</w:t>
      </w:r>
      <w:r w:rsidRPr="00D26162">
        <w:rPr>
          <w:lang w:val="ru-RU"/>
        </w:rPr>
        <w:t>нно что-то есть.</w:t>
      </w:r>
    </w:p>
    <w:p w14:paraId="4518FE25" w14:textId="470C4594" w:rsidR="0094125C" w:rsidRPr="00D26162" w:rsidRDefault="0094125C" w:rsidP="0094125C">
      <w:pPr>
        <w:rPr>
          <w:lang w:val="ru-RU"/>
        </w:rPr>
      </w:pPr>
      <w:proofErr w:type="spellStart"/>
      <w:r w:rsidRPr="00D26162">
        <w:rPr>
          <w:lang w:val="ru-RU"/>
        </w:rPr>
        <w:t>Гуннлаугур</w:t>
      </w:r>
      <w:proofErr w:type="spellEnd"/>
      <w:r w:rsidRPr="00D26162">
        <w:rPr>
          <w:lang w:val="ru-RU"/>
        </w:rPr>
        <w:t xml:space="preserve"> подош</w:t>
      </w:r>
      <w:r w:rsidR="00BF2D7C" w:rsidRPr="00D26162">
        <w:rPr>
          <w:lang w:val="ru-RU"/>
        </w:rPr>
        <w:t>е</w:t>
      </w:r>
      <w:r w:rsidRPr="00D26162">
        <w:rPr>
          <w:lang w:val="ru-RU"/>
        </w:rPr>
        <w:t xml:space="preserve">л, чтобы взглянуть на собранные записи. На других столах лежали беспорядочные груды того, что осталось от предыдущих рейдов на имперские аванпосты, военные конвои и даже несколько вражеских </w:t>
      </w:r>
      <w:proofErr w:type="spellStart"/>
      <w:r w:rsidRPr="00D26162">
        <w:rPr>
          <w:lang w:val="ru-RU"/>
        </w:rPr>
        <w:t>варбанд</w:t>
      </w:r>
      <w:proofErr w:type="spellEnd"/>
      <w:r w:rsidRPr="00D26162">
        <w:rPr>
          <w:lang w:val="ru-RU"/>
        </w:rPr>
        <w:t>. В комнате попахивало плесенью, будто в тюрьме. Он согнул, проверяя, правую руку, раненную на «</w:t>
      </w:r>
      <w:proofErr w:type="spellStart"/>
      <w:r w:rsidRPr="00D26162">
        <w:rPr>
          <w:i/>
          <w:iCs/>
          <w:lang w:val="ru-RU"/>
        </w:rPr>
        <w:t>Наксианском</w:t>
      </w:r>
      <w:proofErr w:type="spellEnd"/>
      <w:r w:rsidRPr="00D26162">
        <w:rPr>
          <w:i/>
          <w:iCs/>
          <w:lang w:val="ru-RU"/>
        </w:rPr>
        <w:t xml:space="preserve"> клинке</w:t>
      </w:r>
      <w:r w:rsidRPr="00D26162">
        <w:rPr>
          <w:lang w:val="ru-RU"/>
        </w:rPr>
        <w:t>». Рану нан</w:t>
      </w:r>
      <w:r w:rsidR="00BF2D7C" w:rsidRPr="00D26162">
        <w:rPr>
          <w:lang w:val="ru-RU"/>
        </w:rPr>
        <w:t>е</w:t>
      </w:r>
      <w:r w:rsidRPr="00D26162">
        <w:rPr>
          <w:lang w:val="ru-RU"/>
        </w:rPr>
        <w:t xml:space="preserve">с не защитник корабля, просто </w:t>
      </w:r>
      <w:proofErr w:type="spellStart"/>
      <w:r w:rsidRPr="00D26162">
        <w:rPr>
          <w:lang w:val="ru-RU"/>
        </w:rPr>
        <w:t>варанги</w:t>
      </w:r>
      <w:proofErr w:type="spellEnd"/>
      <w:r w:rsidRPr="00D26162">
        <w:rPr>
          <w:lang w:val="ru-RU"/>
        </w:rPr>
        <w:t xml:space="preserve"> пробил стальной защитный люк, который оказался толще, чем ожидалось.</w:t>
      </w:r>
    </w:p>
    <w:p w14:paraId="6ADAA5F5" w14:textId="70B7A047" w:rsidR="0094125C" w:rsidRPr="00D26162" w:rsidRDefault="0094125C" w:rsidP="0094125C">
      <w:pPr>
        <w:rPr>
          <w:lang w:val="ru-RU"/>
        </w:rPr>
      </w:pPr>
      <w:r w:rsidRPr="00D26162">
        <w:rPr>
          <w:lang w:val="ru-RU"/>
        </w:rPr>
        <w:t xml:space="preserve">— </w:t>
      </w:r>
      <w:proofErr w:type="spellStart"/>
      <w:r w:rsidR="00BF2D7C" w:rsidRPr="00D26162">
        <w:rPr>
          <w:lang w:val="ru-RU"/>
        </w:rPr>
        <w:t>Ёрундур</w:t>
      </w:r>
      <w:proofErr w:type="spellEnd"/>
      <w:r w:rsidRPr="00D26162">
        <w:rPr>
          <w:lang w:val="ru-RU"/>
        </w:rPr>
        <w:t xml:space="preserve"> негодует, — сказал </w:t>
      </w:r>
      <w:proofErr w:type="spellStart"/>
      <w:r w:rsidRPr="00D26162">
        <w:rPr>
          <w:lang w:val="ru-RU"/>
        </w:rPr>
        <w:t>Гуннлаугур</w:t>
      </w:r>
      <w:proofErr w:type="spellEnd"/>
      <w:r w:rsidRPr="00D26162">
        <w:rPr>
          <w:lang w:val="ru-RU"/>
        </w:rPr>
        <w:t>.</w:t>
      </w:r>
    </w:p>
    <w:p w14:paraId="611DA402" w14:textId="11FF7166" w:rsidR="0094125C" w:rsidRPr="00D26162" w:rsidRDefault="0094125C" w:rsidP="0094125C">
      <w:pPr>
        <w:rPr>
          <w:lang w:val="ru-RU"/>
        </w:rPr>
      </w:pPr>
      <w:r w:rsidRPr="00D26162">
        <w:rPr>
          <w:lang w:val="ru-RU"/>
        </w:rPr>
        <w:t xml:space="preserve">— </w:t>
      </w:r>
      <w:r w:rsidR="003C759B">
        <w:rPr>
          <w:lang w:val="ru-RU"/>
        </w:rPr>
        <w:t>Да что ты говоришь</w:t>
      </w:r>
      <w:r w:rsidRPr="00D26162">
        <w:rPr>
          <w:lang w:val="ru-RU"/>
        </w:rPr>
        <w:t>. Из-за чего на этот раз?</w:t>
      </w:r>
    </w:p>
    <w:p w14:paraId="4929D23E" w14:textId="3B818C10" w:rsidR="0094125C" w:rsidRPr="00D26162" w:rsidRDefault="0094125C" w:rsidP="0094125C">
      <w:pPr>
        <w:rPr>
          <w:lang w:val="ru-RU"/>
        </w:rPr>
      </w:pPr>
      <w:r w:rsidRPr="00D26162">
        <w:rPr>
          <w:lang w:val="ru-RU"/>
        </w:rPr>
        <w:t>— Из-за того, что вс</w:t>
      </w:r>
      <w:r w:rsidR="00BF2D7C" w:rsidRPr="00D26162">
        <w:rPr>
          <w:lang w:val="ru-RU"/>
        </w:rPr>
        <w:t>е</w:t>
      </w:r>
      <w:r w:rsidRPr="00D26162">
        <w:rPr>
          <w:lang w:val="ru-RU"/>
        </w:rPr>
        <w:t xml:space="preserve"> оказалось настолько просто. Сектор в разрухе, и теперь можно преспокойно вскрыть космический корабль вроде этого. Старый П</w:t>
      </w:r>
      <w:r w:rsidR="00BF2D7C" w:rsidRPr="00D26162">
        <w:rPr>
          <w:lang w:val="ru-RU"/>
        </w:rPr>
        <w:t>е</w:t>
      </w:r>
      <w:r w:rsidRPr="00D26162">
        <w:rPr>
          <w:lang w:val="ru-RU"/>
        </w:rPr>
        <w:t>с думает, что враг сможет так же.</w:t>
      </w:r>
    </w:p>
    <w:p w14:paraId="6473757B" w14:textId="77777777" w:rsidR="0094125C" w:rsidRPr="00D26162" w:rsidRDefault="0094125C" w:rsidP="0094125C">
      <w:pPr>
        <w:rPr>
          <w:lang w:val="ru-RU"/>
        </w:rPr>
      </w:pPr>
      <w:r w:rsidRPr="00D26162">
        <w:rPr>
          <w:lang w:val="ru-RU"/>
        </w:rPr>
        <w:t xml:space="preserve">Ингвар пожал плечами: </w:t>
      </w:r>
    </w:p>
    <w:p w14:paraId="3C6ECB2C" w14:textId="66DD58A8" w:rsidR="0094125C" w:rsidRPr="00D26162" w:rsidRDefault="0094125C" w:rsidP="0094125C">
      <w:pPr>
        <w:rPr>
          <w:lang w:val="ru-RU"/>
        </w:rPr>
      </w:pPr>
      <w:r w:rsidRPr="00D26162">
        <w:rPr>
          <w:lang w:val="ru-RU"/>
        </w:rPr>
        <w:t xml:space="preserve">— У нас имелись схемы корабля. И экипаж отвлекся. </w:t>
      </w:r>
      <w:proofErr w:type="spellStart"/>
      <w:r w:rsidR="00BF2D7C" w:rsidRPr="00D26162">
        <w:rPr>
          <w:lang w:val="ru-RU"/>
        </w:rPr>
        <w:t>Ёрундур</w:t>
      </w:r>
      <w:proofErr w:type="spellEnd"/>
      <w:r w:rsidRPr="00D26162">
        <w:rPr>
          <w:lang w:val="ru-RU"/>
        </w:rPr>
        <w:t xml:space="preserve"> летает как черт. Когда дело дойд</w:t>
      </w:r>
      <w:r w:rsidR="00BF2D7C" w:rsidRPr="00D26162">
        <w:rPr>
          <w:lang w:val="ru-RU"/>
        </w:rPr>
        <w:t>е</w:t>
      </w:r>
      <w:r w:rsidRPr="00D26162">
        <w:rPr>
          <w:lang w:val="ru-RU"/>
        </w:rPr>
        <w:t>т до настоящего пустотного боя, они справятся.</w:t>
      </w:r>
    </w:p>
    <w:p w14:paraId="01752883" w14:textId="77777777" w:rsidR="0094125C" w:rsidRPr="00D26162" w:rsidRDefault="0094125C" w:rsidP="0094125C">
      <w:pPr>
        <w:rPr>
          <w:lang w:val="ru-RU"/>
        </w:rPr>
      </w:pPr>
      <w:r w:rsidRPr="00D26162">
        <w:rPr>
          <w:lang w:val="ru-RU"/>
        </w:rPr>
        <w:t xml:space="preserve">— Хорошо бы. — </w:t>
      </w:r>
      <w:proofErr w:type="spellStart"/>
      <w:r w:rsidRPr="00D26162">
        <w:rPr>
          <w:lang w:val="ru-RU"/>
        </w:rPr>
        <w:t>Гуннлаугур</w:t>
      </w:r>
      <w:proofErr w:type="spellEnd"/>
      <w:r w:rsidRPr="00D26162">
        <w:rPr>
          <w:lang w:val="ru-RU"/>
        </w:rPr>
        <w:t xml:space="preserve"> окинул взглядом сводчатую крышу, потом длинные ряды обернутых пергаментов. — Знаешь, когда мы захватили этот корабль, он не пришелся мне по </w:t>
      </w:r>
      <w:r w:rsidRPr="00D26162">
        <w:rPr>
          <w:lang w:val="ru-RU"/>
        </w:rPr>
        <w:lastRenderedPageBreak/>
        <w:t>душе. Теперь он мне очень даже нравится. Я подумываю о том, чтобы, когда все это кончится, оставить его себе.</w:t>
      </w:r>
    </w:p>
    <w:p w14:paraId="069FCEAF" w14:textId="77777777" w:rsidR="0094125C" w:rsidRPr="00D26162" w:rsidRDefault="0094125C" w:rsidP="0094125C">
      <w:pPr>
        <w:rPr>
          <w:lang w:val="ru-RU"/>
        </w:rPr>
      </w:pPr>
      <w:r w:rsidRPr="00D26162">
        <w:rPr>
          <w:lang w:val="ru-RU"/>
        </w:rPr>
        <w:t xml:space="preserve">Ингвар усмехнулся. </w:t>
      </w:r>
    </w:p>
    <w:p w14:paraId="3BC8BFAE" w14:textId="77777777" w:rsidR="0094125C" w:rsidRPr="00D26162" w:rsidRDefault="0094125C" w:rsidP="0094125C">
      <w:pPr>
        <w:rPr>
          <w:lang w:val="ru-RU"/>
        </w:rPr>
      </w:pPr>
      <w:r w:rsidRPr="00D26162">
        <w:rPr>
          <w:lang w:val="ru-RU"/>
        </w:rPr>
        <w:t>— А команда?</w:t>
      </w:r>
    </w:p>
    <w:p w14:paraId="1F6E4CB7" w14:textId="2425FA7C" w:rsidR="0094125C" w:rsidRPr="00D26162" w:rsidRDefault="0094125C" w:rsidP="0094125C">
      <w:pPr>
        <w:rPr>
          <w:lang w:val="ru-RU"/>
        </w:rPr>
      </w:pPr>
      <w:r w:rsidRPr="00D26162">
        <w:rPr>
          <w:lang w:val="ru-RU"/>
        </w:rPr>
        <w:t>— Привыкнут</w:t>
      </w:r>
      <w:r w:rsidR="003C759B">
        <w:rPr>
          <w:lang w:val="ru-RU"/>
        </w:rPr>
        <w:t xml:space="preserve"> к нам</w:t>
      </w:r>
      <w:r w:rsidRPr="00D26162">
        <w:rPr>
          <w:lang w:val="ru-RU"/>
        </w:rPr>
        <w:t>. Многие уже привыкли.</w:t>
      </w:r>
    </w:p>
    <w:p w14:paraId="6581BC2E" w14:textId="10719A6F" w:rsidR="0094125C" w:rsidRPr="00D26162" w:rsidRDefault="0094125C" w:rsidP="0094125C">
      <w:pPr>
        <w:rPr>
          <w:lang w:val="ru-RU"/>
        </w:rPr>
      </w:pPr>
      <w:r w:rsidRPr="00D26162">
        <w:rPr>
          <w:lang w:val="ru-RU"/>
        </w:rPr>
        <w:t>Так оно и было. «</w:t>
      </w:r>
      <w:r w:rsidRPr="00D26162">
        <w:rPr>
          <w:i/>
          <w:iCs/>
          <w:lang w:val="ru-RU"/>
        </w:rPr>
        <w:t>Аметистовый сюзерен</w:t>
      </w:r>
      <w:r w:rsidRPr="00D26162">
        <w:rPr>
          <w:lang w:val="ru-RU"/>
        </w:rPr>
        <w:t xml:space="preserve">» принадлежал человеку по имени </w:t>
      </w:r>
      <w:proofErr w:type="spellStart"/>
      <w:r w:rsidRPr="00D26162">
        <w:rPr>
          <w:lang w:val="ru-RU"/>
        </w:rPr>
        <w:t>Расму</w:t>
      </w:r>
      <w:proofErr w:type="spellEnd"/>
      <w:r w:rsidRPr="00D26162">
        <w:rPr>
          <w:lang w:val="ru-RU"/>
        </w:rPr>
        <w:t xml:space="preserve"> </w:t>
      </w:r>
      <w:proofErr w:type="spellStart"/>
      <w:r w:rsidRPr="00D26162">
        <w:rPr>
          <w:lang w:val="ru-RU"/>
        </w:rPr>
        <w:t>Коллаква</w:t>
      </w:r>
      <w:proofErr w:type="spellEnd"/>
      <w:r w:rsidRPr="00D26162">
        <w:rPr>
          <w:lang w:val="ru-RU"/>
        </w:rPr>
        <w:t xml:space="preserve">, корсару с высоким мастерством и жестокому до сумасбродства, который наводил ужас на целый пояс миров, простиравшийся на </w:t>
      </w:r>
      <w:proofErr w:type="spellStart"/>
      <w:r w:rsidRPr="00D26162">
        <w:rPr>
          <w:lang w:val="ru-RU"/>
        </w:rPr>
        <w:t>пол-субсектора</w:t>
      </w:r>
      <w:proofErr w:type="spellEnd"/>
      <w:r w:rsidRPr="00D26162">
        <w:rPr>
          <w:lang w:val="ru-RU"/>
        </w:rPr>
        <w:t>. В обычное время его деятельность бы ж</w:t>
      </w:r>
      <w:r w:rsidR="00BF2D7C" w:rsidRPr="00D26162">
        <w:rPr>
          <w:lang w:val="ru-RU"/>
        </w:rPr>
        <w:t>е</w:t>
      </w:r>
      <w:r w:rsidRPr="00D26162">
        <w:rPr>
          <w:lang w:val="ru-RU"/>
        </w:rPr>
        <w:t>стко пресекли флотские патрули, но они были перегружены ещ</w:t>
      </w:r>
      <w:r w:rsidR="00BF2D7C" w:rsidRPr="00D26162">
        <w:rPr>
          <w:lang w:val="ru-RU"/>
        </w:rPr>
        <w:t>е</w:t>
      </w:r>
      <w:r w:rsidRPr="00D26162">
        <w:rPr>
          <w:lang w:val="ru-RU"/>
        </w:rPr>
        <w:t xml:space="preserve"> до недавних вторжений, и поэтому грабежам </w:t>
      </w:r>
      <w:proofErr w:type="spellStart"/>
      <w:r w:rsidRPr="00D26162">
        <w:rPr>
          <w:lang w:val="ru-RU"/>
        </w:rPr>
        <w:t>Коллаквы</w:t>
      </w:r>
      <w:proofErr w:type="spellEnd"/>
      <w:r w:rsidRPr="00D26162">
        <w:rPr>
          <w:lang w:val="ru-RU"/>
        </w:rPr>
        <w:t xml:space="preserve"> практически никто не препятствовал. </w:t>
      </w:r>
      <w:proofErr w:type="spellStart"/>
      <w:r w:rsidRPr="00D26162">
        <w:rPr>
          <w:lang w:val="ru-RU"/>
        </w:rPr>
        <w:t>Расму</w:t>
      </w:r>
      <w:proofErr w:type="spellEnd"/>
      <w:r w:rsidRPr="00D26162">
        <w:rPr>
          <w:lang w:val="ru-RU"/>
        </w:rPr>
        <w:t xml:space="preserve"> сначала стал богатым до неприличия, затем обр</w:t>
      </w:r>
      <w:r w:rsidR="00BF2D7C" w:rsidRPr="00D26162">
        <w:rPr>
          <w:lang w:val="ru-RU"/>
        </w:rPr>
        <w:t>е</w:t>
      </w:r>
      <w:r w:rsidRPr="00D26162">
        <w:rPr>
          <w:lang w:val="ru-RU"/>
        </w:rPr>
        <w:t xml:space="preserve">л власть, а за ней и возросшую спесь. К его несчастью — и к счастью всего </w:t>
      </w:r>
      <w:proofErr w:type="spellStart"/>
      <w:r w:rsidRPr="00D26162">
        <w:rPr>
          <w:lang w:val="ru-RU"/>
        </w:rPr>
        <w:t>субсектора</w:t>
      </w:r>
      <w:proofErr w:type="spellEnd"/>
      <w:r w:rsidRPr="00D26162">
        <w:rPr>
          <w:lang w:val="ru-RU"/>
        </w:rPr>
        <w:t xml:space="preserve">, — однажды он обнаружил глубоко в космосе одинокий внутрисистемный катер, который полагался на короткие варп-прыжки, набитый явно отчаявшейся командой. Перед казнью согласно древним законам против космического пиратства </w:t>
      </w:r>
      <w:proofErr w:type="spellStart"/>
      <w:r w:rsidRPr="00D26162">
        <w:rPr>
          <w:lang w:val="ru-RU"/>
        </w:rPr>
        <w:t>Гуннлаугур</w:t>
      </w:r>
      <w:proofErr w:type="spellEnd"/>
      <w:r w:rsidRPr="00D26162">
        <w:rPr>
          <w:lang w:val="ru-RU"/>
        </w:rPr>
        <w:t xml:space="preserve"> напомнил </w:t>
      </w:r>
      <w:proofErr w:type="spellStart"/>
      <w:r w:rsidRPr="00D26162">
        <w:rPr>
          <w:lang w:val="ru-RU"/>
        </w:rPr>
        <w:t>Коллакве</w:t>
      </w:r>
      <w:proofErr w:type="spellEnd"/>
      <w:r w:rsidRPr="00D26162">
        <w:rPr>
          <w:lang w:val="ru-RU"/>
        </w:rPr>
        <w:t xml:space="preserve">, что никто не заставлял его нападать на корабль Космических Волков. Будь его познания о символике орденов не столь скудными, он, возможно, и сейчас был бы жив, </w:t>
      </w:r>
      <w:r w:rsidR="00E32278">
        <w:rPr>
          <w:lang w:val="ru-RU"/>
        </w:rPr>
        <w:t>разнося</w:t>
      </w:r>
      <w:r w:rsidRPr="00D26162">
        <w:rPr>
          <w:lang w:val="ru-RU"/>
        </w:rPr>
        <w:t xml:space="preserve"> св</w:t>
      </w:r>
      <w:r w:rsidR="00E32278">
        <w:rPr>
          <w:lang w:val="ru-RU"/>
        </w:rPr>
        <w:t>ой</w:t>
      </w:r>
      <w:r w:rsidRPr="00D26162">
        <w:rPr>
          <w:lang w:val="ru-RU"/>
        </w:rPr>
        <w:t xml:space="preserve"> </w:t>
      </w:r>
      <w:r w:rsidR="00E32278">
        <w:rPr>
          <w:lang w:val="ru-RU"/>
        </w:rPr>
        <w:t>сорт</w:t>
      </w:r>
      <w:r w:rsidRPr="00D26162">
        <w:rPr>
          <w:lang w:val="ru-RU"/>
        </w:rPr>
        <w:t xml:space="preserve"> бедствий и дальше, а «</w:t>
      </w:r>
      <w:proofErr w:type="spellStart"/>
      <w:r w:rsidRPr="00D26162">
        <w:rPr>
          <w:i/>
          <w:iCs/>
          <w:lang w:val="ru-RU"/>
        </w:rPr>
        <w:t>Хлаупнир</w:t>
      </w:r>
      <w:proofErr w:type="spellEnd"/>
      <w:r w:rsidRPr="00D26162">
        <w:rPr>
          <w:lang w:val="ru-RU"/>
        </w:rPr>
        <w:t>», возможно, вс</w:t>
      </w:r>
      <w:r w:rsidR="00BF2D7C" w:rsidRPr="00D26162">
        <w:rPr>
          <w:lang w:val="ru-RU"/>
        </w:rPr>
        <w:t>е</w:t>
      </w:r>
      <w:r w:rsidRPr="00D26162">
        <w:rPr>
          <w:lang w:val="ru-RU"/>
        </w:rPr>
        <w:t xml:space="preserve"> ещ</w:t>
      </w:r>
      <w:r w:rsidR="00BF2D7C" w:rsidRPr="00D26162">
        <w:rPr>
          <w:lang w:val="ru-RU"/>
        </w:rPr>
        <w:t>е</w:t>
      </w:r>
      <w:r w:rsidRPr="00D26162">
        <w:rPr>
          <w:lang w:val="ru-RU"/>
        </w:rPr>
        <w:t xml:space="preserve"> искал бы подходящее судно для захвата.</w:t>
      </w:r>
    </w:p>
    <w:p w14:paraId="3D1D174A" w14:textId="612EB20D" w:rsidR="0094125C" w:rsidRPr="00D26162" w:rsidRDefault="0094125C" w:rsidP="0094125C">
      <w:pPr>
        <w:rPr>
          <w:lang w:val="ru-RU"/>
        </w:rPr>
      </w:pPr>
      <w:r w:rsidRPr="00D26162">
        <w:rPr>
          <w:lang w:val="ru-RU"/>
        </w:rPr>
        <w:t xml:space="preserve">С момента захвата галеона </w:t>
      </w:r>
      <w:proofErr w:type="spellStart"/>
      <w:r w:rsidRPr="00D26162">
        <w:rPr>
          <w:lang w:val="ru-RU"/>
        </w:rPr>
        <w:t>бóльшая</w:t>
      </w:r>
      <w:proofErr w:type="spellEnd"/>
      <w:r w:rsidRPr="00D26162">
        <w:rPr>
          <w:lang w:val="ru-RU"/>
        </w:rPr>
        <w:t xml:space="preserve"> часть старой команды смирилась со сменой руководства. Да, сейчас от них требовали больше, чем прежде, и все руководящие посты заняли </w:t>
      </w:r>
      <w:proofErr w:type="spellStart"/>
      <w:r w:rsidRPr="00D26162">
        <w:rPr>
          <w:lang w:val="ru-RU"/>
        </w:rPr>
        <w:t>кэрлы</w:t>
      </w:r>
      <w:proofErr w:type="spellEnd"/>
      <w:r w:rsidRPr="00D26162">
        <w:rPr>
          <w:lang w:val="ru-RU"/>
        </w:rPr>
        <w:t xml:space="preserve"> </w:t>
      </w:r>
      <w:proofErr w:type="spellStart"/>
      <w:r w:rsidRPr="00D26162">
        <w:rPr>
          <w:lang w:val="ru-RU"/>
        </w:rPr>
        <w:t>Бъяргборна</w:t>
      </w:r>
      <w:proofErr w:type="spellEnd"/>
      <w:r w:rsidRPr="00D26162">
        <w:rPr>
          <w:lang w:val="ru-RU"/>
        </w:rPr>
        <w:t xml:space="preserve">, но теперь пайки поступали вовремя, а старую шайку неприкосновенных головорезов </w:t>
      </w:r>
      <w:proofErr w:type="spellStart"/>
      <w:r w:rsidRPr="00D26162">
        <w:rPr>
          <w:lang w:val="ru-RU"/>
        </w:rPr>
        <w:t>Коллаквы</w:t>
      </w:r>
      <w:proofErr w:type="spellEnd"/>
      <w:r w:rsidRPr="00D26162">
        <w:rPr>
          <w:lang w:val="ru-RU"/>
        </w:rPr>
        <w:t xml:space="preserve"> ликвидировали. За месяцы, прошедшие с </w:t>
      </w:r>
      <w:r w:rsidR="00E32278">
        <w:rPr>
          <w:lang w:val="ru-RU"/>
        </w:rPr>
        <w:t>того, как его</w:t>
      </w:r>
      <w:r w:rsidRPr="00D26162">
        <w:rPr>
          <w:lang w:val="ru-RU"/>
        </w:rPr>
        <w:t xml:space="preserve"> захват</w:t>
      </w:r>
      <w:r w:rsidR="00E32278">
        <w:rPr>
          <w:lang w:val="ru-RU"/>
        </w:rPr>
        <w:t>или</w:t>
      </w:r>
      <w:r w:rsidRPr="00D26162">
        <w:rPr>
          <w:lang w:val="ru-RU"/>
        </w:rPr>
        <w:t>, «</w:t>
      </w:r>
      <w:r w:rsidRPr="00D26162">
        <w:rPr>
          <w:i/>
          <w:iCs/>
          <w:lang w:val="ru-RU"/>
        </w:rPr>
        <w:t>Аметистовый сюзерен</w:t>
      </w:r>
      <w:r w:rsidRPr="00D26162">
        <w:rPr>
          <w:lang w:val="ru-RU"/>
        </w:rPr>
        <w:t xml:space="preserve">» стал немного больше похож на обычный корабль </w:t>
      </w:r>
      <w:proofErr w:type="spellStart"/>
      <w:r w:rsidRPr="00D26162">
        <w:rPr>
          <w:lang w:val="ru-RU"/>
        </w:rPr>
        <w:t>Адептус</w:t>
      </w:r>
      <w:proofErr w:type="spellEnd"/>
      <w:r w:rsidRPr="00D26162">
        <w:rPr>
          <w:lang w:val="ru-RU"/>
        </w:rPr>
        <w:t xml:space="preserve"> Астартес — суровое место, вс</w:t>
      </w:r>
      <w:r w:rsidR="00BF2D7C" w:rsidRPr="00D26162">
        <w:rPr>
          <w:lang w:val="ru-RU"/>
        </w:rPr>
        <w:t>е</w:t>
      </w:r>
      <w:r w:rsidRPr="00D26162">
        <w:rPr>
          <w:lang w:val="ru-RU"/>
        </w:rPr>
        <w:t xml:space="preserve"> ещ</w:t>
      </w:r>
      <w:r w:rsidR="00BF2D7C" w:rsidRPr="00D26162">
        <w:rPr>
          <w:lang w:val="ru-RU"/>
        </w:rPr>
        <w:t>е</w:t>
      </w:r>
      <w:r w:rsidRPr="00D26162">
        <w:rPr>
          <w:lang w:val="ru-RU"/>
        </w:rPr>
        <w:t xml:space="preserve"> изобилующее лишениями и насилием, но эффективное, ухоженное и бдительное. У него были приличные артиллерийские расч</w:t>
      </w:r>
      <w:r w:rsidR="00BF2D7C" w:rsidRPr="00D26162">
        <w:rPr>
          <w:lang w:val="ru-RU"/>
        </w:rPr>
        <w:t>е</w:t>
      </w:r>
      <w:r w:rsidRPr="00D26162">
        <w:rPr>
          <w:lang w:val="ru-RU"/>
        </w:rPr>
        <w:t xml:space="preserve">ты и инженерный центр, который неплохо функционировал. Он не устоял бы против настоящего линкора, но на какое-то время сохранил бы жизнь всему экипажу. </w:t>
      </w:r>
      <w:proofErr w:type="spellStart"/>
      <w:r w:rsidRPr="00D26162">
        <w:rPr>
          <w:lang w:val="ru-RU"/>
        </w:rPr>
        <w:t>Гуннлаугур</w:t>
      </w:r>
      <w:proofErr w:type="spellEnd"/>
      <w:r w:rsidRPr="00D26162">
        <w:rPr>
          <w:lang w:val="ru-RU"/>
        </w:rPr>
        <w:t xml:space="preserve"> был не одинок — большинству из них, даже </w:t>
      </w:r>
      <w:proofErr w:type="spellStart"/>
      <w:r w:rsidR="00BF2D7C" w:rsidRPr="00D26162">
        <w:rPr>
          <w:lang w:val="ru-RU"/>
        </w:rPr>
        <w:t>Ёрундур</w:t>
      </w:r>
      <w:r w:rsidRPr="00D26162">
        <w:rPr>
          <w:lang w:val="ru-RU"/>
        </w:rPr>
        <w:t>у</w:t>
      </w:r>
      <w:proofErr w:type="spellEnd"/>
      <w:r w:rsidRPr="00D26162">
        <w:rPr>
          <w:lang w:val="ru-RU"/>
        </w:rPr>
        <w:t>, это начало нравиться.</w:t>
      </w:r>
    </w:p>
    <w:p w14:paraId="20133EE9" w14:textId="77777777" w:rsidR="0094125C" w:rsidRPr="00D26162" w:rsidRDefault="0094125C" w:rsidP="0094125C">
      <w:pPr>
        <w:rPr>
          <w:lang w:val="ru-RU"/>
        </w:rPr>
      </w:pPr>
      <w:r w:rsidRPr="00D26162">
        <w:rPr>
          <w:lang w:val="ru-RU"/>
        </w:rPr>
        <w:t xml:space="preserve">Ингвар отодвинул стопку пергамента в сторону. </w:t>
      </w:r>
    </w:p>
    <w:p w14:paraId="1D613FFF" w14:textId="2696A6E5" w:rsidR="0094125C" w:rsidRPr="00D26162" w:rsidRDefault="0094125C" w:rsidP="0094125C">
      <w:pPr>
        <w:rPr>
          <w:lang w:val="ru-RU"/>
        </w:rPr>
      </w:pPr>
      <w:r w:rsidRPr="00D26162">
        <w:rPr>
          <w:lang w:val="ru-RU"/>
        </w:rPr>
        <w:t>— Значит, ты ещ</w:t>
      </w:r>
      <w:r w:rsidR="00BF2D7C" w:rsidRPr="00D26162">
        <w:rPr>
          <w:lang w:val="ru-RU"/>
        </w:rPr>
        <w:t>е</w:t>
      </w:r>
      <w:r w:rsidRPr="00D26162">
        <w:rPr>
          <w:lang w:val="ru-RU"/>
        </w:rPr>
        <w:t xml:space="preserve"> не пожалел об этом? — спросил он.</w:t>
      </w:r>
    </w:p>
    <w:p w14:paraId="36E0DAD3" w14:textId="77777777" w:rsidR="0094125C" w:rsidRPr="00D26162" w:rsidRDefault="0094125C" w:rsidP="0094125C">
      <w:pPr>
        <w:rPr>
          <w:lang w:val="ru-RU"/>
        </w:rPr>
      </w:pPr>
      <w:proofErr w:type="spellStart"/>
      <w:r w:rsidRPr="00D26162">
        <w:rPr>
          <w:lang w:val="ru-RU"/>
        </w:rPr>
        <w:t>Гуннлаугур</w:t>
      </w:r>
      <w:proofErr w:type="spellEnd"/>
      <w:r w:rsidRPr="00D26162">
        <w:rPr>
          <w:lang w:val="ru-RU"/>
        </w:rPr>
        <w:t xml:space="preserve"> хмыкнул. </w:t>
      </w:r>
    </w:p>
    <w:p w14:paraId="6B37AB8A" w14:textId="7FA08690" w:rsidR="0094125C" w:rsidRPr="00D26162" w:rsidRDefault="0094125C" w:rsidP="0094125C">
      <w:pPr>
        <w:rPr>
          <w:lang w:val="ru-RU"/>
        </w:rPr>
      </w:pPr>
      <w:r w:rsidRPr="00D26162">
        <w:rPr>
          <w:lang w:val="ru-RU"/>
        </w:rPr>
        <w:t>— Я о многом</w:t>
      </w:r>
      <w:r w:rsidR="00E32278" w:rsidRPr="00E32278">
        <w:rPr>
          <w:lang w:val="ru-RU"/>
        </w:rPr>
        <w:t xml:space="preserve"> </w:t>
      </w:r>
      <w:r w:rsidR="00E32278" w:rsidRPr="00D26162">
        <w:rPr>
          <w:lang w:val="ru-RU"/>
        </w:rPr>
        <w:t>сожалею</w:t>
      </w:r>
      <w:r w:rsidRPr="00D26162">
        <w:rPr>
          <w:lang w:val="ru-RU"/>
        </w:rPr>
        <w:t xml:space="preserve">. Но </w:t>
      </w:r>
      <w:r w:rsidR="00E32278">
        <w:rPr>
          <w:lang w:val="ru-RU"/>
        </w:rPr>
        <w:t xml:space="preserve">о том, что мы </w:t>
      </w:r>
      <w:r w:rsidRPr="00D26162">
        <w:rPr>
          <w:lang w:val="ru-RU"/>
        </w:rPr>
        <w:t>вы</w:t>
      </w:r>
      <w:r w:rsidR="00E32278">
        <w:rPr>
          <w:lang w:val="ru-RU"/>
        </w:rPr>
        <w:t>тащили</w:t>
      </w:r>
      <w:r w:rsidRPr="00D26162">
        <w:rPr>
          <w:lang w:val="ru-RU"/>
        </w:rPr>
        <w:t xml:space="preserve"> его из камеры? Ха, нет. Они бы его убили, что бы там ни нашлось. Если ценой за сохранение стаи было бегство, то оно того стоило.</w:t>
      </w:r>
    </w:p>
    <w:p w14:paraId="51BCB3A2" w14:textId="77777777" w:rsidR="0094125C" w:rsidRPr="00D26162" w:rsidRDefault="0094125C" w:rsidP="0094125C">
      <w:pPr>
        <w:rPr>
          <w:lang w:val="ru-RU"/>
        </w:rPr>
      </w:pPr>
      <w:r w:rsidRPr="00D26162">
        <w:rPr>
          <w:lang w:val="ru-RU"/>
        </w:rPr>
        <w:t>Это было не только ради Бальдра.</w:t>
      </w:r>
    </w:p>
    <w:p w14:paraId="4F443A46" w14:textId="556CB2FF" w:rsidR="0094125C" w:rsidRPr="00D26162" w:rsidRDefault="0094125C" w:rsidP="0094125C">
      <w:pPr>
        <w:rPr>
          <w:lang w:val="ru-RU"/>
        </w:rPr>
      </w:pPr>
      <w:r w:rsidRPr="00D26162">
        <w:rPr>
          <w:lang w:val="ru-RU"/>
        </w:rPr>
        <w:t xml:space="preserve">Это тоже было правдой. Было две причины, по которым стая, по-прежнему называющая себя </w:t>
      </w:r>
      <w:proofErr w:type="spellStart"/>
      <w:r w:rsidRPr="00D26162">
        <w:rPr>
          <w:lang w:val="ru-RU"/>
        </w:rPr>
        <w:t>Ярнхаммар</w:t>
      </w:r>
      <w:proofErr w:type="spellEnd"/>
      <w:r w:rsidRPr="00D26162">
        <w:rPr>
          <w:lang w:val="ru-RU"/>
        </w:rPr>
        <w:t>, несмотря на вс</w:t>
      </w:r>
      <w:r w:rsidR="00BF2D7C" w:rsidRPr="00D26162">
        <w:rPr>
          <w:lang w:val="ru-RU"/>
        </w:rPr>
        <w:t>е</w:t>
      </w:r>
      <w:r w:rsidRPr="00D26162">
        <w:rPr>
          <w:lang w:val="ru-RU"/>
        </w:rPr>
        <w:t xml:space="preserve"> произошедшее, сбежала из Ордена. Первой из них был воин по имени Бальдр </w:t>
      </w:r>
      <w:proofErr w:type="spellStart"/>
      <w:r w:rsidRPr="00D26162">
        <w:rPr>
          <w:lang w:val="ru-RU"/>
        </w:rPr>
        <w:t>Фъольнир</w:t>
      </w:r>
      <w:proofErr w:type="spellEnd"/>
      <w:r w:rsidRPr="00D26162">
        <w:rPr>
          <w:lang w:val="ru-RU"/>
        </w:rPr>
        <w:t xml:space="preserve"> среди них, — Серый Охотник, который начал проявлять признаки психических способностей на Рас </w:t>
      </w:r>
      <w:proofErr w:type="spellStart"/>
      <w:r w:rsidRPr="00D26162">
        <w:rPr>
          <w:lang w:val="ru-RU"/>
        </w:rPr>
        <w:t>Шакех</w:t>
      </w:r>
      <w:proofErr w:type="spellEnd"/>
      <w:r w:rsidRPr="00D26162">
        <w:rPr>
          <w:lang w:val="ru-RU"/>
        </w:rPr>
        <w:t xml:space="preserve">. При нападении вражеского колдуна он на краткое время превратился в сосуд со зловещей энергией, едва не поглотившей его полностью. После его выздоровления </w:t>
      </w:r>
      <w:proofErr w:type="spellStart"/>
      <w:r w:rsidRPr="00D26162">
        <w:rPr>
          <w:lang w:val="ru-RU"/>
        </w:rPr>
        <w:t>Ньяль</w:t>
      </w:r>
      <w:proofErr w:type="spellEnd"/>
      <w:r w:rsidRPr="00D26162">
        <w:rPr>
          <w:lang w:val="ru-RU"/>
        </w:rPr>
        <w:t xml:space="preserve"> Зовущий Бурю, величайший из рунических жрецов ордена, надел на него нуль-ошейник, чтобы ослабить эти силы, намереваясь вернуть Бальдра на </w:t>
      </w:r>
      <w:proofErr w:type="spellStart"/>
      <w:r w:rsidRPr="00D26162">
        <w:rPr>
          <w:lang w:val="ru-RU"/>
        </w:rPr>
        <w:t>Фенрис</w:t>
      </w:r>
      <w:proofErr w:type="spellEnd"/>
      <w:r w:rsidRPr="00D26162">
        <w:rPr>
          <w:lang w:val="ru-RU"/>
        </w:rPr>
        <w:t xml:space="preserve"> для полного обследования. Полагая, что это неминуемо погубит Бальдра, </w:t>
      </w:r>
      <w:proofErr w:type="spellStart"/>
      <w:r w:rsidRPr="00D26162">
        <w:rPr>
          <w:lang w:val="ru-RU"/>
        </w:rPr>
        <w:t>Гуннлаугур</w:t>
      </w:r>
      <w:proofErr w:type="spellEnd"/>
      <w:r w:rsidRPr="00D26162">
        <w:rPr>
          <w:lang w:val="ru-RU"/>
        </w:rPr>
        <w:t xml:space="preserve"> и Ингвар вытащили его </w:t>
      </w:r>
      <w:r w:rsidRPr="00D26162">
        <w:rPr>
          <w:lang w:val="ru-RU"/>
        </w:rPr>
        <w:lastRenderedPageBreak/>
        <w:t>из камеры на борту корабля Зовущего Бурю и умчались прочь на «</w:t>
      </w:r>
      <w:proofErr w:type="spellStart"/>
      <w:r w:rsidRPr="00D26162">
        <w:rPr>
          <w:i/>
          <w:iCs/>
          <w:lang w:val="ru-RU"/>
        </w:rPr>
        <w:t>Хлаупнире</w:t>
      </w:r>
      <w:proofErr w:type="spellEnd"/>
      <w:r w:rsidRPr="00D26162">
        <w:rPr>
          <w:lang w:val="ru-RU"/>
        </w:rPr>
        <w:t>», устремившись в глубокую пустоту, невзирая на обстрел из огромных орудий «</w:t>
      </w:r>
      <w:proofErr w:type="spellStart"/>
      <w:r w:rsidRPr="00D26162">
        <w:rPr>
          <w:i/>
          <w:iCs/>
          <w:lang w:val="ru-RU"/>
        </w:rPr>
        <w:t>Хеймдалля</w:t>
      </w:r>
      <w:proofErr w:type="spellEnd"/>
      <w:r w:rsidRPr="00D26162">
        <w:rPr>
          <w:i/>
          <w:iCs/>
          <w:lang w:val="ru-RU"/>
        </w:rPr>
        <w:t>»</w:t>
      </w:r>
      <w:r w:rsidRPr="00D26162">
        <w:rPr>
          <w:lang w:val="ru-RU"/>
        </w:rPr>
        <w:t>.</w:t>
      </w:r>
    </w:p>
    <w:p w14:paraId="077C62E7" w14:textId="270C887B" w:rsidR="0094125C" w:rsidRPr="00D26162" w:rsidRDefault="0094125C" w:rsidP="0094125C">
      <w:pPr>
        <w:rPr>
          <w:lang w:val="ru-RU"/>
        </w:rPr>
      </w:pPr>
      <w:r w:rsidRPr="00D26162">
        <w:rPr>
          <w:lang w:val="ru-RU"/>
        </w:rPr>
        <w:t xml:space="preserve">Однако, если это послужило главным толчком к массовому исходу, то был и другой. Рас </w:t>
      </w:r>
      <w:proofErr w:type="spellStart"/>
      <w:r w:rsidRPr="00D26162">
        <w:rPr>
          <w:lang w:val="ru-RU"/>
        </w:rPr>
        <w:t>Шакех</w:t>
      </w:r>
      <w:proofErr w:type="spellEnd"/>
      <w:r w:rsidRPr="00D26162">
        <w:rPr>
          <w:lang w:val="ru-RU"/>
        </w:rPr>
        <w:t xml:space="preserve"> не только укрывал павших воинов древнего врага. Это был мир-святыня, пронизанный институтами священной </w:t>
      </w:r>
      <w:proofErr w:type="spellStart"/>
      <w:r w:rsidRPr="00D26162">
        <w:rPr>
          <w:lang w:val="ru-RU"/>
        </w:rPr>
        <w:t>Экклезиархии</w:t>
      </w:r>
      <w:proofErr w:type="spellEnd"/>
      <w:r w:rsidRPr="00D26162">
        <w:rPr>
          <w:lang w:val="ru-RU"/>
        </w:rPr>
        <w:t xml:space="preserve">. </w:t>
      </w:r>
      <w:proofErr w:type="spellStart"/>
      <w:r w:rsidRPr="00D26162">
        <w:rPr>
          <w:lang w:val="ru-RU"/>
        </w:rPr>
        <w:t>Ярнхаммар</w:t>
      </w:r>
      <w:proofErr w:type="spellEnd"/>
      <w:r w:rsidRPr="00D26162">
        <w:rPr>
          <w:lang w:val="ru-RU"/>
        </w:rPr>
        <w:t xml:space="preserve"> сражалась плечом к плечу с С</w:t>
      </w:r>
      <w:r w:rsidR="00BF2D7C" w:rsidRPr="00D26162">
        <w:rPr>
          <w:lang w:val="ru-RU"/>
        </w:rPr>
        <w:t>е</w:t>
      </w:r>
      <w:r w:rsidRPr="00D26162">
        <w:rPr>
          <w:lang w:val="ru-RU"/>
        </w:rPr>
        <w:t>страми Битвы, и все они сопротивлялись разрушению своих святынь с присущей им яростью. И вс</w:t>
      </w:r>
      <w:r w:rsidR="00BF2D7C" w:rsidRPr="00D26162">
        <w:rPr>
          <w:lang w:val="ru-RU"/>
        </w:rPr>
        <w:t>е</w:t>
      </w:r>
      <w:r w:rsidRPr="00D26162">
        <w:rPr>
          <w:lang w:val="ru-RU"/>
        </w:rPr>
        <w:t xml:space="preserve"> же это сопротивление велось не только из упорства. Оно тоже было связано с обманом, с сокрытием секретов, которые ни в коем случае не должны быть погребены в песках забвения. По воле не то судьбы, не то случая именно Ингвар наткнулся на эту тайну — список им</w:t>
      </w:r>
      <w:r w:rsidR="00BF2D7C" w:rsidRPr="00D26162">
        <w:rPr>
          <w:lang w:val="ru-RU"/>
        </w:rPr>
        <w:t>е</w:t>
      </w:r>
      <w:r w:rsidRPr="00D26162">
        <w:rPr>
          <w:lang w:val="ru-RU"/>
        </w:rPr>
        <w:t>н всех воинов Космических Волков, помеченных к уничтожению. Среди этих им</w:t>
      </w:r>
      <w:r w:rsidR="00BF2D7C" w:rsidRPr="00D26162">
        <w:rPr>
          <w:lang w:val="ru-RU"/>
        </w:rPr>
        <w:t>е</w:t>
      </w:r>
      <w:r w:rsidRPr="00D26162">
        <w:rPr>
          <w:lang w:val="ru-RU"/>
        </w:rPr>
        <w:t xml:space="preserve">н был </w:t>
      </w:r>
      <w:proofErr w:type="spellStart"/>
      <w:r w:rsidRPr="00D26162">
        <w:rPr>
          <w:lang w:val="ru-RU"/>
        </w:rPr>
        <w:t>Хьортур</w:t>
      </w:r>
      <w:proofErr w:type="spellEnd"/>
      <w:r w:rsidRPr="00D26162">
        <w:rPr>
          <w:lang w:val="ru-RU"/>
        </w:rPr>
        <w:t xml:space="preserve"> Кровавый Клык, </w:t>
      </w:r>
      <w:r w:rsidR="00740468" w:rsidRPr="00D26162">
        <w:rPr>
          <w:lang w:val="ru-RU"/>
        </w:rPr>
        <w:t>Волчий Гвардеец</w:t>
      </w:r>
      <w:r w:rsidRPr="00D26162">
        <w:rPr>
          <w:lang w:val="ru-RU"/>
        </w:rPr>
        <w:t xml:space="preserve">, который когда-то сражался в стае и пользовался большим расположением и </w:t>
      </w:r>
      <w:proofErr w:type="spellStart"/>
      <w:r w:rsidRPr="00D26162">
        <w:rPr>
          <w:lang w:val="ru-RU"/>
        </w:rPr>
        <w:t>Берека</w:t>
      </w:r>
      <w:proofErr w:type="spellEnd"/>
      <w:r w:rsidRPr="00D26162">
        <w:rPr>
          <w:lang w:val="ru-RU"/>
        </w:rPr>
        <w:t xml:space="preserve"> Громового Кулака, и нынешнего повелителя Великой роты, самого Рагнара Ч</w:t>
      </w:r>
      <w:r w:rsidR="00BF2D7C" w:rsidRPr="00D26162">
        <w:rPr>
          <w:lang w:val="ru-RU"/>
        </w:rPr>
        <w:t>е</w:t>
      </w:r>
      <w:r w:rsidRPr="00D26162">
        <w:rPr>
          <w:lang w:val="ru-RU"/>
        </w:rPr>
        <w:t>рной Гривы.</w:t>
      </w:r>
    </w:p>
    <w:p w14:paraId="49EAF8BB" w14:textId="77777777" w:rsidR="0094125C" w:rsidRPr="00D26162" w:rsidRDefault="0094125C" w:rsidP="0094125C">
      <w:pPr>
        <w:rPr>
          <w:lang w:val="ru-RU"/>
        </w:rPr>
      </w:pPr>
      <w:r w:rsidRPr="00D26162">
        <w:rPr>
          <w:lang w:val="ru-RU"/>
        </w:rPr>
        <w:t xml:space="preserve">Многое оставалось неизвестным. Сестра, которая доверилась Ингвару, к тому времени уже погибла. Все материальные документы были уничтожены в ходе боевых действий. Объем списка был неизвестен, и его физической копии не сохранилось. Если бы </w:t>
      </w:r>
      <w:proofErr w:type="spellStart"/>
      <w:r w:rsidRPr="00D26162">
        <w:rPr>
          <w:lang w:val="ru-RU"/>
        </w:rPr>
        <w:t>Ярнхаммар</w:t>
      </w:r>
      <w:proofErr w:type="spellEnd"/>
      <w:r w:rsidRPr="00D26162">
        <w:rPr>
          <w:lang w:val="ru-RU"/>
        </w:rPr>
        <w:t xml:space="preserve"> уничтожили на Рас </w:t>
      </w:r>
      <w:proofErr w:type="spellStart"/>
      <w:r w:rsidRPr="00D26162">
        <w:rPr>
          <w:lang w:val="ru-RU"/>
        </w:rPr>
        <w:t>Шакех</w:t>
      </w:r>
      <w:proofErr w:type="spellEnd"/>
      <w:r w:rsidRPr="00D26162">
        <w:rPr>
          <w:lang w:val="ru-RU"/>
        </w:rPr>
        <w:t>, как это не раз могло случиться, то о существовании документа вообще никто и никогда бы не узнал.</w:t>
      </w:r>
    </w:p>
    <w:p w14:paraId="5654FC58" w14:textId="5D92F8E8" w:rsidR="0094125C" w:rsidRPr="00D26162" w:rsidRDefault="0094125C" w:rsidP="0094125C">
      <w:pPr>
        <w:rPr>
          <w:lang w:val="ru-RU"/>
        </w:rPr>
      </w:pPr>
      <w:r w:rsidRPr="00D26162">
        <w:rPr>
          <w:lang w:val="ru-RU"/>
        </w:rPr>
        <w:t>Но стая не погибла. Она продолжала жить, продолжала охотиться и теперь жаждала мести. Про</w:t>
      </w:r>
      <w:r w:rsidR="00E32278">
        <w:rPr>
          <w:lang w:val="ru-RU"/>
        </w:rPr>
        <w:t>нюх</w:t>
      </w:r>
      <w:r w:rsidRPr="00D26162">
        <w:rPr>
          <w:lang w:val="ru-RU"/>
        </w:rPr>
        <w:t xml:space="preserve">ав об угрозе разоблачения, на Рас </w:t>
      </w:r>
      <w:proofErr w:type="spellStart"/>
      <w:r w:rsidRPr="00D26162">
        <w:rPr>
          <w:lang w:val="ru-RU"/>
        </w:rPr>
        <w:t>Шакех</w:t>
      </w:r>
      <w:proofErr w:type="spellEnd"/>
      <w:r w:rsidRPr="00D26162">
        <w:rPr>
          <w:lang w:val="ru-RU"/>
        </w:rPr>
        <w:t xml:space="preserve"> высадились дополнительные силы </w:t>
      </w:r>
      <w:proofErr w:type="spellStart"/>
      <w:r w:rsidRPr="00D26162">
        <w:rPr>
          <w:lang w:val="ru-RU"/>
        </w:rPr>
        <w:t>Экклезиархии</w:t>
      </w:r>
      <w:proofErr w:type="spellEnd"/>
      <w:r w:rsidRPr="00D26162">
        <w:rPr>
          <w:lang w:val="ru-RU"/>
        </w:rPr>
        <w:t>, полные решимости собрать вс</w:t>
      </w:r>
      <w:r w:rsidR="00BF2D7C" w:rsidRPr="00D26162">
        <w:rPr>
          <w:lang w:val="ru-RU"/>
        </w:rPr>
        <w:t>е</w:t>
      </w:r>
      <w:r w:rsidRPr="00D26162">
        <w:rPr>
          <w:lang w:val="ru-RU"/>
        </w:rPr>
        <w:t xml:space="preserve">, что могло привести к их обвинению. Произошел бой, и в нем Ингвар захватил в плен человека по имени </w:t>
      </w:r>
      <w:proofErr w:type="spellStart"/>
      <w:r w:rsidRPr="00D26162">
        <w:rPr>
          <w:lang w:val="ru-RU"/>
        </w:rPr>
        <w:t>Клэйв</w:t>
      </w:r>
      <w:proofErr w:type="spellEnd"/>
      <w:r w:rsidRPr="00D26162">
        <w:rPr>
          <w:lang w:val="ru-RU"/>
        </w:rPr>
        <w:t xml:space="preserve"> — исповедника кардинала и слугу высших эшелонов Церкви. С тех пор этот самый </w:t>
      </w:r>
      <w:proofErr w:type="spellStart"/>
      <w:r w:rsidRPr="00D26162">
        <w:rPr>
          <w:lang w:val="ru-RU"/>
        </w:rPr>
        <w:t>Клэйв</w:t>
      </w:r>
      <w:proofErr w:type="spellEnd"/>
      <w:r w:rsidRPr="00D26162">
        <w:rPr>
          <w:lang w:val="ru-RU"/>
        </w:rPr>
        <w:t xml:space="preserve"> был пленником Космических Волков, единственной ниточкой, связывавшей их с тайной организацией, которая несла ответственность за смерть </w:t>
      </w:r>
      <w:proofErr w:type="spellStart"/>
      <w:r w:rsidRPr="00D26162">
        <w:rPr>
          <w:lang w:val="ru-RU"/>
        </w:rPr>
        <w:t>Хьортура</w:t>
      </w:r>
      <w:proofErr w:type="spellEnd"/>
      <w:r w:rsidRPr="00D26162">
        <w:rPr>
          <w:lang w:val="ru-RU"/>
        </w:rPr>
        <w:t>, и их единственной надеждой выяснить обстоятельства его гибели.</w:t>
      </w:r>
    </w:p>
    <w:p w14:paraId="156190B7" w14:textId="185831A1" w:rsidR="0094125C" w:rsidRPr="00D26162" w:rsidRDefault="0094125C" w:rsidP="0094125C">
      <w:pPr>
        <w:rPr>
          <w:lang w:val="ru-RU"/>
        </w:rPr>
      </w:pPr>
      <w:proofErr w:type="spellStart"/>
      <w:r w:rsidRPr="00D26162">
        <w:rPr>
          <w:lang w:val="ru-RU"/>
        </w:rPr>
        <w:t>Клэйв</w:t>
      </w:r>
      <w:proofErr w:type="spellEnd"/>
      <w:r w:rsidRPr="00D26162">
        <w:rPr>
          <w:lang w:val="ru-RU"/>
        </w:rPr>
        <w:t>, однако, знал не так уж много. Умы, стоящие за этим списком, кем бы они ни были, осторожничали, тщательно скрывая информацию на самых высоких уровнях. Даже те, кто действовал от их имени, почти ничего не ведали о тех, кому они отправляли свои отч</w:t>
      </w:r>
      <w:r w:rsidR="00BF2D7C" w:rsidRPr="00D26162">
        <w:rPr>
          <w:lang w:val="ru-RU"/>
        </w:rPr>
        <w:t>е</w:t>
      </w:r>
      <w:r w:rsidRPr="00D26162">
        <w:rPr>
          <w:lang w:val="ru-RU"/>
        </w:rPr>
        <w:t>ты, — лишь то, что их владыки вполне способны казнить их, если что-то пойд</w:t>
      </w:r>
      <w:r w:rsidR="00BF2D7C" w:rsidRPr="00D26162">
        <w:rPr>
          <w:lang w:val="ru-RU"/>
        </w:rPr>
        <w:t>е</w:t>
      </w:r>
      <w:r w:rsidRPr="00D26162">
        <w:rPr>
          <w:lang w:val="ru-RU"/>
        </w:rPr>
        <w:t>т не так.</w:t>
      </w:r>
    </w:p>
    <w:p w14:paraId="5AF980AA" w14:textId="55DD2AC7" w:rsidR="0094125C" w:rsidRPr="00D26162" w:rsidRDefault="0094125C" w:rsidP="00C512DD">
      <w:pPr>
        <w:rPr>
          <w:lang w:val="ru-RU"/>
        </w:rPr>
      </w:pPr>
      <w:r w:rsidRPr="00D26162">
        <w:rPr>
          <w:lang w:val="ru-RU"/>
        </w:rPr>
        <w:t xml:space="preserve">И вот охота растянулась во времени и пространстве: череда рейдов на </w:t>
      </w:r>
      <w:r w:rsidR="00C512DD">
        <w:rPr>
          <w:lang w:val="ru-RU"/>
        </w:rPr>
        <w:t>захваченн</w:t>
      </w:r>
      <w:r w:rsidRPr="00D26162">
        <w:rPr>
          <w:lang w:val="ru-RU"/>
        </w:rPr>
        <w:t>ом корсарском галеоне, медленно накапливающиеся нам</w:t>
      </w:r>
      <w:r w:rsidR="00BF2D7C" w:rsidRPr="00D26162">
        <w:rPr>
          <w:lang w:val="ru-RU"/>
        </w:rPr>
        <w:t>е</w:t>
      </w:r>
      <w:r w:rsidRPr="00D26162">
        <w:rPr>
          <w:lang w:val="ru-RU"/>
        </w:rPr>
        <w:t>ки и переш</w:t>
      </w:r>
      <w:r w:rsidR="00BF2D7C" w:rsidRPr="00D26162">
        <w:rPr>
          <w:lang w:val="ru-RU"/>
        </w:rPr>
        <w:t>е</w:t>
      </w:r>
      <w:r w:rsidRPr="00D26162">
        <w:rPr>
          <w:lang w:val="ru-RU"/>
        </w:rPr>
        <w:t xml:space="preserve">птывания, которые только </w:t>
      </w:r>
      <w:proofErr w:type="spellStart"/>
      <w:r w:rsidRPr="00D26162">
        <w:rPr>
          <w:lang w:val="ru-RU"/>
        </w:rPr>
        <w:t>Клэйв</w:t>
      </w:r>
      <w:proofErr w:type="spellEnd"/>
      <w:r w:rsidRPr="00D26162">
        <w:rPr>
          <w:lang w:val="ru-RU"/>
        </w:rPr>
        <w:t xml:space="preserve"> мог подтвердить или опровергнуть, и наконец постепенно начала вырисовываться картина в подробностях, которая должна была стать реальностью, привести Волков к тем, кто плел этот заговор, — если бы только удалось добраться до них, пока очередная волна разрушения не смет</w:t>
      </w:r>
      <w:r w:rsidR="00BF2D7C" w:rsidRPr="00D26162">
        <w:rPr>
          <w:lang w:val="ru-RU"/>
        </w:rPr>
        <w:t>е</w:t>
      </w:r>
      <w:r w:rsidRPr="00D26162">
        <w:rPr>
          <w:lang w:val="ru-RU"/>
        </w:rPr>
        <w:t>т вс</w:t>
      </w:r>
      <w:r w:rsidR="00BF2D7C" w:rsidRPr="00D26162">
        <w:rPr>
          <w:lang w:val="ru-RU"/>
        </w:rPr>
        <w:t>е</w:t>
      </w:r>
      <w:r w:rsidRPr="00D26162">
        <w:rPr>
          <w:lang w:val="ru-RU"/>
        </w:rPr>
        <w:t xml:space="preserve"> на сво</w:t>
      </w:r>
      <w:r w:rsidR="00BF2D7C" w:rsidRPr="00D26162">
        <w:rPr>
          <w:lang w:val="ru-RU"/>
        </w:rPr>
        <w:t>е</w:t>
      </w:r>
      <w:r w:rsidRPr="00D26162">
        <w:rPr>
          <w:lang w:val="ru-RU"/>
        </w:rPr>
        <w:t>м пути.</w:t>
      </w:r>
    </w:p>
    <w:p w14:paraId="30C9DED6" w14:textId="78EA6CDC" w:rsidR="0094125C" w:rsidRPr="00D26162" w:rsidRDefault="0094125C" w:rsidP="00C512DD">
      <w:pPr>
        <w:rPr>
          <w:lang w:val="ru-RU"/>
        </w:rPr>
      </w:pPr>
      <w:r w:rsidRPr="00D26162">
        <w:rPr>
          <w:lang w:val="ru-RU"/>
        </w:rPr>
        <w:t>Эту охоту можно было счесть выборочной, когда целые сектора вокруг «</w:t>
      </w:r>
      <w:r w:rsidRPr="00D26162">
        <w:rPr>
          <w:i/>
          <w:iCs/>
          <w:lang w:val="ru-RU"/>
        </w:rPr>
        <w:t>Аметистового сюзерена</w:t>
      </w:r>
      <w:r w:rsidRPr="00D26162">
        <w:rPr>
          <w:lang w:val="ru-RU"/>
        </w:rPr>
        <w:t>» превращались в руины, но это мало что значило для стаи, которая оставалась воинами своего беспощадного родного мира, где клятва была обетом на всю жизнь, а стремление отомстить за совершенное зло могло длиться вечно. Сами звезды могут погаснуть, последние крепости могут превратиться в руины, но огонь вс</w:t>
      </w:r>
      <w:r w:rsidR="00BF2D7C" w:rsidRPr="00D26162">
        <w:rPr>
          <w:lang w:val="ru-RU"/>
        </w:rPr>
        <w:t>е</w:t>
      </w:r>
      <w:r w:rsidRPr="00D26162">
        <w:rPr>
          <w:lang w:val="ru-RU"/>
        </w:rPr>
        <w:t xml:space="preserve"> равно будет пылать, подгоняя Космических Волков, пока они либо не обретут отпущение грехов, либо не умрут, пытаясь его обрести.</w:t>
      </w:r>
    </w:p>
    <w:p w14:paraId="4B7692DB" w14:textId="609F4121" w:rsidR="0094125C" w:rsidRPr="00D26162" w:rsidRDefault="0094125C" w:rsidP="00C512DD">
      <w:pPr>
        <w:rPr>
          <w:lang w:val="ru-RU"/>
        </w:rPr>
      </w:pPr>
      <w:r w:rsidRPr="00D26162">
        <w:rPr>
          <w:lang w:val="ru-RU"/>
        </w:rPr>
        <w:t xml:space="preserve">— Ну, выкладывай, — сказал </w:t>
      </w:r>
      <w:proofErr w:type="spellStart"/>
      <w:r w:rsidRPr="00D26162">
        <w:rPr>
          <w:lang w:val="ru-RU"/>
        </w:rPr>
        <w:t>Гуннлаугур</w:t>
      </w:r>
      <w:proofErr w:type="spellEnd"/>
      <w:r w:rsidRPr="00D26162">
        <w:rPr>
          <w:lang w:val="ru-RU"/>
        </w:rPr>
        <w:t>, — что ты наш</w:t>
      </w:r>
      <w:r w:rsidR="00BF2D7C" w:rsidRPr="00D26162">
        <w:rPr>
          <w:lang w:val="ru-RU"/>
        </w:rPr>
        <w:t>е</w:t>
      </w:r>
      <w:r w:rsidRPr="00D26162">
        <w:rPr>
          <w:lang w:val="ru-RU"/>
        </w:rPr>
        <w:t>л?</w:t>
      </w:r>
    </w:p>
    <w:p w14:paraId="1EECB09B" w14:textId="07A65255" w:rsidR="0094125C" w:rsidRPr="00D26162" w:rsidRDefault="0094125C" w:rsidP="00C512DD">
      <w:pPr>
        <w:rPr>
          <w:lang w:val="ru-RU"/>
        </w:rPr>
      </w:pPr>
      <w:r w:rsidRPr="00D26162">
        <w:rPr>
          <w:lang w:val="ru-RU"/>
        </w:rPr>
        <w:lastRenderedPageBreak/>
        <w:t>Ингвар глубоко вздохнул: отчасти от усталости, отчасти от осознания того, что это может оказаться, как это часто бывало раньше, чем-то большим, или ничем, или просто ещ</w:t>
      </w:r>
      <w:r w:rsidR="00BF2D7C" w:rsidRPr="00D26162">
        <w:rPr>
          <w:lang w:val="ru-RU"/>
        </w:rPr>
        <w:t>е</w:t>
      </w:r>
      <w:r w:rsidRPr="00D26162">
        <w:rPr>
          <w:lang w:val="ru-RU"/>
        </w:rPr>
        <w:t xml:space="preserve"> одним звеном в бесконечной цепи. </w:t>
      </w:r>
    </w:p>
    <w:p w14:paraId="793FE400" w14:textId="5B23BC65" w:rsidR="0094125C" w:rsidRPr="00D26162" w:rsidRDefault="0094125C" w:rsidP="00C512DD">
      <w:pPr>
        <w:rPr>
          <w:lang w:val="ru-RU"/>
        </w:rPr>
      </w:pPr>
      <w:r w:rsidRPr="00D26162">
        <w:rPr>
          <w:lang w:val="ru-RU"/>
        </w:rPr>
        <w:t xml:space="preserve">— </w:t>
      </w:r>
      <w:r w:rsidR="00C512DD">
        <w:rPr>
          <w:lang w:val="ru-RU"/>
        </w:rPr>
        <w:t>Отрывочек</w:t>
      </w:r>
      <w:r w:rsidRPr="00D26162">
        <w:rPr>
          <w:lang w:val="ru-RU"/>
        </w:rPr>
        <w:t xml:space="preserve">, который нужно отнести крысе, — ответил </w:t>
      </w:r>
      <w:proofErr w:type="spellStart"/>
      <w:r w:rsidRPr="00D26162">
        <w:rPr>
          <w:lang w:val="ru-RU"/>
        </w:rPr>
        <w:t>Гирфалькон</w:t>
      </w:r>
      <w:proofErr w:type="spellEnd"/>
      <w:r w:rsidRPr="00D26162">
        <w:rPr>
          <w:lang w:val="ru-RU"/>
        </w:rPr>
        <w:t>. — Я собирался поговорить с ним, когда закончу здесь. Хочешь пойти со мной?</w:t>
      </w:r>
    </w:p>
    <w:p w14:paraId="231ACEF6" w14:textId="77777777" w:rsidR="0094125C" w:rsidRPr="00D26162" w:rsidRDefault="0094125C" w:rsidP="00C512DD">
      <w:pPr>
        <w:rPr>
          <w:lang w:val="ru-RU"/>
        </w:rPr>
      </w:pPr>
      <w:proofErr w:type="spellStart"/>
      <w:r w:rsidRPr="00D26162">
        <w:rPr>
          <w:lang w:val="ru-RU"/>
        </w:rPr>
        <w:t>Гуннлаугур</w:t>
      </w:r>
      <w:proofErr w:type="spellEnd"/>
      <w:r w:rsidRPr="00D26162">
        <w:rPr>
          <w:lang w:val="ru-RU"/>
        </w:rPr>
        <w:t xml:space="preserve"> мрачно улыбнулся, и в улыбке было больше угрозы, чем веселья.</w:t>
      </w:r>
    </w:p>
    <w:p w14:paraId="568269B0" w14:textId="77777777" w:rsidR="0094125C" w:rsidRPr="00D26162" w:rsidRDefault="0094125C" w:rsidP="0094125C">
      <w:pPr>
        <w:rPr>
          <w:lang w:val="ru-RU"/>
        </w:rPr>
      </w:pPr>
      <w:r w:rsidRPr="00D26162">
        <w:rPr>
          <w:lang w:val="ru-RU"/>
        </w:rPr>
        <w:t>— Покажи, что у тебя там, — сказал он. — Пошли, навестим крысу вместе.</w:t>
      </w:r>
    </w:p>
    <w:p w14:paraId="641D7939" w14:textId="77777777" w:rsidR="0094125C" w:rsidRPr="00D26162" w:rsidRDefault="0094125C" w:rsidP="0094125C">
      <w:pPr>
        <w:rPr>
          <w:lang w:val="ru-RU"/>
        </w:rPr>
      </w:pPr>
    </w:p>
    <w:p w14:paraId="6D51B3FB" w14:textId="5B804D19" w:rsidR="00DC2265" w:rsidRPr="00D26162" w:rsidRDefault="00DC2265" w:rsidP="005F09C4">
      <w:pPr>
        <w:pStyle w:val="2"/>
        <w:rPr>
          <w:rFonts w:ascii="Times New Roman" w:hAnsi="Times New Roman"/>
          <w:lang w:val="ru-RU"/>
        </w:rPr>
      </w:pPr>
      <w:r w:rsidRPr="00D26162">
        <w:rPr>
          <w:lang w:val="ru-RU"/>
        </w:rPr>
        <w:t>Глава шестая</w:t>
      </w:r>
    </w:p>
    <w:p w14:paraId="7272934D" w14:textId="77777777" w:rsidR="00DC2265" w:rsidRPr="00D26162" w:rsidRDefault="00DC2265" w:rsidP="00DC2265">
      <w:pPr>
        <w:rPr>
          <w:szCs w:val="24"/>
          <w:lang w:val="ru-RU"/>
        </w:rPr>
      </w:pPr>
    </w:p>
    <w:p w14:paraId="3089D933" w14:textId="519F1167" w:rsidR="00DC2265" w:rsidRPr="00D26162" w:rsidRDefault="00DC2265" w:rsidP="0094125C">
      <w:pPr>
        <w:rPr>
          <w:szCs w:val="20"/>
          <w:lang w:val="ru-RU"/>
        </w:rPr>
      </w:pPr>
      <w:proofErr w:type="spellStart"/>
      <w:r w:rsidRPr="00D26162">
        <w:rPr>
          <w:lang w:val="ru-RU"/>
        </w:rPr>
        <w:t>Ольгейр</w:t>
      </w:r>
      <w:proofErr w:type="spellEnd"/>
      <w:r w:rsidRPr="00D26162">
        <w:rPr>
          <w:lang w:val="ru-RU"/>
        </w:rPr>
        <w:t xml:space="preserve"> по прозванию Тяж</w:t>
      </w:r>
      <w:r w:rsidR="00BF2D7C" w:rsidRPr="00D26162">
        <w:rPr>
          <w:lang w:val="ru-RU"/>
        </w:rPr>
        <w:t>е</w:t>
      </w:r>
      <w:r w:rsidRPr="00D26162">
        <w:rPr>
          <w:lang w:val="ru-RU"/>
        </w:rPr>
        <w:t xml:space="preserve">лая Рука потащился обратно к покоям в задней части корабля. Вскоре после захвата судна Космические Волки </w:t>
      </w:r>
      <w:ins w:id="0" w:author="user" w:date="2025-02-24T18:00:00Z">
        <w:r w:rsidR="00A06102" w:rsidRPr="00D26162">
          <w:rPr>
            <w:lang w:val="ru-RU"/>
          </w:rPr>
          <w:t>з</w:t>
        </w:r>
      </w:ins>
      <w:ins w:id="1" w:author="user" w:date="2025-02-24T18:01:00Z">
        <w:r w:rsidR="00A06102" w:rsidRPr="00D26162">
          <w:rPr>
            <w:lang w:val="ru-RU"/>
          </w:rPr>
          <w:t xml:space="preserve">аняли </w:t>
        </w:r>
      </w:ins>
      <w:r w:rsidRPr="00D26162">
        <w:rPr>
          <w:lang w:val="ru-RU"/>
        </w:rPr>
        <w:t>их</w:t>
      </w:r>
      <w:del w:id="2" w:author="user" w:date="2025-02-24T18:00:00Z">
        <w:r w:rsidRPr="00D26162" w:rsidDel="00A06102">
          <w:rPr>
            <w:lang w:val="ru-RU"/>
          </w:rPr>
          <w:delText xml:space="preserve"> присвоили</w:delText>
        </w:r>
      </w:del>
      <w:r w:rsidRPr="00D26162">
        <w:rPr>
          <w:lang w:val="ru-RU"/>
        </w:rPr>
        <w:t xml:space="preserve">, </w:t>
      </w:r>
      <w:del w:id="3" w:author="user" w:date="2025-02-24T18:01:00Z">
        <w:r w:rsidRPr="00D26162" w:rsidDel="00A06102">
          <w:rPr>
            <w:lang w:val="ru-RU"/>
          </w:rPr>
          <w:delText xml:space="preserve">и </w:delText>
        </w:r>
      </w:del>
      <w:ins w:id="4" w:author="user" w:date="2025-02-24T18:01:00Z">
        <w:r w:rsidR="00A06102" w:rsidRPr="00D26162">
          <w:rPr>
            <w:lang w:val="ru-RU"/>
          </w:rPr>
          <w:t xml:space="preserve">а </w:t>
        </w:r>
      </w:ins>
      <w:proofErr w:type="spellStart"/>
      <w:r w:rsidRPr="00D26162">
        <w:rPr>
          <w:lang w:val="ru-RU"/>
        </w:rPr>
        <w:t>б</w:t>
      </w:r>
      <w:r w:rsidRPr="00D26162">
        <w:rPr>
          <w:rFonts w:cs="Times New Roman"/>
          <w:lang w:val="ru-RU"/>
        </w:rPr>
        <w:t>ó</w:t>
      </w:r>
      <w:r w:rsidRPr="00D26162">
        <w:rPr>
          <w:lang w:val="ru-RU"/>
        </w:rPr>
        <w:t>льшую</w:t>
      </w:r>
      <w:proofErr w:type="spellEnd"/>
      <w:r w:rsidRPr="00D26162">
        <w:rPr>
          <w:lang w:val="ru-RU"/>
        </w:rPr>
        <w:t xml:space="preserve"> часть прежних украшений «</w:t>
      </w:r>
      <w:proofErr w:type="spellStart"/>
      <w:r w:rsidRPr="00D26162">
        <w:rPr>
          <w:lang w:val="ru-RU"/>
        </w:rPr>
        <w:t>Коллаквы</w:t>
      </w:r>
      <w:proofErr w:type="spellEnd"/>
      <w:r w:rsidRPr="00D26162">
        <w:rPr>
          <w:lang w:val="ru-RU"/>
        </w:rPr>
        <w:t xml:space="preserve">» сняли со стен и отправили в печи, где им было самое место. Теперь стены снова стали гладкими, разве что кое-где виднелись метки </w:t>
      </w:r>
      <w:proofErr w:type="spellStart"/>
      <w:r w:rsidRPr="00D26162">
        <w:rPr>
          <w:lang w:val="ru-RU"/>
        </w:rPr>
        <w:t>Фенриса</w:t>
      </w:r>
      <w:proofErr w:type="spellEnd"/>
      <w:r w:rsidRPr="00D26162">
        <w:rPr>
          <w:lang w:val="ru-RU"/>
        </w:rPr>
        <w:t xml:space="preserve"> — резьба и руны, выгравированные несущими службу </w:t>
      </w:r>
      <w:proofErr w:type="spellStart"/>
      <w:r w:rsidRPr="00D26162">
        <w:rPr>
          <w:lang w:val="ru-RU"/>
        </w:rPr>
        <w:t>кэрлами</w:t>
      </w:r>
      <w:proofErr w:type="spellEnd"/>
      <w:r w:rsidRPr="00D26162">
        <w:rPr>
          <w:lang w:val="ru-RU"/>
        </w:rPr>
        <w:t xml:space="preserve">. «Дай им время, — подумал </w:t>
      </w:r>
      <w:proofErr w:type="spellStart"/>
      <w:r w:rsidRPr="00D26162">
        <w:rPr>
          <w:lang w:val="ru-RU"/>
        </w:rPr>
        <w:t>Ольгейр</w:t>
      </w:r>
      <w:proofErr w:type="spellEnd"/>
      <w:r w:rsidRPr="00D26162">
        <w:rPr>
          <w:lang w:val="ru-RU"/>
        </w:rPr>
        <w:t>, — и они превратят эту скрипучую развалюху в настоящий военный корабль».</w:t>
      </w:r>
    </w:p>
    <w:p w14:paraId="335E467B" w14:textId="595BD02F" w:rsidR="00DC2265" w:rsidRPr="00D26162" w:rsidRDefault="00DC2265" w:rsidP="0094125C">
      <w:pPr>
        <w:rPr>
          <w:szCs w:val="24"/>
          <w:lang w:val="ru-RU"/>
        </w:rPr>
      </w:pPr>
      <w:r w:rsidRPr="00D26162">
        <w:rPr>
          <w:szCs w:val="24"/>
          <w:lang w:val="ru-RU"/>
        </w:rPr>
        <w:t>Он до сих пор не снял броню. Во время нал</w:t>
      </w:r>
      <w:r w:rsidR="00BF2D7C" w:rsidRPr="00D26162">
        <w:rPr>
          <w:szCs w:val="24"/>
          <w:lang w:val="ru-RU"/>
        </w:rPr>
        <w:t>е</w:t>
      </w:r>
      <w:r w:rsidRPr="00D26162">
        <w:rPr>
          <w:szCs w:val="24"/>
          <w:lang w:val="ru-RU"/>
        </w:rPr>
        <w:t xml:space="preserve">та на имперский крейсер </w:t>
      </w:r>
      <w:proofErr w:type="spellStart"/>
      <w:r w:rsidRPr="00D26162">
        <w:rPr>
          <w:szCs w:val="24"/>
          <w:lang w:val="ru-RU"/>
        </w:rPr>
        <w:t>Ольгейр</w:t>
      </w:r>
      <w:proofErr w:type="spellEnd"/>
      <w:r w:rsidRPr="00D26162">
        <w:rPr>
          <w:szCs w:val="24"/>
          <w:lang w:val="ru-RU"/>
        </w:rPr>
        <w:t xml:space="preserve"> остался с </w:t>
      </w:r>
      <w:proofErr w:type="spellStart"/>
      <w:r w:rsidR="00BF2D7C" w:rsidRPr="00D26162">
        <w:rPr>
          <w:szCs w:val="24"/>
          <w:lang w:val="ru-RU"/>
        </w:rPr>
        <w:t>Ёрундур</w:t>
      </w:r>
      <w:r w:rsidRPr="00D26162">
        <w:rPr>
          <w:szCs w:val="24"/>
          <w:lang w:val="ru-RU"/>
        </w:rPr>
        <w:t>ом</w:t>
      </w:r>
      <w:proofErr w:type="spellEnd"/>
      <w:r w:rsidRPr="00D26162">
        <w:rPr>
          <w:szCs w:val="24"/>
          <w:lang w:val="ru-RU"/>
        </w:rPr>
        <w:t xml:space="preserve"> охранять место стыковки «</w:t>
      </w:r>
      <w:proofErr w:type="spellStart"/>
      <w:r w:rsidRPr="00D26162">
        <w:rPr>
          <w:i/>
          <w:iCs/>
          <w:szCs w:val="24"/>
          <w:lang w:val="ru-RU"/>
        </w:rPr>
        <w:t>Вуоко</w:t>
      </w:r>
      <w:proofErr w:type="spellEnd"/>
      <w:r w:rsidRPr="00D26162">
        <w:rPr>
          <w:szCs w:val="24"/>
          <w:lang w:val="ru-RU"/>
        </w:rPr>
        <w:t xml:space="preserve">», их «Громового ястреба», к корпусу корабля. Именно его опыт работы с </w:t>
      </w:r>
      <w:proofErr w:type="spellStart"/>
      <w:r w:rsidRPr="00D26162">
        <w:rPr>
          <w:szCs w:val="24"/>
          <w:lang w:val="ru-RU"/>
        </w:rPr>
        <w:t>мелтами</w:t>
      </w:r>
      <w:proofErr w:type="spellEnd"/>
      <w:r w:rsidRPr="00D26162">
        <w:rPr>
          <w:szCs w:val="24"/>
          <w:lang w:val="ru-RU"/>
        </w:rPr>
        <w:t xml:space="preserve"> пригодился, чтобы проникнуть внутрь крейсера, едва боевой корабль Космических Волков проскользнул под пустотными щитами. После этого </w:t>
      </w:r>
      <w:proofErr w:type="spellStart"/>
      <w:r w:rsidRPr="00D26162">
        <w:rPr>
          <w:szCs w:val="24"/>
          <w:lang w:val="ru-RU"/>
        </w:rPr>
        <w:t>Ольгейр</w:t>
      </w:r>
      <w:proofErr w:type="spellEnd"/>
      <w:r w:rsidRPr="00D26162">
        <w:rPr>
          <w:szCs w:val="24"/>
          <w:lang w:val="ru-RU"/>
        </w:rPr>
        <w:t xml:space="preserve"> удерживал «кошачью колыбель», которую смастерил из балок и оплавленных стоек, — на тот случай, если экипажу удастся точно запеленговать их местоположение, и толпа вооруж</w:t>
      </w:r>
      <w:r w:rsidR="00BF2D7C" w:rsidRPr="00D26162">
        <w:rPr>
          <w:szCs w:val="24"/>
          <w:lang w:val="ru-RU"/>
        </w:rPr>
        <w:t>е</w:t>
      </w:r>
      <w:r w:rsidRPr="00D26162">
        <w:rPr>
          <w:szCs w:val="24"/>
          <w:lang w:val="ru-RU"/>
        </w:rPr>
        <w:t>нных пехотинцев-</w:t>
      </w:r>
      <w:proofErr w:type="spellStart"/>
      <w:r w:rsidRPr="00D26162">
        <w:rPr>
          <w:szCs w:val="24"/>
          <w:lang w:val="ru-RU"/>
        </w:rPr>
        <w:t>пустотников</w:t>
      </w:r>
      <w:proofErr w:type="spellEnd"/>
      <w:r w:rsidRPr="00D26162">
        <w:rPr>
          <w:szCs w:val="24"/>
          <w:lang w:val="ru-RU"/>
        </w:rPr>
        <w:t xml:space="preserve"> наберется храбрости и вздумает их выбить.</w:t>
      </w:r>
    </w:p>
    <w:p w14:paraId="42C2A511" w14:textId="25E1F2C6" w:rsidR="00DC2265" w:rsidRPr="00D26162" w:rsidRDefault="00DC2265" w:rsidP="0094125C">
      <w:pPr>
        <w:rPr>
          <w:szCs w:val="24"/>
          <w:lang w:val="ru-RU"/>
        </w:rPr>
      </w:pPr>
      <w:r w:rsidRPr="00D26162">
        <w:rPr>
          <w:szCs w:val="24"/>
          <w:lang w:val="ru-RU"/>
        </w:rPr>
        <w:t xml:space="preserve">Этого не случилось. Как и было задумано, стремительные вылазки, направленные в разные точки корабля, заставили </w:t>
      </w:r>
      <w:proofErr w:type="spellStart"/>
      <w:r w:rsidRPr="00D26162">
        <w:rPr>
          <w:szCs w:val="24"/>
          <w:lang w:val="ru-RU"/>
        </w:rPr>
        <w:t>корпехов</w:t>
      </w:r>
      <w:proofErr w:type="spellEnd"/>
      <w:r w:rsidRPr="00D26162">
        <w:rPr>
          <w:szCs w:val="24"/>
          <w:lang w:val="ru-RU"/>
        </w:rPr>
        <w:t xml:space="preserve"> насторожиться. </w:t>
      </w:r>
      <w:proofErr w:type="spellStart"/>
      <w:r w:rsidRPr="00D26162">
        <w:rPr>
          <w:szCs w:val="24"/>
          <w:lang w:val="ru-RU"/>
        </w:rPr>
        <w:t>Гуннлаугур</w:t>
      </w:r>
      <w:proofErr w:type="spellEnd"/>
      <w:r w:rsidRPr="00D26162">
        <w:rPr>
          <w:szCs w:val="24"/>
          <w:lang w:val="ru-RU"/>
        </w:rPr>
        <w:t xml:space="preserve"> проложил путь к генераторам поля Геллера, Бальдр и </w:t>
      </w:r>
      <w:proofErr w:type="spellStart"/>
      <w:r w:rsidRPr="00D26162">
        <w:rPr>
          <w:szCs w:val="24"/>
          <w:lang w:val="ru-RU"/>
        </w:rPr>
        <w:t>Хафлои</w:t>
      </w:r>
      <w:proofErr w:type="spellEnd"/>
      <w:r w:rsidRPr="00D26162">
        <w:rPr>
          <w:szCs w:val="24"/>
          <w:lang w:val="ru-RU"/>
        </w:rPr>
        <w:t xml:space="preserve"> — к главным двигателям, а Ингвару дали возможность незаметно пробраться к главной цели — узлу </w:t>
      </w:r>
      <w:proofErr w:type="spellStart"/>
      <w:r w:rsidRPr="00D26162">
        <w:rPr>
          <w:szCs w:val="24"/>
          <w:lang w:val="ru-RU"/>
        </w:rPr>
        <w:t>астропатической</w:t>
      </w:r>
      <w:proofErr w:type="spellEnd"/>
      <w:r w:rsidRPr="00D26162">
        <w:rPr>
          <w:szCs w:val="24"/>
          <w:lang w:val="ru-RU"/>
        </w:rPr>
        <w:t xml:space="preserve"> ретрансляции. Единственными смертными, которые решились подобраться к </w:t>
      </w:r>
      <w:proofErr w:type="spellStart"/>
      <w:r w:rsidRPr="00D26162">
        <w:rPr>
          <w:szCs w:val="24"/>
          <w:lang w:val="ru-RU"/>
        </w:rPr>
        <w:t>Ольгейру</w:t>
      </w:r>
      <w:proofErr w:type="spellEnd"/>
      <w:r w:rsidRPr="00D26162">
        <w:rPr>
          <w:szCs w:val="24"/>
          <w:lang w:val="ru-RU"/>
        </w:rPr>
        <w:t>, оказал</w:t>
      </w:r>
      <w:r w:rsidR="009A51E2">
        <w:rPr>
          <w:szCs w:val="24"/>
          <w:lang w:val="ru-RU"/>
        </w:rPr>
        <w:t>а</w:t>
      </w:r>
      <w:r w:rsidRPr="00D26162">
        <w:rPr>
          <w:szCs w:val="24"/>
          <w:lang w:val="ru-RU"/>
        </w:rPr>
        <w:t>сь ошарашенн</w:t>
      </w:r>
      <w:r w:rsidR="009A51E2">
        <w:rPr>
          <w:szCs w:val="24"/>
          <w:lang w:val="ru-RU"/>
        </w:rPr>
        <w:t>ая</w:t>
      </w:r>
      <w:r w:rsidRPr="00D26162">
        <w:rPr>
          <w:szCs w:val="24"/>
          <w:lang w:val="ru-RU"/>
        </w:rPr>
        <w:t xml:space="preserve"> </w:t>
      </w:r>
      <w:r w:rsidR="009A51E2">
        <w:rPr>
          <w:szCs w:val="24"/>
          <w:lang w:val="ru-RU"/>
        </w:rPr>
        <w:t>шпана</w:t>
      </w:r>
      <w:r w:rsidRPr="00D26162">
        <w:rPr>
          <w:szCs w:val="24"/>
          <w:lang w:val="ru-RU"/>
        </w:rPr>
        <w:t xml:space="preserve"> из трюма; прихрамывая, они выб</w:t>
      </w:r>
      <w:r w:rsidR="00135C3F">
        <w:rPr>
          <w:szCs w:val="24"/>
          <w:lang w:val="ru-RU"/>
        </w:rPr>
        <w:t>и</w:t>
      </w:r>
      <w:r w:rsidRPr="00D26162">
        <w:rPr>
          <w:szCs w:val="24"/>
          <w:lang w:val="ru-RU"/>
        </w:rPr>
        <w:t>рались из окаймл</w:t>
      </w:r>
      <w:r w:rsidR="00BF2D7C" w:rsidRPr="00D26162">
        <w:rPr>
          <w:szCs w:val="24"/>
          <w:lang w:val="ru-RU"/>
        </w:rPr>
        <w:t>е</w:t>
      </w:r>
      <w:r w:rsidRPr="00D26162">
        <w:rPr>
          <w:szCs w:val="24"/>
          <w:lang w:val="ru-RU"/>
        </w:rPr>
        <w:t>нных пламенем теней — посмотреть, что же потрясло основание их скрытого королевства. Увидев, как он неподвижно стоит на страже в темноте, подняв тяж</w:t>
      </w:r>
      <w:r w:rsidR="00BF2D7C" w:rsidRPr="00D26162">
        <w:rPr>
          <w:szCs w:val="24"/>
          <w:lang w:val="ru-RU"/>
        </w:rPr>
        <w:t>е</w:t>
      </w:r>
      <w:r w:rsidRPr="00D26162">
        <w:rPr>
          <w:szCs w:val="24"/>
          <w:lang w:val="ru-RU"/>
        </w:rPr>
        <w:t>лый болтер, они торопко разбежались.</w:t>
      </w:r>
    </w:p>
    <w:p w14:paraId="4043427C" w14:textId="61BEB259" w:rsidR="00DC2265" w:rsidRPr="00D26162" w:rsidRDefault="00DC2265" w:rsidP="0094125C">
      <w:pPr>
        <w:rPr>
          <w:szCs w:val="24"/>
          <w:lang w:val="ru-RU"/>
        </w:rPr>
      </w:pPr>
      <w:r w:rsidRPr="00D26162">
        <w:rPr>
          <w:szCs w:val="24"/>
          <w:lang w:val="ru-RU"/>
        </w:rPr>
        <w:t>Вс</w:t>
      </w:r>
      <w:r w:rsidR="00BF2D7C" w:rsidRPr="00D26162">
        <w:rPr>
          <w:szCs w:val="24"/>
          <w:lang w:val="ru-RU"/>
        </w:rPr>
        <w:t>е</w:t>
      </w:r>
      <w:r w:rsidRPr="00D26162">
        <w:rPr>
          <w:szCs w:val="24"/>
          <w:lang w:val="ru-RU"/>
        </w:rPr>
        <w:t xml:space="preserve"> случилось быстро. Навыки </w:t>
      </w:r>
      <w:proofErr w:type="spellStart"/>
      <w:r w:rsidR="00BF2D7C" w:rsidRPr="00D26162">
        <w:rPr>
          <w:szCs w:val="24"/>
          <w:lang w:val="ru-RU"/>
        </w:rPr>
        <w:t>Ёрундур</w:t>
      </w:r>
      <w:r w:rsidRPr="00D26162">
        <w:rPr>
          <w:szCs w:val="24"/>
          <w:lang w:val="ru-RU"/>
        </w:rPr>
        <w:t>а</w:t>
      </w:r>
      <w:proofErr w:type="spellEnd"/>
      <w:r w:rsidRPr="00D26162">
        <w:rPr>
          <w:szCs w:val="24"/>
          <w:lang w:val="ru-RU"/>
        </w:rPr>
        <w:t>, скорость и мощь их стаи — и удар нанес</w:t>
      </w:r>
      <w:r w:rsidR="00BF2D7C" w:rsidRPr="00D26162">
        <w:rPr>
          <w:szCs w:val="24"/>
          <w:lang w:val="ru-RU"/>
        </w:rPr>
        <w:t>е</w:t>
      </w:r>
      <w:r w:rsidRPr="00D26162">
        <w:rPr>
          <w:szCs w:val="24"/>
          <w:lang w:val="ru-RU"/>
        </w:rPr>
        <w:t>н молниеносно. И вс</w:t>
      </w:r>
      <w:r w:rsidR="00BF2D7C" w:rsidRPr="00D26162">
        <w:rPr>
          <w:szCs w:val="24"/>
          <w:lang w:val="ru-RU"/>
        </w:rPr>
        <w:t>е</w:t>
      </w:r>
      <w:r w:rsidRPr="00D26162">
        <w:rPr>
          <w:szCs w:val="24"/>
          <w:lang w:val="ru-RU"/>
        </w:rPr>
        <w:t xml:space="preserve"> же </w:t>
      </w:r>
      <w:proofErr w:type="spellStart"/>
      <w:r w:rsidRPr="00D26162">
        <w:rPr>
          <w:szCs w:val="24"/>
          <w:lang w:val="ru-RU"/>
        </w:rPr>
        <w:t>Ольгейру</w:t>
      </w:r>
      <w:proofErr w:type="spellEnd"/>
      <w:r w:rsidRPr="00D26162">
        <w:rPr>
          <w:szCs w:val="24"/>
          <w:lang w:val="ru-RU"/>
        </w:rPr>
        <w:t xml:space="preserve"> хватило времени, чтобы среди отдал</w:t>
      </w:r>
      <w:r w:rsidR="00BF2D7C" w:rsidRPr="00D26162">
        <w:rPr>
          <w:szCs w:val="24"/>
          <w:lang w:val="ru-RU"/>
        </w:rPr>
        <w:t>е</w:t>
      </w:r>
      <w:r w:rsidRPr="00D26162">
        <w:rPr>
          <w:szCs w:val="24"/>
          <w:lang w:val="ru-RU"/>
        </w:rPr>
        <w:t>нного грохота и сигналов тревоги поразмыслить и о том, сколько раз они уже проделывали подобное, и о том, сколько на их веку было крепостей и звездол</w:t>
      </w:r>
      <w:r w:rsidR="00BF2D7C" w:rsidRPr="00D26162">
        <w:rPr>
          <w:szCs w:val="24"/>
          <w:lang w:val="ru-RU"/>
        </w:rPr>
        <w:t>е</w:t>
      </w:r>
      <w:r w:rsidRPr="00D26162">
        <w:rPr>
          <w:szCs w:val="24"/>
          <w:lang w:val="ru-RU"/>
        </w:rPr>
        <w:t>тов. Временами сражения проходили ещ</w:t>
      </w:r>
      <w:r w:rsidR="00BF2D7C" w:rsidRPr="00D26162">
        <w:rPr>
          <w:szCs w:val="24"/>
          <w:lang w:val="ru-RU"/>
        </w:rPr>
        <w:t>е</w:t>
      </w:r>
      <w:r w:rsidRPr="00D26162">
        <w:rPr>
          <w:szCs w:val="24"/>
          <w:lang w:val="ru-RU"/>
        </w:rPr>
        <w:t xml:space="preserve"> проще. А иногда — намного ожесточ</w:t>
      </w:r>
      <w:r w:rsidR="00BF2D7C" w:rsidRPr="00D26162">
        <w:rPr>
          <w:szCs w:val="24"/>
          <w:lang w:val="ru-RU"/>
        </w:rPr>
        <w:t>е</w:t>
      </w:r>
      <w:r w:rsidRPr="00D26162">
        <w:rPr>
          <w:szCs w:val="24"/>
          <w:lang w:val="ru-RU"/>
        </w:rPr>
        <w:t>ннее. Однажды на безобидном с виду фрегате обнаружилась банда астартес-еретиков из легиона Детей Императора, и его стае потребовались все их способности и вся удача, чтобы выбраться оттуда живь</w:t>
      </w:r>
      <w:r w:rsidR="00BF2D7C" w:rsidRPr="00D26162">
        <w:rPr>
          <w:szCs w:val="24"/>
          <w:lang w:val="ru-RU"/>
        </w:rPr>
        <w:t>е</w:t>
      </w:r>
      <w:r w:rsidRPr="00D26162">
        <w:rPr>
          <w:szCs w:val="24"/>
          <w:lang w:val="ru-RU"/>
        </w:rPr>
        <w:t>м.</w:t>
      </w:r>
    </w:p>
    <w:p w14:paraId="6F5A698F" w14:textId="56FA2B73" w:rsidR="00DC2265" w:rsidRPr="00D26162" w:rsidRDefault="00DC2265" w:rsidP="0094125C">
      <w:pPr>
        <w:rPr>
          <w:szCs w:val="24"/>
          <w:lang w:val="ru-RU"/>
        </w:rPr>
      </w:pPr>
      <w:r w:rsidRPr="00D26162">
        <w:rPr>
          <w:szCs w:val="24"/>
          <w:lang w:val="ru-RU"/>
        </w:rPr>
        <w:t>Вс</w:t>
      </w:r>
      <w:r w:rsidR="00BF2D7C" w:rsidRPr="00D26162">
        <w:rPr>
          <w:szCs w:val="24"/>
          <w:lang w:val="ru-RU"/>
        </w:rPr>
        <w:t>е</w:t>
      </w:r>
      <w:r w:rsidRPr="00D26162">
        <w:rPr>
          <w:szCs w:val="24"/>
          <w:lang w:val="ru-RU"/>
        </w:rPr>
        <w:t xml:space="preserve"> это пространство считалось имперским, номинально контролируемым и находящимся под защитой безграничных сил </w:t>
      </w:r>
      <w:proofErr w:type="spellStart"/>
      <w:r w:rsidRPr="00D26162">
        <w:rPr>
          <w:szCs w:val="24"/>
          <w:lang w:val="ru-RU"/>
        </w:rPr>
        <w:t>Всеотца</w:t>
      </w:r>
      <w:proofErr w:type="spellEnd"/>
      <w:r w:rsidRPr="00D26162">
        <w:rPr>
          <w:szCs w:val="24"/>
          <w:lang w:val="ru-RU"/>
        </w:rPr>
        <w:t>, и вс</w:t>
      </w:r>
      <w:r w:rsidR="00BF2D7C" w:rsidRPr="00D26162">
        <w:rPr>
          <w:szCs w:val="24"/>
          <w:lang w:val="ru-RU"/>
        </w:rPr>
        <w:t>е</w:t>
      </w:r>
      <w:r w:rsidRPr="00D26162">
        <w:rPr>
          <w:szCs w:val="24"/>
          <w:lang w:val="ru-RU"/>
        </w:rPr>
        <w:t xml:space="preserve"> же казалось, что ловушка </w:t>
      </w:r>
      <w:del w:id="5" w:author="user" w:date="2025-02-24T18:01:00Z">
        <w:r w:rsidRPr="00D26162" w:rsidDel="00257C1A">
          <w:rPr>
            <w:szCs w:val="24"/>
            <w:lang w:val="ru-RU"/>
          </w:rPr>
          <w:delText xml:space="preserve">притаилась </w:delText>
        </w:r>
      </w:del>
      <w:ins w:id="6" w:author="user" w:date="2025-02-24T18:01:00Z">
        <w:r w:rsidR="00257C1A" w:rsidRPr="00D26162">
          <w:rPr>
            <w:szCs w:val="24"/>
            <w:lang w:val="ru-RU"/>
          </w:rPr>
          <w:t xml:space="preserve">таится </w:t>
        </w:r>
      </w:ins>
      <w:r w:rsidRPr="00D26162">
        <w:rPr>
          <w:szCs w:val="24"/>
          <w:lang w:val="ru-RU"/>
        </w:rPr>
        <w:t>под каждым камнем. Сжатие, сужение, очевидное стягивание в одну точку — великая борьба за контроль.</w:t>
      </w:r>
    </w:p>
    <w:p w14:paraId="7A907CF8" w14:textId="22E34D0C" w:rsidR="00DC2265" w:rsidRPr="00D26162" w:rsidRDefault="00DC2265" w:rsidP="0094125C">
      <w:pPr>
        <w:rPr>
          <w:szCs w:val="24"/>
          <w:lang w:val="ru-RU"/>
        </w:rPr>
      </w:pPr>
      <w:r w:rsidRPr="00D26162">
        <w:rPr>
          <w:szCs w:val="24"/>
          <w:lang w:val="ru-RU"/>
        </w:rPr>
        <w:lastRenderedPageBreak/>
        <w:t>И вс</w:t>
      </w:r>
      <w:r w:rsidR="00BF2D7C" w:rsidRPr="00D26162">
        <w:rPr>
          <w:szCs w:val="24"/>
          <w:lang w:val="ru-RU"/>
        </w:rPr>
        <w:t>е</w:t>
      </w:r>
      <w:r w:rsidRPr="00D26162">
        <w:rPr>
          <w:szCs w:val="24"/>
          <w:lang w:val="ru-RU"/>
        </w:rPr>
        <w:t xml:space="preserve"> же они бродили здесь — не на </w:t>
      </w:r>
      <w:proofErr w:type="spellStart"/>
      <w:r w:rsidRPr="00D26162">
        <w:rPr>
          <w:szCs w:val="24"/>
          <w:lang w:val="ru-RU"/>
        </w:rPr>
        <w:t>Фенрисе</w:t>
      </w:r>
      <w:proofErr w:type="spellEnd"/>
      <w:r w:rsidRPr="00D26162">
        <w:rPr>
          <w:szCs w:val="24"/>
          <w:lang w:val="ru-RU"/>
        </w:rPr>
        <w:t xml:space="preserve">, где </w:t>
      </w:r>
      <w:r w:rsidR="00A17D6F">
        <w:rPr>
          <w:szCs w:val="24"/>
          <w:lang w:val="ru-RU"/>
        </w:rPr>
        <w:t>повелители</w:t>
      </w:r>
      <w:r w:rsidRPr="00D26162">
        <w:rPr>
          <w:szCs w:val="24"/>
          <w:lang w:val="ru-RU"/>
        </w:rPr>
        <w:t xml:space="preserve"> Клыка сказали</w:t>
      </w:r>
      <w:r w:rsidR="00A17D6F">
        <w:rPr>
          <w:szCs w:val="24"/>
          <w:lang w:val="ru-RU"/>
        </w:rPr>
        <w:t xml:space="preserve"> бы,</w:t>
      </w:r>
      <w:r w:rsidRPr="00D26162">
        <w:rPr>
          <w:szCs w:val="24"/>
          <w:lang w:val="ru-RU"/>
        </w:rPr>
        <w:t xml:space="preserve"> куда их отправят, а на угнанном судне, где вс</w:t>
      </w:r>
      <w:r w:rsidR="00BF2D7C" w:rsidRPr="00D26162">
        <w:rPr>
          <w:szCs w:val="24"/>
          <w:lang w:val="ru-RU"/>
        </w:rPr>
        <w:t>е</w:t>
      </w:r>
      <w:r w:rsidRPr="00D26162">
        <w:rPr>
          <w:szCs w:val="24"/>
          <w:lang w:val="ru-RU"/>
        </w:rPr>
        <w:t xml:space="preserve"> ещ</w:t>
      </w:r>
      <w:r w:rsidR="00BF2D7C" w:rsidRPr="00D26162">
        <w:rPr>
          <w:szCs w:val="24"/>
          <w:lang w:val="ru-RU"/>
        </w:rPr>
        <w:t>е</w:t>
      </w:r>
      <w:r w:rsidRPr="00D26162">
        <w:rPr>
          <w:szCs w:val="24"/>
          <w:lang w:val="ru-RU"/>
        </w:rPr>
        <w:t xml:space="preserve"> разило прошлыми преступлениями, вынюхивая шваль, которую выискивали в архивах других бродяг и олигархов. </w:t>
      </w:r>
      <w:proofErr w:type="spellStart"/>
      <w:r w:rsidRPr="00D26162">
        <w:rPr>
          <w:szCs w:val="24"/>
          <w:lang w:val="ru-RU"/>
        </w:rPr>
        <w:t>Ольгейр</w:t>
      </w:r>
      <w:proofErr w:type="spellEnd"/>
      <w:r w:rsidRPr="00D26162">
        <w:rPr>
          <w:szCs w:val="24"/>
          <w:lang w:val="ru-RU"/>
        </w:rPr>
        <w:t xml:space="preserve"> понятия не имел, как обстоят дела на </w:t>
      </w:r>
      <w:proofErr w:type="spellStart"/>
      <w:r w:rsidRPr="00D26162">
        <w:rPr>
          <w:szCs w:val="24"/>
          <w:lang w:val="ru-RU"/>
        </w:rPr>
        <w:t>Фенрисе</w:t>
      </w:r>
      <w:proofErr w:type="spellEnd"/>
      <w:r w:rsidRPr="00D26162">
        <w:rPr>
          <w:szCs w:val="24"/>
          <w:lang w:val="ru-RU"/>
        </w:rPr>
        <w:t xml:space="preserve">. Никто из стаи не знал. </w:t>
      </w:r>
      <w:r w:rsidR="00A17D6F">
        <w:rPr>
          <w:szCs w:val="24"/>
          <w:lang w:val="ru-RU"/>
        </w:rPr>
        <w:t>Может</w:t>
      </w:r>
      <w:r w:rsidRPr="00D26162">
        <w:rPr>
          <w:szCs w:val="24"/>
          <w:lang w:val="ru-RU"/>
        </w:rPr>
        <w:t xml:space="preserve">, Верховный король уже отправил Великие роты, руководствуясь видениями рунных жрецов, на какой-то </w:t>
      </w:r>
      <w:r w:rsidR="00A17D6F">
        <w:rPr>
          <w:szCs w:val="24"/>
          <w:lang w:val="ru-RU"/>
        </w:rPr>
        <w:t>выдающийся</w:t>
      </w:r>
      <w:r w:rsidRPr="00D26162">
        <w:rPr>
          <w:szCs w:val="24"/>
          <w:lang w:val="ru-RU"/>
        </w:rPr>
        <w:t xml:space="preserve"> военный подвиг, который ещ</w:t>
      </w:r>
      <w:r w:rsidR="00BF2D7C" w:rsidRPr="00D26162">
        <w:rPr>
          <w:szCs w:val="24"/>
          <w:lang w:val="ru-RU"/>
        </w:rPr>
        <w:t>е</w:t>
      </w:r>
      <w:r w:rsidRPr="00D26162">
        <w:rPr>
          <w:szCs w:val="24"/>
          <w:lang w:val="ru-RU"/>
        </w:rPr>
        <w:t xml:space="preserve"> только предстояло совершить. А может, мир смерти сам подвергся нападению…</w:t>
      </w:r>
    </w:p>
    <w:p w14:paraId="14173733" w14:textId="1BCB9567" w:rsidR="00DC2265" w:rsidRPr="00D26162" w:rsidRDefault="00DC2265" w:rsidP="0094125C">
      <w:pPr>
        <w:rPr>
          <w:szCs w:val="24"/>
          <w:lang w:val="ru-RU"/>
        </w:rPr>
      </w:pPr>
      <w:r w:rsidRPr="00D26162">
        <w:rPr>
          <w:szCs w:val="24"/>
          <w:lang w:val="ru-RU"/>
        </w:rPr>
        <w:t xml:space="preserve">Но клятва есть клятва. </w:t>
      </w:r>
      <w:proofErr w:type="spellStart"/>
      <w:r w:rsidRPr="00D26162">
        <w:rPr>
          <w:szCs w:val="24"/>
          <w:lang w:val="ru-RU"/>
        </w:rPr>
        <w:t>Ольгейр</w:t>
      </w:r>
      <w:proofErr w:type="spellEnd"/>
      <w:r w:rsidRPr="00D26162">
        <w:rPr>
          <w:szCs w:val="24"/>
          <w:lang w:val="ru-RU"/>
        </w:rPr>
        <w:t xml:space="preserve"> дал е</w:t>
      </w:r>
      <w:r w:rsidR="00BF2D7C" w:rsidRPr="00D26162">
        <w:rPr>
          <w:szCs w:val="24"/>
          <w:lang w:val="ru-RU"/>
        </w:rPr>
        <w:t>е</w:t>
      </w:r>
      <w:r w:rsidRPr="00D26162">
        <w:rPr>
          <w:szCs w:val="24"/>
          <w:lang w:val="ru-RU"/>
        </w:rPr>
        <w:t xml:space="preserve">, как и все остальные. Нельзя вручать судьбу брата по стае в чужие руки. И если, по словам </w:t>
      </w:r>
      <w:proofErr w:type="spellStart"/>
      <w:r w:rsidRPr="00D26162">
        <w:rPr>
          <w:szCs w:val="24"/>
          <w:lang w:val="ru-RU"/>
        </w:rPr>
        <w:t>Гирфалькона</w:t>
      </w:r>
      <w:proofErr w:type="spellEnd"/>
      <w:r w:rsidRPr="00D26162">
        <w:rPr>
          <w:szCs w:val="24"/>
          <w:lang w:val="ru-RU"/>
        </w:rPr>
        <w:t xml:space="preserve">, была причина для долга крови, то с этим стоило разобраться. </w:t>
      </w:r>
      <w:proofErr w:type="spellStart"/>
      <w:r w:rsidRPr="00D26162">
        <w:rPr>
          <w:szCs w:val="24"/>
          <w:lang w:val="ru-RU"/>
        </w:rPr>
        <w:t>Ольгейр</w:t>
      </w:r>
      <w:proofErr w:type="spellEnd"/>
      <w:r w:rsidRPr="00D26162">
        <w:rPr>
          <w:szCs w:val="24"/>
          <w:lang w:val="ru-RU"/>
        </w:rPr>
        <w:t xml:space="preserve"> знал это. Он был с этим согласен.</w:t>
      </w:r>
    </w:p>
    <w:p w14:paraId="59AD51CE" w14:textId="03D0A6B9" w:rsidR="00DC2265" w:rsidRPr="00D26162" w:rsidRDefault="00DC2265" w:rsidP="0094125C">
      <w:pPr>
        <w:rPr>
          <w:szCs w:val="24"/>
          <w:lang w:val="ru-RU"/>
        </w:rPr>
      </w:pPr>
      <w:r w:rsidRPr="00D26162">
        <w:rPr>
          <w:szCs w:val="24"/>
          <w:lang w:val="ru-RU"/>
        </w:rPr>
        <w:t>И вс</w:t>
      </w:r>
      <w:r w:rsidR="00BF2D7C" w:rsidRPr="00D26162">
        <w:rPr>
          <w:szCs w:val="24"/>
          <w:lang w:val="ru-RU"/>
        </w:rPr>
        <w:t>е</w:t>
      </w:r>
      <w:r w:rsidRPr="00D26162">
        <w:rPr>
          <w:szCs w:val="24"/>
          <w:lang w:val="ru-RU"/>
        </w:rPr>
        <w:t xml:space="preserve"> же Бальдру было далеко до выздоровления. Никто из стаи не знал, чем ему помочь. С тех пор, как корабли Зовущего </w:t>
      </w:r>
      <w:r w:rsidR="00A17D6F">
        <w:rPr>
          <w:szCs w:val="24"/>
          <w:lang w:val="ru-RU"/>
        </w:rPr>
        <w:t>Б</w:t>
      </w:r>
      <w:r w:rsidRPr="00D26162">
        <w:rPr>
          <w:szCs w:val="24"/>
          <w:lang w:val="ru-RU"/>
        </w:rPr>
        <w:t xml:space="preserve">урю остались позади, они сталкивались лишь с войной, разрушенными мирами и </w:t>
      </w:r>
      <w:proofErr w:type="spellStart"/>
      <w:r w:rsidRPr="00D26162">
        <w:rPr>
          <w:szCs w:val="24"/>
          <w:lang w:val="ru-RU"/>
        </w:rPr>
        <w:t>Империумом</w:t>
      </w:r>
      <w:proofErr w:type="spellEnd"/>
      <w:r w:rsidRPr="00D26162">
        <w:rPr>
          <w:szCs w:val="24"/>
          <w:lang w:val="ru-RU"/>
        </w:rPr>
        <w:t>, внутри которого нарастала паника и назревал кризис. Если бы заболел кто-то не из стаи, то никто не стал бы его забирать: он, как и многие тысячи верных имперских солдат, остался бы умирать в одиночестве, чтобы не заразить тех, чьи тела ещ</w:t>
      </w:r>
      <w:r w:rsidR="00BF2D7C" w:rsidRPr="00D26162">
        <w:rPr>
          <w:szCs w:val="24"/>
          <w:lang w:val="ru-RU"/>
        </w:rPr>
        <w:t>е</w:t>
      </w:r>
      <w:r w:rsidRPr="00D26162">
        <w:rPr>
          <w:szCs w:val="24"/>
          <w:lang w:val="ru-RU"/>
        </w:rPr>
        <w:t xml:space="preserve"> чисты. </w:t>
      </w:r>
    </w:p>
    <w:p w14:paraId="6928211A" w14:textId="5E0136CB" w:rsidR="00DC2265" w:rsidRPr="00D26162" w:rsidRDefault="00DC2265" w:rsidP="0094125C">
      <w:pPr>
        <w:rPr>
          <w:szCs w:val="24"/>
          <w:lang w:val="ru-RU"/>
        </w:rPr>
      </w:pPr>
      <w:r w:rsidRPr="00D26162">
        <w:rPr>
          <w:szCs w:val="24"/>
          <w:lang w:val="ru-RU"/>
        </w:rPr>
        <w:t xml:space="preserve">И даже тогда, после первого происшествия, </w:t>
      </w:r>
      <w:proofErr w:type="spellStart"/>
      <w:r w:rsidRPr="00D26162">
        <w:rPr>
          <w:szCs w:val="24"/>
          <w:lang w:val="ru-RU"/>
        </w:rPr>
        <w:t>Ольгейр</w:t>
      </w:r>
      <w:proofErr w:type="spellEnd"/>
      <w:r w:rsidRPr="00D26162">
        <w:rPr>
          <w:szCs w:val="24"/>
          <w:lang w:val="ru-RU"/>
        </w:rPr>
        <w:t xml:space="preserve"> был единственным из братьев, кто возражал против подобного решения: он не хотел, чтобы порча распространялась, чтобы </w:t>
      </w:r>
      <w:proofErr w:type="spellStart"/>
      <w:r w:rsidRPr="00D26162">
        <w:rPr>
          <w:i/>
          <w:iCs/>
          <w:szCs w:val="24"/>
          <w:lang w:val="ru-RU"/>
        </w:rPr>
        <w:t>малефикарум</w:t>
      </w:r>
      <w:proofErr w:type="spellEnd"/>
      <w:r w:rsidRPr="00D26162">
        <w:rPr>
          <w:szCs w:val="24"/>
          <w:lang w:val="ru-RU"/>
        </w:rPr>
        <w:t xml:space="preserve"> проник в закрытый круг братства. Ему пришлось нелегко. То, что случилось с Бальдром на Рас </w:t>
      </w:r>
      <w:proofErr w:type="spellStart"/>
      <w:r w:rsidRPr="00D26162">
        <w:rPr>
          <w:szCs w:val="24"/>
          <w:lang w:val="ru-RU"/>
        </w:rPr>
        <w:t>Шакех</w:t>
      </w:r>
      <w:proofErr w:type="spellEnd"/>
      <w:r w:rsidRPr="00D26162">
        <w:rPr>
          <w:szCs w:val="24"/>
          <w:lang w:val="ru-RU"/>
        </w:rPr>
        <w:t xml:space="preserve">, было ужасно: видения разложения до сих пор преследовали </w:t>
      </w:r>
      <w:proofErr w:type="spellStart"/>
      <w:r w:rsidRPr="00D26162">
        <w:rPr>
          <w:szCs w:val="24"/>
          <w:lang w:val="ru-RU"/>
        </w:rPr>
        <w:t>Ольгейра</w:t>
      </w:r>
      <w:proofErr w:type="spellEnd"/>
      <w:r w:rsidRPr="00D26162">
        <w:rPr>
          <w:szCs w:val="24"/>
          <w:lang w:val="ru-RU"/>
        </w:rPr>
        <w:t xml:space="preserve"> во сне. Серый Охотник изменился почти до неузнаваемости: из</w:t>
      </w:r>
      <w:r w:rsidR="00A17D6F">
        <w:rPr>
          <w:szCs w:val="24"/>
          <w:lang w:val="ru-RU"/>
        </w:rPr>
        <w:t>ъязвл</w:t>
      </w:r>
      <w:r w:rsidRPr="00D26162">
        <w:rPr>
          <w:szCs w:val="24"/>
          <w:lang w:val="ru-RU"/>
        </w:rPr>
        <w:t>енный и покрытый язвами, переполненный безумной смесью штормовой магии и прогрессирующей малигнизации*. Бальдр убивал бездумно, уничтожая вс</w:t>
      </w:r>
      <w:r w:rsidR="00BF2D7C" w:rsidRPr="00D26162">
        <w:rPr>
          <w:szCs w:val="24"/>
          <w:lang w:val="ru-RU"/>
        </w:rPr>
        <w:t>е</w:t>
      </w:r>
      <w:r w:rsidRPr="00D26162">
        <w:rPr>
          <w:szCs w:val="24"/>
          <w:lang w:val="ru-RU"/>
        </w:rPr>
        <w:t xml:space="preserve">, что попадалось на пути; он изрыгал сырой эфир, </w:t>
      </w:r>
      <w:r w:rsidR="00A17D6F">
        <w:rPr>
          <w:szCs w:val="24"/>
          <w:lang w:val="ru-RU"/>
        </w:rPr>
        <w:t>уставившись</w:t>
      </w:r>
      <w:r w:rsidRPr="00D26162">
        <w:rPr>
          <w:szCs w:val="24"/>
          <w:lang w:val="ru-RU"/>
        </w:rPr>
        <w:t xml:space="preserve"> на мир незрячими глазами — и уже не видя ничего реального. В суматохе и шуме финальной атаки Бальдр разил как врага, так и товарищ</w:t>
      </w:r>
      <w:r w:rsidR="00A17D6F">
        <w:rPr>
          <w:szCs w:val="24"/>
          <w:lang w:val="ru-RU"/>
        </w:rPr>
        <w:t>ей</w:t>
      </w:r>
      <w:r w:rsidRPr="00D26162">
        <w:rPr>
          <w:szCs w:val="24"/>
          <w:lang w:val="ru-RU"/>
        </w:rPr>
        <w:t xml:space="preserve"> по стае, ударом молнии с ч</w:t>
      </w:r>
      <w:r w:rsidR="00BF2D7C" w:rsidRPr="00D26162">
        <w:rPr>
          <w:szCs w:val="24"/>
          <w:lang w:val="ru-RU"/>
        </w:rPr>
        <w:t>е</w:t>
      </w:r>
      <w:r w:rsidRPr="00D26162">
        <w:rPr>
          <w:szCs w:val="24"/>
          <w:lang w:val="ru-RU"/>
        </w:rPr>
        <w:t xml:space="preserve">рными краями отбросив </w:t>
      </w:r>
      <w:proofErr w:type="spellStart"/>
      <w:r w:rsidRPr="00D26162">
        <w:rPr>
          <w:szCs w:val="24"/>
          <w:lang w:val="ru-RU"/>
        </w:rPr>
        <w:t>Ольгейра</w:t>
      </w:r>
      <w:proofErr w:type="spellEnd"/>
      <w:r w:rsidRPr="00D26162">
        <w:rPr>
          <w:szCs w:val="24"/>
          <w:lang w:val="ru-RU"/>
        </w:rPr>
        <w:t xml:space="preserve"> в сторону и оставив шрамы, которые до сих пор не зажили, а потом умчался в ревущую ночь, больше напоминая </w:t>
      </w:r>
      <w:proofErr w:type="spellStart"/>
      <w:r w:rsidR="00A17D6F" w:rsidRPr="00D26162">
        <w:rPr>
          <w:szCs w:val="24"/>
          <w:lang w:val="ru-RU"/>
        </w:rPr>
        <w:t>варп</w:t>
      </w:r>
      <w:r w:rsidR="00A17D6F">
        <w:rPr>
          <w:szCs w:val="24"/>
          <w:lang w:val="ru-RU"/>
        </w:rPr>
        <w:t>ового</w:t>
      </w:r>
      <w:proofErr w:type="spellEnd"/>
      <w:r w:rsidR="00A17D6F" w:rsidRPr="00D26162">
        <w:rPr>
          <w:szCs w:val="24"/>
          <w:lang w:val="ru-RU"/>
        </w:rPr>
        <w:t xml:space="preserve"> </w:t>
      </w:r>
      <w:r w:rsidRPr="00D26162">
        <w:rPr>
          <w:szCs w:val="24"/>
          <w:lang w:val="ru-RU"/>
        </w:rPr>
        <w:t>зверя, чем смертного.</w:t>
      </w:r>
    </w:p>
    <w:p w14:paraId="438AD769" w14:textId="120B8F66" w:rsidR="00DC2265" w:rsidRPr="00D26162" w:rsidRDefault="00DC2265" w:rsidP="0094125C">
      <w:pPr>
        <w:rPr>
          <w:szCs w:val="24"/>
          <w:lang w:val="ru-RU"/>
        </w:rPr>
      </w:pPr>
      <w:r w:rsidRPr="00D26162">
        <w:rPr>
          <w:szCs w:val="24"/>
          <w:lang w:val="ru-RU"/>
        </w:rPr>
        <w:t xml:space="preserve">Именно Ингвар вырвал Бальдра из пучины безумия. Именно он самым решительным образом настаивал на возвращении брата, доказывая свою правоту </w:t>
      </w:r>
      <w:proofErr w:type="spellStart"/>
      <w:r w:rsidRPr="00D26162">
        <w:rPr>
          <w:szCs w:val="24"/>
          <w:lang w:val="ru-RU"/>
        </w:rPr>
        <w:t>Раскалывателю</w:t>
      </w:r>
      <w:proofErr w:type="spellEnd"/>
      <w:r w:rsidRPr="00D26162">
        <w:rPr>
          <w:szCs w:val="24"/>
          <w:lang w:val="ru-RU"/>
        </w:rPr>
        <w:t xml:space="preserve"> Черепов и убеждая остальных членов стаи, пока в сомнениях, как и прежде, не остался лишь </w:t>
      </w:r>
      <w:proofErr w:type="spellStart"/>
      <w:r w:rsidRPr="00D26162">
        <w:rPr>
          <w:szCs w:val="24"/>
          <w:lang w:val="ru-RU"/>
        </w:rPr>
        <w:t>Ольгейр</w:t>
      </w:r>
      <w:proofErr w:type="spellEnd"/>
      <w:r w:rsidRPr="00D26162">
        <w:rPr>
          <w:szCs w:val="24"/>
          <w:lang w:val="ru-RU"/>
        </w:rPr>
        <w:t>. Так был нарушен закон ордена, из-за чего все они отправились в изгнание, рискуя навлечь на себя вечные муки. Вс</w:t>
      </w:r>
      <w:r w:rsidR="00BF2D7C" w:rsidRPr="00D26162">
        <w:rPr>
          <w:szCs w:val="24"/>
          <w:lang w:val="ru-RU"/>
        </w:rPr>
        <w:t>е</w:t>
      </w:r>
      <w:r w:rsidRPr="00D26162">
        <w:rPr>
          <w:szCs w:val="24"/>
          <w:lang w:val="ru-RU"/>
        </w:rPr>
        <w:t xml:space="preserve">, что сейчас могли сделать Волки, — это разобраться, надеясь, что </w:t>
      </w:r>
      <w:proofErr w:type="spellStart"/>
      <w:r w:rsidRPr="00D26162">
        <w:rPr>
          <w:szCs w:val="24"/>
          <w:lang w:val="ru-RU"/>
        </w:rPr>
        <w:t>Гуннлаугур</w:t>
      </w:r>
      <w:proofErr w:type="spellEnd"/>
      <w:r w:rsidRPr="00D26162">
        <w:rPr>
          <w:szCs w:val="24"/>
          <w:lang w:val="ru-RU"/>
        </w:rPr>
        <w:t xml:space="preserve"> принял верное решение.</w:t>
      </w:r>
    </w:p>
    <w:p w14:paraId="40769F60" w14:textId="77D77541" w:rsidR="00DC2265" w:rsidRPr="00D26162" w:rsidRDefault="00DC2265" w:rsidP="0094125C">
      <w:pPr>
        <w:rPr>
          <w:szCs w:val="24"/>
          <w:lang w:val="ru-RU"/>
        </w:rPr>
      </w:pPr>
      <w:r w:rsidRPr="00D26162">
        <w:rPr>
          <w:szCs w:val="24"/>
          <w:lang w:val="ru-RU"/>
        </w:rPr>
        <w:t xml:space="preserve">Все эти мысли повергли </w:t>
      </w:r>
      <w:proofErr w:type="spellStart"/>
      <w:r w:rsidRPr="00D26162">
        <w:rPr>
          <w:szCs w:val="24"/>
          <w:lang w:val="ru-RU"/>
        </w:rPr>
        <w:t>Ольгейра</w:t>
      </w:r>
      <w:proofErr w:type="spellEnd"/>
      <w:r w:rsidRPr="00D26162">
        <w:rPr>
          <w:szCs w:val="24"/>
          <w:lang w:val="ru-RU"/>
        </w:rPr>
        <w:t xml:space="preserve"> в не свойственное ему уныние. Тяж</w:t>
      </w:r>
      <w:r w:rsidR="00BF2D7C" w:rsidRPr="00D26162">
        <w:rPr>
          <w:szCs w:val="24"/>
          <w:lang w:val="ru-RU"/>
        </w:rPr>
        <w:t>е</w:t>
      </w:r>
      <w:r w:rsidRPr="00D26162">
        <w:rPr>
          <w:szCs w:val="24"/>
          <w:lang w:val="ru-RU"/>
        </w:rPr>
        <w:t>лая Рука выбросил их из головы. Лучше поразмыслить о том, что им удалось сохранить, — а сохранили они немало. Напряж</w:t>
      </w:r>
      <w:r w:rsidR="00BF2D7C" w:rsidRPr="00D26162">
        <w:rPr>
          <w:szCs w:val="24"/>
          <w:lang w:val="ru-RU"/>
        </w:rPr>
        <w:t>е</w:t>
      </w:r>
      <w:r w:rsidRPr="00D26162">
        <w:rPr>
          <w:szCs w:val="24"/>
          <w:lang w:val="ru-RU"/>
        </w:rPr>
        <w:t xml:space="preserve">нность между Ингваром и </w:t>
      </w:r>
      <w:proofErr w:type="spellStart"/>
      <w:r w:rsidRPr="00D26162">
        <w:rPr>
          <w:szCs w:val="24"/>
          <w:lang w:val="ru-RU"/>
        </w:rPr>
        <w:t>Гуннлаугуром</w:t>
      </w:r>
      <w:proofErr w:type="spellEnd"/>
      <w:r w:rsidRPr="00D26162">
        <w:rPr>
          <w:szCs w:val="24"/>
          <w:lang w:val="ru-RU"/>
        </w:rPr>
        <w:t>, некогда соперничавшими не только по оружию, но и по духу, спала. Вернулось закал</w:t>
      </w:r>
      <w:r w:rsidR="00BF2D7C" w:rsidRPr="00D26162">
        <w:rPr>
          <w:szCs w:val="24"/>
          <w:lang w:val="ru-RU"/>
        </w:rPr>
        <w:t>е</w:t>
      </w:r>
      <w:r w:rsidRPr="00D26162">
        <w:rPr>
          <w:szCs w:val="24"/>
          <w:lang w:val="ru-RU"/>
        </w:rPr>
        <w:t xml:space="preserve">нное в боях единство, то, что имело значение для этой группы разрозненных </w:t>
      </w:r>
      <w:r w:rsidR="006D632F">
        <w:rPr>
          <w:szCs w:val="24"/>
          <w:lang w:val="ru-RU"/>
        </w:rPr>
        <w:t>люд</w:t>
      </w:r>
      <w:r w:rsidRPr="00D26162">
        <w:rPr>
          <w:szCs w:val="24"/>
          <w:lang w:val="ru-RU"/>
        </w:rPr>
        <w:t>ей, собранных со всего Ордена вопреки условностям, — ещ</w:t>
      </w:r>
      <w:r w:rsidR="00BF2D7C" w:rsidRPr="00D26162">
        <w:rPr>
          <w:szCs w:val="24"/>
          <w:lang w:val="ru-RU"/>
        </w:rPr>
        <w:t>е</w:t>
      </w:r>
      <w:r w:rsidRPr="00D26162">
        <w:rPr>
          <w:szCs w:val="24"/>
          <w:lang w:val="ru-RU"/>
        </w:rPr>
        <w:t xml:space="preserve"> один признак того, насколько </w:t>
      </w:r>
      <w:r w:rsidR="006D632F">
        <w:rPr>
          <w:szCs w:val="24"/>
          <w:lang w:val="ru-RU"/>
        </w:rPr>
        <w:t>без</w:t>
      </w:r>
      <w:r w:rsidR="00CC4C16">
        <w:rPr>
          <w:szCs w:val="24"/>
          <w:lang w:val="ru-RU"/>
        </w:rPr>
        <w:t>ыс</w:t>
      </w:r>
      <w:r w:rsidR="006D632F">
        <w:rPr>
          <w:szCs w:val="24"/>
          <w:lang w:val="ru-RU"/>
        </w:rPr>
        <w:t>ход</w:t>
      </w:r>
      <w:r w:rsidRPr="00D26162">
        <w:rPr>
          <w:szCs w:val="24"/>
          <w:lang w:val="ru-RU"/>
        </w:rPr>
        <w:t>ными стали времена. Это был путь, который они выбрали, и оставался только один выход — довести дело до конца.</w:t>
      </w:r>
    </w:p>
    <w:p w14:paraId="21CD039D" w14:textId="2E5B2375" w:rsidR="00DC2265" w:rsidRPr="00D26162" w:rsidRDefault="00DC2265" w:rsidP="0094125C">
      <w:pPr>
        <w:rPr>
          <w:szCs w:val="24"/>
          <w:lang w:val="ru-RU"/>
        </w:rPr>
      </w:pPr>
      <w:proofErr w:type="spellStart"/>
      <w:r w:rsidRPr="00D26162">
        <w:rPr>
          <w:szCs w:val="24"/>
          <w:lang w:val="ru-RU"/>
        </w:rPr>
        <w:t>Ольгейр</w:t>
      </w:r>
      <w:proofErr w:type="spellEnd"/>
      <w:r w:rsidRPr="00D26162">
        <w:rPr>
          <w:szCs w:val="24"/>
          <w:lang w:val="ru-RU"/>
        </w:rPr>
        <w:t xml:space="preserve"> добрался до помещения, которое они превратили во временный арсенал. Вместо стеллажей с лазерным оружием, которым пользовались корсары «</w:t>
      </w:r>
      <w:proofErr w:type="spellStart"/>
      <w:r w:rsidRPr="00D26162">
        <w:rPr>
          <w:i/>
          <w:iCs/>
          <w:szCs w:val="24"/>
          <w:lang w:val="ru-RU"/>
        </w:rPr>
        <w:t>Коллаквы</w:t>
      </w:r>
      <w:proofErr w:type="spellEnd"/>
      <w:r w:rsidRPr="00D26162">
        <w:rPr>
          <w:i/>
          <w:iCs/>
          <w:szCs w:val="24"/>
          <w:lang w:val="ru-RU"/>
        </w:rPr>
        <w:t>»</w:t>
      </w:r>
      <w:r w:rsidRPr="00D26162">
        <w:rPr>
          <w:szCs w:val="24"/>
          <w:lang w:val="ru-RU"/>
        </w:rPr>
        <w:t xml:space="preserve">, теперь здесь были хранилища для бережно хранимых </w:t>
      </w:r>
      <w:proofErr w:type="spellStart"/>
      <w:r w:rsidRPr="00D26162">
        <w:rPr>
          <w:szCs w:val="24"/>
          <w:lang w:val="ru-RU"/>
        </w:rPr>
        <w:t>болтеров</w:t>
      </w:r>
      <w:proofErr w:type="spellEnd"/>
      <w:r w:rsidRPr="00D26162">
        <w:rPr>
          <w:szCs w:val="24"/>
          <w:lang w:val="ru-RU"/>
        </w:rPr>
        <w:t xml:space="preserve">, силовых клинков и боевых ножей. Стая взяла только то, что смогла захватить в кратчайшие сроки, поэтому во время других рейдов из других </w:t>
      </w:r>
      <w:r w:rsidRPr="00D26162">
        <w:rPr>
          <w:szCs w:val="24"/>
          <w:lang w:val="ru-RU"/>
        </w:rPr>
        <w:lastRenderedPageBreak/>
        <w:t>мест вывезли побольше снаряжения. Некоторые выжившие с «</w:t>
      </w:r>
      <w:proofErr w:type="spellStart"/>
      <w:r w:rsidRPr="00CC4C16">
        <w:rPr>
          <w:i/>
          <w:iCs/>
          <w:szCs w:val="24"/>
          <w:lang w:val="ru-RU"/>
        </w:rPr>
        <w:t>Ундрайдер</w:t>
      </w:r>
      <w:r w:rsidRPr="00D26162">
        <w:rPr>
          <w:szCs w:val="24"/>
          <w:lang w:val="ru-RU"/>
        </w:rPr>
        <w:t>а</w:t>
      </w:r>
      <w:proofErr w:type="spellEnd"/>
      <w:r w:rsidRPr="00D26162">
        <w:rPr>
          <w:szCs w:val="24"/>
          <w:lang w:val="ru-RU"/>
        </w:rPr>
        <w:t>» служили в корабельной кузнице, и поэтому пробелы в их ресурсной базе постепенно устранялись: поврежд</w:t>
      </w:r>
      <w:r w:rsidR="00BF2D7C" w:rsidRPr="00D26162">
        <w:rPr>
          <w:szCs w:val="24"/>
          <w:lang w:val="ru-RU"/>
        </w:rPr>
        <w:t>е</w:t>
      </w:r>
      <w:r w:rsidRPr="00D26162">
        <w:rPr>
          <w:szCs w:val="24"/>
          <w:lang w:val="ru-RU"/>
        </w:rPr>
        <w:t xml:space="preserve">нное латалось, а остальное поддерживалось в рабочем состоянии. Но и при этом </w:t>
      </w:r>
      <w:r w:rsidR="00755F7F">
        <w:rPr>
          <w:szCs w:val="24"/>
          <w:lang w:val="ru-RU"/>
        </w:rPr>
        <w:t>требовалась</w:t>
      </w:r>
      <w:r w:rsidRPr="00D26162">
        <w:rPr>
          <w:szCs w:val="24"/>
          <w:lang w:val="ru-RU"/>
        </w:rPr>
        <w:t xml:space="preserve"> осмотрительно</w:t>
      </w:r>
      <w:r w:rsidR="00755F7F">
        <w:rPr>
          <w:szCs w:val="24"/>
          <w:lang w:val="ru-RU"/>
        </w:rPr>
        <w:t>сть.</w:t>
      </w:r>
      <w:r w:rsidRPr="00D26162">
        <w:rPr>
          <w:szCs w:val="24"/>
          <w:lang w:val="ru-RU"/>
        </w:rPr>
        <w:t xml:space="preserve"> Запасы боеприпасов, гранат и блоков питания </w:t>
      </w:r>
      <w:r w:rsidR="00120A1B">
        <w:rPr>
          <w:szCs w:val="24"/>
          <w:lang w:val="ru-RU"/>
        </w:rPr>
        <w:t>следовало</w:t>
      </w:r>
      <w:r w:rsidRPr="00D26162">
        <w:rPr>
          <w:szCs w:val="24"/>
          <w:lang w:val="ru-RU"/>
        </w:rPr>
        <w:t xml:space="preserve"> использовать с умом.</w:t>
      </w:r>
    </w:p>
    <w:p w14:paraId="51105A6D" w14:textId="2F611E6D" w:rsidR="00DC2265" w:rsidRPr="00D26162" w:rsidRDefault="00DC2265" w:rsidP="0094125C">
      <w:pPr>
        <w:rPr>
          <w:szCs w:val="24"/>
          <w:lang w:val="ru-RU"/>
        </w:rPr>
      </w:pPr>
      <w:proofErr w:type="spellStart"/>
      <w:r w:rsidRPr="00D26162">
        <w:rPr>
          <w:szCs w:val="24"/>
          <w:lang w:val="ru-RU"/>
        </w:rPr>
        <w:t>Ольгейр</w:t>
      </w:r>
      <w:proofErr w:type="spellEnd"/>
      <w:r w:rsidRPr="00D26162">
        <w:rPr>
          <w:szCs w:val="24"/>
          <w:lang w:val="ru-RU"/>
        </w:rPr>
        <w:t xml:space="preserve"> повернул шлем, нарушая герметичность брони и впуская внутрь воздух «</w:t>
      </w:r>
      <w:r w:rsidRPr="00D26162">
        <w:rPr>
          <w:i/>
          <w:iCs/>
          <w:szCs w:val="24"/>
          <w:lang w:val="ru-RU"/>
        </w:rPr>
        <w:t>Аметистового сюзерен</w:t>
      </w:r>
      <w:r w:rsidRPr="00D26162">
        <w:rPr>
          <w:szCs w:val="24"/>
          <w:lang w:val="ru-RU"/>
        </w:rPr>
        <w:t>а». Он взял шлем обеими руками, повернув его лицевой стороной к себе, и вгляделся в него. Шлем был старым; металл покрывало множество отметин, собранных за множество смертных жизней, провед</w:t>
      </w:r>
      <w:r w:rsidR="00BF2D7C" w:rsidRPr="00D26162">
        <w:rPr>
          <w:szCs w:val="24"/>
          <w:lang w:val="ru-RU"/>
        </w:rPr>
        <w:t>е</w:t>
      </w:r>
      <w:r w:rsidRPr="00D26162">
        <w:rPr>
          <w:szCs w:val="24"/>
          <w:lang w:val="ru-RU"/>
        </w:rPr>
        <w:t xml:space="preserve">нных в боях. Местами синевато-серую краску соскоблили, и под ней виднелся стальной керамит. Руны, которые </w:t>
      </w:r>
      <w:proofErr w:type="spellStart"/>
      <w:r w:rsidRPr="00D26162">
        <w:rPr>
          <w:szCs w:val="24"/>
          <w:lang w:val="ru-RU"/>
        </w:rPr>
        <w:t>Ольгейр</w:t>
      </w:r>
      <w:proofErr w:type="spellEnd"/>
      <w:r w:rsidRPr="00D26162">
        <w:rPr>
          <w:szCs w:val="24"/>
          <w:lang w:val="ru-RU"/>
        </w:rPr>
        <w:t xml:space="preserve"> когда-то выгравировал на шлеме, теперь выцвели и во многих местах стали неразборчивыми. Он протянул руку, проводя пальцем по линзам, вспоминая, что почувствовал, когда железный жрец впервые подарил ему броню, какими нетронутыми тогда были фрагменты доспеха, как они сверкали в свете жаровен, предвещая разрушения, которые предстояло сеять.</w:t>
      </w:r>
    </w:p>
    <w:p w14:paraId="7B69F0DE" w14:textId="77777777" w:rsidR="00DC2265" w:rsidRPr="00D26162" w:rsidRDefault="00DC2265" w:rsidP="0094125C">
      <w:pPr>
        <w:rPr>
          <w:szCs w:val="24"/>
          <w:lang w:val="ru-RU"/>
        </w:rPr>
      </w:pPr>
      <w:r w:rsidRPr="00D26162">
        <w:rPr>
          <w:szCs w:val="24"/>
          <w:lang w:val="ru-RU"/>
        </w:rPr>
        <w:t>— Есть повреждения? — послышался знакомый голос за спиной.</w:t>
      </w:r>
    </w:p>
    <w:p w14:paraId="2A4A7CB8" w14:textId="61D2EC77" w:rsidR="00DC2265" w:rsidRPr="00D26162" w:rsidRDefault="00DC2265" w:rsidP="0094125C">
      <w:pPr>
        <w:rPr>
          <w:szCs w:val="24"/>
          <w:lang w:val="ru-RU"/>
        </w:rPr>
      </w:pPr>
      <w:r w:rsidRPr="00D26162">
        <w:rPr>
          <w:szCs w:val="24"/>
          <w:lang w:val="ru-RU"/>
        </w:rPr>
        <w:t>Тяж</w:t>
      </w:r>
      <w:r w:rsidR="00BF2D7C" w:rsidRPr="00D26162">
        <w:rPr>
          <w:szCs w:val="24"/>
          <w:lang w:val="ru-RU"/>
        </w:rPr>
        <w:t>е</w:t>
      </w:r>
      <w:r w:rsidRPr="00D26162">
        <w:rPr>
          <w:szCs w:val="24"/>
          <w:lang w:val="ru-RU"/>
        </w:rPr>
        <w:t>лая Рука опустил шлем, пров</w:t>
      </w:r>
      <w:r w:rsidR="00BF2D7C" w:rsidRPr="00D26162">
        <w:rPr>
          <w:szCs w:val="24"/>
          <w:lang w:val="ru-RU"/>
        </w:rPr>
        <w:t>е</w:t>
      </w:r>
      <w:r w:rsidRPr="00D26162">
        <w:rPr>
          <w:szCs w:val="24"/>
          <w:lang w:val="ru-RU"/>
        </w:rPr>
        <w:t xml:space="preserve">л пальцами по покрытым лаком волосам и бороде, рассыпав седые пряди по воротнику горжета. </w:t>
      </w:r>
    </w:p>
    <w:p w14:paraId="069F734B" w14:textId="77777777" w:rsidR="00DC2265" w:rsidRPr="00D26162" w:rsidRDefault="00DC2265" w:rsidP="0094125C">
      <w:pPr>
        <w:rPr>
          <w:szCs w:val="24"/>
          <w:lang w:val="ru-RU"/>
        </w:rPr>
      </w:pPr>
      <w:r w:rsidRPr="00D26162">
        <w:rPr>
          <w:szCs w:val="24"/>
          <w:lang w:val="ru-RU"/>
        </w:rPr>
        <w:t>— Ни царапины, — проворчал он. — А у тебя?</w:t>
      </w:r>
    </w:p>
    <w:p w14:paraId="2E16AC8F" w14:textId="07AB9779" w:rsidR="00DC2265" w:rsidRPr="00D26162" w:rsidRDefault="00DC2265" w:rsidP="0094125C">
      <w:pPr>
        <w:rPr>
          <w:szCs w:val="24"/>
          <w:lang w:val="ru-RU"/>
        </w:rPr>
      </w:pPr>
      <w:proofErr w:type="spellStart"/>
      <w:r w:rsidRPr="00D26162">
        <w:rPr>
          <w:szCs w:val="24"/>
          <w:lang w:val="ru-RU"/>
        </w:rPr>
        <w:t>Хафлои</w:t>
      </w:r>
      <w:proofErr w:type="spellEnd"/>
      <w:r w:rsidRPr="00D26162">
        <w:rPr>
          <w:szCs w:val="24"/>
          <w:lang w:val="ru-RU"/>
        </w:rPr>
        <w:t xml:space="preserve">, </w:t>
      </w:r>
      <w:r w:rsidR="00102F28">
        <w:rPr>
          <w:szCs w:val="24"/>
          <w:lang w:val="ru-RU"/>
        </w:rPr>
        <w:t>еще не получивший прозвища, которое закрепилось бы за ним в стае</w:t>
      </w:r>
      <w:r w:rsidRPr="00D26162">
        <w:rPr>
          <w:szCs w:val="24"/>
          <w:lang w:val="ru-RU"/>
        </w:rPr>
        <w:t>, топал по оружейной палубе, держа под мышкой собственный выбеленный шлем, зато остальные части его боевого доспеха заляпало машинным маслом. Кровавый Коготь выглядел чуть менее потр</w:t>
      </w:r>
      <w:r w:rsidR="00BF2D7C" w:rsidRPr="00D26162">
        <w:rPr>
          <w:szCs w:val="24"/>
          <w:lang w:val="ru-RU"/>
        </w:rPr>
        <w:t>е</w:t>
      </w:r>
      <w:r w:rsidRPr="00D26162">
        <w:rPr>
          <w:szCs w:val="24"/>
          <w:lang w:val="ru-RU"/>
        </w:rPr>
        <w:t xml:space="preserve">панным, чем когда впервые вступил в стаю на </w:t>
      </w:r>
      <w:proofErr w:type="spellStart"/>
      <w:r w:rsidRPr="00D26162">
        <w:rPr>
          <w:szCs w:val="24"/>
          <w:lang w:val="ru-RU"/>
        </w:rPr>
        <w:t>Фенрисе</w:t>
      </w:r>
      <w:proofErr w:type="spellEnd"/>
      <w:r w:rsidRPr="00D26162">
        <w:rPr>
          <w:szCs w:val="24"/>
          <w:lang w:val="ru-RU"/>
        </w:rPr>
        <w:t xml:space="preserve">. Возможно, </w:t>
      </w:r>
      <w:proofErr w:type="spellStart"/>
      <w:r w:rsidRPr="00D26162">
        <w:rPr>
          <w:szCs w:val="24"/>
          <w:lang w:val="ru-RU"/>
        </w:rPr>
        <w:t>Ольгейру</w:t>
      </w:r>
      <w:proofErr w:type="spellEnd"/>
      <w:r w:rsidRPr="00D26162">
        <w:rPr>
          <w:szCs w:val="24"/>
          <w:lang w:val="ru-RU"/>
        </w:rPr>
        <w:t xml:space="preserve"> только показалось, но копна рыжих волос немного побл</w:t>
      </w:r>
      <w:r w:rsidR="00BF2D7C" w:rsidRPr="00D26162">
        <w:rPr>
          <w:szCs w:val="24"/>
          <w:lang w:val="ru-RU"/>
        </w:rPr>
        <w:t>е</w:t>
      </w:r>
      <w:r w:rsidRPr="00D26162">
        <w:rPr>
          <w:szCs w:val="24"/>
          <w:lang w:val="ru-RU"/>
        </w:rPr>
        <w:t>кла, а клыки удлинились.</w:t>
      </w:r>
    </w:p>
    <w:p w14:paraId="36E6B926" w14:textId="77777777" w:rsidR="00DC2265" w:rsidRPr="00D26162" w:rsidRDefault="00DC2265" w:rsidP="0094125C">
      <w:pPr>
        <w:rPr>
          <w:szCs w:val="24"/>
          <w:lang w:val="ru-RU"/>
        </w:rPr>
      </w:pPr>
      <w:r w:rsidRPr="00D26162">
        <w:rPr>
          <w:szCs w:val="24"/>
          <w:lang w:val="ru-RU"/>
        </w:rPr>
        <w:t xml:space="preserve">Да, скорее всего, это была игра воображения. </w:t>
      </w:r>
      <w:proofErr w:type="spellStart"/>
      <w:r w:rsidRPr="00D26162">
        <w:rPr>
          <w:szCs w:val="24"/>
          <w:lang w:val="ru-RU"/>
        </w:rPr>
        <w:t>Ольгейр</w:t>
      </w:r>
      <w:proofErr w:type="spellEnd"/>
      <w:r w:rsidRPr="00D26162">
        <w:rPr>
          <w:szCs w:val="24"/>
          <w:lang w:val="ru-RU"/>
        </w:rPr>
        <w:t xml:space="preserve"> не так уж долго сражался вместе с Кровавым Когтем.</w:t>
      </w:r>
    </w:p>
    <w:p w14:paraId="4C59C06B" w14:textId="7AA73DE0" w:rsidR="00DC2265" w:rsidRPr="00D26162" w:rsidRDefault="00DC2265" w:rsidP="0094125C">
      <w:pPr>
        <w:rPr>
          <w:szCs w:val="24"/>
          <w:lang w:val="ru-RU"/>
        </w:rPr>
      </w:pPr>
      <w:r w:rsidRPr="00D26162">
        <w:rPr>
          <w:szCs w:val="24"/>
          <w:lang w:val="ru-RU"/>
        </w:rPr>
        <w:t xml:space="preserve">— Тоже. Они были чертовски медлительны. — </w:t>
      </w:r>
      <w:proofErr w:type="spellStart"/>
      <w:r w:rsidRPr="00D26162">
        <w:rPr>
          <w:szCs w:val="24"/>
          <w:lang w:val="ru-RU"/>
        </w:rPr>
        <w:t>Хафлои</w:t>
      </w:r>
      <w:proofErr w:type="spellEnd"/>
      <w:r w:rsidRPr="00D26162">
        <w:rPr>
          <w:szCs w:val="24"/>
          <w:lang w:val="ru-RU"/>
        </w:rPr>
        <w:t xml:space="preserve"> бросил шлем на длинную скамью и начал готовиться к снятию остальной брони. — Один меня вс</w:t>
      </w:r>
      <w:r w:rsidR="00BF2D7C" w:rsidRPr="00D26162">
        <w:rPr>
          <w:szCs w:val="24"/>
          <w:lang w:val="ru-RU"/>
        </w:rPr>
        <w:t>е</w:t>
      </w:r>
      <w:r w:rsidRPr="00D26162">
        <w:rPr>
          <w:szCs w:val="24"/>
          <w:lang w:val="ru-RU"/>
        </w:rPr>
        <w:t xml:space="preserve">-таки догнал. </w:t>
      </w:r>
      <w:proofErr w:type="spellStart"/>
      <w:r w:rsidRPr="00D26162">
        <w:rPr>
          <w:szCs w:val="24"/>
          <w:lang w:val="ru-RU"/>
        </w:rPr>
        <w:t>Корпех</w:t>
      </w:r>
      <w:proofErr w:type="spellEnd"/>
      <w:r w:rsidRPr="00D26162">
        <w:rPr>
          <w:szCs w:val="24"/>
          <w:lang w:val="ru-RU"/>
        </w:rPr>
        <w:t xml:space="preserve">. — Кровавый Коготь усмехнулся. — </w:t>
      </w:r>
      <w:r w:rsidR="000D5BFE">
        <w:rPr>
          <w:szCs w:val="24"/>
          <w:lang w:val="ru-RU"/>
        </w:rPr>
        <w:t xml:space="preserve">Взяла да </w:t>
      </w:r>
      <w:r w:rsidRPr="00D26162">
        <w:rPr>
          <w:szCs w:val="24"/>
          <w:lang w:val="ru-RU"/>
        </w:rPr>
        <w:t xml:space="preserve">направила на меня </w:t>
      </w:r>
      <w:proofErr w:type="spellStart"/>
      <w:r w:rsidR="000D5BFE">
        <w:rPr>
          <w:szCs w:val="24"/>
          <w:lang w:val="ru-RU"/>
        </w:rPr>
        <w:t>л</w:t>
      </w:r>
      <w:r w:rsidRPr="00D26162">
        <w:rPr>
          <w:szCs w:val="24"/>
          <w:lang w:val="ru-RU"/>
        </w:rPr>
        <w:t>азган</w:t>
      </w:r>
      <w:proofErr w:type="spellEnd"/>
      <w:r w:rsidR="000D5BFE">
        <w:rPr>
          <w:szCs w:val="24"/>
          <w:lang w:val="ru-RU"/>
        </w:rPr>
        <w:t xml:space="preserve"> и предложила</w:t>
      </w:r>
      <w:r w:rsidRPr="00D26162">
        <w:rPr>
          <w:szCs w:val="24"/>
          <w:lang w:val="ru-RU"/>
        </w:rPr>
        <w:t xml:space="preserve"> напасть на не</w:t>
      </w:r>
      <w:r w:rsidR="00BF2D7C" w:rsidRPr="00D26162">
        <w:rPr>
          <w:szCs w:val="24"/>
          <w:lang w:val="ru-RU"/>
        </w:rPr>
        <w:t>е</w:t>
      </w:r>
      <w:r w:rsidRPr="00D26162">
        <w:rPr>
          <w:szCs w:val="24"/>
          <w:lang w:val="ru-RU"/>
        </w:rPr>
        <w:t xml:space="preserve">. Я мог бы </w:t>
      </w:r>
      <w:r w:rsidR="000D5BFE">
        <w:rPr>
          <w:szCs w:val="24"/>
          <w:lang w:val="ru-RU"/>
        </w:rPr>
        <w:t>сшибить ее</w:t>
      </w:r>
      <w:r w:rsidRPr="00D26162">
        <w:rPr>
          <w:szCs w:val="24"/>
          <w:lang w:val="ru-RU"/>
        </w:rPr>
        <w:t xml:space="preserve"> прямо на </w:t>
      </w:r>
      <w:proofErr w:type="spellStart"/>
      <w:r w:rsidRPr="00D26162">
        <w:rPr>
          <w:szCs w:val="24"/>
          <w:lang w:val="ru-RU"/>
        </w:rPr>
        <w:t>топливозаборники</w:t>
      </w:r>
      <w:proofErr w:type="spellEnd"/>
      <w:r w:rsidRPr="00D26162">
        <w:rPr>
          <w:szCs w:val="24"/>
          <w:lang w:val="ru-RU"/>
        </w:rPr>
        <w:t xml:space="preserve">, а она просто стояла там. </w:t>
      </w:r>
      <w:proofErr w:type="spellStart"/>
      <w:r w:rsidRPr="00D26162">
        <w:rPr>
          <w:szCs w:val="24"/>
          <w:lang w:val="ru-RU"/>
        </w:rPr>
        <w:t>Моркаи</w:t>
      </w:r>
      <w:proofErr w:type="spellEnd"/>
      <w:r w:rsidRPr="00D26162">
        <w:rPr>
          <w:szCs w:val="24"/>
          <w:lang w:val="ru-RU"/>
        </w:rPr>
        <w:t xml:space="preserve">, </w:t>
      </w:r>
      <w:r w:rsidR="000D5BFE">
        <w:rPr>
          <w:szCs w:val="24"/>
          <w:lang w:val="ru-RU"/>
        </w:rPr>
        <w:t xml:space="preserve">у нее </w:t>
      </w:r>
      <w:r w:rsidRPr="00D26162">
        <w:rPr>
          <w:szCs w:val="24"/>
          <w:lang w:val="ru-RU"/>
        </w:rPr>
        <w:t xml:space="preserve">в венах был </w:t>
      </w:r>
      <w:proofErr w:type="spellStart"/>
      <w:r w:rsidRPr="00D26162">
        <w:rPr>
          <w:szCs w:val="24"/>
          <w:lang w:val="ru-RU"/>
        </w:rPr>
        <w:t>мьод</w:t>
      </w:r>
      <w:proofErr w:type="spellEnd"/>
      <w:r w:rsidR="000D5BFE">
        <w:rPr>
          <w:szCs w:val="24"/>
          <w:lang w:val="ru-RU"/>
        </w:rPr>
        <w:t>!</w:t>
      </w:r>
      <w:r w:rsidRPr="00D26162">
        <w:rPr>
          <w:szCs w:val="24"/>
          <w:lang w:val="ru-RU"/>
        </w:rPr>
        <w:t xml:space="preserve"> Я внесу е</w:t>
      </w:r>
      <w:r w:rsidR="00BF2D7C" w:rsidRPr="00D26162">
        <w:rPr>
          <w:szCs w:val="24"/>
          <w:lang w:val="ru-RU"/>
        </w:rPr>
        <w:t>е</w:t>
      </w:r>
      <w:r w:rsidRPr="00D26162">
        <w:rPr>
          <w:szCs w:val="24"/>
          <w:lang w:val="ru-RU"/>
        </w:rPr>
        <w:t xml:space="preserve"> имя в летопись, как и обещал. Она просто стояла там!</w:t>
      </w:r>
    </w:p>
    <w:p w14:paraId="2A37AC01" w14:textId="59220A7D" w:rsidR="00DC2265" w:rsidRPr="00D26162" w:rsidRDefault="00DC2265" w:rsidP="0094125C">
      <w:pPr>
        <w:rPr>
          <w:szCs w:val="24"/>
          <w:lang w:val="ru-RU"/>
        </w:rPr>
      </w:pPr>
      <w:r w:rsidRPr="00D26162">
        <w:rPr>
          <w:szCs w:val="24"/>
          <w:lang w:val="ru-RU"/>
        </w:rPr>
        <w:t xml:space="preserve">Кровавый Коготь, казалось, пребывал в хорошем расположении духа. Чаще всего так и бывало; иногда </w:t>
      </w:r>
      <w:proofErr w:type="spellStart"/>
      <w:r w:rsidRPr="00D26162">
        <w:rPr>
          <w:szCs w:val="24"/>
          <w:lang w:val="ru-RU"/>
        </w:rPr>
        <w:t>Ольгейру</w:t>
      </w:r>
      <w:proofErr w:type="spellEnd"/>
      <w:r w:rsidRPr="00D26162">
        <w:rPr>
          <w:szCs w:val="24"/>
          <w:lang w:val="ru-RU"/>
        </w:rPr>
        <w:t xml:space="preserve"> приходилось напоминать себе, насколько неопытен </w:t>
      </w:r>
      <w:proofErr w:type="spellStart"/>
      <w:r w:rsidRPr="00D26162">
        <w:rPr>
          <w:szCs w:val="24"/>
          <w:lang w:val="ru-RU"/>
        </w:rPr>
        <w:t>Хафлои</w:t>
      </w:r>
      <w:proofErr w:type="spellEnd"/>
      <w:r w:rsidRPr="00D26162">
        <w:rPr>
          <w:szCs w:val="24"/>
          <w:lang w:val="ru-RU"/>
        </w:rPr>
        <w:t xml:space="preserve">, насколько он </w:t>
      </w:r>
      <w:r w:rsidR="00E67B29">
        <w:rPr>
          <w:szCs w:val="24"/>
          <w:lang w:val="ru-RU"/>
        </w:rPr>
        <w:t xml:space="preserve">еще </w:t>
      </w:r>
      <w:r w:rsidRPr="00D26162">
        <w:rPr>
          <w:szCs w:val="24"/>
          <w:lang w:val="ru-RU"/>
        </w:rPr>
        <w:t>зел</w:t>
      </w:r>
      <w:r w:rsidR="00BF2D7C" w:rsidRPr="00D26162">
        <w:rPr>
          <w:szCs w:val="24"/>
          <w:lang w:val="ru-RU"/>
        </w:rPr>
        <w:t>е</w:t>
      </w:r>
      <w:r w:rsidRPr="00D26162">
        <w:rPr>
          <w:szCs w:val="24"/>
          <w:lang w:val="ru-RU"/>
        </w:rPr>
        <w:t xml:space="preserve">ный, </w:t>
      </w:r>
      <w:r w:rsidR="00E67B29">
        <w:rPr>
          <w:szCs w:val="24"/>
          <w:lang w:val="ru-RU"/>
        </w:rPr>
        <w:t>едва</w:t>
      </w:r>
      <w:r w:rsidRPr="00D26162">
        <w:rPr>
          <w:szCs w:val="24"/>
          <w:lang w:val="ru-RU"/>
        </w:rPr>
        <w:t xml:space="preserve"> закончивший обучение новобранец. Кровавый Коготь жаждал лишь одного — сражаться, выплеснуть накопившуюся в нем агрессию, достичь в сражениях б</w:t>
      </w:r>
      <w:r w:rsidRPr="00D26162">
        <w:rPr>
          <w:rFonts w:cs="Times New Roman"/>
          <w:szCs w:val="24"/>
          <w:lang w:val="ru-RU"/>
        </w:rPr>
        <w:t>ó</w:t>
      </w:r>
      <w:r w:rsidRPr="00D26162">
        <w:rPr>
          <w:szCs w:val="24"/>
          <w:lang w:val="ru-RU"/>
        </w:rPr>
        <w:t xml:space="preserve">льшего совершенства и умения. </w:t>
      </w:r>
      <w:proofErr w:type="spellStart"/>
      <w:r w:rsidRPr="00D26162">
        <w:rPr>
          <w:szCs w:val="24"/>
          <w:lang w:val="ru-RU"/>
        </w:rPr>
        <w:t>Ольгейр</w:t>
      </w:r>
      <w:proofErr w:type="spellEnd"/>
      <w:r w:rsidRPr="00D26162">
        <w:rPr>
          <w:szCs w:val="24"/>
          <w:lang w:val="ru-RU"/>
        </w:rPr>
        <w:t xml:space="preserve"> видел, как </w:t>
      </w:r>
      <w:proofErr w:type="spellStart"/>
      <w:r w:rsidRPr="00D26162">
        <w:rPr>
          <w:szCs w:val="24"/>
          <w:lang w:val="ru-RU"/>
        </w:rPr>
        <w:t>Хафлои</w:t>
      </w:r>
      <w:proofErr w:type="spellEnd"/>
      <w:r w:rsidRPr="00D26162">
        <w:rPr>
          <w:szCs w:val="24"/>
          <w:lang w:val="ru-RU"/>
        </w:rPr>
        <w:t xml:space="preserve"> </w:t>
      </w:r>
      <w:r w:rsidR="00E67B29">
        <w:rPr>
          <w:szCs w:val="24"/>
          <w:lang w:val="ru-RU"/>
        </w:rPr>
        <w:t>присматривается к</w:t>
      </w:r>
      <w:r w:rsidRPr="00D26162">
        <w:rPr>
          <w:szCs w:val="24"/>
          <w:lang w:val="ru-RU"/>
        </w:rPr>
        <w:t xml:space="preserve"> остальны</w:t>
      </w:r>
      <w:r w:rsidR="00E67B29">
        <w:rPr>
          <w:szCs w:val="24"/>
          <w:lang w:val="ru-RU"/>
        </w:rPr>
        <w:t>м</w:t>
      </w:r>
      <w:r w:rsidRPr="00D26162">
        <w:rPr>
          <w:szCs w:val="24"/>
          <w:lang w:val="ru-RU"/>
        </w:rPr>
        <w:t>, когда они быва</w:t>
      </w:r>
      <w:r w:rsidR="00E67B29">
        <w:rPr>
          <w:szCs w:val="24"/>
          <w:lang w:val="ru-RU"/>
        </w:rPr>
        <w:t>ют</w:t>
      </w:r>
      <w:r w:rsidRPr="00D26162">
        <w:rPr>
          <w:szCs w:val="24"/>
          <w:lang w:val="ru-RU"/>
        </w:rPr>
        <w:t xml:space="preserve"> в бою, и знал, что после каждого рейда Кровавый Коготь спускался в тренировочное помещение, чтобы закрепить полученные уроки. Это тоже давало свои плоды — </w:t>
      </w:r>
      <w:proofErr w:type="spellStart"/>
      <w:r w:rsidRPr="00D26162">
        <w:rPr>
          <w:szCs w:val="24"/>
          <w:lang w:val="ru-RU"/>
        </w:rPr>
        <w:t>Хафлои</w:t>
      </w:r>
      <w:proofErr w:type="spellEnd"/>
      <w:r w:rsidRPr="00D26162">
        <w:rPr>
          <w:szCs w:val="24"/>
          <w:lang w:val="ru-RU"/>
        </w:rPr>
        <w:t xml:space="preserve"> всегда был опасен, но разрыв между его </w:t>
      </w:r>
      <w:r w:rsidR="00E67B29">
        <w:rPr>
          <w:szCs w:val="24"/>
          <w:lang w:val="ru-RU"/>
        </w:rPr>
        <w:t>умениями</w:t>
      </w:r>
      <w:r w:rsidRPr="00D26162">
        <w:rPr>
          <w:szCs w:val="24"/>
          <w:lang w:val="ru-RU"/>
        </w:rPr>
        <w:t>, и тем, на что были способны остальные, теперь сокращался.</w:t>
      </w:r>
    </w:p>
    <w:p w14:paraId="34CE61C1" w14:textId="77777777" w:rsidR="00DC2265" w:rsidRPr="00D26162" w:rsidRDefault="00DC2265" w:rsidP="0094125C">
      <w:pPr>
        <w:rPr>
          <w:szCs w:val="24"/>
          <w:lang w:val="ru-RU"/>
        </w:rPr>
      </w:pPr>
      <w:r w:rsidRPr="00D26162">
        <w:rPr>
          <w:szCs w:val="24"/>
          <w:lang w:val="ru-RU"/>
        </w:rPr>
        <w:t xml:space="preserve">— Тебе это никогда не надоедает? — лениво спросил </w:t>
      </w:r>
      <w:proofErr w:type="spellStart"/>
      <w:r w:rsidRPr="00D26162">
        <w:rPr>
          <w:szCs w:val="24"/>
          <w:lang w:val="ru-RU"/>
        </w:rPr>
        <w:t>Ольгейр</w:t>
      </w:r>
      <w:proofErr w:type="spellEnd"/>
      <w:r w:rsidRPr="00D26162">
        <w:rPr>
          <w:szCs w:val="24"/>
          <w:lang w:val="ru-RU"/>
        </w:rPr>
        <w:t>, обнажая узлы брони, в которые должны были входить порты.</w:t>
      </w:r>
    </w:p>
    <w:p w14:paraId="6C88F636" w14:textId="77777777" w:rsidR="00DC2265" w:rsidRPr="00D26162" w:rsidRDefault="00DC2265" w:rsidP="0094125C">
      <w:pPr>
        <w:rPr>
          <w:szCs w:val="24"/>
          <w:lang w:val="ru-RU"/>
        </w:rPr>
      </w:pPr>
      <w:r w:rsidRPr="00D26162">
        <w:rPr>
          <w:szCs w:val="24"/>
          <w:lang w:val="ru-RU"/>
        </w:rPr>
        <w:t>— Рейды? Я бы хотел добычу получше. Что-нибудь, что я действительно мог бы убить. Но это лучше, чем боевые сервиторы.</w:t>
      </w:r>
    </w:p>
    <w:p w14:paraId="5D5A724C" w14:textId="77777777" w:rsidR="00DC2265" w:rsidRPr="00D26162" w:rsidRDefault="00DC2265" w:rsidP="0094125C">
      <w:pPr>
        <w:rPr>
          <w:szCs w:val="24"/>
          <w:lang w:val="ru-RU"/>
        </w:rPr>
      </w:pPr>
      <w:r w:rsidRPr="00D26162">
        <w:rPr>
          <w:szCs w:val="24"/>
          <w:lang w:val="ru-RU"/>
        </w:rPr>
        <w:lastRenderedPageBreak/>
        <w:t>— Иногда я просто удивляюсь. Ты ни о чем таком не просил.</w:t>
      </w:r>
    </w:p>
    <w:p w14:paraId="71DFB109" w14:textId="77777777" w:rsidR="00DC2265" w:rsidRPr="00D26162" w:rsidRDefault="00DC2265" w:rsidP="0094125C">
      <w:pPr>
        <w:rPr>
          <w:szCs w:val="24"/>
          <w:lang w:val="ru-RU"/>
        </w:rPr>
      </w:pPr>
      <w:r w:rsidRPr="00D26162">
        <w:rPr>
          <w:szCs w:val="24"/>
          <w:lang w:val="ru-RU"/>
        </w:rPr>
        <w:t xml:space="preserve">— </w:t>
      </w:r>
      <w:proofErr w:type="spellStart"/>
      <w:r w:rsidRPr="00D26162">
        <w:rPr>
          <w:szCs w:val="24"/>
          <w:lang w:val="ru-RU"/>
        </w:rPr>
        <w:t>Хья</w:t>
      </w:r>
      <w:proofErr w:type="spellEnd"/>
      <w:r w:rsidRPr="00D26162">
        <w:rPr>
          <w:szCs w:val="24"/>
          <w:lang w:val="ru-RU"/>
        </w:rPr>
        <w:t>, ты что, теперь моя нянька?</w:t>
      </w:r>
    </w:p>
    <w:p w14:paraId="2D97A7E6" w14:textId="2DAF6726" w:rsidR="00DC2265" w:rsidRPr="00D26162" w:rsidRDefault="00DC2265" w:rsidP="0094125C">
      <w:pPr>
        <w:rPr>
          <w:szCs w:val="24"/>
          <w:lang w:val="ru-RU"/>
        </w:rPr>
      </w:pPr>
      <w:r w:rsidRPr="00D26162">
        <w:rPr>
          <w:szCs w:val="24"/>
          <w:lang w:val="ru-RU"/>
        </w:rPr>
        <w:t>— Просто долго не был в Ордене, вот и вс</w:t>
      </w:r>
      <w:r w:rsidR="00BF2D7C" w:rsidRPr="00D26162">
        <w:rPr>
          <w:szCs w:val="24"/>
          <w:lang w:val="ru-RU"/>
        </w:rPr>
        <w:t>е</w:t>
      </w:r>
      <w:r w:rsidRPr="00D26162">
        <w:rPr>
          <w:szCs w:val="24"/>
          <w:lang w:val="ru-RU"/>
        </w:rPr>
        <w:t>.</w:t>
      </w:r>
    </w:p>
    <w:p w14:paraId="2E10DF53" w14:textId="0F581144" w:rsidR="00DC2265" w:rsidRPr="00D26162" w:rsidRDefault="00DC2265" w:rsidP="0094125C">
      <w:pPr>
        <w:rPr>
          <w:szCs w:val="24"/>
          <w:lang w:val="ru-RU"/>
        </w:rPr>
      </w:pPr>
      <w:r w:rsidRPr="00D26162">
        <w:rPr>
          <w:szCs w:val="24"/>
          <w:lang w:val="ru-RU"/>
        </w:rPr>
        <w:t xml:space="preserve">— Хорошо, — </w:t>
      </w:r>
      <w:proofErr w:type="spellStart"/>
      <w:r w:rsidRPr="00D26162">
        <w:rPr>
          <w:szCs w:val="24"/>
          <w:lang w:val="ru-RU"/>
        </w:rPr>
        <w:t>Хафлои</w:t>
      </w:r>
      <w:proofErr w:type="spellEnd"/>
      <w:r w:rsidRPr="00D26162">
        <w:rPr>
          <w:szCs w:val="24"/>
          <w:lang w:val="ru-RU"/>
        </w:rPr>
        <w:t xml:space="preserve"> ухмыльнулся. — Мне такое по душе. Это — настоящая охота. Я до сих пор помню охоту на льду. Ты слишком стар для этого, но </w:t>
      </w:r>
      <w:r w:rsidR="00DA1716">
        <w:rPr>
          <w:szCs w:val="24"/>
          <w:lang w:val="ru-RU"/>
        </w:rPr>
        <w:t>я-то</w:t>
      </w:r>
      <w:r w:rsidRPr="00D26162">
        <w:rPr>
          <w:szCs w:val="24"/>
          <w:lang w:val="ru-RU"/>
        </w:rPr>
        <w:t xml:space="preserve"> помню. — </w:t>
      </w:r>
      <w:proofErr w:type="spellStart"/>
      <w:r w:rsidRPr="00D26162">
        <w:rPr>
          <w:szCs w:val="24"/>
          <w:lang w:val="ru-RU"/>
        </w:rPr>
        <w:t>Хафлои</w:t>
      </w:r>
      <w:proofErr w:type="spellEnd"/>
      <w:r w:rsidRPr="00D26162">
        <w:rPr>
          <w:szCs w:val="24"/>
          <w:lang w:val="ru-RU"/>
        </w:rPr>
        <w:t xml:space="preserve"> снял с наплечников связку шкур, которые сильно выносились и больше походили на пот</w:t>
      </w:r>
      <w:r w:rsidR="00BF2D7C" w:rsidRPr="00D26162">
        <w:rPr>
          <w:szCs w:val="24"/>
          <w:lang w:val="ru-RU"/>
        </w:rPr>
        <w:t>е</w:t>
      </w:r>
      <w:r w:rsidRPr="00D26162">
        <w:rPr>
          <w:szCs w:val="24"/>
          <w:lang w:val="ru-RU"/>
        </w:rPr>
        <w:t xml:space="preserve">ртую кожу, чем на мех. — </w:t>
      </w:r>
      <w:r w:rsidR="00DA1716">
        <w:rPr>
          <w:szCs w:val="24"/>
          <w:lang w:val="ru-RU"/>
        </w:rPr>
        <w:t>Можно было</w:t>
      </w:r>
      <w:r w:rsidRPr="00D26162">
        <w:rPr>
          <w:szCs w:val="24"/>
          <w:lang w:val="ru-RU"/>
        </w:rPr>
        <w:t xml:space="preserve"> идти куда угодно, помнишь? Просто посмотреть вверх, на белое облако и белый снег, пока ветер овева</w:t>
      </w:r>
      <w:r w:rsidR="00DA1716">
        <w:rPr>
          <w:szCs w:val="24"/>
          <w:lang w:val="ru-RU"/>
        </w:rPr>
        <w:t>ет</w:t>
      </w:r>
      <w:r w:rsidRPr="00D26162">
        <w:rPr>
          <w:szCs w:val="24"/>
          <w:lang w:val="ru-RU"/>
        </w:rPr>
        <w:t xml:space="preserve"> кожу, и видеть все горизонты. Вс</w:t>
      </w:r>
      <w:r w:rsidR="00BF2D7C" w:rsidRPr="00D26162">
        <w:rPr>
          <w:szCs w:val="24"/>
          <w:lang w:val="ru-RU"/>
        </w:rPr>
        <w:t>е</w:t>
      </w:r>
      <w:r w:rsidRPr="00D26162">
        <w:rPr>
          <w:szCs w:val="24"/>
          <w:lang w:val="ru-RU"/>
        </w:rPr>
        <w:t>, что тебе нужно, — это запах, а потом ты просто бежишь.</w:t>
      </w:r>
    </w:p>
    <w:p w14:paraId="5854328A" w14:textId="77777777" w:rsidR="00DC2265" w:rsidRPr="00D26162" w:rsidRDefault="00DC2265" w:rsidP="0094125C">
      <w:pPr>
        <w:rPr>
          <w:szCs w:val="24"/>
          <w:lang w:val="ru-RU"/>
        </w:rPr>
      </w:pPr>
      <w:r w:rsidRPr="00D26162">
        <w:rPr>
          <w:szCs w:val="24"/>
          <w:lang w:val="ru-RU"/>
        </w:rPr>
        <w:t>— Да, я помню. Как и терзающий тебя изнутри голод.</w:t>
      </w:r>
    </w:p>
    <w:p w14:paraId="3123CB99" w14:textId="77777777" w:rsidR="00DC2265" w:rsidRPr="00D26162" w:rsidRDefault="00DC2265" w:rsidP="0094125C">
      <w:pPr>
        <w:rPr>
          <w:szCs w:val="24"/>
          <w:lang w:val="ru-RU"/>
        </w:rPr>
      </w:pPr>
      <w:r w:rsidRPr="00D26162">
        <w:rPr>
          <w:szCs w:val="24"/>
          <w:lang w:val="ru-RU"/>
        </w:rPr>
        <w:t>— Это держит в тонусе.</w:t>
      </w:r>
    </w:p>
    <w:p w14:paraId="454682E6" w14:textId="77777777" w:rsidR="00DC2265" w:rsidRPr="00D26162" w:rsidRDefault="00DC2265" w:rsidP="0094125C">
      <w:pPr>
        <w:rPr>
          <w:szCs w:val="24"/>
          <w:lang w:val="ru-RU"/>
        </w:rPr>
      </w:pPr>
      <w:r w:rsidRPr="00D26162">
        <w:rPr>
          <w:szCs w:val="24"/>
          <w:lang w:val="ru-RU"/>
        </w:rPr>
        <w:t>— Да, так и было.</w:t>
      </w:r>
    </w:p>
    <w:p w14:paraId="3D1894FC" w14:textId="77777777" w:rsidR="00DC2265" w:rsidRPr="00D26162" w:rsidRDefault="00DC2265" w:rsidP="0094125C">
      <w:pPr>
        <w:rPr>
          <w:szCs w:val="24"/>
          <w:lang w:val="ru-RU"/>
        </w:rPr>
      </w:pPr>
      <w:proofErr w:type="spellStart"/>
      <w:r w:rsidRPr="00D26162">
        <w:rPr>
          <w:szCs w:val="24"/>
          <w:lang w:val="ru-RU"/>
        </w:rPr>
        <w:t>Хафлои</w:t>
      </w:r>
      <w:proofErr w:type="spellEnd"/>
      <w:r w:rsidRPr="00D26162">
        <w:rPr>
          <w:szCs w:val="24"/>
          <w:lang w:val="ru-RU"/>
        </w:rPr>
        <w:t xml:space="preserve"> пожал плечами. </w:t>
      </w:r>
    </w:p>
    <w:p w14:paraId="731862CF" w14:textId="0A57C9F1" w:rsidR="00DC2265" w:rsidRPr="00D26162" w:rsidRDefault="00DC2265" w:rsidP="0094125C">
      <w:pPr>
        <w:rPr>
          <w:szCs w:val="24"/>
          <w:lang w:val="ru-RU"/>
        </w:rPr>
      </w:pPr>
      <w:r w:rsidRPr="00D26162">
        <w:rPr>
          <w:szCs w:val="24"/>
          <w:lang w:val="ru-RU"/>
        </w:rPr>
        <w:t>— Сейчас вс</w:t>
      </w:r>
      <w:r w:rsidR="00BF2D7C" w:rsidRPr="00D26162">
        <w:rPr>
          <w:szCs w:val="24"/>
          <w:lang w:val="ru-RU"/>
        </w:rPr>
        <w:t>е</w:t>
      </w:r>
      <w:r w:rsidRPr="00D26162">
        <w:rPr>
          <w:szCs w:val="24"/>
          <w:lang w:val="ru-RU"/>
        </w:rPr>
        <w:t xml:space="preserve"> то же самое. Мне не важны причины. Я просто люблю открытое небо.</w:t>
      </w:r>
    </w:p>
    <w:p w14:paraId="0993822F" w14:textId="77777777" w:rsidR="00DC2265" w:rsidRPr="00D26162" w:rsidRDefault="00DC2265" w:rsidP="0094125C">
      <w:pPr>
        <w:rPr>
          <w:szCs w:val="24"/>
          <w:lang w:val="ru-RU"/>
        </w:rPr>
      </w:pPr>
      <w:r w:rsidRPr="00D26162">
        <w:rPr>
          <w:szCs w:val="24"/>
          <w:lang w:val="ru-RU"/>
        </w:rPr>
        <w:t>— Не поспоришь.</w:t>
      </w:r>
    </w:p>
    <w:p w14:paraId="7AF5F699" w14:textId="20CB3496" w:rsidR="00DC2265" w:rsidRPr="00D26162" w:rsidRDefault="00DC2265" w:rsidP="0094125C">
      <w:pPr>
        <w:rPr>
          <w:szCs w:val="24"/>
          <w:lang w:val="ru-RU"/>
        </w:rPr>
      </w:pPr>
      <w:r w:rsidRPr="00D26162">
        <w:rPr>
          <w:szCs w:val="24"/>
          <w:lang w:val="ru-RU"/>
        </w:rPr>
        <w:t xml:space="preserve">Затем прибыла команда </w:t>
      </w:r>
      <w:proofErr w:type="spellStart"/>
      <w:r w:rsidRPr="00D26162">
        <w:rPr>
          <w:szCs w:val="24"/>
          <w:lang w:val="ru-RU"/>
        </w:rPr>
        <w:t>кэрлов</w:t>
      </w:r>
      <w:proofErr w:type="spellEnd"/>
      <w:r w:rsidRPr="00D26162">
        <w:rPr>
          <w:szCs w:val="24"/>
          <w:lang w:val="ru-RU"/>
        </w:rPr>
        <w:t xml:space="preserve"> в сопровождении отряда бронированных сервиторов. Они тащили с собой тяж</w:t>
      </w:r>
      <w:r w:rsidR="00BF2D7C" w:rsidRPr="00D26162">
        <w:rPr>
          <w:szCs w:val="24"/>
          <w:lang w:val="ru-RU"/>
        </w:rPr>
        <w:t>е</w:t>
      </w:r>
      <w:r w:rsidRPr="00D26162">
        <w:rPr>
          <w:szCs w:val="24"/>
          <w:lang w:val="ru-RU"/>
        </w:rPr>
        <w:t xml:space="preserve">лое снаряжение — дрели, храповики, флаконы со священными маслами и смазочными материалами. Снятие доспеха должным образом занимало некоторое время и сопровождалось полумистическими обрядами — частью </w:t>
      </w:r>
      <w:proofErr w:type="spellStart"/>
      <w:r w:rsidRPr="00D26162">
        <w:rPr>
          <w:szCs w:val="24"/>
          <w:lang w:val="ru-RU"/>
        </w:rPr>
        <w:t>фенрисийского</w:t>
      </w:r>
      <w:proofErr w:type="spellEnd"/>
      <w:r w:rsidRPr="00D26162">
        <w:rPr>
          <w:szCs w:val="24"/>
          <w:lang w:val="ru-RU"/>
        </w:rPr>
        <w:t xml:space="preserve">, частью марсианского происхождения. </w:t>
      </w:r>
      <w:proofErr w:type="spellStart"/>
      <w:r w:rsidRPr="00D26162">
        <w:rPr>
          <w:szCs w:val="24"/>
          <w:lang w:val="ru-RU"/>
        </w:rPr>
        <w:t>Ольгейр</w:t>
      </w:r>
      <w:proofErr w:type="spellEnd"/>
      <w:r w:rsidRPr="00D26162">
        <w:rPr>
          <w:szCs w:val="24"/>
          <w:lang w:val="ru-RU"/>
        </w:rPr>
        <w:t xml:space="preserve"> вытянул руки, активировал разблокировку стыков брони и направился во внутреннюю камеру, где пластины снимались одна за другой, а затем отправлялись на кузнечную палубу для проверки и ремонта.</w:t>
      </w:r>
    </w:p>
    <w:p w14:paraId="49024E42" w14:textId="2F44A8F7" w:rsidR="00DC2265" w:rsidRPr="00D26162" w:rsidRDefault="00DC2265" w:rsidP="0094125C">
      <w:pPr>
        <w:rPr>
          <w:szCs w:val="24"/>
          <w:lang w:val="ru-RU"/>
        </w:rPr>
      </w:pPr>
      <w:r w:rsidRPr="00D26162">
        <w:rPr>
          <w:szCs w:val="24"/>
          <w:lang w:val="ru-RU"/>
        </w:rPr>
        <w:t xml:space="preserve">— Только не будь таким расхлябанным, — сказал </w:t>
      </w:r>
      <w:proofErr w:type="spellStart"/>
      <w:r w:rsidRPr="00D26162">
        <w:rPr>
          <w:szCs w:val="24"/>
          <w:lang w:val="ru-RU"/>
        </w:rPr>
        <w:t>Ольгейр</w:t>
      </w:r>
      <w:proofErr w:type="spellEnd"/>
      <w:r w:rsidRPr="00D26162">
        <w:rPr>
          <w:szCs w:val="24"/>
          <w:lang w:val="ru-RU"/>
        </w:rPr>
        <w:t>, направляясь в каюту. — Ты вс</w:t>
      </w:r>
      <w:r w:rsidR="00BF2D7C" w:rsidRPr="00D26162">
        <w:rPr>
          <w:szCs w:val="24"/>
          <w:lang w:val="ru-RU"/>
        </w:rPr>
        <w:t>е</w:t>
      </w:r>
      <w:r w:rsidRPr="00D26162">
        <w:rPr>
          <w:szCs w:val="24"/>
          <w:lang w:val="ru-RU"/>
        </w:rPr>
        <w:t xml:space="preserve"> ещ</w:t>
      </w:r>
      <w:r w:rsidR="00BF2D7C" w:rsidRPr="00D26162">
        <w:rPr>
          <w:szCs w:val="24"/>
          <w:lang w:val="ru-RU"/>
        </w:rPr>
        <w:t>е</w:t>
      </w:r>
      <w:r w:rsidRPr="00D26162">
        <w:rPr>
          <w:szCs w:val="24"/>
          <w:lang w:val="ru-RU"/>
        </w:rPr>
        <w:t xml:space="preserve"> сырой, как сам </w:t>
      </w:r>
      <w:proofErr w:type="spellStart"/>
      <w:r w:rsidRPr="00D26162">
        <w:rPr>
          <w:szCs w:val="24"/>
          <w:lang w:val="ru-RU"/>
        </w:rPr>
        <w:t>Хель</w:t>
      </w:r>
      <w:proofErr w:type="spellEnd"/>
      <w:r w:rsidRPr="00D26162">
        <w:rPr>
          <w:szCs w:val="24"/>
          <w:lang w:val="ru-RU"/>
        </w:rPr>
        <w:t xml:space="preserve">. </w:t>
      </w:r>
    </w:p>
    <w:p w14:paraId="78810B6C" w14:textId="6B342E90" w:rsidR="00DC2265" w:rsidRPr="00D26162" w:rsidRDefault="00DC2265" w:rsidP="0094125C">
      <w:pPr>
        <w:rPr>
          <w:szCs w:val="24"/>
          <w:lang w:val="ru-RU"/>
        </w:rPr>
      </w:pPr>
      <w:r w:rsidRPr="00D26162">
        <w:rPr>
          <w:szCs w:val="24"/>
          <w:lang w:val="ru-RU"/>
        </w:rPr>
        <w:t>Тяж</w:t>
      </w:r>
      <w:r w:rsidR="00BF2D7C" w:rsidRPr="00D26162">
        <w:rPr>
          <w:szCs w:val="24"/>
          <w:lang w:val="ru-RU"/>
        </w:rPr>
        <w:t>е</w:t>
      </w:r>
      <w:r w:rsidRPr="00D26162">
        <w:rPr>
          <w:szCs w:val="24"/>
          <w:lang w:val="ru-RU"/>
        </w:rPr>
        <w:t xml:space="preserve">лая </w:t>
      </w:r>
      <w:r w:rsidR="00DA1716">
        <w:rPr>
          <w:szCs w:val="24"/>
          <w:lang w:val="ru-RU"/>
        </w:rPr>
        <w:t>Р</w:t>
      </w:r>
      <w:r w:rsidRPr="00D26162">
        <w:rPr>
          <w:szCs w:val="24"/>
          <w:lang w:val="ru-RU"/>
        </w:rPr>
        <w:t>ука уш</w:t>
      </w:r>
      <w:r w:rsidR="00BF2D7C" w:rsidRPr="00D26162">
        <w:rPr>
          <w:szCs w:val="24"/>
          <w:lang w:val="ru-RU"/>
        </w:rPr>
        <w:t>е</w:t>
      </w:r>
      <w:r w:rsidRPr="00D26162">
        <w:rPr>
          <w:szCs w:val="24"/>
          <w:lang w:val="ru-RU"/>
        </w:rPr>
        <w:t>л под звуки смеха, такого же гулкого, как и у него, и в этом хохоте звучало: «</w:t>
      </w:r>
      <w:r w:rsidRPr="00D26162">
        <w:rPr>
          <w:i/>
          <w:iCs/>
          <w:szCs w:val="24"/>
          <w:lang w:val="ru-RU"/>
        </w:rPr>
        <w:t>Пока что, седобородый</w:t>
      </w:r>
      <w:r w:rsidRPr="00D26162">
        <w:rPr>
          <w:szCs w:val="24"/>
          <w:lang w:val="ru-RU"/>
        </w:rPr>
        <w:t>».</w:t>
      </w:r>
    </w:p>
    <w:p w14:paraId="09A01916" w14:textId="6B45F5E6" w:rsidR="00DC2265" w:rsidRPr="00D26162" w:rsidRDefault="00DC2265" w:rsidP="0094125C">
      <w:pPr>
        <w:rPr>
          <w:szCs w:val="24"/>
          <w:lang w:val="ru-RU"/>
        </w:rPr>
      </w:pPr>
      <w:r w:rsidRPr="00D26162">
        <w:rPr>
          <w:szCs w:val="24"/>
          <w:lang w:val="ru-RU"/>
        </w:rPr>
        <w:t>Трое сервиторов, четверо помощников-</w:t>
      </w:r>
      <w:proofErr w:type="spellStart"/>
      <w:r w:rsidRPr="00D26162">
        <w:rPr>
          <w:szCs w:val="24"/>
          <w:lang w:val="ru-RU"/>
        </w:rPr>
        <w:t>кэрлов</w:t>
      </w:r>
      <w:proofErr w:type="spellEnd"/>
      <w:r w:rsidRPr="00D26162">
        <w:rPr>
          <w:szCs w:val="24"/>
          <w:lang w:val="ru-RU"/>
        </w:rPr>
        <w:t xml:space="preserve"> и </w:t>
      </w:r>
      <w:proofErr w:type="spellStart"/>
      <w:r w:rsidRPr="00D26162">
        <w:rPr>
          <w:szCs w:val="24"/>
          <w:lang w:val="ru-RU"/>
        </w:rPr>
        <w:t>лексмеханик</w:t>
      </w:r>
      <w:proofErr w:type="spellEnd"/>
      <w:r w:rsidRPr="00D26162">
        <w:rPr>
          <w:szCs w:val="24"/>
          <w:lang w:val="ru-RU"/>
        </w:rPr>
        <w:t xml:space="preserve"> ждали Серого Охотника внутри; все они смотрели вверх в ожидании, держа инструменты наготове. Это должно было стать главным событием их рабочей смены, возможностью проявить себя с наилучшей стороны. Для </w:t>
      </w:r>
      <w:proofErr w:type="spellStart"/>
      <w:r w:rsidRPr="00D26162">
        <w:rPr>
          <w:szCs w:val="24"/>
          <w:lang w:val="ru-RU"/>
        </w:rPr>
        <w:t>Ольгейра</w:t>
      </w:r>
      <w:proofErr w:type="spellEnd"/>
      <w:r w:rsidRPr="00D26162">
        <w:rPr>
          <w:szCs w:val="24"/>
          <w:lang w:val="ru-RU"/>
        </w:rPr>
        <w:t xml:space="preserve"> же это ознаменовало окончание очередного краткого всплеска </w:t>
      </w:r>
      <w:r w:rsidR="00DA1716">
        <w:rPr>
          <w:szCs w:val="24"/>
          <w:lang w:val="ru-RU"/>
        </w:rPr>
        <w:t>деятель</w:t>
      </w:r>
      <w:r w:rsidRPr="00D26162">
        <w:rPr>
          <w:szCs w:val="24"/>
          <w:lang w:val="ru-RU"/>
        </w:rPr>
        <w:t>ности, ещ</w:t>
      </w:r>
      <w:r w:rsidR="00BF2D7C" w:rsidRPr="00D26162">
        <w:rPr>
          <w:szCs w:val="24"/>
          <w:lang w:val="ru-RU"/>
        </w:rPr>
        <w:t>е</w:t>
      </w:r>
      <w:r w:rsidRPr="00D26162">
        <w:rPr>
          <w:szCs w:val="24"/>
          <w:lang w:val="ru-RU"/>
        </w:rPr>
        <w:t xml:space="preserve"> одного движения тела, предназначенного лишь для убийств.</w:t>
      </w:r>
    </w:p>
    <w:p w14:paraId="5DEF155E" w14:textId="77777777" w:rsidR="00DC2265" w:rsidRPr="00D26162" w:rsidRDefault="00DC2265" w:rsidP="0094125C">
      <w:pPr>
        <w:rPr>
          <w:szCs w:val="24"/>
          <w:lang w:val="ru-RU"/>
        </w:rPr>
      </w:pPr>
      <w:r w:rsidRPr="00D26162">
        <w:rPr>
          <w:szCs w:val="24"/>
          <w:lang w:val="ru-RU"/>
        </w:rPr>
        <w:t xml:space="preserve">— Начинайте, — сказал </w:t>
      </w:r>
      <w:proofErr w:type="spellStart"/>
      <w:r w:rsidRPr="00D26162">
        <w:rPr>
          <w:szCs w:val="24"/>
          <w:lang w:val="ru-RU"/>
        </w:rPr>
        <w:t>Ольгейр</w:t>
      </w:r>
      <w:proofErr w:type="spellEnd"/>
      <w:r w:rsidRPr="00D26162">
        <w:rPr>
          <w:szCs w:val="24"/>
          <w:lang w:val="ru-RU"/>
        </w:rPr>
        <w:t>, позволяя разуму отвлечься.</w:t>
      </w:r>
    </w:p>
    <w:p w14:paraId="38138FB7" w14:textId="77777777" w:rsidR="00DC2265" w:rsidRPr="00D26162" w:rsidRDefault="00DC2265" w:rsidP="0094125C">
      <w:pPr>
        <w:rPr>
          <w:szCs w:val="24"/>
          <w:lang w:val="ru-RU"/>
        </w:rPr>
      </w:pPr>
    </w:p>
    <w:p w14:paraId="617D2DC7" w14:textId="73593E06" w:rsidR="00DC2265" w:rsidRPr="00D26162" w:rsidRDefault="00DC2265" w:rsidP="0094125C">
      <w:pPr>
        <w:rPr>
          <w:szCs w:val="24"/>
          <w:lang w:val="ru-RU"/>
        </w:rPr>
      </w:pPr>
      <w:r w:rsidRPr="00D26162">
        <w:rPr>
          <w:szCs w:val="24"/>
          <w:lang w:val="ru-RU"/>
        </w:rPr>
        <w:t xml:space="preserve"> Бальдр </w:t>
      </w:r>
      <w:proofErr w:type="spellStart"/>
      <w:r w:rsidRPr="00D26162">
        <w:rPr>
          <w:szCs w:val="24"/>
          <w:lang w:val="ru-RU"/>
        </w:rPr>
        <w:t>Фъольнир</w:t>
      </w:r>
      <w:proofErr w:type="spellEnd"/>
      <w:r w:rsidRPr="00D26162">
        <w:rPr>
          <w:szCs w:val="24"/>
          <w:lang w:val="ru-RU"/>
        </w:rPr>
        <w:t xml:space="preserve"> снял доспехи, как только высадился на «</w:t>
      </w:r>
      <w:proofErr w:type="spellStart"/>
      <w:r w:rsidRPr="00D26162">
        <w:rPr>
          <w:i/>
          <w:szCs w:val="24"/>
          <w:lang w:val="ru-RU"/>
        </w:rPr>
        <w:t>Вуоко</w:t>
      </w:r>
      <w:proofErr w:type="spellEnd"/>
      <w:r w:rsidRPr="00D26162">
        <w:rPr>
          <w:szCs w:val="24"/>
          <w:lang w:val="ru-RU"/>
        </w:rPr>
        <w:t xml:space="preserve">», и переоделся в серую </w:t>
      </w:r>
      <w:r w:rsidR="00B61E6A">
        <w:rPr>
          <w:szCs w:val="24"/>
          <w:lang w:val="ru-RU"/>
        </w:rPr>
        <w:t>робу</w:t>
      </w:r>
      <w:r w:rsidRPr="00D26162">
        <w:rPr>
          <w:szCs w:val="24"/>
          <w:lang w:val="ru-RU"/>
        </w:rPr>
        <w:t xml:space="preserve"> из плотной ткани с откинутым на плечи тяж</w:t>
      </w:r>
      <w:r w:rsidR="00BF2D7C" w:rsidRPr="00D26162">
        <w:rPr>
          <w:szCs w:val="24"/>
          <w:lang w:val="ru-RU"/>
        </w:rPr>
        <w:t>е</w:t>
      </w:r>
      <w:r w:rsidRPr="00D26162">
        <w:rPr>
          <w:szCs w:val="24"/>
          <w:lang w:val="ru-RU"/>
        </w:rPr>
        <w:t xml:space="preserve">лым плащом. </w:t>
      </w:r>
    </w:p>
    <w:p w14:paraId="1A522461" w14:textId="2EECC465" w:rsidR="00DC2265" w:rsidRPr="00D26162" w:rsidRDefault="00DC2265" w:rsidP="0094125C">
      <w:pPr>
        <w:rPr>
          <w:szCs w:val="24"/>
          <w:lang w:val="ru-RU"/>
        </w:rPr>
      </w:pPr>
      <w:r w:rsidRPr="00D26162">
        <w:rPr>
          <w:szCs w:val="24"/>
          <w:lang w:val="ru-RU"/>
        </w:rPr>
        <w:t>Он уш</w:t>
      </w:r>
      <w:r w:rsidR="00BF2D7C" w:rsidRPr="00D26162">
        <w:rPr>
          <w:szCs w:val="24"/>
          <w:lang w:val="ru-RU"/>
        </w:rPr>
        <w:t>е</w:t>
      </w:r>
      <w:r w:rsidRPr="00D26162">
        <w:rPr>
          <w:szCs w:val="24"/>
          <w:lang w:val="ru-RU"/>
        </w:rPr>
        <w:t xml:space="preserve">л с верхних палуб, где </w:t>
      </w:r>
      <w:proofErr w:type="spellStart"/>
      <w:r w:rsidRPr="00D26162">
        <w:rPr>
          <w:szCs w:val="24"/>
          <w:lang w:val="ru-RU"/>
        </w:rPr>
        <w:t>кэрлы</w:t>
      </w:r>
      <w:proofErr w:type="spellEnd"/>
      <w:r w:rsidRPr="00D26162">
        <w:rPr>
          <w:szCs w:val="24"/>
          <w:lang w:val="ru-RU"/>
        </w:rPr>
        <w:t xml:space="preserve"> общались с командой, поднялся по охраняемым шахтам лифтов и очутился в другом мире — приглуш</w:t>
      </w:r>
      <w:r w:rsidR="00BF2D7C" w:rsidRPr="00D26162">
        <w:rPr>
          <w:szCs w:val="24"/>
          <w:lang w:val="ru-RU"/>
        </w:rPr>
        <w:t>е</w:t>
      </w:r>
      <w:r w:rsidRPr="00D26162">
        <w:rPr>
          <w:szCs w:val="24"/>
          <w:lang w:val="ru-RU"/>
        </w:rPr>
        <w:t xml:space="preserve">нного освещения и незнакомых ароматов. В отличие от остальной части корабля, эти покои украсили со вкусом и шиком, в них не было эмблем ни корсарского капитана, ни боевой команды </w:t>
      </w:r>
      <w:proofErr w:type="spellStart"/>
      <w:r w:rsidRPr="00D26162">
        <w:rPr>
          <w:szCs w:val="24"/>
          <w:lang w:val="ru-RU"/>
        </w:rPr>
        <w:t>Адептус</w:t>
      </w:r>
      <w:proofErr w:type="spellEnd"/>
      <w:r w:rsidRPr="00D26162">
        <w:rPr>
          <w:szCs w:val="24"/>
          <w:lang w:val="ru-RU"/>
        </w:rPr>
        <w:t xml:space="preserve"> Астартес. Металлические полы были устланы мягкими коврами, а стены из прессованных панелей — увешаны прекрасными гобеленами.</w:t>
      </w:r>
    </w:p>
    <w:p w14:paraId="5C4A6518" w14:textId="143508BC" w:rsidR="00DC2265" w:rsidRPr="00D26162" w:rsidRDefault="00DC2265" w:rsidP="0094125C">
      <w:pPr>
        <w:rPr>
          <w:szCs w:val="24"/>
          <w:lang w:val="ru-RU"/>
        </w:rPr>
      </w:pPr>
      <w:r w:rsidRPr="00D26162">
        <w:rPr>
          <w:szCs w:val="24"/>
          <w:lang w:val="ru-RU"/>
        </w:rPr>
        <w:lastRenderedPageBreak/>
        <w:t xml:space="preserve">В медных чашах тлели ароматические палочки, </w:t>
      </w:r>
      <w:r w:rsidR="009D3089">
        <w:rPr>
          <w:szCs w:val="24"/>
          <w:lang w:val="ru-RU"/>
        </w:rPr>
        <w:t>и</w:t>
      </w:r>
      <w:r w:rsidRPr="00D26162">
        <w:rPr>
          <w:szCs w:val="24"/>
          <w:lang w:val="ru-RU"/>
        </w:rPr>
        <w:t xml:space="preserve"> воздух в проходах казался туманным. Отдал</w:t>
      </w:r>
      <w:r w:rsidR="00BF2D7C" w:rsidRPr="00D26162">
        <w:rPr>
          <w:szCs w:val="24"/>
          <w:lang w:val="ru-RU"/>
        </w:rPr>
        <w:t>е</w:t>
      </w:r>
      <w:r w:rsidRPr="00D26162">
        <w:rPr>
          <w:szCs w:val="24"/>
          <w:lang w:val="ru-RU"/>
        </w:rPr>
        <w:t>нный гул двигателей вс</w:t>
      </w:r>
      <w:r w:rsidR="00BF2D7C" w:rsidRPr="00D26162">
        <w:rPr>
          <w:szCs w:val="24"/>
          <w:lang w:val="ru-RU"/>
        </w:rPr>
        <w:t>е</w:t>
      </w:r>
      <w:r w:rsidRPr="00D26162">
        <w:rPr>
          <w:szCs w:val="24"/>
          <w:lang w:val="ru-RU"/>
        </w:rPr>
        <w:t xml:space="preserve"> ещ</w:t>
      </w:r>
      <w:r w:rsidR="00BF2D7C" w:rsidRPr="00D26162">
        <w:rPr>
          <w:szCs w:val="24"/>
          <w:lang w:val="ru-RU"/>
        </w:rPr>
        <w:t>е</w:t>
      </w:r>
      <w:r w:rsidRPr="00D26162">
        <w:rPr>
          <w:szCs w:val="24"/>
          <w:lang w:val="ru-RU"/>
        </w:rPr>
        <w:t xml:space="preserve"> доносился, под ногами чувствовалась дрожь, но в ос</w:t>
      </w:r>
      <w:r w:rsidR="009D3089">
        <w:rPr>
          <w:szCs w:val="24"/>
          <w:lang w:val="ru-RU"/>
        </w:rPr>
        <w:t>таль</w:t>
      </w:r>
      <w:r w:rsidRPr="00D26162">
        <w:rPr>
          <w:szCs w:val="24"/>
          <w:lang w:val="ru-RU"/>
        </w:rPr>
        <w:t xml:space="preserve">ном складывалось впечатление, будто с космического корабля каким-то образом </w:t>
      </w:r>
      <w:r w:rsidR="009D3089">
        <w:rPr>
          <w:szCs w:val="24"/>
          <w:lang w:val="ru-RU"/>
        </w:rPr>
        <w:t>переносишься</w:t>
      </w:r>
      <w:r w:rsidRPr="00D26162">
        <w:rPr>
          <w:szCs w:val="24"/>
          <w:lang w:val="ru-RU"/>
        </w:rPr>
        <w:t xml:space="preserve"> в личные апартаменты </w:t>
      </w:r>
      <w:proofErr w:type="spellStart"/>
      <w:r w:rsidRPr="00D26162">
        <w:rPr>
          <w:szCs w:val="24"/>
          <w:lang w:val="ru-RU"/>
        </w:rPr>
        <w:t>терранской</w:t>
      </w:r>
      <w:proofErr w:type="spellEnd"/>
      <w:r w:rsidRPr="00D26162">
        <w:rPr>
          <w:szCs w:val="24"/>
          <w:lang w:val="ru-RU"/>
        </w:rPr>
        <w:t xml:space="preserve"> знати</w:t>
      </w:r>
      <w:r w:rsidR="00B61E6A">
        <w:rPr>
          <w:szCs w:val="24"/>
          <w:lang w:val="ru-RU"/>
        </w:rPr>
        <w:t>.</w:t>
      </w:r>
    </w:p>
    <w:p w14:paraId="2D152AFA" w14:textId="45077BE2" w:rsidR="00DC2265" w:rsidRPr="00D26162" w:rsidRDefault="00DC2265" w:rsidP="0094125C">
      <w:pPr>
        <w:rPr>
          <w:szCs w:val="24"/>
          <w:lang w:val="ru-RU"/>
        </w:rPr>
      </w:pPr>
      <w:r w:rsidRPr="00D26162">
        <w:rPr>
          <w:szCs w:val="24"/>
          <w:lang w:val="ru-RU"/>
        </w:rPr>
        <w:t xml:space="preserve">В каком-то смысле так оно и было: эти помещения находились в ведении мамзель </w:t>
      </w:r>
      <w:proofErr w:type="spellStart"/>
      <w:r w:rsidRPr="00D26162">
        <w:rPr>
          <w:szCs w:val="24"/>
          <w:lang w:val="ru-RU"/>
        </w:rPr>
        <w:t>Джудит</w:t>
      </w:r>
      <w:proofErr w:type="spellEnd"/>
      <w:r w:rsidRPr="00D26162">
        <w:rPr>
          <w:szCs w:val="24"/>
          <w:lang w:val="ru-RU"/>
        </w:rPr>
        <w:t xml:space="preserve"> </w:t>
      </w:r>
      <w:proofErr w:type="spellStart"/>
      <w:r w:rsidRPr="00D26162">
        <w:rPr>
          <w:szCs w:val="24"/>
          <w:lang w:val="ru-RU"/>
        </w:rPr>
        <w:t>ван</w:t>
      </w:r>
      <w:proofErr w:type="spellEnd"/>
      <w:r w:rsidRPr="00D26162">
        <w:rPr>
          <w:szCs w:val="24"/>
          <w:lang w:val="ru-RU"/>
        </w:rPr>
        <w:t xml:space="preserve"> </w:t>
      </w:r>
      <w:proofErr w:type="spellStart"/>
      <w:r w:rsidRPr="00D26162">
        <w:rPr>
          <w:szCs w:val="24"/>
          <w:lang w:val="ru-RU"/>
        </w:rPr>
        <w:t>Клиис</w:t>
      </w:r>
      <w:proofErr w:type="spellEnd"/>
      <w:r w:rsidRPr="00D26162">
        <w:rPr>
          <w:szCs w:val="24"/>
          <w:lang w:val="ru-RU"/>
        </w:rPr>
        <w:t>, постоянного навигатора «</w:t>
      </w:r>
      <w:r w:rsidRPr="00D26162">
        <w:rPr>
          <w:i/>
          <w:szCs w:val="24"/>
          <w:lang w:val="ru-RU"/>
        </w:rPr>
        <w:t>Аметистового</w:t>
      </w:r>
      <w:r w:rsidRPr="00D26162">
        <w:rPr>
          <w:szCs w:val="24"/>
          <w:lang w:val="ru-RU"/>
        </w:rPr>
        <w:t xml:space="preserve"> </w:t>
      </w:r>
      <w:r w:rsidRPr="00D26162">
        <w:rPr>
          <w:i/>
          <w:szCs w:val="24"/>
          <w:lang w:val="ru-RU"/>
        </w:rPr>
        <w:t>Сюзерена</w:t>
      </w:r>
      <w:r w:rsidRPr="00D26162">
        <w:rPr>
          <w:szCs w:val="24"/>
          <w:lang w:val="ru-RU"/>
        </w:rPr>
        <w:t xml:space="preserve">». Она служила </w:t>
      </w:r>
      <w:proofErr w:type="spellStart"/>
      <w:r w:rsidRPr="00D26162">
        <w:rPr>
          <w:szCs w:val="24"/>
          <w:lang w:val="ru-RU"/>
        </w:rPr>
        <w:t>Коллакве</w:t>
      </w:r>
      <w:proofErr w:type="spellEnd"/>
      <w:r w:rsidRPr="00D26162">
        <w:rPr>
          <w:szCs w:val="24"/>
          <w:lang w:val="ru-RU"/>
        </w:rPr>
        <w:t xml:space="preserve"> и после его казни продолжала управлять корабл</w:t>
      </w:r>
      <w:r w:rsidR="00BF2D7C" w:rsidRPr="00D26162">
        <w:rPr>
          <w:szCs w:val="24"/>
          <w:lang w:val="ru-RU"/>
        </w:rPr>
        <w:t>е</w:t>
      </w:r>
      <w:r w:rsidRPr="00D26162">
        <w:rPr>
          <w:szCs w:val="24"/>
          <w:lang w:val="ru-RU"/>
        </w:rPr>
        <w:t>м, как прежде. Выяснилось, что е</w:t>
      </w:r>
      <w:r w:rsidR="00BF2D7C" w:rsidRPr="00D26162">
        <w:rPr>
          <w:szCs w:val="24"/>
          <w:lang w:val="ru-RU"/>
        </w:rPr>
        <w:t>е</w:t>
      </w:r>
      <w:r w:rsidRPr="00D26162">
        <w:rPr>
          <w:szCs w:val="24"/>
          <w:lang w:val="ru-RU"/>
        </w:rPr>
        <w:t xml:space="preserve"> отношения с предыдущим нанимателем трудно было назвать сердечными: они зиждились на </w:t>
      </w:r>
      <w:r w:rsidR="009D3089">
        <w:rPr>
          <w:szCs w:val="24"/>
          <w:lang w:val="ru-RU"/>
        </w:rPr>
        <w:t xml:space="preserve">каких-то смутных </w:t>
      </w:r>
      <w:r w:rsidRPr="00D26162">
        <w:rPr>
          <w:szCs w:val="24"/>
          <w:lang w:val="ru-RU"/>
        </w:rPr>
        <w:t xml:space="preserve">угрозах шантажа, связанного с </w:t>
      </w:r>
      <w:r w:rsidR="009D3089">
        <w:rPr>
          <w:szCs w:val="24"/>
          <w:lang w:val="ru-RU"/>
        </w:rPr>
        <w:t>неким неведомым</w:t>
      </w:r>
      <w:r w:rsidRPr="00D26162">
        <w:rPr>
          <w:szCs w:val="24"/>
          <w:lang w:val="ru-RU"/>
        </w:rPr>
        <w:t xml:space="preserve"> пр</w:t>
      </w:r>
      <w:r w:rsidR="009D3089">
        <w:rPr>
          <w:szCs w:val="24"/>
          <w:lang w:val="ru-RU"/>
        </w:rPr>
        <w:t>оступко</w:t>
      </w:r>
      <w:r w:rsidRPr="00D26162">
        <w:rPr>
          <w:szCs w:val="24"/>
          <w:lang w:val="ru-RU"/>
        </w:rPr>
        <w:t xml:space="preserve">м, совершенным не то самой </w:t>
      </w:r>
      <w:proofErr w:type="spellStart"/>
      <w:r w:rsidRPr="00D26162">
        <w:rPr>
          <w:szCs w:val="24"/>
          <w:lang w:val="ru-RU"/>
        </w:rPr>
        <w:t>Джудит</w:t>
      </w:r>
      <w:proofErr w:type="spellEnd"/>
      <w:r w:rsidRPr="00D26162">
        <w:rPr>
          <w:szCs w:val="24"/>
          <w:lang w:val="ru-RU"/>
        </w:rPr>
        <w:t>, не то какими-то родственниками из е</w:t>
      </w:r>
      <w:r w:rsidR="00BF2D7C" w:rsidRPr="00D26162">
        <w:rPr>
          <w:szCs w:val="24"/>
          <w:lang w:val="ru-RU"/>
        </w:rPr>
        <w:t>е</w:t>
      </w:r>
      <w:r w:rsidRPr="00D26162">
        <w:rPr>
          <w:szCs w:val="24"/>
          <w:lang w:val="ru-RU"/>
        </w:rPr>
        <w:t xml:space="preserve"> младшего дома. </w:t>
      </w:r>
    </w:p>
    <w:p w14:paraId="201E89D2" w14:textId="26F8C692" w:rsidR="00DC2265" w:rsidRPr="00D26162" w:rsidRDefault="00DC2265" w:rsidP="0094125C">
      <w:pPr>
        <w:rPr>
          <w:szCs w:val="24"/>
          <w:lang w:val="ru-RU"/>
        </w:rPr>
      </w:pPr>
      <w:r w:rsidRPr="00D26162">
        <w:rPr>
          <w:szCs w:val="24"/>
          <w:lang w:val="ru-RU"/>
        </w:rPr>
        <w:t xml:space="preserve">Когда </w:t>
      </w:r>
      <w:proofErr w:type="spellStart"/>
      <w:r w:rsidRPr="00D26162">
        <w:rPr>
          <w:szCs w:val="24"/>
          <w:lang w:val="ru-RU"/>
        </w:rPr>
        <w:t>ван</w:t>
      </w:r>
      <w:proofErr w:type="spellEnd"/>
      <w:r w:rsidRPr="00D26162">
        <w:rPr>
          <w:szCs w:val="24"/>
          <w:lang w:val="ru-RU"/>
        </w:rPr>
        <w:t xml:space="preserve"> </w:t>
      </w:r>
      <w:proofErr w:type="spellStart"/>
      <w:r w:rsidRPr="00D26162">
        <w:rPr>
          <w:szCs w:val="24"/>
          <w:lang w:val="ru-RU"/>
        </w:rPr>
        <w:t>Клиис</w:t>
      </w:r>
      <w:proofErr w:type="spellEnd"/>
      <w:r w:rsidRPr="00D26162">
        <w:rPr>
          <w:szCs w:val="24"/>
          <w:lang w:val="ru-RU"/>
        </w:rPr>
        <w:t xml:space="preserve"> сообщили о смерти </w:t>
      </w:r>
      <w:proofErr w:type="spellStart"/>
      <w:r w:rsidRPr="00D26162">
        <w:rPr>
          <w:szCs w:val="24"/>
          <w:lang w:val="ru-RU"/>
        </w:rPr>
        <w:t>Коллаквы</w:t>
      </w:r>
      <w:proofErr w:type="spellEnd"/>
      <w:r w:rsidRPr="00D26162">
        <w:rPr>
          <w:szCs w:val="24"/>
          <w:lang w:val="ru-RU"/>
        </w:rPr>
        <w:t>, то из глаз навигатора не пролилось и слезинки; она выразила абсолютную готовность служить новым хозяевам, что всех устроило. Правда, конечно же, могла состоять в том, что ни один другой корабль не принял бы мамзель на борт, но поскольку «</w:t>
      </w:r>
      <w:r w:rsidRPr="00D26162">
        <w:rPr>
          <w:i/>
          <w:szCs w:val="24"/>
          <w:lang w:val="ru-RU"/>
        </w:rPr>
        <w:t>Хлаупнир</w:t>
      </w:r>
      <w:r w:rsidRPr="00D26162">
        <w:rPr>
          <w:szCs w:val="24"/>
          <w:lang w:val="ru-RU"/>
        </w:rPr>
        <w:t xml:space="preserve">» не имел собственного навигатора и был слишком мал для чего-то, кроме самых коротких и медленных варп-прыжков, </w:t>
      </w:r>
      <w:proofErr w:type="spellStart"/>
      <w:r w:rsidRPr="00D26162">
        <w:rPr>
          <w:szCs w:val="24"/>
          <w:lang w:val="ru-RU"/>
        </w:rPr>
        <w:t>Гуннлаугур</w:t>
      </w:r>
      <w:proofErr w:type="spellEnd"/>
      <w:r w:rsidRPr="00D26162">
        <w:rPr>
          <w:szCs w:val="24"/>
          <w:lang w:val="ru-RU"/>
        </w:rPr>
        <w:t xml:space="preserve"> не стал привередничать. С тех пор </w:t>
      </w:r>
      <w:proofErr w:type="spellStart"/>
      <w:r w:rsidRPr="00D26162">
        <w:rPr>
          <w:szCs w:val="24"/>
          <w:lang w:val="ru-RU"/>
        </w:rPr>
        <w:t>ван</w:t>
      </w:r>
      <w:proofErr w:type="spellEnd"/>
      <w:r w:rsidRPr="00D26162">
        <w:rPr>
          <w:szCs w:val="24"/>
          <w:lang w:val="ru-RU"/>
        </w:rPr>
        <w:t xml:space="preserve"> </w:t>
      </w:r>
      <w:proofErr w:type="spellStart"/>
      <w:r w:rsidRPr="00D26162">
        <w:rPr>
          <w:szCs w:val="24"/>
          <w:lang w:val="ru-RU"/>
        </w:rPr>
        <w:t>Клиис</w:t>
      </w:r>
      <w:proofErr w:type="spellEnd"/>
      <w:r w:rsidRPr="00D26162">
        <w:rPr>
          <w:szCs w:val="24"/>
          <w:lang w:val="ru-RU"/>
        </w:rPr>
        <w:t xml:space="preserve"> хорошо себя зарекомендовала. Навигаторы на кораблях имперского флота испытывали невероятное истощение из-за требований экипажей, </w:t>
      </w:r>
      <w:r w:rsidR="00DA05BA">
        <w:rPr>
          <w:szCs w:val="24"/>
          <w:lang w:val="ru-RU"/>
        </w:rPr>
        <w:t>а потому</w:t>
      </w:r>
      <w:r w:rsidRPr="00D26162">
        <w:rPr>
          <w:szCs w:val="24"/>
          <w:lang w:val="ru-RU"/>
        </w:rPr>
        <w:t xml:space="preserve"> быстро и часто перегорали. Оказалось, что навигаторам принцев-корсаров приходилось не</w:t>
      </w:r>
      <w:r w:rsidR="00DA05BA">
        <w:rPr>
          <w:szCs w:val="24"/>
          <w:lang w:val="ru-RU"/>
        </w:rPr>
        <w:t>на</w:t>
      </w:r>
      <w:r w:rsidRPr="00D26162">
        <w:rPr>
          <w:szCs w:val="24"/>
          <w:lang w:val="ru-RU"/>
        </w:rPr>
        <w:t xml:space="preserve">много легче. Мамзель </w:t>
      </w:r>
      <w:proofErr w:type="spellStart"/>
      <w:r w:rsidRPr="00D26162">
        <w:rPr>
          <w:szCs w:val="24"/>
          <w:lang w:val="ru-RU"/>
        </w:rPr>
        <w:t>ван</w:t>
      </w:r>
      <w:proofErr w:type="spellEnd"/>
      <w:r w:rsidRPr="00D26162">
        <w:rPr>
          <w:szCs w:val="24"/>
          <w:lang w:val="ru-RU"/>
        </w:rPr>
        <w:t xml:space="preserve"> </w:t>
      </w:r>
      <w:proofErr w:type="spellStart"/>
      <w:r w:rsidRPr="00D26162">
        <w:rPr>
          <w:szCs w:val="24"/>
          <w:lang w:val="ru-RU"/>
        </w:rPr>
        <w:t>Клиис</w:t>
      </w:r>
      <w:proofErr w:type="spellEnd"/>
      <w:r w:rsidRPr="00D26162">
        <w:rPr>
          <w:szCs w:val="24"/>
          <w:lang w:val="ru-RU"/>
        </w:rPr>
        <w:t xml:space="preserve"> определ</w:t>
      </w:r>
      <w:r w:rsidR="00BF2D7C" w:rsidRPr="00D26162">
        <w:rPr>
          <w:szCs w:val="24"/>
          <w:lang w:val="ru-RU"/>
        </w:rPr>
        <w:t>е</w:t>
      </w:r>
      <w:r w:rsidRPr="00D26162">
        <w:rPr>
          <w:szCs w:val="24"/>
          <w:lang w:val="ru-RU"/>
        </w:rPr>
        <w:t xml:space="preserve">нно </w:t>
      </w:r>
      <w:r w:rsidR="00DA05BA">
        <w:rPr>
          <w:szCs w:val="24"/>
          <w:lang w:val="ru-RU"/>
        </w:rPr>
        <w:t>пре</w:t>
      </w:r>
      <w:r w:rsidRPr="00D26162">
        <w:rPr>
          <w:szCs w:val="24"/>
          <w:lang w:val="ru-RU"/>
        </w:rPr>
        <w:t>бы</w:t>
      </w:r>
      <w:r w:rsidR="00DA05BA">
        <w:rPr>
          <w:szCs w:val="24"/>
          <w:lang w:val="ru-RU"/>
        </w:rPr>
        <w:t>ва</w:t>
      </w:r>
      <w:r w:rsidRPr="00D26162">
        <w:rPr>
          <w:szCs w:val="24"/>
          <w:lang w:val="ru-RU"/>
        </w:rPr>
        <w:t>ла в отличном настроении и самочувствии.</w:t>
      </w:r>
    </w:p>
    <w:p w14:paraId="4E99FE54" w14:textId="199627FF" w:rsidR="00DC2265" w:rsidRPr="00D26162" w:rsidRDefault="00DC2265" w:rsidP="0094125C">
      <w:pPr>
        <w:rPr>
          <w:szCs w:val="24"/>
          <w:lang w:val="ru-RU"/>
        </w:rPr>
      </w:pPr>
      <w:r w:rsidRPr="00D26162">
        <w:rPr>
          <w:szCs w:val="24"/>
          <w:lang w:val="ru-RU"/>
        </w:rPr>
        <w:t xml:space="preserve">На галеоне не было никого, обладающего хоть малейшей чувствительностью к варпу. Ни </w:t>
      </w:r>
      <w:proofErr w:type="spellStart"/>
      <w:r w:rsidRPr="00D26162">
        <w:rPr>
          <w:szCs w:val="24"/>
          <w:lang w:val="ru-RU"/>
        </w:rPr>
        <w:t>астропатов</w:t>
      </w:r>
      <w:proofErr w:type="spellEnd"/>
      <w:r w:rsidRPr="00D26162">
        <w:rPr>
          <w:szCs w:val="24"/>
          <w:lang w:val="ru-RU"/>
        </w:rPr>
        <w:t xml:space="preserve">, ни смертных </w:t>
      </w:r>
      <w:proofErr w:type="spellStart"/>
      <w:r w:rsidRPr="00D26162">
        <w:rPr>
          <w:szCs w:val="24"/>
          <w:lang w:val="ru-RU"/>
        </w:rPr>
        <w:t>псайкеров</w:t>
      </w:r>
      <w:proofErr w:type="spellEnd"/>
      <w:r w:rsidRPr="00D26162">
        <w:rPr>
          <w:szCs w:val="24"/>
          <w:lang w:val="ru-RU"/>
        </w:rPr>
        <w:t xml:space="preserve">. Лишь </w:t>
      </w:r>
      <w:proofErr w:type="spellStart"/>
      <w:r w:rsidRPr="00D26162">
        <w:rPr>
          <w:szCs w:val="24"/>
          <w:lang w:val="ru-RU"/>
        </w:rPr>
        <w:t>Джудит</w:t>
      </w:r>
      <w:proofErr w:type="spellEnd"/>
      <w:r w:rsidRPr="00D26162">
        <w:rPr>
          <w:szCs w:val="24"/>
          <w:lang w:val="ru-RU"/>
        </w:rPr>
        <w:t>, пусть в своей непонятной и раздражительной манере, но вс</w:t>
      </w:r>
      <w:r w:rsidR="00BF2D7C" w:rsidRPr="00D26162">
        <w:rPr>
          <w:szCs w:val="24"/>
          <w:lang w:val="ru-RU"/>
        </w:rPr>
        <w:t>е</w:t>
      </w:r>
      <w:r w:rsidRPr="00D26162">
        <w:rPr>
          <w:szCs w:val="24"/>
          <w:lang w:val="ru-RU"/>
        </w:rPr>
        <w:t xml:space="preserve"> же имела отношение к царству сновидений. Так и вышло, что они с Бальдром — по этой и по иным причинам — часто </w:t>
      </w:r>
      <w:r w:rsidR="00B84C48">
        <w:rPr>
          <w:szCs w:val="24"/>
          <w:lang w:val="ru-RU"/>
        </w:rPr>
        <w:t>беседовали</w:t>
      </w:r>
      <w:r w:rsidRPr="00D26162">
        <w:rPr>
          <w:szCs w:val="24"/>
          <w:lang w:val="ru-RU"/>
        </w:rPr>
        <w:t xml:space="preserve"> друг с другом. Со своей стороны, Бальдр испытывал потребность в этих разговорах — желание найти другую душу, которая не шарахнулась бы инстинктивно от любых упоминаний о </w:t>
      </w:r>
      <w:proofErr w:type="spellStart"/>
      <w:r w:rsidRPr="00D26162">
        <w:rPr>
          <w:szCs w:val="24"/>
          <w:lang w:val="ru-RU"/>
        </w:rPr>
        <w:t>малефикаруме</w:t>
      </w:r>
      <w:proofErr w:type="spellEnd"/>
      <w:r w:rsidRPr="00D26162">
        <w:rPr>
          <w:szCs w:val="24"/>
          <w:lang w:val="ru-RU"/>
        </w:rPr>
        <w:t xml:space="preserve">, </w:t>
      </w:r>
      <w:proofErr w:type="spellStart"/>
      <w:r w:rsidRPr="00D26162">
        <w:rPr>
          <w:szCs w:val="24"/>
          <w:lang w:val="ru-RU"/>
        </w:rPr>
        <w:t>псайкерстве</w:t>
      </w:r>
      <w:proofErr w:type="spellEnd"/>
      <w:r w:rsidRPr="00D26162">
        <w:rPr>
          <w:szCs w:val="24"/>
          <w:lang w:val="ru-RU"/>
        </w:rPr>
        <w:t xml:space="preserve"> или колдовстве. Что же из их </w:t>
      </w:r>
      <w:r w:rsidR="00B84C48">
        <w:rPr>
          <w:szCs w:val="24"/>
          <w:lang w:val="ru-RU"/>
        </w:rPr>
        <w:t>встреч</w:t>
      </w:r>
      <w:r w:rsidRPr="00D26162">
        <w:rPr>
          <w:szCs w:val="24"/>
          <w:lang w:val="ru-RU"/>
        </w:rPr>
        <w:t xml:space="preserve"> извлекала сама </w:t>
      </w:r>
      <w:proofErr w:type="spellStart"/>
      <w:r w:rsidRPr="00D26162">
        <w:rPr>
          <w:szCs w:val="24"/>
          <w:lang w:val="ru-RU"/>
        </w:rPr>
        <w:t>Джудит</w:t>
      </w:r>
      <w:proofErr w:type="spellEnd"/>
      <w:r w:rsidRPr="00D26162">
        <w:rPr>
          <w:szCs w:val="24"/>
          <w:lang w:val="ru-RU"/>
        </w:rPr>
        <w:t>, оставалось загадкой. Вполне вероятно, подумал Бальдр, что ей просто одиноко — запертой в изолированной цитадели на вершине горбатого хребта галеона, где е</w:t>
      </w:r>
      <w:r w:rsidR="00BF2D7C" w:rsidRPr="00D26162">
        <w:rPr>
          <w:szCs w:val="24"/>
          <w:lang w:val="ru-RU"/>
        </w:rPr>
        <w:t>е</w:t>
      </w:r>
      <w:r w:rsidRPr="00D26162">
        <w:rPr>
          <w:szCs w:val="24"/>
          <w:lang w:val="ru-RU"/>
        </w:rPr>
        <w:t xml:space="preserve"> единственной компанией были скорбного вида слуги и зловещий взгляд самого живого эфира.</w:t>
      </w:r>
    </w:p>
    <w:p w14:paraId="04BEA979" w14:textId="0A256F41" w:rsidR="00DC2265" w:rsidRPr="00D26162" w:rsidRDefault="00DC2265" w:rsidP="0094125C">
      <w:pPr>
        <w:rPr>
          <w:szCs w:val="24"/>
          <w:lang w:val="ru-RU"/>
        </w:rPr>
      </w:pPr>
      <w:r w:rsidRPr="00D26162">
        <w:rPr>
          <w:szCs w:val="24"/>
          <w:lang w:val="ru-RU"/>
        </w:rPr>
        <w:t>Поэтому, когда появился Бальдр, приоткрыв т</w:t>
      </w:r>
      <w:r w:rsidR="00BF2D7C" w:rsidRPr="00D26162">
        <w:rPr>
          <w:szCs w:val="24"/>
          <w:lang w:val="ru-RU"/>
        </w:rPr>
        <w:t>е</w:t>
      </w:r>
      <w:r w:rsidRPr="00D26162">
        <w:rPr>
          <w:szCs w:val="24"/>
          <w:lang w:val="ru-RU"/>
        </w:rPr>
        <w:t>мную деревянную дверь в железной раме и наклонившись, чтобы войти, она оторвала взгляд от письменного стола, отложила перо, положила руки на колени и улыбнулась.</w:t>
      </w:r>
    </w:p>
    <w:p w14:paraId="217828FA" w14:textId="77777777" w:rsidR="00DC2265" w:rsidRPr="00D26162" w:rsidRDefault="00DC2265" w:rsidP="0094125C">
      <w:pPr>
        <w:rPr>
          <w:szCs w:val="24"/>
          <w:lang w:val="ru-RU"/>
        </w:rPr>
      </w:pPr>
      <w:r w:rsidRPr="00D26162">
        <w:rPr>
          <w:szCs w:val="24"/>
          <w:lang w:val="ru-RU"/>
        </w:rPr>
        <w:t xml:space="preserve">— А, — сказала </w:t>
      </w:r>
      <w:proofErr w:type="spellStart"/>
      <w:r w:rsidRPr="00D26162">
        <w:rPr>
          <w:szCs w:val="24"/>
          <w:lang w:val="ru-RU"/>
        </w:rPr>
        <w:t>ван</w:t>
      </w:r>
      <w:proofErr w:type="spellEnd"/>
      <w:r w:rsidRPr="00D26162">
        <w:rPr>
          <w:szCs w:val="24"/>
          <w:lang w:val="ru-RU"/>
        </w:rPr>
        <w:t xml:space="preserve"> </w:t>
      </w:r>
      <w:proofErr w:type="spellStart"/>
      <w:r w:rsidRPr="00D26162">
        <w:rPr>
          <w:szCs w:val="24"/>
          <w:lang w:val="ru-RU"/>
        </w:rPr>
        <w:t>Клиис</w:t>
      </w:r>
      <w:proofErr w:type="spellEnd"/>
      <w:r w:rsidRPr="00D26162">
        <w:rPr>
          <w:szCs w:val="24"/>
          <w:lang w:val="ru-RU"/>
        </w:rPr>
        <w:t>. — Значит, ты снова вернулся?</w:t>
      </w:r>
    </w:p>
    <w:p w14:paraId="19C8C422" w14:textId="693A3F33" w:rsidR="00DC2265" w:rsidRPr="00D26162" w:rsidRDefault="00DC2265" w:rsidP="0094125C">
      <w:pPr>
        <w:rPr>
          <w:szCs w:val="24"/>
          <w:lang w:val="ru-RU"/>
        </w:rPr>
      </w:pPr>
      <w:r w:rsidRPr="00D26162">
        <w:rPr>
          <w:szCs w:val="24"/>
          <w:lang w:val="ru-RU"/>
        </w:rPr>
        <w:t>Бальдр пересел на длинную кушетку, стоявшую рядом с столом. Даже в доспехах он передвигался тише, чем его братья; без них Бальдр походил на серого призрака. Он был стройнее, чем остальные, а сейчас ещ</w:t>
      </w:r>
      <w:r w:rsidR="00BF2D7C" w:rsidRPr="00D26162">
        <w:rPr>
          <w:szCs w:val="24"/>
          <w:lang w:val="ru-RU"/>
        </w:rPr>
        <w:t>е</w:t>
      </w:r>
      <w:r w:rsidRPr="00D26162">
        <w:rPr>
          <w:szCs w:val="24"/>
          <w:lang w:val="ru-RU"/>
        </w:rPr>
        <w:t xml:space="preserve"> исхудал. Теперь на его шее висел нуль-ошейник, второй из тех, что дал ему Зовущий Бурю, — костяной обруч на шее, увенчанный челюстями железного дракона. Он выглядел хрупким — космодесантник мог бы раздавить его двумя пальцами и вс</w:t>
      </w:r>
      <w:r w:rsidR="00BF2D7C" w:rsidRPr="00D26162">
        <w:rPr>
          <w:szCs w:val="24"/>
          <w:lang w:val="ru-RU"/>
        </w:rPr>
        <w:t>е</w:t>
      </w:r>
      <w:r w:rsidRPr="00D26162">
        <w:rPr>
          <w:szCs w:val="24"/>
          <w:lang w:val="ru-RU"/>
        </w:rPr>
        <w:t xml:space="preserve"> же эта вещица обладала связью с жизнью и смертью Бальдра, связью столь же мощной, как гравитация солнца, удерживающая планету. Убрать нуль-ошейник означало покончить с носителем. А сохранить — искалечить его. </w:t>
      </w:r>
    </w:p>
    <w:p w14:paraId="46190080" w14:textId="77777777" w:rsidR="00DC2265" w:rsidRPr="00D26162" w:rsidRDefault="00DC2265" w:rsidP="0094125C">
      <w:pPr>
        <w:rPr>
          <w:szCs w:val="24"/>
          <w:lang w:val="ru-RU"/>
        </w:rPr>
      </w:pPr>
      <w:r w:rsidRPr="00D26162">
        <w:rPr>
          <w:szCs w:val="24"/>
          <w:lang w:val="ru-RU"/>
        </w:rPr>
        <w:t xml:space="preserve">Космический Волк тяжело опустился на кушетку. </w:t>
      </w:r>
    </w:p>
    <w:p w14:paraId="48351886" w14:textId="205078DA" w:rsidR="00DC2265" w:rsidRPr="00D26162" w:rsidRDefault="00DC2265" w:rsidP="0094125C">
      <w:pPr>
        <w:rPr>
          <w:szCs w:val="24"/>
          <w:lang w:val="ru-RU"/>
        </w:rPr>
      </w:pPr>
      <w:r w:rsidRPr="00D26162">
        <w:rPr>
          <w:szCs w:val="24"/>
          <w:lang w:val="ru-RU"/>
        </w:rPr>
        <w:lastRenderedPageBreak/>
        <w:t xml:space="preserve">— Они почти убежали, — сказал Бальдр. — Но ты подвела нас достаточно близко как раз перед тем, как они приступили к переходу. </w:t>
      </w:r>
      <w:proofErr w:type="spellStart"/>
      <w:r w:rsidRPr="00D26162">
        <w:rPr>
          <w:szCs w:val="24"/>
          <w:lang w:val="ru-RU"/>
        </w:rPr>
        <w:t>Гуннлаугур</w:t>
      </w:r>
      <w:proofErr w:type="spellEnd"/>
      <w:r w:rsidRPr="00D26162">
        <w:rPr>
          <w:szCs w:val="24"/>
          <w:lang w:val="ru-RU"/>
        </w:rPr>
        <w:t xml:space="preserve"> переда</w:t>
      </w:r>
      <w:r w:rsidR="00BF2D7C" w:rsidRPr="00D26162">
        <w:rPr>
          <w:szCs w:val="24"/>
          <w:lang w:val="ru-RU"/>
        </w:rPr>
        <w:t>е</w:t>
      </w:r>
      <w:r w:rsidRPr="00D26162">
        <w:rPr>
          <w:szCs w:val="24"/>
          <w:lang w:val="ru-RU"/>
        </w:rPr>
        <w:t>т свою благодарность.</w:t>
      </w:r>
    </w:p>
    <w:p w14:paraId="37FAA758" w14:textId="414F9DA0" w:rsidR="00DC2265" w:rsidRPr="00D26162" w:rsidRDefault="00DC2265" w:rsidP="0094125C">
      <w:pPr>
        <w:rPr>
          <w:szCs w:val="24"/>
          <w:lang w:val="ru-RU"/>
        </w:rPr>
      </w:pPr>
      <w:r w:rsidRPr="00D26162">
        <w:rPr>
          <w:szCs w:val="24"/>
          <w:lang w:val="ru-RU"/>
        </w:rPr>
        <w:t xml:space="preserve">Ван </w:t>
      </w:r>
      <w:proofErr w:type="spellStart"/>
      <w:r w:rsidRPr="00D26162">
        <w:rPr>
          <w:szCs w:val="24"/>
          <w:lang w:val="ru-RU"/>
        </w:rPr>
        <w:t>Клиис</w:t>
      </w:r>
      <w:proofErr w:type="spellEnd"/>
      <w:r w:rsidRPr="00D26162">
        <w:rPr>
          <w:szCs w:val="24"/>
          <w:lang w:val="ru-RU"/>
        </w:rPr>
        <w:t xml:space="preserve"> рассмеялась. Она встала и подошла, чтобы сесть рядом с космическим десантником. Их разница в размерах выглядела комично. Даже рядом с неулучшенным человеком мамзель показалась бы крошечной, тоненькой, как палочка, с туго натянутой и морщинистой от старости кожей, сильно нарумяненной. Ван </w:t>
      </w:r>
      <w:proofErr w:type="spellStart"/>
      <w:r w:rsidRPr="00D26162">
        <w:rPr>
          <w:szCs w:val="24"/>
          <w:lang w:val="ru-RU"/>
        </w:rPr>
        <w:t>Клиис</w:t>
      </w:r>
      <w:proofErr w:type="spellEnd"/>
      <w:r w:rsidRPr="00D26162">
        <w:rPr>
          <w:szCs w:val="24"/>
          <w:lang w:val="ru-RU"/>
        </w:rPr>
        <w:t xml:space="preserve"> носила множество украшений, некоторые из которых были прикреплены к кости, и шелковое платье с узором в виде малиновых драконов. При ходьбе она прихрамывала, и от не</w:t>
      </w:r>
      <w:r w:rsidR="00BF2D7C" w:rsidRPr="00D26162">
        <w:rPr>
          <w:szCs w:val="24"/>
          <w:lang w:val="ru-RU"/>
        </w:rPr>
        <w:t>е</w:t>
      </w:r>
      <w:r w:rsidRPr="00D26162">
        <w:rPr>
          <w:szCs w:val="24"/>
          <w:lang w:val="ru-RU"/>
        </w:rPr>
        <w:t xml:space="preserve"> сильно пахло как обычными благовониями, так и экзотической выпивкой. Лоб навигатора над</w:t>
      </w:r>
      <w:r w:rsidR="00BF2D7C" w:rsidRPr="00D26162">
        <w:rPr>
          <w:szCs w:val="24"/>
          <w:lang w:val="ru-RU"/>
        </w:rPr>
        <w:t>е</w:t>
      </w:r>
      <w:r w:rsidRPr="00D26162">
        <w:rPr>
          <w:szCs w:val="24"/>
          <w:lang w:val="ru-RU"/>
        </w:rPr>
        <w:t>жно перехватывала кружевная повязка из золотого дамасского шелка.</w:t>
      </w:r>
    </w:p>
    <w:p w14:paraId="25F2AC91" w14:textId="6C8ED5A3" w:rsidR="00DC2265" w:rsidRPr="00D26162" w:rsidRDefault="00DC2265" w:rsidP="0094125C">
      <w:pPr>
        <w:rPr>
          <w:szCs w:val="24"/>
          <w:lang w:val="ru-RU"/>
        </w:rPr>
      </w:pPr>
      <w:r w:rsidRPr="00D26162">
        <w:rPr>
          <w:szCs w:val="24"/>
          <w:lang w:val="ru-RU"/>
        </w:rPr>
        <w:t xml:space="preserve">— Едва ли тот ворчун знает, что я здесь, наверху, — сказала </w:t>
      </w:r>
      <w:proofErr w:type="spellStart"/>
      <w:r w:rsidRPr="00D26162">
        <w:rPr>
          <w:szCs w:val="24"/>
          <w:lang w:val="ru-RU"/>
        </w:rPr>
        <w:t>Джудит</w:t>
      </w:r>
      <w:proofErr w:type="spellEnd"/>
      <w:r w:rsidRPr="00D26162">
        <w:rPr>
          <w:szCs w:val="24"/>
          <w:lang w:val="ru-RU"/>
        </w:rPr>
        <w:t xml:space="preserve">, ласково похлопывая Бальдра по колену. — Приходишь только ты. Это хорошо. Я бы скучала по нашим встречам, если бы ты перестал приходить. Ну, как </w:t>
      </w:r>
      <w:r w:rsidR="0055291C">
        <w:rPr>
          <w:szCs w:val="24"/>
          <w:lang w:val="ru-RU"/>
        </w:rPr>
        <w:t>ты</w:t>
      </w:r>
      <w:r w:rsidRPr="00D26162">
        <w:rPr>
          <w:szCs w:val="24"/>
          <w:lang w:val="ru-RU"/>
        </w:rPr>
        <w:t>?</w:t>
      </w:r>
    </w:p>
    <w:p w14:paraId="69D30918" w14:textId="4C14F83C" w:rsidR="00DC2265" w:rsidRPr="00D26162" w:rsidRDefault="00DC2265" w:rsidP="0094125C">
      <w:pPr>
        <w:rPr>
          <w:szCs w:val="24"/>
          <w:lang w:val="ru-RU"/>
        </w:rPr>
      </w:pPr>
      <w:r w:rsidRPr="00D26162">
        <w:rPr>
          <w:szCs w:val="24"/>
          <w:lang w:val="ru-RU"/>
        </w:rPr>
        <w:t xml:space="preserve">Бальдр сложил ладони вместе. Кожа была мозолистой и </w:t>
      </w:r>
      <w:r w:rsidR="0055291C">
        <w:rPr>
          <w:szCs w:val="24"/>
          <w:lang w:val="ru-RU"/>
        </w:rPr>
        <w:t>с нездоровым сероватым оттенком</w:t>
      </w:r>
      <w:r w:rsidRPr="00D26162">
        <w:rPr>
          <w:szCs w:val="24"/>
          <w:lang w:val="ru-RU"/>
        </w:rPr>
        <w:t xml:space="preserve">. </w:t>
      </w:r>
    </w:p>
    <w:p w14:paraId="6010D66D" w14:textId="456D9B0F" w:rsidR="00DC2265" w:rsidRPr="00D26162" w:rsidRDefault="00DC2265" w:rsidP="0094125C">
      <w:pPr>
        <w:rPr>
          <w:szCs w:val="24"/>
          <w:lang w:val="ru-RU"/>
        </w:rPr>
      </w:pPr>
      <w:r w:rsidRPr="00D26162">
        <w:rPr>
          <w:szCs w:val="24"/>
          <w:lang w:val="ru-RU"/>
        </w:rPr>
        <w:t>— Тяжесть раст</w:t>
      </w:r>
      <w:r w:rsidR="00BF2D7C" w:rsidRPr="00D26162">
        <w:rPr>
          <w:szCs w:val="24"/>
          <w:lang w:val="ru-RU"/>
        </w:rPr>
        <w:t>е</w:t>
      </w:r>
      <w:r w:rsidRPr="00D26162">
        <w:rPr>
          <w:szCs w:val="24"/>
          <w:lang w:val="ru-RU"/>
        </w:rPr>
        <w:t>т. С каждым нашим путешествием я чувствую, как нарастает давление. — Бальдр перев</w:t>
      </w:r>
      <w:r w:rsidR="00BF2D7C" w:rsidRPr="00D26162">
        <w:rPr>
          <w:szCs w:val="24"/>
          <w:lang w:val="ru-RU"/>
        </w:rPr>
        <w:t>е</w:t>
      </w:r>
      <w:r w:rsidRPr="00D26162">
        <w:rPr>
          <w:szCs w:val="24"/>
          <w:lang w:val="ru-RU"/>
        </w:rPr>
        <w:t>л дыхание. — У меня перед глазами словно грозовой фронт.</w:t>
      </w:r>
    </w:p>
    <w:p w14:paraId="00FF0558" w14:textId="77777777" w:rsidR="00DC2265" w:rsidRPr="00D26162" w:rsidRDefault="00DC2265" w:rsidP="0094125C">
      <w:pPr>
        <w:rPr>
          <w:szCs w:val="24"/>
          <w:lang w:val="ru-RU"/>
        </w:rPr>
      </w:pPr>
      <w:r w:rsidRPr="00D26162">
        <w:rPr>
          <w:szCs w:val="24"/>
          <w:lang w:val="ru-RU"/>
        </w:rPr>
        <w:t xml:space="preserve">Ван </w:t>
      </w:r>
      <w:proofErr w:type="spellStart"/>
      <w:r w:rsidRPr="00D26162">
        <w:rPr>
          <w:szCs w:val="24"/>
          <w:lang w:val="ru-RU"/>
        </w:rPr>
        <w:t>Клиис</w:t>
      </w:r>
      <w:proofErr w:type="spellEnd"/>
      <w:r w:rsidRPr="00D26162">
        <w:rPr>
          <w:szCs w:val="24"/>
          <w:lang w:val="ru-RU"/>
        </w:rPr>
        <w:t xml:space="preserve"> недовольно фыркнула: </w:t>
      </w:r>
    </w:p>
    <w:p w14:paraId="527CAA1B" w14:textId="77777777" w:rsidR="00DC2265" w:rsidRPr="00D26162" w:rsidRDefault="00DC2265" w:rsidP="0094125C">
      <w:pPr>
        <w:rPr>
          <w:szCs w:val="24"/>
          <w:lang w:val="ru-RU"/>
        </w:rPr>
      </w:pPr>
      <w:r w:rsidRPr="00D26162">
        <w:rPr>
          <w:szCs w:val="24"/>
          <w:lang w:val="ru-RU"/>
        </w:rPr>
        <w:t>— Твой рунный волшебник поставил дамбу. Но ты — река. Кто окажется сильнее? Вот в чем вопрос, а? Ты никогда не пытался его снять?</w:t>
      </w:r>
    </w:p>
    <w:p w14:paraId="13969CF0" w14:textId="77777777" w:rsidR="00DC2265" w:rsidRPr="00D26162" w:rsidRDefault="00DC2265" w:rsidP="0094125C">
      <w:pPr>
        <w:rPr>
          <w:szCs w:val="24"/>
          <w:lang w:val="ru-RU"/>
        </w:rPr>
      </w:pPr>
      <w:r w:rsidRPr="00D26162">
        <w:rPr>
          <w:szCs w:val="24"/>
          <w:lang w:val="ru-RU"/>
        </w:rPr>
        <w:t xml:space="preserve">Бальдр криво усмехнулся: </w:t>
      </w:r>
    </w:p>
    <w:p w14:paraId="140F5AF0" w14:textId="72EEFD4A" w:rsidR="00DC2265" w:rsidRPr="00D26162" w:rsidRDefault="00DC2265" w:rsidP="0094125C">
      <w:pPr>
        <w:rPr>
          <w:szCs w:val="24"/>
          <w:lang w:val="ru-RU"/>
        </w:rPr>
      </w:pPr>
      <w:r w:rsidRPr="00D26162">
        <w:rPr>
          <w:szCs w:val="24"/>
          <w:lang w:val="ru-RU"/>
        </w:rPr>
        <w:t xml:space="preserve">— </w:t>
      </w:r>
      <w:r w:rsidR="003F2D6E">
        <w:rPr>
          <w:szCs w:val="24"/>
          <w:lang w:val="ru-RU"/>
        </w:rPr>
        <w:t>Не раз и не два</w:t>
      </w:r>
      <w:r w:rsidRPr="00D26162">
        <w:rPr>
          <w:szCs w:val="24"/>
          <w:lang w:val="ru-RU"/>
        </w:rPr>
        <w:t>. В последний</w:t>
      </w:r>
      <w:r w:rsidR="003F2D6E">
        <w:rPr>
          <w:szCs w:val="24"/>
          <w:lang w:val="ru-RU"/>
        </w:rPr>
        <w:t xml:space="preserve"> заход</w:t>
      </w:r>
      <w:r w:rsidRPr="00D26162">
        <w:rPr>
          <w:szCs w:val="24"/>
          <w:lang w:val="ru-RU"/>
        </w:rPr>
        <w:t xml:space="preserve"> я очнулся лишь на следующей день, половина моей каюты была залита кровью. Не думал, что во мне е</w:t>
      </w:r>
      <w:r w:rsidR="00BF2D7C" w:rsidRPr="00D26162">
        <w:rPr>
          <w:szCs w:val="24"/>
          <w:lang w:val="ru-RU"/>
        </w:rPr>
        <w:t>е</w:t>
      </w:r>
      <w:r w:rsidRPr="00D26162">
        <w:rPr>
          <w:szCs w:val="24"/>
          <w:lang w:val="ru-RU"/>
        </w:rPr>
        <w:t xml:space="preserve"> так много осталось, — космодесантник пожал плечами. — Он надел это на меня. Насколько я знаю, только он может это снять.</w:t>
      </w:r>
    </w:p>
    <w:p w14:paraId="2C20620F" w14:textId="77777777" w:rsidR="00DC2265" w:rsidRPr="00D26162" w:rsidRDefault="00DC2265" w:rsidP="0094125C">
      <w:pPr>
        <w:rPr>
          <w:szCs w:val="24"/>
          <w:lang w:val="ru-RU"/>
        </w:rPr>
      </w:pPr>
      <w:r w:rsidRPr="00D26162">
        <w:rPr>
          <w:szCs w:val="24"/>
          <w:lang w:val="ru-RU"/>
        </w:rPr>
        <w:t>— Твои братья… они никогда об этом не думали?</w:t>
      </w:r>
    </w:p>
    <w:p w14:paraId="715EAE1E" w14:textId="6158F05F" w:rsidR="00DC2265" w:rsidRPr="00D26162" w:rsidRDefault="00DC2265" w:rsidP="0094125C">
      <w:pPr>
        <w:rPr>
          <w:szCs w:val="24"/>
          <w:lang w:val="ru-RU"/>
        </w:rPr>
      </w:pPr>
      <w:r w:rsidRPr="00D26162">
        <w:rPr>
          <w:szCs w:val="24"/>
          <w:lang w:val="ru-RU"/>
        </w:rPr>
        <w:t>— Нет, они вс</w:t>
      </w:r>
      <w:r w:rsidR="00BF2D7C" w:rsidRPr="00D26162">
        <w:rPr>
          <w:szCs w:val="24"/>
          <w:lang w:val="ru-RU"/>
        </w:rPr>
        <w:t>е</w:t>
      </w:r>
      <w:r w:rsidRPr="00D26162">
        <w:rPr>
          <w:szCs w:val="24"/>
          <w:lang w:val="ru-RU"/>
        </w:rPr>
        <w:t xml:space="preserve"> обдумали. Оценили риски — верная смерть или неопредел</w:t>
      </w:r>
      <w:r w:rsidR="00BF2D7C" w:rsidRPr="00D26162">
        <w:rPr>
          <w:szCs w:val="24"/>
          <w:lang w:val="ru-RU"/>
        </w:rPr>
        <w:t>е</w:t>
      </w:r>
      <w:r w:rsidRPr="00D26162">
        <w:rPr>
          <w:szCs w:val="24"/>
          <w:lang w:val="ru-RU"/>
        </w:rPr>
        <w:t>нное будущее. Я в долгу перед ними за предоставленный шанс. Теперь я должен найти способ сделать так, чтобы это чего-то стоило.</w:t>
      </w:r>
    </w:p>
    <w:p w14:paraId="584A987A" w14:textId="77777777" w:rsidR="00DC2265" w:rsidRPr="00D26162" w:rsidRDefault="00DC2265" w:rsidP="0094125C">
      <w:pPr>
        <w:rPr>
          <w:szCs w:val="24"/>
          <w:lang w:val="ru-RU"/>
        </w:rPr>
      </w:pPr>
      <w:r w:rsidRPr="00D26162">
        <w:rPr>
          <w:szCs w:val="24"/>
          <w:lang w:val="ru-RU"/>
        </w:rPr>
        <w:t>— Нелегко.</w:t>
      </w:r>
    </w:p>
    <w:p w14:paraId="40C86998" w14:textId="72319E5C" w:rsidR="00DC2265" w:rsidRPr="00D26162" w:rsidRDefault="00DC2265" w:rsidP="0094125C">
      <w:pPr>
        <w:rPr>
          <w:szCs w:val="24"/>
          <w:lang w:val="ru-RU"/>
        </w:rPr>
      </w:pPr>
      <w:r w:rsidRPr="00D26162">
        <w:rPr>
          <w:szCs w:val="24"/>
          <w:lang w:val="ru-RU"/>
        </w:rPr>
        <w:t>— Не</w:t>
      </w:r>
      <w:r w:rsidR="003F2D6E">
        <w:rPr>
          <w:szCs w:val="24"/>
          <w:lang w:val="ru-RU"/>
        </w:rPr>
        <w:t xml:space="preserve"> очень</w:t>
      </w:r>
      <w:r w:rsidRPr="00D26162">
        <w:rPr>
          <w:szCs w:val="24"/>
          <w:lang w:val="ru-RU"/>
        </w:rPr>
        <w:t>, даже, если бы я знал, что ищу.</w:t>
      </w:r>
    </w:p>
    <w:p w14:paraId="6387CDEC" w14:textId="77777777" w:rsidR="00DC2265" w:rsidRPr="00D26162" w:rsidRDefault="00DC2265" w:rsidP="0094125C">
      <w:pPr>
        <w:rPr>
          <w:szCs w:val="24"/>
          <w:lang w:val="ru-RU"/>
        </w:rPr>
      </w:pPr>
      <w:r w:rsidRPr="00D26162">
        <w:rPr>
          <w:szCs w:val="24"/>
          <w:lang w:val="ru-RU"/>
        </w:rPr>
        <w:t xml:space="preserve">Ван </w:t>
      </w:r>
      <w:proofErr w:type="spellStart"/>
      <w:r w:rsidRPr="00D26162">
        <w:rPr>
          <w:szCs w:val="24"/>
          <w:lang w:val="ru-RU"/>
        </w:rPr>
        <w:t>Клиис</w:t>
      </w:r>
      <w:proofErr w:type="spellEnd"/>
      <w:r w:rsidRPr="00D26162">
        <w:rPr>
          <w:szCs w:val="24"/>
          <w:lang w:val="ru-RU"/>
        </w:rPr>
        <w:t xml:space="preserve"> хмыкнула. </w:t>
      </w:r>
    </w:p>
    <w:p w14:paraId="6BF3D18A" w14:textId="25D7784E" w:rsidR="00DC2265" w:rsidRPr="00D26162" w:rsidRDefault="00DC2265" w:rsidP="0094125C">
      <w:pPr>
        <w:rPr>
          <w:szCs w:val="24"/>
          <w:lang w:val="ru-RU"/>
        </w:rPr>
      </w:pPr>
      <w:r w:rsidRPr="00D26162">
        <w:rPr>
          <w:szCs w:val="24"/>
          <w:lang w:val="ru-RU"/>
        </w:rPr>
        <w:t>— Ты понимаешь, что только вс</w:t>
      </w:r>
      <w:r w:rsidR="00BF2D7C" w:rsidRPr="00D26162">
        <w:rPr>
          <w:szCs w:val="24"/>
          <w:lang w:val="ru-RU"/>
        </w:rPr>
        <w:t>е</w:t>
      </w:r>
      <w:r w:rsidRPr="00D26162">
        <w:rPr>
          <w:szCs w:val="24"/>
          <w:lang w:val="ru-RU"/>
        </w:rPr>
        <w:t xml:space="preserve"> усложняешь? Я вижу это с тех пор, как ты попал на корабль. Ты вс</w:t>
      </w:r>
      <w:r w:rsidR="00BF2D7C" w:rsidRPr="00D26162">
        <w:rPr>
          <w:szCs w:val="24"/>
          <w:lang w:val="ru-RU"/>
        </w:rPr>
        <w:t>е</w:t>
      </w:r>
      <w:r w:rsidRPr="00D26162">
        <w:rPr>
          <w:szCs w:val="24"/>
          <w:lang w:val="ru-RU"/>
        </w:rPr>
        <w:t xml:space="preserve"> время говоришь о сво</w:t>
      </w:r>
      <w:r w:rsidR="00BF2D7C" w:rsidRPr="00D26162">
        <w:rPr>
          <w:szCs w:val="24"/>
          <w:lang w:val="ru-RU"/>
        </w:rPr>
        <w:t>е</w:t>
      </w:r>
      <w:r w:rsidRPr="00D26162">
        <w:rPr>
          <w:szCs w:val="24"/>
          <w:lang w:val="ru-RU"/>
        </w:rPr>
        <w:t xml:space="preserve">м пути, собственном пути. </w:t>
      </w:r>
      <w:r w:rsidR="003F2D6E">
        <w:rPr>
          <w:szCs w:val="24"/>
          <w:lang w:val="ru-RU"/>
        </w:rPr>
        <w:t>Делаешь вид</w:t>
      </w:r>
      <w:r w:rsidRPr="00D26162">
        <w:rPr>
          <w:szCs w:val="24"/>
          <w:lang w:val="ru-RU"/>
        </w:rPr>
        <w:t xml:space="preserve">, будто </w:t>
      </w:r>
      <w:r w:rsidR="003F2D6E">
        <w:rPr>
          <w:szCs w:val="24"/>
          <w:lang w:val="ru-RU"/>
        </w:rPr>
        <w:t>ты особенный</w:t>
      </w:r>
      <w:r w:rsidRPr="00D26162">
        <w:rPr>
          <w:szCs w:val="24"/>
          <w:lang w:val="ru-RU"/>
        </w:rPr>
        <w:t xml:space="preserve">, и поэтому для того, чтобы излечиться, тебе нужно что-то </w:t>
      </w:r>
      <w:r w:rsidR="003F2D6E">
        <w:rPr>
          <w:szCs w:val="24"/>
          <w:lang w:val="ru-RU"/>
        </w:rPr>
        <w:t>особенное</w:t>
      </w:r>
      <w:r w:rsidRPr="00D26162">
        <w:rPr>
          <w:szCs w:val="24"/>
          <w:lang w:val="ru-RU"/>
        </w:rPr>
        <w:t xml:space="preserve">. Но ты ничем не отличаешься от остальных. </w:t>
      </w:r>
      <w:r w:rsidR="003F2D6E">
        <w:rPr>
          <w:szCs w:val="24"/>
          <w:lang w:val="ru-RU"/>
        </w:rPr>
        <w:t>В моих глазах — вообще ничем</w:t>
      </w:r>
      <w:r w:rsidRPr="00D26162">
        <w:rPr>
          <w:szCs w:val="24"/>
          <w:lang w:val="ru-RU"/>
        </w:rPr>
        <w:t xml:space="preserve">. — Навигатор наклонилась к Бальдру. — </w:t>
      </w:r>
      <w:r w:rsidRPr="00D26162">
        <w:rPr>
          <w:i/>
          <w:szCs w:val="24"/>
          <w:lang w:val="ru-RU"/>
        </w:rPr>
        <w:t>Мутанты</w:t>
      </w:r>
      <w:r w:rsidRPr="00D26162">
        <w:rPr>
          <w:szCs w:val="24"/>
          <w:lang w:val="ru-RU"/>
        </w:rPr>
        <w:t>. Вот кем мы оба являемся. Я — санкционированный. Ты? Я не знаю. Ты не знаешь. Но признание — это первый шаг. Следом пойдут остальные.</w:t>
      </w:r>
    </w:p>
    <w:p w14:paraId="03BA902D" w14:textId="77777777" w:rsidR="00DC2265" w:rsidRPr="00D26162" w:rsidRDefault="00DC2265" w:rsidP="0094125C">
      <w:pPr>
        <w:rPr>
          <w:szCs w:val="24"/>
          <w:lang w:val="ru-RU"/>
        </w:rPr>
      </w:pPr>
      <w:r w:rsidRPr="00D26162">
        <w:rPr>
          <w:szCs w:val="24"/>
          <w:lang w:val="ru-RU"/>
        </w:rPr>
        <w:t xml:space="preserve">Бальдр опустил взгляд на свои руки. </w:t>
      </w:r>
    </w:p>
    <w:p w14:paraId="2739B756" w14:textId="77777777" w:rsidR="00DC2265" w:rsidRPr="00D26162" w:rsidRDefault="00DC2265" w:rsidP="0094125C">
      <w:pPr>
        <w:rPr>
          <w:szCs w:val="24"/>
          <w:lang w:val="ru-RU"/>
        </w:rPr>
      </w:pPr>
      <w:r w:rsidRPr="00D26162">
        <w:rPr>
          <w:szCs w:val="24"/>
          <w:lang w:val="ru-RU"/>
        </w:rPr>
        <w:t>— Враг сказал мне то же самое. Все говорят одно и то же. — Он снова улыбнулся той же сухой улыбкой. — Они говорят то, что считают правдой, и хотят, чтобы мы тоже в это поверили. Что только сыны Русса лгут самим себе.</w:t>
      </w:r>
    </w:p>
    <w:p w14:paraId="6C3B1F6D" w14:textId="77777777" w:rsidR="00DC2265" w:rsidRPr="00D26162" w:rsidRDefault="00DC2265" w:rsidP="0094125C">
      <w:pPr>
        <w:rPr>
          <w:szCs w:val="24"/>
          <w:lang w:val="ru-RU"/>
        </w:rPr>
      </w:pPr>
      <w:r w:rsidRPr="00D26162">
        <w:rPr>
          <w:szCs w:val="24"/>
          <w:lang w:val="ru-RU"/>
        </w:rPr>
        <w:t>— Ах, теперь ты жалеешь себя.</w:t>
      </w:r>
    </w:p>
    <w:p w14:paraId="333199DA" w14:textId="77777777" w:rsidR="00DC2265" w:rsidRPr="00D26162" w:rsidRDefault="00DC2265" w:rsidP="0094125C">
      <w:pPr>
        <w:rPr>
          <w:szCs w:val="24"/>
          <w:lang w:val="ru-RU"/>
        </w:rPr>
      </w:pPr>
      <w:r w:rsidRPr="00D26162">
        <w:rPr>
          <w:szCs w:val="24"/>
          <w:lang w:val="ru-RU"/>
        </w:rPr>
        <w:lastRenderedPageBreak/>
        <w:t xml:space="preserve">— Нет, просто констатирую факт. Со стороны это выглядит просто. Но изнутри... — Бальдр с трудом подбирал слова. — Я </w:t>
      </w:r>
      <w:r w:rsidRPr="00D26162">
        <w:rPr>
          <w:i/>
          <w:szCs w:val="24"/>
          <w:lang w:val="ru-RU"/>
        </w:rPr>
        <w:t>чувствовал</w:t>
      </w:r>
      <w:r w:rsidRPr="00D26162">
        <w:rPr>
          <w:szCs w:val="24"/>
          <w:lang w:val="ru-RU"/>
        </w:rPr>
        <w:t xml:space="preserve"> то, что делает </w:t>
      </w:r>
      <w:proofErr w:type="spellStart"/>
      <w:r w:rsidRPr="00D26162">
        <w:rPr>
          <w:szCs w:val="24"/>
          <w:lang w:val="ru-RU"/>
        </w:rPr>
        <w:t>Ньяль</w:t>
      </w:r>
      <w:proofErr w:type="spellEnd"/>
      <w:r w:rsidRPr="00D26162">
        <w:rPr>
          <w:szCs w:val="24"/>
          <w:lang w:val="ru-RU"/>
        </w:rPr>
        <w:t>. И характер его действий. Это отличалось и от того, что делает враг, и от того, что могу сотворить я.</w:t>
      </w:r>
    </w:p>
    <w:p w14:paraId="10E80069" w14:textId="77777777" w:rsidR="00DC2265" w:rsidRPr="00D26162" w:rsidRDefault="00DC2265" w:rsidP="0094125C">
      <w:pPr>
        <w:rPr>
          <w:szCs w:val="24"/>
          <w:lang w:val="ru-RU"/>
        </w:rPr>
      </w:pPr>
      <w:r w:rsidRPr="00D26162">
        <w:rPr>
          <w:szCs w:val="24"/>
          <w:lang w:val="ru-RU"/>
        </w:rPr>
        <w:t>— Когда твой ошейник сломан?</w:t>
      </w:r>
    </w:p>
    <w:p w14:paraId="2F64892C" w14:textId="77777777" w:rsidR="00DC2265" w:rsidRPr="00D26162" w:rsidRDefault="00DC2265" w:rsidP="0094125C">
      <w:pPr>
        <w:rPr>
          <w:szCs w:val="24"/>
          <w:lang w:val="ru-RU"/>
        </w:rPr>
      </w:pPr>
      <w:r w:rsidRPr="00D26162">
        <w:rPr>
          <w:szCs w:val="24"/>
          <w:lang w:val="ru-RU"/>
        </w:rPr>
        <w:t>— Да.</w:t>
      </w:r>
    </w:p>
    <w:p w14:paraId="3EEF2C55" w14:textId="77777777" w:rsidR="00DC2265" w:rsidRPr="00D26162" w:rsidRDefault="00DC2265" w:rsidP="0094125C">
      <w:pPr>
        <w:rPr>
          <w:szCs w:val="24"/>
          <w:lang w:val="ru-RU"/>
        </w:rPr>
      </w:pPr>
      <w:r w:rsidRPr="00D26162">
        <w:rPr>
          <w:szCs w:val="24"/>
          <w:lang w:val="ru-RU"/>
        </w:rPr>
        <w:t>— Тогда ты — нечто новое.</w:t>
      </w:r>
    </w:p>
    <w:p w14:paraId="7884A06D" w14:textId="77777777" w:rsidR="00DC2265" w:rsidRPr="00D26162" w:rsidRDefault="00DC2265" w:rsidP="0094125C">
      <w:pPr>
        <w:rPr>
          <w:szCs w:val="24"/>
          <w:lang w:val="ru-RU"/>
        </w:rPr>
      </w:pPr>
      <w:r w:rsidRPr="00D26162">
        <w:rPr>
          <w:szCs w:val="24"/>
          <w:lang w:val="ru-RU"/>
        </w:rPr>
        <w:t>— Мне тоже это говорили. Кто знает?</w:t>
      </w:r>
    </w:p>
    <w:p w14:paraId="130B76DA" w14:textId="61443D8C" w:rsidR="00DC2265" w:rsidRPr="00D26162" w:rsidRDefault="00DC2265" w:rsidP="0094125C">
      <w:pPr>
        <w:rPr>
          <w:szCs w:val="24"/>
          <w:lang w:val="ru-RU"/>
        </w:rPr>
      </w:pPr>
      <w:r w:rsidRPr="00D26162">
        <w:rPr>
          <w:szCs w:val="24"/>
          <w:lang w:val="ru-RU"/>
        </w:rPr>
        <w:t xml:space="preserve">— Это </w:t>
      </w:r>
      <w:r w:rsidR="00016786">
        <w:rPr>
          <w:szCs w:val="24"/>
          <w:lang w:val="ru-RU"/>
        </w:rPr>
        <w:t>тебе решать.</w:t>
      </w:r>
    </w:p>
    <w:p w14:paraId="39DB4969" w14:textId="2216AA62" w:rsidR="00DC2265" w:rsidRPr="00D26162" w:rsidRDefault="00DC2265" w:rsidP="0094125C">
      <w:pPr>
        <w:rPr>
          <w:szCs w:val="24"/>
          <w:lang w:val="ru-RU"/>
        </w:rPr>
      </w:pPr>
      <w:r w:rsidRPr="00D26162">
        <w:rPr>
          <w:szCs w:val="24"/>
          <w:lang w:val="ru-RU"/>
        </w:rPr>
        <w:t xml:space="preserve">— Так и есть. — Бальдр стиснул кулак. — Но я не позволю </w:t>
      </w:r>
      <w:r w:rsidR="00016786">
        <w:rPr>
          <w:szCs w:val="24"/>
          <w:lang w:val="ru-RU"/>
        </w:rPr>
        <w:t>этому</w:t>
      </w:r>
      <w:r w:rsidRPr="00D26162">
        <w:rPr>
          <w:szCs w:val="24"/>
          <w:lang w:val="ru-RU"/>
        </w:rPr>
        <w:t xml:space="preserve"> ослабить стаю. Я должен сражаться, сейчас, вместе с ними, на этой охоте, независимо от того, удастся ли раскрыть секрет.</w:t>
      </w:r>
    </w:p>
    <w:p w14:paraId="2C9C0E2C" w14:textId="2DAD27CD" w:rsidR="00DC2265" w:rsidRPr="00D26162" w:rsidRDefault="00DC2265" w:rsidP="0094125C">
      <w:pPr>
        <w:rPr>
          <w:szCs w:val="24"/>
          <w:lang w:val="ru-RU"/>
        </w:rPr>
      </w:pPr>
      <w:r w:rsidRPr="00D26162">
        <w:rPr>
          <w:szCs w:val="24"/>
          <w:lang w:val="ru-RU"/>
        </w:rPr>
        <w:t>— Или пока эта штука не убь</w:t>
      </w:r>
      <w:r w:rsidR="00BF2D7C" w:rsidRPr="00D26162">
        <w:rPr>
          <w:szCs w:val="24"/>
          <w:lang w:val="ru-RU"/>
        </w:rPr>
        <w:t>е</w:t>
      </w:r>
      <w:r w:rsidRPr="00D26162">
        <w:rPr>
          <w:szCs w:val="24"/>
          <w:lang w:val="ru-RU"/>
        </w:rPr>
        <w:t xml:space="preserve">т тебя. — </w:t>
      </w:r>
      <w:proofErr w:type="spellStart"/>
      <w:r w:rsidRPr="00D26162">
        <w:rPr>
          <w:szCs w:val="24"/>
          <w:lang w:val="ru-RU"/>
        </w:rPr>
        <w:t>Джудит</w:t>
      </w:r>
      <w:proofErr w:type="spellEnd"/>
      <w:r w:rsidRPr="00D26162">
        <w:rPr>
          <w:szCs w:val="24"/>
          <w:lang w:val="ru-RU"/>
        </w:rPr>
        <w:t xml:space="preserve"> изучающе вгляделась в космодесантника. — Она убивает тебя прямо сейчас, я ясно это вижу. Если бы я </w:t>
      </w:r>
      <w:r w:rsidR="00AE768F">
        <w:rPr>
          <w:szCs w:val="24"/>
          <w:lang w:val="ru-RU"/>
        </w:rPr>
        <w:t>тут</w:t>
      </w:r>
      <w:r w:rsidRPr="00D26162">
        <w:rPr>
          <w:szCs w:val="24"/>
          <w:lang w:val="ru-RU"/>
        </w:rPr>
        <w:t xml:space="preserve"> открыла Видящее Око, увидела бы ещ</w:t>
      </w:r>
      <w:r w:rsidR="00BF2D7C" w:rsidRPr="00D26162">
        <w:rPr>
          <w:szCs w:val="24"/>
          <w:lang w:val="ru-RU"/>
        </w:rPr>
        <w:t>е</w:t>
      </w:r>
      <w:r w:rsidRPr="00D26162">
        <w:rPr>
          <w:szCs w:val="24"/>
          <w:lang w:val="ru-RU"/>
        </w:rPr>
        <w:t xml:space="preserve"> острее. В глубине твоей души что-то кипит. Оно пытается вырваться наружу, но не может. Ты замкнулся в своей болезни.</w:t>
      </w:r>
    </w:p>
    <w:p w14:paraId="79D87D55" w14:textId="77777777" w:rsidR="00DC2265" w:rsidRPr="00D26162" w:rsidRDefault="00DC2265" w:rsidP="0094125C">
      <w:pPr>
        <w:rPr>
          <w:szCs w:val="24"/>
          <w:lang w:val="ru-RU"/>
        </w:rPr>
      </w:pPr>
      <w:r w:rsidRPr="00D26162">
        <w:rPr>
          <w:szCs w:val="24"/>
          <w:lang w:val="ru-RU"/>
        </w:rPr>
        <w:t xml:space="preserve">Бальдр глубоко задумался. </w:t>
      </w:r>
    </w:p>
    <w:p w14:paraId="014D0D6F" w14:textId="37476BD5" w:rsidR="00DC2265" w:rsidRPr="00D26162" w:rsidRDefault="00DC2265" w:rsidP="0094125C">
      <w:pPr>
        <w:rPr>
          <w:szCs w:val="24"/>
          <w:lang w:val="ru-RU"/>
        </w:rPr>
      </w:pPr>
      <w:r w:rsidRPr="00D26162">
        <w:rPr>
          <w:szCs w:val="24"/>
          <w:lang w:val="ru-RU"/>
        </w:rPr>
        <w:t xml:space="preserve">— Будь у меня оружие — любое другое оружие, я бы знал, как с ним управляться. Топор, клинок, болтер. С ними я никогда не сомневаюсь, ни на секунду. Но это — даже если бы я смог его открыть, </w:t>
      </w:r>
      <w:r w:rsidR="00AE768F">
        <w:rPr>
          <w:szCs w:val="24"/>
          <w:lang w:val="ru-RU"/>
        </w:rPr>
        <w:t>стоит</w:t>
      </w:r>
      <w:r w:rsidRPr="00D26162">
        <w:rPr>
          <w:szCs w:val="24"/>
          <w:lang w:val="ru-RU"/>
        </w:rPr>
        <w:t xml:space="preserve"> ли </w:t>
      </w:r>
      <w:r w:rsidR="00AE768F">
        <w:rPr>
          <w:szCs w:val="24"/>
          <w:lang w:val="ru-RU"/>
        </w:rPr>
        <w:t>мне</w:t>
      </w:r>
      <w:r w:rsidRPr="00D26162">
        <w:rPr>
          <w:szCs w:val="24"/>
          <w:lang w:val="ru-RU"/>
        </w:rPr>
        <w:t xml:space="preserve"> это делать?</w:t>
      </w:r>
    </w:p>
    <w:p w14:paraId="04091001" w14:textId="77777777" w:rsidR="00DC2265" w:rsidRPr="00D26162" w:rsidRDefault="00DC2265" w:rsidP="0094125C">
      <w:pPr>
        <w:rPr>
          <w:szCs w:val="24"/>
          <w:lang w:val="ru-RU"/>
        </w:rPr>
      </w:pPr>
      <w:r w:rsidRPr="00D26162">
        <w:rPr>
          <w:szCs w:val="24"/>
          <w:lang w:val="ru-RU"/>
        </w:rPr>
        <w:t>— Ты говорил об этом с братьями?</w:t>
      </w:r>
    </w:p>
    <w:p w14:paraId="6AB79E13" w14:textId="77777777" w:rsidR="00DC2265" w:rsidRPr="00D26162" w:rsidRDefault="00DC2265" w:rsidP="0094125C">
      <w:pPr>
        <w:rPr>
          <w:szCs w:val="24"/>
          <w:lang w:val="ru-RU"/>
        </w:rPr>
      </w:pPr>
      <w:r w:rsidRPr="00D26162">
        <w:rPr>
          <w:szCs w:val="24"/>
          <w:lang w:val="ru-RU"/>
        </w:rPr>
        <w:t xml:space="preserve">Бальдр усмехнулся: </w:t>
      </w:r>
    </w:p>
    <w:p w14:paraId="21382E95" w14:textId="77777777" w:rsidR="00DC2265" w:rsidRPr="00D26162" w:rsidRDefault="00DC2265" w:rsidP="0094125C">
      <w:pPr>
        <w:rPr>
          <w:szCs w:val="24"/>
          <w:lang w:val="ru-RU"/>
        </w:rPr>
      </w:pPr>
      <w:r w:rsidRPr="00D26162">
        <w:rPr>
          <w:szCs w:val="24"/>
          <w:lang w:val="ru-RU"/>
        </w:rPr>
        <w:t>— Да говорил. Они все видели, как я преобразился. И знают об опасности.</w:t>
      </w:r>
    </w:p>
    <w:p w14:paraId="035FBF08" w14:textId="77777777" w:rsidR="00DC2265" w:rsidRPr="00D26162" w:rsidRDefault="00DC2265" w:rsidP="0094125C">
      <w:pPr>
        <w:rPr>
          <w:szCs w:val="24"/>
          <w:lang w:val="ru-RU"/>
        </w:rPr>
      </w:pPr>
      <w:r w:rsidRPr="00D26162">
        <w:rPr>
          <w:szCs w:val="24"/>
          <w:lang w:val="ru-RU"/>
        </w:rPr>
        <w:t>— Что они говорят?</w:t>
      </w:r>
    </w:p>
    <w:p w14:paraId="0B305287" w14:textId="77777777" w:rsidR="00DC2265" w:rsidRPr="00D26162" w:rsidRDefault="00DC2265" w:rsidP="0094125C">
      <w:pPr>
        <w:rPr>
          <w:szCs w:val="24"/>
          <w:lang w:val="ru-RU"/>
        </w:rPr>
      </w:pPr>
      <w:r w:rsidRPr="00D26162">
        <w:rPr>
          <w:szCs w:val="24"/>
          <w:lang w:val="ru-RU"/>
        </w:rPr>
        <w:t>— То же, что и ты. То же, что и я. Мы все в неведении.</w:t>
      </w:r>
    </w:p>
    <w:p w14:paraId="57DAB67F" w14:textId="5554A620" w:rsidR="00DC2265" w:rsidRPr="00D26162" w:rsidRDefault="00DC2265" w:rsidP="0094125C">
      <w:pPr>
        <w:rPr>
          <w:szCs w:val="24"/>
          <w:lang w:val="ru-RU"/>
        </w:rPr>
      </w:pPr>
      <w:r w:rsidRPr="00D26162">
        <w:rPr>
          <w:szCs w:val="24"/>
          <w:lang w:val="ru-RU"/>
        </w:rPr>
        <w:t xml:space="preserve">Ван </w:t>
      </w:r>
      <w:proofErr w:type="spellStart"/>
      <w:r w:rsidRPr="00D26162">
        <w:rPr>
          <w:szCs w:val="24"/>
          <w:lang w:val="ru-RU"/>
        </w:rPr>
        <w:t>Клиис</w:t>
      </w:r>
      <w:proofErr w:type="spellEnd"/>
      <w:r w:rsidRPr="00D26162">
        <w:rPr>
          <w:szCs w:val="24"/>
          <w:lang w:val="ru-RU"/>
        </w:rPr>
        <w:t xml:space="preserve"> по-прежнему смотрела на него. Взгляд женщины был странно непоколебим, как у маленького реб</w:t>
      </w:r>
      <w:r w:rsidR="00BF2D7C" w:rsidRPr="00D26162">
        <w:rPr>
          <w:szCs w:val="24"/>
          <w:lang w:val="ru-RU"/>
        </w:rPr>
        <w:t>е</w:t>
      </w:r>
      <w:r w:rsidRPr="00D26162">
        <w:rPr>
          <w:szCs w:val="24"/>
          <w:lang w:val="ru-RU"/>
        </w:rPr>
        <w:t>нка. Возможно, они все были такими, эти звездоч</w:t>
      </w:r>
      <w:r w:rsidR="00BF2D7C" w:rsidRPr="00D26162">
        <w:rPr>
          <w:szCs w:val="24"/>
          <w:lang w:val="ru-RU"/>
        </w:rPr>
        <w:t>е</w:t>
      </w:r>
      <w:r w:rsidRPr="00D26162">
        <w:rPr>
          <w:szCs w:val="24"/>
          <w:lang w:val="ru-RU"/>
        </w:rPr>
        <w:t>ты — такими их сделало ремесло.</w:t>
      </w:r>
    </w:p>
    <w:p w14:paraId="7C97FB7A" w14:textId="79B54041" w:rsidR="00DC2265" w:rsidRPr="00D26162" w:rsidRDefault="00DC2265" w:rsidP="0094125C">
      <w:pPr>
        <w:rPr>
          <w:szCs w:val="24"/>
          <w:lang w:val="ru-RU"/>
        </w:rPr>
      </w:pPr>
      <w:r w:rsidRPr="00D26162">
        <w:rPr>
          <w:szCs w:val="24"/>
          <w:lang w:val="ru-RU"/>
        </w:rPr>
        <w:t>— Ладно. Если они не дадут тебе полезного совета, посоветуйся со мной. Ты узнаешь. Ты узнаешь, когда настанет момент, потому что буря в твоей душе не может быть случайностью. Она нашла тебя по какому-то замыслу. По чьему замыслу? Может, и врагов. А может, и нет, потому что они не контролируют вс</w:t>
      </w:r>
      <w:r w:rsidR="00BF2D7C" w:rsidRPr="00D26162">
        <w:rPr>
          <w:szCs w:val="24"/>
          <w:lang w:val="ru-RU"/>
        </w:rPr>
        <w:t>е</w:t>
      </w:r>
      <w:r w:rsidRPr="00D26162">
        <w:rPr>
          <w:szCs w:val="24"/>
          <w:lang w:val="ru-RU"/>
        </w:rPr>
        <w:t>. Но вот в ч</w:t>
      </w:r>
      <w:r w:rsidR="00BF2D7C" w:rsidRPr="00D26162">
        <w:rPr>
          <w:szCs w:val="24"/>
          <w:lang w:val="ru-RU"/>
        </w:rPr>
        <w:t>е</w:t>
      </w:r>
      <w:r w:rsidRPr="00D26162">
        <w:rPr>
          <w:szCs w:val="24"/>
          <w:lang w:val="ru-RU"/>
        </w:rPr>
        <w:t>м дело — вы не найд</w:t>
      </w:r>
      <w:r w:rsidR="00BF2D7C" w:rsidRPr="00D26162">
        <w:rPr>
          <w:szCs w:val="24"/>
          <w:lang w:val="ru-RU"/>
        </w:rPr>
        <w:t>е</w:t>
      </w:r>
      <w:r w:rsidRPr="00D26162">
        <w:rPr>
          <w:szCs w:val="24"/>
          <w:lang w:val="ru-RU"/>
        </w:rPr>
        <w:t>те эту вещь, если будете е</w:t>
      </w:r>
      <w:r w:rsidR="00BF2D7C" w:rsidRPr="00D26162">
        <w:rPr>
          <w:szCs w:val="24"/>
          <w:lang w:val="ru-RU"/>
        </w:rPr>
        <w:t>е</w:t>
      </w:r>
      <w:r w:rsidRPr="00D26162">
        <w:rPr>
          <w:szCs w:val="24"/>
          <w:lang w:val="ru-RU"/>
        </w:rPr>
        <w:t xml:space="preserve"> искать. Вы разглядите правду лишь краем глаза. Вот что мы делаем. Мы прозреваем то, что на грани, и довольны тем, что не можем сосредоточить вс</w:t>
      </w:r>
      <w:r w:rsidR="00BF2D7C" w:rsidRPr="00D26162">
        <w:rPr>
          <w:szCs w:val="24"/>
          <w:lang w:val="ru-RU"/>
        </w:rPr>
        <w:t>е</w:t>
      </w:r>
      <w:r w:rsidRPr="00D26162">
        <w:rPr>
          <w:szCs w:val="24"/>
          <w:lang w:val="ru-RU"/>
        </w:rPr>
        <w:t xml:space="preserve"> сво</w:t>
      </w:r>
      <w:r w:rsidR="00BF2D7C" w:rsidRPr="00D26162">
        <w:rPr>
          <w:szCs w:val="24"/>
          <w:lang w:val="ru-RU"/>
        </w:rPr>
        <w:t>е</w:t>
      </w:r>
      <w:r w:rsidRPr="00D26162">
        <w:rPr>
          <w:szCs w:val="24"/>
          <w:lang w:val="ru-RU"/>
        </w:rPr>
        <w:t xml:space="preserve"> внимание. Будьте такими, как мы. Не будьте такими охотниками.</w:t>
      </w:r>
    </w:p>
    <w:p w14:paraId="6D977340" w14:textId="77777777" w:rsidR="00DC2265" w:rsidRPr="00D26162" w:rsidRDefault="00DC2265" w:rsidP="0094125C">
      <w:pPr>
        <w:rPr>
          <w:szCs w:val="24"/>
          <w:lang w:val="ru-RU"/>
        </w:rPr>
      </w:pPr>
      <w:r w:rsidRPr="00D26162">
        <w:rPr>
          <w:szCs w:val="24"/>
          <w:lang w:val="ru-RU"/>
        </w:rPr>
        <w:t xml:space="preserve">Бальдр внимательно слушал. Он научился этому благодаря </w:t>
      </w:r>
      <w:proofErr w:type="spellStart"/>
      <w:r w:rsidRPr="00D26162">
        <w:rPr>
          <w:szCs w:val="24"/>
          <w:lang w:val="ru-RU"/>
        </w:rPr>
        <w:t>Джудит</w:t>
      </w:r>
      <w:proofErr w:type="spellEnd"/>
      <w:r w:rsidRPr="00D26162">
        <w:rPr>
          <w:szCs w:val="24"/>
          <w:lang w:val="ru-RU"/>
        </w:rPr>
        <w:t xml:space="preserve">. </w:t>
      </w:r>
    </w:p>
    <w:p w14:paraId="662D48DF" w14:textId="04CA0BF1" w:rsidR="00DC2265" w:rsidRPr="00D26162" w:rsidRDefault="00DC2265" w:rsidP="0094125C">
      <w:pPr>
        <w:rPr>
          <w:szCs w:val="24"/>
          <w:lang w:val="ru-RU"/>
        </w:rPr>
      </w:pPr>
      <w:r w:rsidRPr="00D26162">
        <w:rPr>
          <w:szCs w:val="24"/>
          <w:lang w:val="ru-RU"/>
        </w:rPr>
        <w:t>— Вс</w:t>
      </w:r>
      <w:r w:rsidR="00BF2D7C" w:rsidRPr="00D26162">
        <w:rPr>
          <w:szCs w:val="24"/>
          <w:lang w:val="ru-RU"/>
        </w:rPr>
        <w:t>е</w:t>
      </w:r>
      <w:r w:rsidRPr="00D26162">
        <w:rPr>
          <w:szCs w:val="24"/>
          <w:lang w:val="ru-RU"/>
        </w:rPr>
        <w:t>, чем я когда-либо был, — сказал он. — Вс</w:t>
      </w:r>
      <w:r w:rsidR="00BF2D7C" w:rsidRPr="00D26162">
        <w:rPr>
          <w:szCs w:val="24"/>
          <w:lang w:val="ru-RU"/>
        </w:rPr>
        <w:t>е</w:t>
      </w:r>
      <w:r w:rsidRPr="00D26162">
        <w:rPr>
          <w:szCs w:val="24"/>
          <w:lang w:val="ru-RU"/>
        </w:rPr>
        <w:t>, чем я когда-либо хотел стать, — это держать добычу в поле зрения. Загонять е</w:t>
      </w:r>
      <w:r w:rsidR="00BF2D7C" w:rsidRPr="00D26162">
        <w:rPr>
          <w:szCs w:val="24"/>
          <w:lang w:val="ru-RU"/>
        </w:rPr>
        <w:t>е</w:t>
      </w:r>
      <w:r w:rsidRPr="00D26162">
        <w:rPr>
          <w:szCs w:val="24"/>
          <w:lang w:val="ru-RU"/>
        </w:rPr>
        <w:t>. Уби</w:t>
      </w:r>
      <w:r w:rsidR="00AE768F">
        <w:rPr>
          <w:szCs w:val="24"/>
          <w:lang w:val="ru-RU"/>
        </w:rPr>
        <w:t>ва</w:t>
      </w:r>
      <w:r w:rsidRPr="00D26162">
        <w:rPr>
          <w:szCs w:val="24"/>
          <w:lang w:val="ru-RU"/>
        </w:rPr>
        <w:t>ть е</w:t>
      </w:r>
      <w:r w:rsidR="00BF2D7C" w:rsidRPr="00D26162">
        <w:rPr>
          <w:szCs w:val="24"/>
          <w:lang w:val="ru-RU"/>
        </w:rPr>
        <w:t>е</w:t>
      </w:r>
      <w:r w:rsidRPr="00D26162">
        <w:rPr>
          <w:szCs w:val="24"/>
          <w:lang w:val="ru-RU"/>
        </w:rPr>
        <w:t xml:space="preserve"> — ради себя, ради безопасности моего народа.</w:t>
      </w:r>
    </w:p>
    <w:p w14:paraId="72517F21" w14:textId="77777777" w:rsidR="00DC2265" w:rsidRPr="00D26162" w:rsidRDefault="00DC2265" w:rsidP="0094125C">
      <w:pPr>
        <w:rPr>
          <w:szCs w:val="24"/>
          <w:lang w:val="ru-RU"/>
        </w:rPr>
      </w:pPr>
      <w:r w:rsidRPr="00D26162">
        <w:rPr>
          <w:szCs w:val="24"/>
          <w:lang w:val="ru-RU"/>
        </w:rPr>
        <w:t xml:space="preserve">Ван </w:t>
      </w:r>
      <w:proofErr w:type="spellStart"/>
      <w:r w:rsidRPr="00D26162">
        <w:rPr>
          <w:szCs w:val="24"/>
          <w:lang w:val="ru-RU"/>
        </w:rPr>
        <w:t>Клиис</w:t>
      </w:r>
      <w:proofErr w:type="spellEnd"/>
      <w:r w:rsidRPr="00D26162">
        <w:rPr>
          <w:szCs w:val="24"/>
          <w:lang w:val="ru-RU"/>
        </w:rPr>
        <w:t xml:space="preserve"> рассмеялась и снова похлопала его по колену: </w:t>
      </w:r>
    </w:p>
    <w:p w14:paraId="3B871950" w14:textId="227E70AF" w:rsidR="00DC2265" w:rsidRPr="00D26162" w:rsidRDefault="00DC2265" w:rsidP="0094125C">
      <w:pPr>
        <w:rPr>
          <w:szCs w:val="24"/>
          <w:lang w:val="ru-RU"/>
        </w:rPr>
      </w:pPr>
      <w:r w:rsidRPr="00D26162">
        <w:rPr>
          <w:szCs w:val="24"/>
          <w:lang w:val="ru-RU"/>
        </w:rPr>
        <w:t>— Я знаю! Может, ты способен измениться. А может, и нет. Но я говорю тебе правду. Соглашайся или не соглашайся — выбор за тобой.</w:t>
      </w:r>
    </w:p>
    <w:p w14:paraId="48E2E382" w14:textId="77777777" w:rsidR="00DC2265" w:rsidRPr="00D26162" w:rsidRDefault="00DC2265" w:rsidP="0094125C">
      <w:pPr>
        <w:rPr>
          <w:szCs w:val="24"/>
          <w:lang w:val="ru-RU"/>
        </w:rPr>
      </w:pPr>
      <w:r w:rsidRPr="00D26162">
        <w:rPr>
          <w:szCs w:val="24"/>
          <w:lang w:val="ru-RU"/>
        </w:rPr>
        <w:t xml:space="preserve">Затем улыбка исчезла с лица </w:t>
      </w:r>
      <w:proofErr w:type="spellStart"/>
      <w:r w:rsidRPr="00D26162">
        <w:rPr>
          <w:szCs w:val="24"/>
          <w:lang w:val="ru-RU"/>
        </w:rPr>
        <w:t>ван</w:t>
      </w:r>
      <w:proofErr w:type="spellEnd"/>
      <w:r w:rsidRPr="00D26162">
        <w:rPr>
          <w:szCs w:val="24"/>
          <w:lang w:val="ru-RU"/>
        </w:rPr>
        <w:t xml:space="preserve"> </w:t>
      </w:r>
      <w:proofErr w:type="spellStart"/>
      <w:r w:rsidRPr="00D26162">
        <w:rPr>
          <w:szCs w:val="24"/>
          <w:lang w:val="ru-RU"/>
        </w:rPr>
        <w:t>Клиис</w:t>
      </w:r>
      <w:proofErr w:type="spellEnd"/>
      <w:r w:rsidRPr="00D26162">
        <w:rPr>
          <w:szCs w:val="24"/>
          <w:lang w:val="ru-RU"/>
        </w:rPr>
        <w:t>.</w:t>
      </w:r>
    </w:p>
    <w:p w14:paraId="1B2E4F9D" w14:textId="4FEF5F8F" w:rsidR="00DC2265" w:rsidRPr="00D26162" w:rsidRDefault="00DC2265" w:rsidP="0094125C">
      <w:pPr>
        <w:rPr>
          <w:szCs w:val="24"/>
          <w:lang w:val="ru-RU"/>
        </w:rPr>
      </w:pPr>
      <w:r w:rsidRPr="00D26162">
        <w:rPr>
          <w:szCs w:val="24"/>
          <w:lang w:val="ru-RU"/>
        </w:rPr>
        <w:lastRenderedPageBreak/>
        <w:t>— Но это скоро убь</w:t>
      </w:r>
      <w:r w:rsidR="00BF2D7C" w:rsidRPr="00D26162">
        <w:rPr>
          <w:szCs w:val="24"/>
          <w:lang w:val="ru-RU"/>
        </w:rPr>
        <w:t>е</w:t>
      </w:r>
      <w:r w:rsidRPr="00D26162">
        <w:rPr>
          <w:szCs w:val="24"/>
          <w:lang w:val="ru-RU"/>
        </w:rPr>
        <w:t>т тебя, — строго сказала навигатор. — Очень скоро. Так что сделай выбор, каким бы он ни был, и тв</w:t>
      </w:r>
      <w:r w:rsidR="00BF2D7C" w:rsidRPr="00D26162">
        <w:rPr>
          <w:szCs w:val="24"/>
          <w:lang w:val="ru-RU"/>
        </w:rPr>
        <w:t>е</w:t>
      </w:r>
      <w:r w:rsidRPr="00D26162">
        <w:rPr>
          <w:szCs w:val="24"/>
          <w:lang w:val="ru-RU"/>
        </w:rPr>
        <w:t>рдо его придерживайся.</w:t>
      </w:r>
    </w:p>
    <w:p w14:paraId="4C9B5B63" w14:textId="1D532E92" w:rsidR="00DC2265" w:rsidRPr="00D26162" w:rsidRDefault="00DC2265" w:rsidP="005F09C4">
      <w:pPr>
        <w:pStyle w:val="2"/>
        <w:rPr>
          <w:b w:val="0"/>
          <w:lang w:val="ru-RU"/>
        </w:rPr>
      </w:pPr>
      <w:r w:rsidRPr="00D26162">
        <w:rPr>
          <w:lang w:val="ru-RU"/>
        </w:rPr>
        <w:t>Глава седьмая</w:t>
      </w:r>
    </w:p>
    <w:p w14:paraId="7F0DC791" w14:textId="77777777" w:rsidR="00DC2265" w:rsidRPr="00D26162" w:rsidRDefault="00DC2265" w:rsidP="00DC2265">
      <w:pPr>
        <w:ind w:firstLineChars="275" w:firstLine="663"/>
        <w:jc w:val="center"/>
        <w:rPr>
          <w:rFonts w:cs="Times New Roman"/>
          <w:b/>
          <w:szCs w:val="24"/>
          <w:lang w:val="ru-RU"/>
        </w:rPr>
      </w:pPr>
    </w:p>
    <w:p w14:paraId="4EAE0760" w14:textId="1ABED842" w:rsidR="00DC2265" w:rsidRPr="00D26162" w:rsidRDefault="00DC2265" w:rsidP="0094125C">
      <w:pPr>
        <w:rPr>
          <w:lang w:val="ru-RU"/>
        </w:rPr>
      </w:pPr>
      <w:r w:rsidRPr="00D26162">
        <w:rPr>
          <w:lang w:val="ru-RU"/>
        </w:rPr>
        <w:t>Ещ</w:t>
      </w:r>
      <w:r w:rsidR="00BF2D7C" w:rsidRPr="00D26162">
        <w:rPr>
          <w:lang w:val="ru-RU"/>
        </w:rPr>
        <w:t>е</w:t>
      </w:r>
      <w:r w:rsidRPr="00D26162">
        <w:rPr>
          <w:lang w:val="ru-RU"/>
        </w:rPr>
        <w:t xml:space="preserve"> одно помещение, подальше, терялось между гигантскими корпусами </w:t>
      </w:r>
      <w:proofErr w:type="spellStart"/>
      <w:r w:rsidRPr="00D26162">
        <w:rPr>
          <w:lang w:val="ru-RU"/>
        </w:rPr>
        <w:t>инжен</w:t>
      </w:r>
      <w:r w:rsidR="00A44987">
        <w:rPr>
          <w:lang w:val="ru-RU"/>
        </w:rPr>
        <w:t>а</w:t>
      </w:r>
      <w:r w:rsidRPr="00D26162">
        <w:rPr>
          <w:lang w:val="ru-RU"/>
        </w:rPr>
        <w:t>риума</w:t>
      </w:r>
      <w:proofErr w:type="spellEnd"/>
      <w:r w:rsidRPr="00D26162">
        <w:rPr>
          <w:lang w:val="ru-RU"/>
        </w:rPr>
        <w:t xml:space="preserve">. Здесь всегда было жарко — достаточно, чтобы заставить обитателя вспотеть, но, по-видимому, не настолько, чтобы </w:t>
      </w:r>
      <w:r w:rsidR="00A44987">
        <w:rPr>
          <w:lang w:val="ru-RU"/>
        </w:rPr>
        <w:t>доставлять</w:t>
      </w:r>
      <w:r w:rsidRPr="00D26162">
        <w:rPr>
          <w:lang w:val="ru-RU"/>
        </w:rPr>
        <w:t xml:space="preserve"> ему серь</w:t>
      </w:r>
      <w:r w:rsidR="00BF2D7C" w:rsidRPr="00D26162">
        <w:rPr>
          <w:lang w:val="ru-RU"/>
        </w:rPr>
        <w:t>е</w:t>
      </w:r>
      <w:r w:rsidRPr="00D26162">
        <w:rPr>
          <w:lang w:val="ru-RU"/>
        </w:rPr>
        <w:t>зны</w:t>
      </w:r>
      <w:r w:rsidR="00A44987">
        <w:rPr>
          <w:lang w:val="ru-RU"/>
        </w:rPr>
        <w:t>е</w:t>
      </w:r>
      <w:r w:rsidRPr="00D26162">
        <w:rPr>
          <w:lang w:val="ru-RU"/>
        </w:rPr>
        <w:t xml:space="preserve"> </w:t>
      </w:r>
      <w:r w:rsidR="00A44987">
        <w:rPr>
          <w:lang w:val="ru-RU"/>
        </w:rPr>
        <w:t>неудобства</w:t>
      </w:r>
      <w:r w:rsidRPr="00D26162">
        <w:rPr>
          <w:lang w:val="ru-RU"/>
        </w:rPr>
        <w:t xml:space="preserve">. Железные стены без всяких украшений, </w:t>
      </w:r>
      <w:r w:rsidR="00A44987">
        <w:rPr>
          <w:lang w:val="ru-RU"/>
        </w:rPr>
        <w:t>растрескавшееся напольное покрытие</w:t>
      </w:r>
      <w:r w:rsidRPr="00D26162">
        <w:rPr>
          <w:lang w:val="ru-RU"/>
        </w:rPr>
        <w:t>. В центре потолка висел одинокий люмен. Внутри стоял непрекращающийся шум и скрежет механизмов друг о друга, усиливающийся всякий раз, когда «</w:t>
      </w:r>
      <w:r w:rsidRPr="00D26162">
        <w:rPr>
          <w:i/>
          <w:lang w:val="ru-RU"/>
        </w:rPr>
        <w:t>Аметистовый сюзерен</w:t>
      </w:r>
      <w:r w:rsidR="00777DA5" w:rsidRPr="00D26162">
        <w:rPr>
          <w:lang w:val="ru-RU"/>
        </w:rPr>
        <w:t>»</w:t>
      </w:r>
      <w:r w:rsidRPr="00D26162">
        <w:rPr>
          <w:lang w:val="ru-RU"/>
        </w:rPr>
        <w:t xml:space="preserve"> оказывался в пустоте.</w:t>
      </w:r>
    </w:p>
    <w:p w14:paraId="055DD7E7" w14:textId="4A0FBA6A" w:rsidR="00DC2265" w:rsidRPr="00D26162" w:rsidRDefault="00DC2265" w:rsidP="0094125C">
      <w:pPr>
        <w:rPr>
          <w:lang w:val="ru-RU"/>
        </w:rPr>
      </w:pPr>
      <w:r w:rsidRPr="00D26162">
        <w:rPr>
          <w:lang w:val="ru-RU"/>
        </w:rPr>
        <w:t>Это помещение вот уже несколько месяцев занимал один-единственный человек. До этого его держали на гауптвахте «</w:t>
      </w:r>
      <w:proofErr w:type="spellStart"/>
      <w:r w:rsidRPr="00D26162">
        <w:rPr>
          <w:i/>
          <w:lang w:val="ru-RU"/>
        </w:rPr>
        <w:t>Хлаупнира</w:t>
      </w:r>
      <w:proofErr w:type="spellEnd"/>
      <w:r w:rsidRPr="00D26162">
        <w:rPr>
          <w:i/>
          <w:lang w:val="ru-RU"/>
        </w:rPr>
        <w:t>»</w:t>
      </w:r>
      <w:r w:rsidRPr="00D26162">
        <w:rPr>
          <w:lang w:val="ru-RU"/>
        </w:rPr>
        <w:t>, где он влачил ещ</w:t>
      </w:r>
      <w:r w:rsidR="00BF2D7C" w:rsidRPr="00D26162">
        <w:rPr>
          <w:lang w:val="ru-RU"/>
        </w:rPr>
        <w:t>е</w:t>
      </w:r>
      <w:r w:rsidRPr="00D26162">
        <w:rPr>
          <w:lang w:val="ru-RU"/>
        </w:rPr>
        <w:t xml:space="preserve"> более стесн</w:t>
      </w:r>
      <w:r w:rsidR="00BF2D7C" w:rsidRPr="00D26162">
        <w:rPr>
          <w:lang w:val="ru-RU"/>
        </w:rPr>
        <w:t>е</w:t>
      </w:r>
      <w:r w:rsidRPr="00D26162">
        <w:rPr>
          <w:lang w:val="ru-RU"/>
        </w:rPr>
        <w:t>нное существование. Ещ</w:t>
      </w:r>
      <w:r w:rsidR="00BF2D7C" w:rsidRPr="00D26162">
        <w:rPr>
          <w:lang w:val="ru-RU"/>
        </w:rPr>
        <w:t>е</w:t>
      </w:r>
      <w:r w:rsidRPr="00D26162">
        <w:rPr>
          <w:lang w:val="ru-RU"/>
        </w:rPr>
        <w:t xml:space="preserve"> раньше пленник был исповедником кардинала </w:t>
      </w:r>
      <w:proofErr w:type="spellStart"/>
      <w:r w:rsidRPr="00D26162">
        <w:rPr>
          <w:lang w:val="ru-RU"/>
        </w:rPr>
        <w:t>Делво</w:t>
      </w:r>
      <w:proofErr w:type="spellEnd"/>
      <w:r w:rsidRPr="00D26162">
        <w:rPr>
          <w:lang w:val="ru-RU"/>
        </w:rPr>
        <w:t xml:space="preserve">, поднаторев в интригах при его дворе. Он </w:t>
      </w:r>
      <w:r w:rsidR="00A44987">
        <w:rPr>
          <w:lang w:val="ru-RU"/>
        </w:rPr>
        <w:t>отведывал</w:t>
      </w:r>
      <w:r w:rsidRPr="00D26162">
        <w:rPr>
          <w:lang w:val="ru-RU"/>
        </w:rPr>
        <w:t xml:space="preserve"> лучши</w:t>
      </w:r>
      <w:r w:rsidR="00A44987">
        <w:rPr>
          <w:lang w:val="ru-RU"/>
        </w:rPr>
        <w:t>е</w:t>
      </w:r>
      <w:r w:rsidRPr="00D26162">
        <w:rPr>
          <w:lang w:val="ru-RU"/>
        </w:rPr>
        <w:t xml:space="preserve"> яства, пил лучшую выпивку, почивал на роскошных матрасах в раззолоченных комнатах. Что ж, ныне вс</w:t>
      </w:r>
      <w:r w:rsidR="00BF2D7C" w:rsidRPr="00D26162">
        <w:rPr>
          <w:lang w:val="ru-RU"/>
        </w:rPr>
        <w:t>е</w:t>
      </w:r>
      <w:r w:rsidRPr="00D26162">
        <w:rPr>
          <w:lang w:val="ru-RU"/>
        </w:rPr>
        <w:t xml:space="preserve"> изменилось.</w:t>
      </w:r>
    </w:p>
    <w:p w14:paraId="7C306D37" w14:textId="61B33B92" w:rsidR="00DC2265" w:rsidRPr="00D26162" w:rsidRDefault="00DC2265" w:rsidP="0094125C">
      <w:pPr>
        <w:rPr>
          <w:lang w:val="ru-RU"/>
        </w:rPr>
      </w:pPr>
      <w:r w:rsidRPr="00D26162">
        <w:rPr>
          <w:lang w:val="ru-RU"/>
        </w:rPr>
        <w:t xml:space="preserve">В прошлой жизни его побаивались. </w:t>
      </w:r>
      <w:proofErr w:type="spellStart"/>
      <w:r w:rsidRPr="00D26162">
        <w:rPr>
          <w:lang w:val="ru-RU"/>
        </w:rPr>
        <w:t>Делво</w:t>
      </w:r>
      <w:proofErr w:type="spellEnd"/>
      <w:r w:rsidRPr="00D26162">
        <w:rPr>
          <w:lang w:val="ru-RU"/>
        </w:rPr>
        <w:t xml:space="preserve"> был безжалостным командиром, обладавшим внушительной военной мощью, — из тех, что без особых раздумий уничтожали целые миры, если это способствовало продвижению по служебной лестнице. </w:t>
      </w:r>
      <w:proofErr w:type="spellStart"/>
      <w:r w:rsidRPr="00D26162">
        <w:rPr>
          <w:lang w:val="ru-RU"/>
        </w:rPr>
        <w:t>Аушрах</w:t>
      </w:r>
      <w:proofErr w:type="spellEnd"/>
      <w:r w:rsidRPr="00D26162">
        <w:rPr>
          <w:lang w:val="ru-RU"/>
        </w:rPr>
        <w:t xml:space="preserve"> </w:t>
      </w:r>
      <w:proofErr w:type="spellStart"/>
      <w:r w:rsidRPr="00D26162">
        <w:rPr>
          <w:lang w:val="ru-RU"/>
        </w:rPr>
        <w:t>Клэйв</w:t>
      </w:r>
      <w:proofErr w:type="spellEnd"/>
      <w:r w:rsidRPr="00D26162">
        <w:rPr>
          <w:lang w:val="ru-RU"/>
        </w:rPr>
        <w:t xml:space="preserve"> вс</w:t>
      </w:r>
      <w:r w:rsidR="00BF2D7C" w:rsidRPr="00D26162">
        <w:rPr>
          <w:lang w:val="ru-RU"/>
        </w:rPr>
        <w:t>е</w:t>
      </w:r>
      <w:r w:rsidRPr="00D26162">
        <w:rPr>
          <w:lang w:val="ru-RU"/>
        </w:rPr>
        <w:t xml:space="preserve"> это время был рядом с ним, давая советы, мягко продвигая политические действия; возвысившись над другими, он наблюдал за допросами в т</w:t>
      </w:r>
      <w:r w:rsidR="00BF2D7C" w:rsidRPr="00D26162">
        <w:rPr>
          <w:lang w:val="ru-RU"/>
        </w:rPr>
        <w:t>е</w:t>
      </w:r>
      <w:r w:rsidRPr="00D26162">
        <w:rPr>
          <w:lang w:val="ru-RU"/>
        </w:rPr>
        <w:t>мных глубинах многочисленных цитаделей кардинала.</w:t>
      </w:r>
    </w:p>
    <w:p w14:paraId="68DACEF0" w14:textId="7B9F4B68" w:rsidR="00DC2265" w:rsidRPr="00D26162" w:rsidRDefault="00DC2265" w:rsidP="0094125C">
      <w:pPr>
        <w:rPr>
          <w:lang w:val="ru-RU"/>
        </w:rPr>
      </w:pPr>
      <w:r w:rsidRPr="00D26162">
        <w:rPr>
          <w:lang w:val="ru-RU"/>
        </w:rPr>
        <w:t xml:space="preserve">Так было раньше. Теперь же </w:t>
      </w:r>
      <w:proofErr w:type="spellStart"/>
      <w:r w:rsidRPr="00D26162">
        <w:rPr>
          <w:lang w:val="ru-RU"/>
        </w:rPr>
        <w:t>Клэйв</w:t>
      </w:r>
      <w:proofErr w:type="spellEnd"/>
      <w:r w:rsidRPr="00D26162">
        <w:rPr>
          <w:lang w:val="ru-RU"/>
        </w:rPr>
        <w:t xml:space="preserve"> исхудал. Бывший дознаватель лишился изысканной одежды и кутался в такую же грязную рубаху, как и все остальные обитатели трюмов. Кожа, которая и раньше была бледной, стала белой, словно кость, с сероватым оттенком в морщинах, под глазами, вокруг тонких губ. На обнаж</w:t>
      </w:r>
      <w:r w:rsidR="00BF2D7C" w:rsidRPr="00D26162">
        <w:rPr>
          <w:lang w:val="ru-RU"/>
        </w:rPr>
        <w:t>е</w:t>
      </w:r>
      <w:r w:rsidRPr="00D26162">
        <w:rPr>
          <w:lang w:val="ru-RU"/>
        </w:rPr>
        <w:t>нных лодыжках висели тяж</w:t>
      </w:r>
      <w:r w:rsidR="00BF2D7C" w:rsidRPr="00D26162">
        <w:rPr>
          <w:lang w:val="ru-RU"/>
        </w:rPr>
        <w:t>е</w:t>
      </w:r>
      <w:r w:rsidRPr="00D26162">
        <w:rPr>
          <w:lang w:val="ru-RU"/>
        </w:rPr>
        <w:t>лые кандалы, соединяясь длинной цепью, прикрепл</w:t>
      </w:r>
      <w:r w:rsidR="00BF2D7C" w:rsidRPr="00D26162">
        <w:rPr>
          <w:lang w:val="ru-RU"/>
        </w:rPr>
        <w:t>е</w:t>
      </w:r>
      <w:r w:rsidRPr="00D26162">
        <w:rPr>
          <w:lang w:val="ru-RU"/>
        </w:rPr>
        <w:t>нной к кольцу на стене. В камере находился стол, единственный стул, ж</w:t>
      </w:r>
      <w:r w:rsidR="00BF2D7C" w:rsidRPr="00D26162">
        <w:rPr>
          <w:lang w:val="ru-RU"/>
        </w:rPr>
        <w:t>е</w:t>
      </w:r>
      <w:r w:rsidRPr="00D26162">
        <w:rPr>
          <w:lang w:val="ru-RU"/>
        </w:rPr>
        <w:t xml:space="preserve">сткая койка и поднос для еды и питья. Когда </w:t>
      </w:r>
      <w:proofErr w:type="spellStart"/>
      <w:r w:rsidRPr="00D26162">
        <w:rPr>
          <w:lang w:val="ru-RU"/>
        </w:rPr>
        <w:t>Клэйв</w:t>
      </w:r>
      <w:proofErr w:type="spellEnd"/>
      <w:r w:rsidRPr="00D26162">
        <w:rPr>
          <w:lang w:val="ru-RU"/>
        </w:rPr>
        <w:t xml:space="preserve"> болел, его лечили. Время от времени его даже выводили на прогулку по нижним палубам, не снимая оков, — просто чтобы мышцы не атрофировались. В остальном же эта каюта </w:t>
      </w:r>
      <w:r w:rsidR="00A44987">
        <w:rPr>
          <w:lang w:val="ru-RU"/>
        </w:rPr>
        <w:t>теперь была для него всем миром</w:t>
      </w:r>
      <w:r w:rsidRPr="00D26162">
        <w:rPr>
          <w:lang w:val="ru-RU"/>
        </w:rPr>
        <w:t>: размером три на три ярда, далеко в пустоте, окруж</w:t>
      </w:r>
      <w:r w:rsidR="00BF2D7C" w:rsidRPr="00D26162">
        <w:rPr>
          <w:lang w:val="ru-RU"/>
        </w:rPr>
        <w:t>е</w:t>
      </w:r>
      <w:r w:rsidRPr="00D26162">
        <w:rPr>
          <w:lang w:val="ru-RU"/>
        </w:rPr>
        <w:t>нн</w:t>
      </w:r>
      <w:r w:rsidR="00A44987">
        <w:rPr>
          <w:lang w:val="ru-RU"/>
        </w:rPr>
        <w:t>ая</w:t>
      </w:r>
      <w:r w:rsidRPr="00D26162">
        <w:rPr>
          <w:lang w:val="ru-RU"/>
        </w:rPr>
        <w:t xml:space="preserve"> со всех сторон теми, кто желал ему смерти.</w:t>
      </w:r>
    </w:p>
    <w:p w14:paraId="2D41C60C" w14:textId="1F896323" w:rsidR="00DC2265" w:rsidRPr="00D26162" w:rsidRDefault="00DC2265" w:rsidP="0094125C">
      <w:pPr>
        <w:rPr>
          <w:lang w:val="ru-RU"/>
        </w:rPr>
      </w:pPr>
      <w:r w:rsidRPr="00D26162">
        <w:rPr>
          <w:lang w:val="ru-RU"/>
        </w:rPr>
        <w:t>Могло быть и хуже. Исповедник мог попасть в плен к ордену дикарей</w:t>
      </w:r>
      <w:r w:rsidR="00A44987">
        <w:rPr>
          <w:lang w:val="ru-RU"/>
        </w:rPr>
        <w:t>…</w:t>
      </w:r>
    </w:p>
    <w:p w14:paraId="4F5793AC" w14:textId="77777777" w:rsidR="00DC2265" w:rsidRPr="00D26162" w:rsidRDefault="00DC2265" w:rsidP="0094125C">
      <w:pPr>
        <w:rPr>
          <w:lang w:val="ru-RU"/>
        </w:rPr>
      </w:pPr>
      <w:r w:rsidRPr="00D26162">
        <w:rPr>
          <w:lang w:val="ru-RU"/>
        </w:rPr>
        <w:t xml:space="preserve">Ингвар и </w:t>
      </w:r>
      <w:proofErr w:type="spellStart"/>
      <w:r w:rsidRPr="00D26162">
        <w:rPr>
          <w:lang w:val="ru-RU"/>
        </w:rPr>
        <w:t>Гуннлаугур</w:t>
      </w:r>
      <w:proofErr w:type="spellEnd"/>
      <w:r w:rsidRPr="00D26162">
        <w:rPr>
          <w:lang w:val="ru-RU"/>
        </w:rPr>
        <w:t xml:space="preserve"> один за другим протиснулись внутрь помещения, разжав могучие длинные ручищи. </w:t>
      </w:r>
      <w:proofErr w:type="spellStart"/>
      <w:r w:rsidRPr="00D26162">
        <w:rPr>
          <w:lang w:val="ru-RU"/>
        </w:rPr>
        <w:t>Клэйв</w:t>
      </w:r>
      <w:proofErr w:type="spellEnd"/>
      <w:r w:rsidRPr="00D26162">
        <w:rPr>
          <w:lang w:val="ru-RU"/>
        </w:rPr>
        <w:t xml:space="preserve"> отпрянул.</w:t>
      </w:r>
    </w:p>
    <w:p w14:paraId="6DC91B1A" w14:textId="77777777" w:rsidR="00DC2265" w:rsidRPr="00D26162" w:rsidRDefault="00DC2265" w:rsidP="0094125C">
      <w:pPr>
        <w:rPr>
          <w:lang w:val="ru-RU"/>
        </w:rPr>
      </w:pPr>
      <w:r w:rsidRPr="00D26162">
        <w:rPr>
          <w:lang w:val="ru-RU"/>
        </w:rPr>
        <w:t xml:space="preserve">— Ну, здравствуй, крыса, — весело поприветствовал его </w:t>
      </w:r>
      <w:proofErr w:type="spellStart"/>
      <w:r w:rsidRPr="00D26162">
        <w:rPr>
          <w:lang w:val="ru-RU"/>
        </w:rPr>
        <w:t>Гуннлаугур</w:t>
      </w:r>
      <w:proofErr w:type="spellEnd"/>
      <w:r w:rsidRPr="00D26162">
        <w:rPr>
          <w:lang w:val="ru-RU"/>
        </w:rPr>
        <w:t>.</w:t>
      </w:r>
    </w:p>
    <w:p w14:paraId="5721AAAE" w14:textId="77777777" w:rsidR="00DC2265" w:rsidRPr="00D26162" w:rsidRDefault="00DC2265" w:rsidP="0094125C">
      <w:pPr>
        <w:rPr>
          <w:lang w:val="ru-RU"/>
        </w:rPr>
      </w:pPr>
      <w:proofErr w:type="spellStart"/>
      <w:r w:rsidRPr="00D26162">
        <w:rPr>
          <w:lang w:val="ru-RU"/>
        </w:rPr>
        <w:t>Клэйв</w:t>
      </w:r>
      <w:proofErr w:type="spellEnd"/>
      <w:r w:rsidRPr="00D26162">
        <w:rPr>
          <w:lang w:val="ru-RU"/>
        </w:rPr>
        <w:t xml:space="preserve"> нахмурился, но смолчал.</w:t>
      </w:r>
    </w:p>
    <w:p w14:paraId="419DC754" w14:textId="5C8ECE04" w:rsidR="00DC2265" w:rsidRPr="00D26162" w:rsidRDefault="00DC2265" w:rsidP="0094125C">
      <w:pPr>
        <w:rPr>
          <w:lang w:val="ru-RU"/>
        </w:rPr>
      </w:pPr>
      <w:r w:rsidRPr="00D26162">
        <w:rPr>
          <w:lang w:val="ru-RU"/>
        </w:rPr>
        <w:t>Ингвар подош</w:t>
      </w:r>
      <w:r w:rsidR="00BF2D7C" w:rsidRPr="00D26162">
        <w:rPr>
          <w:lang w:val="ru-RU"/>
        </w:rPr>
        <w:t>е</w:t>
      </w:r>
      <w:r w:rsidRPr="00D26162">
        <w:rPr>
          <w:lang w:val="ru-RU"/>
        </w:rPr>
        <w:t>л к койке и уселся на не</w:t>
      </w:r>
      <w:r w:rsidR="00BF2D7C" w:rsidRPr="00D26162">
        <w:rPr>
          <w:lang w:val="ru-RU"/>
        </w:rPr>
        <w:t>е</w:t>
      </w:r>
      <w:r w:rsidRPr="00D26162">
        <w:rPr>
          <w:lang w:val="ru-RU"/>
        </w:rPr>
        <w:t xml:space="preserve">, отчего та прогнулась. </w:t>
      </w:r>
      <w:proofErr w:type="spellStart"/>
      <w:r w:rsidRPr="00D26162">
        <w:rPr>
          <w:lang w:val="ru-RU"/>
        </w:rPr>
        <w:t>Гуннлаугур</w:t>
      </w:r>
      <w:proofErr w:type="spellEnd"/>
      <w:r w:rsidRPr="00D26162">
        <w:rPr>
          <w:lang w:val="ru-RU"/>
        </w:rPr>
        <w:t xml:space="preserve"> дотянулся до цепи и д</w:t>
      </w:r>
      <w:r w:rsidR="00BF2D7C" w:rsidRPr="00D26162">
        <w:rPr>
          <w:lang w:val="ru-RU"/>
        </w:rPr>
        <w:t>е</w:t>
      </w:r>
      <w:r w:rsidRPr="00D26162">
        <w:rPr>
          <w:lang w:val="ru-RU"/>
        </w:rPr>
        <w:t>рнул е</w:t>
      </w:r>
      <w:r w:rsidR="00BF2D7C" w:rsidRPr="00D26162">
        <w:rPr>
          <w:lang w:val="ru-RU"/>
        </w:rPr>
        <w:t>е</w:t>
      </w:r>
      <w:r w:rsidRPr="00D26162">
        <w:rPr>
          <w:lang w:val="ru-RU"/>
        </w:rPr>
        <w:t xml:space="preserve">. </w:t>
      </w:r>
    </w:p>
    <w:p w14:paraId="5CF4AD7E" w14:textId="747C109A" w:rsidR="00DC2265" w:rsidRPr="00D26162" w:rsidRDefault="00DC2265" w:rsidP="0094125C">
      <w:pPr>
        <w:rPr>
          <w:lang w:val="ru-RU"/>
        </w:rPr>
      </w:pPr>
      <w:r w:rsidRPr="00D26162">
        <w:rPr>
          <w:lang w:val="ru-RU"/>
        </w:rPr>
        <w:t xml:space="preserve">— Ты случаем не повредил свои </w:t>
      </w:r>
      <w:r w:rsidR="00A44987">
        <w:rPr>
          <w:lang w:val="ru-RU"/>
        </w:rPr>
        <w:t>цепи</w:t>
      </w:r>
      <w:r w:rsidRPr="00D26162">
        <w:rPr>
          <w:lang w:val="ru-RU"/>
        </w:rPr>
        <w:t>?</w:t>
      </w:r>
    </w:p>
    <w:p w14:paraId="31B09BA8" w14:textId="77777777" w:rsidR="00DC2265" w:rsidRPr="00D26162" w:rsidRDefault="00DC2265" w:rsidP="0094125C">
      <w:pPr>
        <w:rPr>
          <w:lang w:val="ru-RU"/>
        </w:rPr>
      </w:pPr>
      <w:proofErr w:type="spellStart"/>
      <w:r w:rsidRPr="00D26162">
        <w:rPr>
          <w:lang w:val="ru-RU"/>
        </w:rPr>
        <w:t>Клэйв</w:t>
      </w:r>
      <w:proofErr w:type="spellEnd"/>
      <w:r w:rsidRPr="00D26162">
        <w:rPr>
          <w:lang w:val="ru-RU"/>
        </w:rPr>
        <w:t xml:space="preserve"> фыркнул: </w:t>
      </w:r>
    </w:p>
    <w:p w14:paraId="5F50508C" w14:textId="77777777" w:rsidR="00DC2265" w:rsidRPr="00D26162" w:rsidRDefault="00DC2265" w:rsidP="0094125C">
      <w:pPr>
        <w:rPr>
          <w:lang w:val="ru-RU"/>
        </w:rPr>
      </w:pPr>
      <w:r w:rsidRPr="00D26162">
        <w:rPr>
          <w:lang w:val="ru-RU"/>
        </w:rPr>
        <w:t>— Чем бы?</w:t>
      </w:r>
    </w:p>
    <w:p w14:paraId="272F06DE" w14:textId="0A52AAFF" w:rsidR="00DC2265" w:rsidRPr="00D26162" w:rsidRDefault="00DC2265" w:rsidP="0094125C">
      <w:pPr>
        <w:rPr>
          <w:lang w:val="ru-RU"/>
        </w:rPr>
      </w:pPr>
      <w:r w:rsidRPr="00D26162">
        <w:rPr>
          <w:lang w:val="ru-RU"/>
        </w:rPr>
        <w:t>— Он довольно находчив, — сказал Ингвар вожаку. — Может, вырвать ему ногти?</w:t>
      </w:r>
    </w:p>
    <w:p w14:paraId="52273DBA" w14:textId="77777777" w:rsidR="00DC2265" w:rsidRPr="00D26162" w:rsidRDefault="00DC2265" w:rsidP="0094125C">
      <w:pPr>
        <w:rPr>
          <w:lang w:val="ru-RU"/>
        </w:rPr>
      </w:pPr>
      <w:proofErr w:type="spellStart"/>
      <w:r w:rsidRPr="00D26162">
        <w:rPr>
          <w:lang w:val="ru-RU"/>
        </w:rPr>
        <w:t>Гуннлаугур</w:t>
      </w:r>
      <w:proofErr w:type="spellEnd"/>
      <w:r w:rsidRPr="00D26162">
        <w:rPr>
          <w:lang w:val="ru-RU"/>
        </w:rPr>
        <w:t xml:space="preserve"> от души расхохотался: </w:t>
      </w:r>
    </w:p>
    <w:p w14:paraId="4677E28F" w14:textId="77777777" w:rsidR="00DC2265" w:rsidRPr="00D26162" w:rsidRDefault="00DC2265" w:rsidP="0094125C">
      <w:pPr>
        <w:rPr>
          <w:lang w:val="ru-RU"/>
        </w:rPr>
      </w:pPr>
      <w:r w:rsidRPr="00D26162">
        <w:rPr>
          <w:lang w:val="ru-RU"/>
        </w:rPr>
        <w:lastRenderedPageBreak/>
        <w:t>— Не искушай меня, брат.</w:t>
      </w:r>
    </w:p>
    <w:p w14:paraId="003B6790" w14:textId="3A793176" w:rsidR="00DC2265" w:rsidRPr="00D26162" w:rsidRDefault="00DC2265" w:rsidP="0094125C">
      <w:pPr>
        <w:rPr>
          <w:lang w:val="ru-RU"/>
        </w:rPr>
      </w:pPr>
      <w:r w:rsidRPr="00D26162">
        <w:rPr>
          <w:lang w:val="ru-RU"/>
        </w:rPr>
        <w:t xml:space="preserve">У </w:t>
      </w:r>
      <w:proofErr w:type="spellStart"/>
      <w:r w:rsidRPr="00D26162">
        <w:rPr>
          <w:lang w:val="ru-RU"/>
        </w:rPr>
        <w:t>Клэйва</w:t>
      </w:r>
      <w:proofErr w:type="spellEnd"/>
      <w:r w:rsidRPr="00D26162">
        <w:rPr>
          <w:lang w:val="ru-RU"/>
        </w:rPr>
        <w:t xml:space="preserve"> не осталось сил, чтобы изобразить отвращение. В начале заключения бывший дознаватель поносил своих тюремщиков, обзывая их еретиками, </w:t>
      </w:r>
      <w:proofErr w:type="spellStart"/>
      <w:r w:rsidRPr="00D26162">
        <w:rPr>
          <w:lang w:val="ru-RU"/>
        </w:rPr>
        <w:t>демонопоклонниками</w:t>
      </w:r>
      <w:proofErr w:type="spellEnd"/>
      <w:r w:rsidRPr="00D26162">
        <w:rPr>
          <w:lang w:val="ru-RU"/>
        </w:rPr>
        <w:t xml:space="preserve"> и генетическими уродами. Космические Волки дали пленнику возможность орать, пока не охрипнет: ничего подобного они раньше не слышали, и постепенно боевой дух </w:t>
      </w:r>
      <w:proofErr w:type="spellStart"/>
      <w:r w:rsidRPr="00D26162">
        <w:rPr>
          <w:lang w:val="ru-RU"/>
        </w:rPr>
        <w:t>Клэйва</w:t>
      </w:r>
      <w:proofErr w:type="spellEnd"/>
      <w:r w:rsidRPr="00D26162">
        <w:rPr>
          <w:lang w:val="ru-RU"/>
        </w:rPr>
        <w:t xml:space="preserve"> сош</w:t>
      </w:r>
      <w:r w:rsidR="00BF2D7C" w:rsidRPr="00D26162">
        <w:rPr>
          <w:lang w:val="ru-RU"/>
        </w:rPr>
        <w:t>е</w:t>
      </w:r>
      <w:r w:rsidRPr="00D26162">
        <w:rPr>
          <w:lang w:val="ru-RU"/>
        </w:rPr>
        <w:t xml:space="preserve">л на нет. </w:t>
      </w:r>
    </w:p>
    <w:p w14:paraId="0200AA1A" w14:textId="1AFE6678" w:rsidR="00DC2265" w:rsidRPr="00D26162" w:rsidRDefault="00DC2265" w:rsidP="0094125C">
      <w:pPr>
        <w:rPr>
          <w:lang w:val="ru-RU"/>
        </w:rPr>
      </w:pPr>
      <w:r w:rsidRPr="00D26162">
        <w:rPr>
          <w:lang w:val="ru-RU"/>
        </w:rPr>
        <w:t>Скорее всего, его былое бахвальство являлось лишь бравадой</w:t>
      </w:r>
      <w:r w:rsidR="00A44987">
        <w:rPr>
          <w:lang w:val="ru-RU"/>
        </w:rPr>
        <w:t xml:space="preserve"> из</w:t>
      </w:r>
      <w:r w:rsidRPr="00D26162">
        <w:rPr>
          <w:lang w:val="ru-RU"/>
        </w:rPr>
        <w:t xml:space="preserve"> желани</w:t>
      </w:r>
      <w:r w:rsidR="00A44987">
        <w:rPr>
          <w:lang w:val="ru-RU"/>
        </w:rPr>
        <w:t>я</w:t>
      </w:r>
      <w:r w:rsidRPr="00D26162">
        <w:rPr>
          <w:lang w:val="ru-RU"/>
        </w:rPr>
        <w:t xml:space="preserve"> подготовиться к мучениям, которые, как он </w:t>
      </w:r>
      <w:r w:rsidR="00A44987">
        <w:rPr>
          <w:lang w:val="ru-RU"/>
        </w:rPr>
        <w:t>считал</w:t>
      </w:r>
      <w:r w:rsidRPr="00D26162">
        <w:rPr>
          <w:lang w:val="ru-RU"/>
        </w:rPr>
        <w:t>, ему обязательно причин</w:t>
      </w:r>
      <w:r w:rsidR="00A44987">
        <w:rPr>
          <w:lang w:val="ru-RU"/>
        </w:rPr>
        <w:t>я</w:t>
      </w:r>
      <w:r w:rsidRPr="00D26162">
        <w:rPr>
          <w:lang w:val="ru-RU"/>
        </w:rPr>
        <w:t xml:space="preserve">т. На службе у </w:t>
      </w:r>
      <w:proofErr w:type="spellStart"/>
      <w:r w:rsidRPr="00D26162">
        <w:rPr>
          <w:lang w:val="ru-RU"/>
        </w:rPr>
        <w:t>Делво</w:t>
      </w:r>
      <w:proofErr w:type="spellEnd"/>
      <w:r w:rsidRPr="00D26162">
        <w:rPr>
          <w:lang w:val="ru-RU"/>
        </w:rPr>
        <w:t xml:space="preserve"> </w:t>
      </w:r>
      <w:proofErr w:type="spellStart"/>
      <w:r w:rsidRPr="00D26162">
        <w:rPr>
          <w:lang w:val="ru-RU"/>
        </w:rPr>
        <w:t>Клэйв</w:t>
      </w:r>
      <w:proofErr w:type="spellEnd"/>
      <w:r w:rsidRPr="00D26162">
        <w:rPr>
          <w:lang w:val="ru-RU"/>
        </w:rPr>
        <w:t xml:space="preserve"> был палачом и, подобно всем, кто с энтузиазмом доставлял боль, полагал, что остальные проявят такое же рвение при любом удобном случае. Но истязаний так и не последовало. Раны, которые </w:t>
      </w:r>
      <w:proofErr w:type="spellStart"/>
      <w:r w:rsidRPr="00D26162">
        <w:rPr>
          <w:lang w:val="ru-RU"/>
        </w:rPr>
        <w:t>Клэйв</w:t>
      </w:r>
      <w:proofErr w:type="spellEnd"/>
      <w:r w:rsidRPr="00D26162">
        <w:rPr>
          <w:lang w:val="ru-RU"/>
        </w:rPr>
        <w:t xml:space="preserve"> получил во время захвата, обработали, хотя и довольно </w:t>
      </w:r>
      <w:r w:rsidR="00A44987">
        <w:rPr>
          <w:lang w:val="ru-RU"/>
        </w:rPr>
        <w:t>небрежно</w:t>
      </w:r>
      <w:r w:rsidRPr="00D26162">
        <w:rPr>
          <w:lang w:val="ru-RU"/>
        </w:rPr>
        <w:t xml:space="preserve">; кроме того, ему дали пару недель на восстановление. </w:t>
      </w:r>
    </w:p>
    <w:p w14:paraId="6E8A500E" w14:textId="2DA4C491" w:rsidR="00DC2265" w:rsidRPr="00D26162" w:rsidRDefault="00DC2265" w:rsidP="0094125C">
      <w:pPr>
        <w:rPr>
          <w:lang w:val="ru-RU"/>
        </w:rPr>
      </w:pPr>
      <w:r w:rsidRPr="00D26162">
        <w:rPr>
          <w:lang w:val="ru-RU"/>
        </w:rPr>
        <w:t xml:space="preserve">Когда </w:t>
      </w:r>
      <w:proofErr w:type="spellStart"/>
      <w:r w:rsidRPr="00D26162">
        <w:rPr>
          <w:lang w:val="ru-RU"/>
        </w:rPr>
        <w:t>Клэйву</w:t>
      </w:r>
      <w:proofErr w:type="spellEnd"/>
      <w:r w:rsidRPr="00D26162">
        <w:rPr>
          <w:lang w:val="ru-RU"/>
        </w:rPr>
        <w:t xml:space="preserve"> задавали вопросы, то делали это настойчиво, но с перерывами, и никто не по</w:t>
      </w:r>
      <w:r w:rsidR="00A44987">
        <w:rPr>
          <w:lang w:val="ru-RU"/>
        </w:rPr>
        <w:t>д</w:t>
      </w:r>
      <w:r w:rsidRPr="00D26162">
        <w:rPr>
          <w:lang w:val="ru-RU"/>
        </w:rPr>
        <w:t xml:space="preserve">нимал на него руки. </w:t>
      </w:r>
    </w:p>
    <w:p w14:paraId="4B2E2288" w14:textId="373F2597" w:rsidR="00DC2265" w:rsidRPr="00D26162" w:rsidRDefault="00DC2265" w:rsidP="0094125C">
      <w:pPr>
        <w:rPr>
          <w:lang w:val="ru-RU"/>
        </w:rPr>
      </w:pPr>
      <w:r w:rsidRPr="00D26162">
        <w:rPr>
          <w:lang w:val="ru-RU"/>
        </w:rPr>
        <w:t xml:space="preserve">Возможно, если бы </w:t>
      </w:r>
      <w:proofErr w:type="spellStart"/>
      <w:r w:rsidRPr="00D26162">
        <w:rPr>
          <w:lang w:val="ru-RU"/>
        </w:rPr>
        <w:t>Клэйв</w:t>
      </w:r>
      <w:proofErr w:type="spellEnd"/>
      <w:r w:rsidRPr="00D26162">
        <w:rPr>
          <w:lang w:val="ru-RU"/>
        </w:rPr>
        <w:t xml:space="preserve"> не выдал то, что знал</w:t>
      </w:r>
      <w:r w:rsidR="00A44987">
        <w:rPr>
          <w:lang w:val="ru-RU"/>
        </w:rPr>
        <w:t>, с ним обращались бы по-другому</w:t>
      </w:r>
      <w:r w:rsidRPr="00D26162">
        <w:rPr>
          <w:lang w:val="ru-RU"/>
        </w:rPr>
        <w:t xml:space="preserve">. Он не упорствовал, зная, что выхода нет: ему не спастись от своих похитителей, пока те не получат, что хотят. </w:t>
      </w:r>
      <w:proofErr w:type="spellStart"/>
      <w:r w:rsidRPr="00D26162">
        <w:rPr>
          <w:lang w:val="ru-RU"/>
        </w:rPr>
        <w:t>Клэйв</w:t>
      </w:r>
      <w:proofErr w:type="spellEnd"/>
      <w:r w:rsidRPr="00D26162">
        <w:rPr>
          <w:lang w:val="ru-RU"/>
        </w:rPr>
        <w:t xml:space="preserve"> был набожен и всегда верил в святость вечной Церкви, а ещ</w:t>
      </w:r>
      <w:r w:rsidR="00BF2D7C" w:rsidRPr="00D26162">
        <w:rPr>
          <w:lang w:val="ru-RU"/>
        </w:rPr>
        <w:t>е</w:t>
      </w:r>
      <w:r w:rsidRPr="00D26162">
        <w:rPr>
          <w:lang w:val="ru-RU"/>
        </w:rPr>
        <w:t xml:space="preserve"> он хотел жить. По правде говоря, его участие в работе </w:t>
      </w:r>
      <w:proofErr w:type="spellStart"/>
      <w:r w:rsidR="00DC0B37">
        <w:rPr>
          <w:lang w:val="ru-RU"/>
        </w:rPr>
        <w:t>Фалкрум</w:t>
      </w:r>
      <w:r w:rsidRPr="00D26162">
        <w:rPr>
          <w:lang w:val="ru-RU"/>
        </w:rPr>
        <w:t>а</w:t>
      </w:r>
      <w:proofErr w:type="spellEnd"/>
      <w:r w:rsidRPr="00D26162">
        <w:rPr>
          <w:lang w:val="ru-RU"/>
        </w:rPr>
        <w:t xml:space="preserve"> никогда не было таким уж основательным: это была всего лишь одна из многих инициатив, в которых задействовали </w:t>
      </w:r>
      <w:proofErr w:type="spellStart"/>
      <w:r w:rsidRPr="00D26162">
        <w:rPr>
          <w:lang w:val="ru-RU"/>
        </w:rPr>
        <w:t>Клэйва</w:t>
      </w:r>
      <w:proofErr w:type="spellEnd"/>
      <w:r w:rsidRPr="00D26162">
        <w:rPr>
          <w:lang w:val="ru-RU"/>
        </w:rPr>
        <w:t>, поэтому рассказать Космическим Волкам о том, что он знал, не составило труда. Всего несколько имевшихся у него сообщений, несколько увиденных им документов… и так далее.</w:t>
      </w:r>
    </w:p>
    <w:p w14:paraId="43EFA654" w14:textId="7F6BA1F8" w:rsidR="00DC2265" w:rsidRPr="00D26162" w:rsidRDefault="00DC2265" w:rsidP="0094125C">
      <w:pPr>
        <w:rPr>
          <w:lang w:val="ru-RU"/>
        </w:rPr>
      </w:pPr>
      <w:r w:rsidRPr="00D26162">
        <w:rPr>
          <w:lang w:val="ru-RU"/>
        </w:rPr>
        <w:t xml:space="preserve">— Так, что на этот раз? — угрюмо спросил </w:t>
      </w:r>
      <w:proofErr w:type="spellStart"/>
      <w:r w:rsidRPr="00D26162">
        <w:rPr>
          <w:lang w:val="ru-RU"/>
        </w:rPr>
        <w:t>Клэйв</w:t>
      </w:r>
      <w:proofErr w:type="spellEnd"/>
      <w:r w:rsidRPr="00D26162">
        <w:rPr>
          <w:lang w:val="ru-RU"/>
        </w:rPr>
        <w:t>. Ингвар подался впер</w:t>
      </w:r>
      <w:r w:rsidR="00BF2D7C" w:rsidRPr="00D26162">
        <w:rPr>
          <w:lang w:val="ru-RU"/>
        </w:rPr>
        <w:t>е</w:t>
      </w:r>
      <w:r w:rsidRPr="00D26162">
        <w:rPr>
          <w:lang w:val="ru-RU"/>
        </w:rPr>
        <w:t xml:space="preserve">д, сложив огромные ладони вместе и сцепив пальцы. Несмотря ни на что, </w:t>
      </w:r>
      <w:proofErr w:type="spellStart"/>
      <w:r w:rsidRPr="00D26162">
        <w:rPr>
          <w:lang w:val="ru-RU"/>
        </w:rPr>
        <w:t>Клэйв</w:t>
      </w:r>
      <w:proofErr w:type="spellEnd"/>
      <w:r w:rsidRPr="00D26162">
        <w:rPr>
          <w:lang w:val="ru-RU"/>
        </w:rPr>
        <w:t xml:space="preserve"> так и не привык иметь дело с этими гигантскими версиями людей — с их </w:t>
      </w:r>
      <w:r w:rsidR="00A44987">
        <w:rPr>
          <w:lang w:val="ru-RU"/>
        </w:rPr>
        <w:t>абсурдн</w:t>
      </w:r>
      <w:r w:rsidRPr="00D26162">
        <w:rPr>
          <w:lang w:val="ru-RU"/>
        </w:rPr>
        <w:t xml:space="preserve">ой мускулатурой, с их </w:t>
      </w:r>
      <w:r w:rsidR="00A44987">
        <w:rPr>
          <w:lang w:val="ru-RU"/>
        </w:rPr>
        <w:t>веч</w:t>
      </w:r>
      <w:r w:rsidRPr="00D26162">
        <w:rPr>
          <w:lang w:val="ru-RU"/>
        </w:rPr>
        <w:t xml:space="preserve">ным </w:t>
      </w:r>
      <w:r w:rsidR="00A44987">
        <w:rPr>
          <w:lang w:val="ru-RU"/>
        </w:rPr>
        <w:t>ду</w:t>
      </w:r>
      <w:r w:rsidRPr="00D26162">
        <w:rPr>
          <w:lang w:val="ru-RU"/>
        </w:rPr>
        <w:t xml:space="preserve">шком насилия. </w:t>
      </w:r>
    </w:p>
    <w:p w14:paraId="5BCCC612" w14:textId="7687E66A" w:rsidR="00DC2265" w:rsidRPr="00D26162" w:rsidRDefault="00DC2265" w:rsidP="0094125C">
      <w:pPr>
        <w:rPr>
          <w:lang w:val="ru-RU"/>
        </w:rPr>
      </w:pPr>
      <w:r w:rsidRPr="00D26162">
        <w:rPr>
          <w:lang w:val="ru-RU"/>
        </w:rPr>
        <w:t xml:space="preserve">— Мы уже </w:t>
      </w:r>
      <w:r w:rsidR="00A44987">
        <w:rPr>
          <w:lang w:val="ru-RU"/>
        </w:rPr>
        <w:t>на подходе</w:t>
      </w:r>
      <w:r w:rsidRPr="00D26162">
        <w:rPr>
          <w:lang w:val="ru-RU"/>
        </w:rPr>
        <w:t>, — сказал космодесантник. — Прямо у него на хвосте.</w:t>
      </w:r>
    </w:p>
    <w:p w14:paraId="59D78D69" w14:textId="77777777" w:rsidR="00DC2265" w:rsidRPr="00D26162" w:rsidRDefault="00DC2265" w:rsidP="0094125C">
      <w:pPr>
        <w:rPr>
          <w:lang w:val="ru-RU"/>
        </w:rPr>
      </w:pPr>
      <w:r w:rsidRPr="00D26162">
        <w:rPr>
          <w:lang w:val="ru-RU"/>
        </w:rPr>
        <w:t>— Рад за вас.</w:t>
      </w:r>
    </w:p>
    <w:p w14:paraId="3D58CC10" w14:textId="0C914FDC" w:rsidR="00DC2265" w:rsidRPr="00D26162" w:rsidRDefault="00DC2265" w:rsidP="0094125C">
      <w:pPr>
        <w:rPr>
          <w:lang w:val="ru-RU"/>
        </w:rPr>
      </w:pPr>
      <w:r w:rsidRPr="00D26162">
        <w:rPr>
          <w:lang w:val="ru-RU"/>
        </w:rPr>
        <w:t>— Это вс</w:t>
      </w:r>
      <w:r w:rsidR="00BF2D7C" w:rsidRPr="00D26162">
        <w:rPr>
          <w:lang w:val="ru-RU"/>
        </w:rPr>
        <w:t>е</w:t>
      </w:r>
      <w:r w:rsidRPr="00D26162">
        <w:rPr>
          <w:lang w:val="ru-RU"/>
        </w:rPr>
        <w:t xml:space="preserve"> твоя заслуга, крыса, — добавил </w:t>
      </w:r>
      <w:proofErr w:type="spellStart"/>
      <w:r w:rsidRPr="00D26162">
        <w:rPr>
          <w:lang w:val="ru-RU"/>
        </w:rPr>
        <w:t>Гуннлаугур</w:t>
      </w:r>
      <w:proofErr w:type="spellEnd"/>
      <w:r w:rsidRPr="00D26162">
        <w:rPr>
          <w:lang w:val="ru-RU"/>
        </w:rPr>
        <w:t>, прислоняясь спиной к стене. — Давай-ка проверим, правильно ли я вс</w:t>
      </w:r>
      <w:r w:rsidR="00BF2D7C" w:rsidRPr="00D26162">
        <w:rPr>
          <w:lang w:val="ru-RU"/>
        </w:rPr>
        <w:t>е</w:t>
      </w:r>
      <w:r w:rsidRPr="00D26162">
        <w:rPr>
          <w:lang w:val="ru-RU"/>
        </w:rPr>
        <w:t xml:space="preserve"> запомнил. Коды </w:t>
      </w:r>
      <w:proofErr w:type="spellStart"/>
      <w:r w:rsidRPr="00D26162">
        <w:rPr>
          <w:lang w:val="ru-RU"/>
        </w:rPr>
        <w:t>Экклезиархии</w:t>
      </w:r>
      <w:proofErr w:type="spellEnd"/>
      <w:r w:rsidRPr="00D26162">
        <w:rPr>
          <w:lang w:val="ru-RU"/>
        </w:rPr>
        <w:t xml:space="preserve">, которые ты нам дал, привели к рейду на </w:t>
      </w:r>
      <w:proofErr w:type="spellStart"/>
      <w:r w:rsidRPr="00D26162">
        <w:rPr>
          <w:lang w:val="ru-RU"/>
        </w:rPr>
        <w:t>Ксерес</w:t>
      </w:r>
      <w:proofErr w:type="spellEnd"/>
      <w:r w:rsidRPr="00D26162">
        <w:rPr>
          <w:lang w:val="ru-RU"/>
        </w:rPr>
        <w:t xml:space="preserve"> IX, что позволило нам получить подробную информацию о передвижениях флота в секторе. Что, в свою очередь, дало возможность подобраться к «</w:t>
      </w:r>
      <w:r w:rsidRPr="00D26162">
        <w:rPr>
          <w:i/>
          <w:lang w:val="ru-RU"/>
        </w:rPr>
        <w:t>Неизменному</w:t>
      </w:r>
      <w:r w:rsidRPr="00D26162">
        <w:rPr>
          <w:lang w:val="ru-RU"/>
        </w:rPr>
        <w:t xml:space="preserve"> </w:t>
      </w:r>
      <w:r w:rsidRPr="00D26162">
        <w:rPr>
          <w:i/>
          <w:lang w:val="ru-RU"/>
        </w:rPr>
        <w:t>тирану</w:t>
      </w:r>
      <w:r w:rsidRPr="00D26162">
        <w:rPr>
          <w:lang w:val="ru-RU"/>
        </w:rPr>
        <w:t xml:space="preserve">», благодаря чему мы впервые узнали о местонахождении </w:t>
      </w:r>
      <w:proofErr w:type="spellStart"/>
      <w:r w:rsidR="00DC0B37">
        <w:rPr>
          <w:lang w:val="ru-RU"/>
        </w:rPr>
        <w:t>Фалкрум</w:t>
      </w:r>
      <w:r w:rsidRPr="00D26162">
        <w:rPr>
          <w:lang w:val="ru-RU"/>
        </w:rPr>
        <w:t>а</w:t>
      </w:r>
      <w:proofErr w:type="spellEnd"/>
      <w:r w:rsidRPr="00D26162">
        <w:rPr>
          <w:lang w:val="ru-RU"/>
        </w:rPr>
        <w:t>. Мы могли ошибиться, или ситуация — измениться, но мы вс</w:t>
      </w:r>
      <w:r w:rsidR="00BF2D7C" w:rsidRPr="00D26162">
        <w:rPr>
          <w:lang w:val="ru-RU"/>
        </w:rPr>
        <w:t>е</w:t>
      </w:r>
      <w:r w:rsidRPr="00D26162">
        <w:rPr>
          <w:lang w:val="ru-RU"/>
        </w:rPr>
        <w:t xml:space="preserve"> равно нанесли ощутимый ущерб. Помнишь? </w:t>
      </w:r>
    </w:p>
    <w:p w14:paraId="12995044" w14:textId="77777777" w:rsidR="00DC2265" w:rsidRPr="00D26162" w:rsidRDefault="00DC2265" w:rsidP="0094125C">
      <w:pPr>
        <w:rPr>
          <w:lang w:val="ru-RU"/>
        </w:rPr>
      </w:pPr>
      <w:proofErr w:type="spellStart"/>
      <w:r w:rsidRPr="00D26162">
        <w:rPr>
          <w:lang w:val="ru-RU"/>
        </w:rPr>
        <w:t>Клэйв</w:t>
      </w:r>
      <w:proofErr w:type="spellEnd"/>
      <w:r w:rsidRPr="00D26162">
        <w:rPr>
          <w:lang w:val="ru-RU"/>
        </w:rPr>
        <w:t xml:space="preserve"> уставился на свои мозолистые руки. </w:t>
      </w:r>
    </w:p>
    <w:p w14:paraId="1EA8FB00" w14:textId="5B1742DA" w:rsidR="00DC2265" w:rsidRPr="00D26162" w:rsidRDefault="00DC2265" w:rsidP="0094125C">
      <w:pPr>
        <w:rPr>
          <w:lang w:val="ru-RU"/>
        </w:rPr>
      </w:pPr>
      <w:r w:rsidRPr="00D26162">
        <w:rPr>
          <w:lang w:val="ru-RU"/>
        </w:rPr>
        <w:t xml:space="preserve">— Я даже не уверен, что </w:t>
      </w:r>
      <w:proofErr w:type="spellStart"/>
      <w:r w:rsidR="00DC0B37">
        <w:rPr>
          <w:lang w:val="ru-RU"/>
        </w:rPr>
        <w:t>Фалкрум</w:t>
      </w:r>
      <w:proofErr w:type="spellEnd"/>
      <w:r w:rsidRPr="00D26162">
        <w:rPr>
          <w:lang w:val="ru-RU"/>
        </w:rPr>
        <w:t xml:space="preserve"> — это один человек, — пробормотал он. — Я же уже говорил. </w:t>
      </w:r>
    </w:p>
    <w:p w14:paraId="53B1EE9D" w14:textId="77777777" w:rsidR="00DC2265" w:rsidRPr="00D26162" w:rsidRDefault="00DC2265" w:rsidP="0094125C">
      <w:pPr>
        <w:rPr>
          <w:lang w:val="ru-RU"/>
        </w:rPr>
      </w:pPr>
      <w:r w:rsidRPr="00D26162">
        <w:rPr>
          <w:lang w:val="ru-RU"/>
        </w:rPr>
        <w:t xml:space="preserve">— Мы знаем, что это человек, — сказал Ингвар. — Об этом говорят все перехваченные сведения. </w:t>
      </w:r>
    </w:p>
    <w:p w14:paraId="6C1BDF0A" w14:textId="77777777" w:rsidR="00DC2265" w:rsidRPr="00D26162" w:rsidRDefault="00DC2265" w:rsidP="0094125C">
      <w:pPr>
        <w:rPr>
          <w:lang w:val="ru-RU"/>
        </w:rPr>
      </w:pPr>
    </w:p>
    <w:p w14:paraId="044872F4" w14:textId="06B0200B" w:rsidR="00DC2265" w:rsidRPr="00D26162" w:rsidRDefault="00DC2265" w:rsidP="0094125C">
      <w:pPr>
        <w:rPr>
          <w:lang w:val="ru-RU"/>
        </w:rPr>
      </w:pPr>
      <w:r w:rsidRPr="00D26162">
        <w:rPr>
          <w:lang w:val="ru-RU"/>
        </w:rPr>
        <w:t>— Именно так в вашей организации вс</w:t>
      </w:r>
      <w:r w:rsidR="00BF2D7C" w:rsidRPr="00D26162">
        <w:rPr>
          <w:lang w:val="ru-RU"/>
        </w:rPr>
        <w:t>е</w:t>
      </w:r>
      <w:r w:rsidRPr="00D26162">
        <w:rPr>
          <w:lang w:val="ru-RU"/>
        </w:rPr>
        <w:t xml:space="preserve"> и устроено, — добавил </w:t>
      </w:r>
      <w:proofErr w:type="spellStart"/>
      <w:r w:rsidRPr="00D26162">
        <w:rPr>
          <w:lang w:val="ru-RU"/>
        </w:rPr>
        <w:t>Гуннлаугур</w:t>
      </w:r>
      <w:proofErr w:type="spellEnd"/>
      <w:r w:rsidRPr="00D26162">
        <w:rPr>
          <w:lang w:val="ru-RU"/>
        </w:rPr>
        <w:t>. — Каждый по отдельности знает лишь малую часть, и вс</w:t>
      </w:r>
      <w:r w:rsidR="00BF2D7C" w:rsidRPr="00D26162">
        <w:rPr>
          <w:lang w:val="ru-RU"/>
        </w:rPr>
        <w:t>е</w:t>
      </w:r>
      <w:r w:rsidRPr="00D26162">
        <w:rPr>
          <w:lang w:val="ru-RU"/>
        </w:rPr>
        <w:t xml:space="preserve"> замыкается на одном-единственном человеке. Это слабость. </w:t>
      </w:r>
    </w:p>
    <w:p w14:paraId="6A6EB8E7" w14:textId="77777777" w:rsidR="00DC2265" w:rsidRPr="00D26162" w:rsidRDefault="00DC2265" w:rsidP="0094125C">
      <w:pPr>
        <w:rPr>
          <w:lang w:val="ru-RU"/>
        </w:rPr>
      </w:pPr>
      <w:proofErr w:type="spellStart"/>
      <w:r w:rsidRPr="00D26162">
        <w:rPr>
          <w:lang w:val="ru-RU"/>
        </w:rPr>
        <w:lastRenderedPageBreak/>
        <w:t>Клэйв</w:t>
      </w:r>
      <w:proofErr w:type="spellEnd"/>
      <w:r w:rsidRPr="00D26162">
        <w:rPr>
          <w:lang w:val="ru-RU"/>
        </w:rPr>
        <w:t xml:space="preserve"> одарил космодесантника кислой, безрадостной улыбкой: </w:t>
      </w:r>
    </w:p>
    <w:p w14:paraId="34B873F3" w14:textId="3B5CE722" w:rsidR="00DC2265" w:rsidRPr="00D26162" w:rsidRDefault="00DC2265" w:rsidP="0094125C">
      <w:pPr>
        <w:rPr>
          <w:lang w:val="ru-RU"/>
        </w:rPr>
      </w:pPr>
      <w:r w:rsidRPr="00D26162">
        <w:rPr>
          <w:lang w:val="ru-RU"/>
        </w:rPr>
        <w:t xml:space="preserve">— А Волки </w:t>
      </w:r>
      <w:proofErr w:type="spellStart"/>
      <w:r w:rsidRPr="00D26162">
        <w:rPr>
          <w:lang w:val="ru-RU"/>
        </w:rPr>
        <w:t>Фенриса</w:t>
      </w:r>
      <w:proofErr w:type="spellEnd"/>
      <w:r w:rsidRPr="00D26162">
        <w:rPr>
          <w:lang w:val="ru-RU"/>
        </w:rPr>
        <w:t xml:space="preserve"> знают об организации вс</w:t>
      </w:r>
      <w:r w:rsidR="00BF2D7C" w:rsidRPr="00D26162">
        <w:rPr>
          <w:lang w:val="ru-RU"/>
        </w:rPr>
        <w:t>е</w:t>
      </w:r>
      <w:r w:rsidRPr="00D26162">
        <w:rPr>
          <w:lang w:val="ru-RU"/>
        </w:rPr>
        <w:t>.</w:t>
      </w:r>
    </w:p>
    <w:p w14:paraId="2344F8B0" w14:textId="3C96B2B5" w:rsidR="00DC2265" w:rsidRPr="00D26162" w:rsidRDefault="00DC2265" w:rsidP="0094125C">
      <w:pPr>
        <w:rPr>
          <w:lang w:val="ru-RU"/>
        </w:rPr>
      </w:pPr>
      <w:r w:rsidRPr="00D26162">
        <w:rPr>
          <w:lang w:val="ru-RU"/>
        </w:rPr>
        <w:t xml:space="preserve">— С тех пор мы стали ближе к </w:t>
      </w:r>
      <w:r w:rsidR="00744AB1">
        <w:rPr>
          <w:lang w:val="ru-RU"/>
        </w:rPr>
        <w:t>не</w:t>
      </w:r>
      <w:r w:rsidRPr="00D26162">
        <w:rPr>
          <w:lang w:val="ru-RU"/>
        </w:rPr>
        <w:t xml:space="preserve">му, разве нет? — сказал </w:t>
      </w:r>
      <w:proofErr w:type="spellStart"/>
      <w:r w:rsidRPr="00D26162">
        <w:rPr>
          <w:lang w:val="ru-RU"/>
        </w:rPr>
        <w:t>Гуннлаугур</w:t>
      </w:r>
      <w:proofErr w:type="spellEnd"/>
      <w:r w:rsidRPr="00D26162">
        <w:rPr>
          <w:lang w:val="ru-RU"/>
        </w:rPr>
        <w:t>. — Мы знаем, что так и есть. Ты тоже это знаешь. Должно быть, тебя греет радость от понимания, что мы так близко к гуще событий.</w:t>
      </w:r>
    </w:p>
    <w:p w14:paraId="28052F63" w14:textId="77777777" w:rsidR="00DC2265" w:rsidRPr="00D26162" w:rsidRDefault="00DC2265" w:rsidP="0094125C">
      <w:pPr>
        <w:rPr>
          <w:lang w:val="ru-RU"/>
        </w:rPr>
      </w:pPr>
      <w:proofErr w:type="spellStart"/>
      <w:r w:rsidRPr="00D26162">
        <w:rPr>
          <w:lang w:val="ru-RU"/>
        </w:rPr>
        <w:t>Клэйв</w:t>
      </w:r>
      <w:proofErr w:type="spellEnd"/>
      <w:r w:rsidRPr="00D26162">
        <w:rPr>
          <w:lang w:val="ru-RU"/>
        </w:rPr>
        <w:t xml:space="preserve"> покачал головой. </w:t>
      </w:r>
    </w:p>
    <w:p w14:paraId="69F7AC53" w14:textId="26F5C77B" w:rsidR="00DC2265" w:rsidRPr="00D26162" w:rsidRDefault="00DC2265" w:rsidP="0094125C">
      <w:pPr>
        <w:rPr>
          <w:lang w:val="ru-RU"/>
        </w:rPr>
      </w:pPr>
      <w:r w:rsidRPr="00D26162">
        <w:rPr>
          <w:lang w:val="ru-RU"/>
        </w:rPr>
        <w:t>— Вс</w:t>
      </w:r>
      <w:r w:rsidR="00BF2D7C" w:rsidRPr="00D26162">
        <w:rPr>
          <w:lang w:val="ru-RU"/>
        </w:rPr>
        <w:t>е</w:t>
      </w:r>
      <w:r w:rsidRPr="00D26162">
        <w:rPr>
          <w:lang w:val="ru-RU"/>
        </w:rPr>
        <w:t xml:space="preserve"> это бессмысленно, — пробормотал он. — Ты тратишь свои силы на то, что больше не имеет значения.</w:t>
      </w:r>
    </w:p>
    <w:p w14:paraId="5D9AD14E" w14:textId="77777777" w:rsidR="00DC2265" w:rsidRPr="00D26162" w:rsidRDefault="00DC2265" w:rsidP="0094125C">
      <w:pPr>
        <w:rPr>
          <w:lang w:val="ru-RU"/>
        </w:rPr>
      </w:pPr>
      <w:r w:rsidRPr="00D26162">
        <w:rPr>
          <w:lang w:val="ru-RU"/>
        </w:rPr>
        <w:t xml:space="preserve">— На Рас </w:t>
      </w:r>
      <w:proofErr w:type="spellStart"/>
      <w:r w:rsidRPr="00D26162">
        <w:rPr>
          <w:lang w:val="ru-RU"/>
        </w:rPr>
        <w:t>Шакех</w:t>
      </w:r>
      <w:proofErr w:type="spellEnd"/>
      <w:r w:rsidRPr="00D26162">
        <w:rPr>
          <w:lang w:val="ru-RU"/>
        </w:rPr>
        <w:t xml:space="preserve"> это имело для тебя значение, — сказал Ингвар. — Иначе зачем было уничтожать записи?</w:t>
      </w:r>
    </w:p>
    <w:p w14:paraId="175C7F6B" w14:textId="77777777" w:rsidR="00DC2265" w:rsidRPr="00D26162" w:rsidRDefault="00DC2265" w:rsidP="0094125C">
      <w:pPr>
        <w:rPr>
          <w:lang w:val="ru-RU"/>
        </w:rPr>
      </w:pPr>
      <w:r w:rsidRPr="00D26162">
        <w:rPr>
          <w:lang w:val="ru-RU"/>
        </w:rPr>
        <w:t>— Приказы.</w:t>
      </w:r>
    </w:p>
    <w:p w14:paraId="5290FCCB" w14:textId="2C52226F" w:rsidR="00DC2265" w:rsidRPr="00D26162" w:rsidRDefault="00DC2265" w:rsidP="0094125C">
      <w:pPr>
        <w:rPr>
          <w:lang w:val="ru-RU"/>
        </w:rPr>
      </w:pPr>
      <w:r w:rsidRPr="00D26162">
        <w:rPr>
          <w:lang w:val="ru-RU"/>
        </w:rPr>
        <w:t xml:space="preserve">— От </w:t>
      </w:r>
      <w:proofErr w:type="spellStart"/>
      <w:r w:rsidR="00DC0B37">
        <w:rPr>
          <w:lang w:val="ru-RU"/>
        </w:rPr>
        <w:t>Фалкрум</w:t>
      </w:r>
      <w:r w:rsidRPr="00D26162">
        <w:rPr>
          <w:lang w:val="ru-RU"/>
        </w:rPr>
        <w:t>а</w:t>
      </w:r>
      <w:proofErr w:type="spellEnd"/>
      <w:r w:rsidRPr="00D26162">
        <w:rPr>
          <w:lang w:val="ru-RU"/>
        </w:rPr>
        <w:t>?</w:t>
      </w:r>
    </w:p>
    <w:p w14:paraId="1F3ED82E" w14:textId="77777777" w:rsidR="00DC2265" w:rsidRPr="00D26162" w:rsidRDefault="00DC2265" w:rsidP="0094125C">
      <w:pPr>
        <w:rPr>
          <w:lang w:val="ru-RU"/>
        </w:rPr>
      </w:pPr>
      <w:r w:rsidRPr="00D26162">
        <w:rPr>
          <w:lang w:val="ru-RU"/>
        </w:rPr>
        <w:t>— От моего связного. Кем бы он ни был.</w:t>
      </w:r>
    </w:p>
    <w:p w14:paraId="48F82DC8" w14:textId="77777777" w:rsidR="00DC2265" w:rsidRPr="00D26162" w:rsidRDefault="00DC2265" w:rsidP="0094125C">
      <w:pPr>
        <w:rPr>
          <w:lang w:val="ru-RU"/>
        </w:rPr>
      </w:pPr>
      <w:proofErr w:type="spellStart"/>
      <w:r w:rsidRPr="00D26162">
        <w:rPr>
          <w:lang w:val="ru-RU"/>
        </w:rPr>
        <w:t>Гуннлаугур</w:t>
      </w:r>
      <w:proofErr w:type="spellEnd"/>
      <w:r w:rsidRPr="00D26162">
        <w:rPr>
          <w:lang w:val="ru-RU"/>
        </w:rPr>
        <w:t xml:space="preserve"> внимательно наблюдал за </w:t>
      </w:r>
      <w:proofErr w:type="spellStart"/>
      <w:r w:rsidRPr="00D26162">
        <w:rPr>
          <w:lang w:val="ru-RU"/>
        </w:rPr>
        <w:t>Клэйвом</w:t>
      </w:r>
      <w:proofErr w:type="spellEnd"/>
      <w:r w:rsidRPr="00D26162">
        <w:rPr>
          <w:lang w:val="ru-RU"/>
        </w:rPr>
        <w:t xml:space="preserve">. </w:t>
      </w:r>
    </w:p>
    <w:p w14:paraId="74014006" w14:textId="0CF1A8D2" w:rsidR="00DC2265" w:rsidRPr="00D26162" w:rsidRDefault="00DC2265" w:rsidP="0094125C">
      <w:pPr>
        <w:rPr>
          <w:lang w:val="ru-RU"/>
        </w:rPr>
      </w:pPr>
      <w:r w:rsidRPr="00D26162">
        <w:rPr>
          <w:lang w:val="ru-RU"/>
        </w:rPr>
        <w:t>— Кто-то приш</w:t>
      </w:r>
      <w:r w:rsidR="00BF2D7C" w:rsidRPr="00D26162">
        <w:rPr>
          <w:lang w:val="ru-RU"/>
        </w:rPr>
        <w:t>е</w:t>
      </w:r>
      <w:r w:rsidRPr="00D26162">
        <w:rPr>
          <w:lang w:val="ru-RU"/>
        </w:rPr>
        <w:t xml:space="preserve">л к выводу, что на Рас </w:t>
      </w:r>
      <w:proofErr w:type="spellStart"/>
      <w:r w:rsidRPr="00D26162">
        <w:rPr>
          <w:lang w:val="ru-RU"/>
        </w:rPr>
        <w:t>Шакех</w:t>
      </w:r>
      <w:proofErr w:type="spellEnd"/>
      <w:r w:rsidRPr="00D26162">
        <w:rPr>
          <w:lang w:val="ru-RU"/>
        </w:rPr>
        <w:t xml:space="preserve"> следует </w:t>
      </w:r>
      <w:r w:rsidR="00744AB1">
        <w:rPr>
          <w:lang w:val="ru-RU"/>
        </w:rPr>
        <w:t>посла</w:t>
      </w:r>
      <w:r w:rsidRPr="00D26162">
        <w:rPr>
          <w:lang w:val="ru-RU"/>
        </w:rPr>
        <w:t xml:space="preserve">ть тебя и </w:t>
      </w:r>
      <w:proofErr w:type="spellStart"/>
      <w:r w:rsidRPr="00D26162">
        <w:rPr>
          <w:lang w:val="ru-RU"/>
        </w:rPr>
        <w:t>Делво</w:t>
      </w:r>
      <w:proofErr w:type="spellEnd"/>
      <w:r w:rsidRPr="00D26162">
        <w:rPr>
          <w:lang w:val="ru-RU"/>
        </w:rPr>
        <w:t>. Несмотря на обстановку в секторе, они решили отправить вас во главе армии. И у них были для этого все возможности.</w:t>
      </w:r>
    </w:p>
    <w:p w14:paraId="6F02155F" w14:textId="77777777" w:rsidR="00DC2265" w:rsidRPr="00D26162" w:rsidRDefault="00DC2265" w:rsidP="0094125C">
      <w:pPr>
        <w:rPr>
          <w:lang w:val="ru-RU"/>
        </w:rPr>
      </w:pPr>
      <w:r w:rsidRPr="00D26162">
        <w:rPr>
          <w:lang w:val="ru-RU"/>
        </w:rPr>
        <w:t xml:space="preserve">— Мы выследили флот </w:t>
      </w:r>
      <w:proofErr w:type="spellStart"/>
      <w:r w:rsidRPr="00D26162">
        <w:rPr>
          <w:lang w:val="ru-RU"/>
        </w:rPr>
        <w:t>Архиврага</w:t>
      </w:r>
      <w:proofErr w:type="spellEnd"/>
      <w:r w:rsidRPr="00D26162">
        <w:rPr>
          <w:lang w:val="ru-RU"/>
        </w:rPr>
        <w:t>. Мы знали о «</w:t>
      </w:r>
      <w:proofErr w:type="spellStart"/>
      <w:r w:rsidRPr="00D26162">
        <w:rPr>
          <w:i/>
          <w:lang w:val="ru-RU"/>
        </w:rPr>
        <w:t>Фестераксе</w:t>
      </w:r>
      <w:proofErr w:type="spellEnd"/>
      <w:r w:rsidRPr="00D26162">
        <w:rPr>
          <w:i/>
          <w:lang w:val="ru-RU"/>
        </w:rPr>
        <w:t>»</w:t>
      </w:r>
      <w:r w:rsidRPr="00D26162">
        <w:rPr>
          <w:lang w:val="ru-RU"/>
        </w:rPr>
        <w:t>.</w:t>
      </w:r>
    </w:p>
    <w:p w14:paraId="3DFACCA1" w14:textId="49961ECC" w:rsidR="00DC2265" w:rsidRPr="00D26162" w:rsidRDefault="00DC2265" w:rsidP="0094125C">
      <w:pPr>
        <w:rPr>
          <w:lang w:val="ru-RU"/>
        </w:rPr>
      </w:pPr>
      <w:r w:rsidRPr="00D26162">
        <w:rPr>
          <w:lang w:val="ru-RU"/>
        </w:rPr>
        <w:t>— Вы ничего о н</w:t>
      </w:r>
      <w:r w:rsidR="00BF2D7C" w:rsidRPr="00D26162">
        <w:rPr>
          <w:lang w:val="ru-RU"/>
        </w:rPr>
        <w:t>е</w:t>
      </w:r>
      <w:r w:rsidRPr="00D26162">
        <w:rPr>
          <w:lang w:val="ru-RU"/>
        </w:rPr>
        <w:t>м не знали, пока мы вс</w:t>
      </w:r>
      <w:r w:rsidR="00BF2D7C" w:rsidRPr="00D26162">
        <w:rPr>
          <w:lang w:val="ru-RU"/>
        </w:rPr>
        <w:t>е</w:t>
      </w:r>
      <w:r w:rsidRPr="00D26162">
        <w:rPr>
          <w:lang w:val="ru-RU"/>
        </w:rPr>
        <w:t xml:space="preserve"> не разведали, — ответил </w:t>
      </w:r>
      <w:proofErr w:type="spellStart"/>
      <w:r w:rsidRPr="00D26162">
        <w:rPr>
          <w:lang w:val="ru-RU"/>
        </w:rPr>
        <w:t>Гуннлаугур</w:t>
      </w:r>
      <w:proofErr w:type="spellEnd"/>
      <w:r w:rsidRPr="00D26162">
        <w:rPr>
          <w:lang w:val="ru-RU"/>
        </w:rPr>
        <w:t>.</w:t>
      </w:r>
    </w:p>
    <w:p w14:paraId="598924B6" w14:textId="77777777" w:rsidR="00DC2265" w:rsidRPr="00D26162" w:rsidRDefault="00DC2265" w:rsidP="0094125C">
      <w:pPr>
        <w:rPr>
          <w:lang w:val="ru-RU"/>
        </w:rPr>
      </w:pPr>
      <w:r w:rsidRPr="00D26162">
        <w:rPr>
          <w:lang w:val="ru-RU"/>
        </w:rPr>
        <w:t xml:space="preserve">— Ты выполнял приказ </w:t>
      </w:r>
      <w:proofErr w:type="spellStart"/>
      <w:r w:rsidRPr="00D26162">
        <w:rPr>
          <w:lang w:val="ru-RU"/>
        </w:rPr>
        <w:t>Делво</w:t>
      </w:r>
      <w:proofErr w:type="spellEnd"/>
      <w:r w:rsidRPr="00D26162">
        <w:rPr>
          <w:lang w:val="ru-RU"/>
        </w:rPr>
        <w:t xml:space="preserve"> до самого конца, — сказал Ингвар. — Ты бы уничтожил целый мир, даже после того, как скиталец был бы уничтожен, а угроза миновала. Я никогда этого не понимал. </w:t>
      </w:r>
    </w:p>
    <w:p w14:paraId="7D524D5A" w14:textId="77777777" w:rsidR="00DC2265" w:rsidRPr="00D26162" w:rsidRDefault="00DC2265" w:rsidP="0094125C">
      <w:pPr>
        <w:rPr>
          <w:lang w:val="ru-RU"/>
        </w:rPr>
      </w:pPr>
      <w:r w:rsidRPr="00D26162">
        <w:rPr>
          <w:lang w:val="ru-RU"/>
        </w:rPr>
        <w:t xml:space="preserve">— Этот мир </w:t>
      </w:r>
      <w:r w:rsidRPr="00D26162">
        <w:rPr>
          <w:i/>
          <w:lang w:val="ru-RU"/>
        </w:rPr>
        <w:t>заслуживал</w:t>
      </w:r>
      <w:r w:rsidRPr="00D26162">
        <w:rPr>
          <w:lang w:val="ru-RU"/>
        </w:rPr>
        <w:t xml:space="preserve"> смерти! — парировал </w:t>
      </w:r>
      <w:proofErr w:type="spellStart"/>
      <w:r w:rsidRPr="00D26162">
        <w:rPr>
          <w:lang w:val="ru-RU"/>
        </w:rPr>
        <w:t>Клэйв</w:t>
      </w:r>
      <w:proofErr w:type="spellEnd"/>
      <w:r w:rsidRPr="00D26162">
        <w:rPr>
          <w:lang w:val="ru-RU"/>
        </w:rPr>
        <w:t xml:space="preserve">. — Так же, как и ты. Все, кто не готов к самопожертвованию, когда оно необходимо, — заслуживают смерти. </w:t>
      </w:r>
      <w:proofErr w:type="spellStart"/>
      <w:r w:rsidRPr="00D26162">
        <w:rPr>
          <w:lang w:val="ru-RU"/>
        </w:rPr>
        <w:t>Делво</w:t>
      </w:r>
      <w:proofErr w:type="spellEnd"/>
      <w:r w:rsidRPr="00D26162">
        <w:rPr>
          <w:lang w:val="ru-RU"/>
        </w:rPr>
        <w:t xml:space="preserve"> был благочестивым человеком. Порядочным. Он увидел угрозу для сектора и решил покончить с ней.</w:t>
      </w:r>
    </w:p>
    <w:p w14:paraId="596E83D5" w14:textId="77777777" w:rsidR="00DC2265" w:rsidRPr="00D26162" w:rsidRDefault="00DC2265" w:rsidP="0094125C">
      <w:pPr>
        <w:rPr>
          <w:lang w:val="ru-RU"/>
        </w:rPr>
      </w:pPr>
      <w:proofErr w:type="spellStart"/>
      <w:r w:rsidRPr="00D26162">
        <w:rPr>
          <w:lang w:val="ru-RU"/>
        </w:rPr>
        <w:t>Гуннлаугур</w:t>
      </w:r>
      <w:proofErr w:type="spellEnd"/>
      <w:r w:rsidRPr="00D26162">
        <w:rPr>
          <w:lang w:val="ru-RU"/>
        </w:rPr>
        <w:t xml:space="preserve"> прорычал вполголоса: </w:t>
      </w:r>
    </w:p>
    <w:p w14:paraId="7FC4723E" w14:textId="77777777" w:rsidR="00DC2265" w:rsidRPr="00D26162" w:rsidRDefault="00DC2265" w:rsidP="0094125C">
      <w:pPr>
        <w:rPr>
          <w:lang w:val="ru-RU"/>
        </w:rPr>
      </w:pPr>
      <w:r w:rsidRPr="00D26162">
        <w:rPr>
          <w:lang w:val="ru-RU"/>
        </w:rPr>
        <w:t xml:space="preserve">— </w:t>
      </w:r>
      <w:proofErr w:type="spellStart"/>
      <w:r w:rsidRPr="00D26162">
        <w:rPr>
          <w:lang w:val="ru-RU"/>
        </w:rPr>
        <w:t>Делво</w:t>
      </w:r>
      <w:proofErr w:type="spellEnd"/>
      <w:r w:rsidRPr="00D26162">
        <w:rPr>
          <w:lang w:val="ru-RU"/>
        </w:rPr>
        <w:t xml:space="preserve"> был чудовищем. И ты мог его остановить.</w:t>
      </w:r>
    </w:p>
    <w:p w14:paraId="2E5FBBFF" w14:textId="7C1EF468" w:rsidR="00DC2265" w:rsidRPr="00D26162" w:rsidRDefault="00DC2265" w:rsidP="0094125C">
      <w:pPr>
        <w:rPr>
          <w:lang w:val="ru-RU"/>
        </w:rPr>
      </w:pPr>
      <w:r w:rsidRPr="00D26162">
        <w:rPr>
          <w:lang w:val="ru-RU"/>
        </w:rPr>
        <w:t xml:space="preserve">— Ты сильно переоцениваешь мои возможности. В любом случае, у меня не было </w:t>
      </w:r>
      <w:r w:rsidR="00744AB1">
        <w:rPr>
          <w:lang w:val="ru-RU"/>
        </w:rPr>
        <w:t>так</w:t>
      </w:r>
      <w:r w:rsidRPr="00D26162">
        <w:rPr>
          <w:lang w:val="ru-RU"/>
        </w:rPr>
        <w:t xml:space="preserve">ого желания. Я </w:t>
      </w:r>
      <w:r w:rsidR="00744AB1" w:rsidRPr="00D26162">
        <w:rPr>
          <w:lang w:val="ru-RU"/>
        </w:rPr>
        <w:t xml:space="preserve">всего лишь </w:t>
      </w:r>
      <w:r w:rsidRPr="00D26162">
        <w:rPr>
          <w:lang w:val="ru-RU"/>
        </w:rPr>
        <w:t>стремился исполнить долг.</w:t>
      </w:r>
    </w:p>
    <w:p w14:paraId="29BBE8B3" w14:textId="68AD3B1E" w:rsidR="00DC2265" w:rsidRPr="00D26162" w:rsidRDefault="00DC2265" w:rsidP="0094125C">
      <w:pPr>
        <w:rPr>
          <w:lang w:val="ru-RU"/>
        </w:rPr>
      </w:pPr>
      <w:r w:rsidRPr="00D26162">
        <w:rPr>
          <w:lang w:val="ru-RU"/>
        </w:rPr>
        <w:t xml:space="preserve">— Ты использовал его, — холодно сказал Ингвар. — </w:t>
      </w:r>
      <w:proofErr w:type="spellStart"/>
      <w:r w:rsidRPr="00D26162">
        <w:rPr>
          <w:lang w:val="ru-RU"/>
        </w:rPr>
        <w:t>Делво</w:t>
      </w:r>
      <w:proofErr w:type="spellEnd"/>
      <w:r w:rsidRPr="00D26162">
        <w:rPr>
          <w:lang w:val="ru-RU"/>
        </w:rPr>
        <w:t xml:space="preserve"> возвысился, а ты — за ним, вот только подобрался слишком близко к солнцу и обж</w:t>
      </w:r>
      <w:r w:rsidR="00BF2D7C" w:rsidRPr="00D26162">
        <w:rPr>
          <w:lang w:val="ru-RU"/>
        </w:rPr>
        <w:t>е</w:t>
      </w:r>
      <w:r w:rsidRPr="00D26162">
        <w:rPr>
          <w:lang w:val="ru-RU"/>
        </w:rPr>
        <w:t xml:space="preserve">гся. </w:t>
      </w:r>
    </w:p>
    <w:p w14:paraId="28DAE44F" w14:textId="77777777" w:rsidR="00DC2265" w:rsidRPr="00D26162" w:rsidRDefault="00DC2265" w:rsidP="0094125C">
      <w:pPr>
        <w:rPr>
          <w:lang w:val="ru-RU"/>
        </w:rPr>
      </w:pPr>
      <w:r w:rsidRPr="00D26162">
        <w:rPr>
          <w:lang w:val="ru-RU"/>
        </w:rPr>
        <w:t xml:space="preserve">— Итак, мы подошли к твоей нынешней ситуации, — сказал </w:t>
      </w:r>
      <w:proofErr w:type="spellStart"/>
      <w:r w:rsidRPr="00D26162">
        <w:rPr>
          <w:lang w:val="ru-RU"/>
        </w:rPr>
        <w:t>Гуннлаугур</w:t>
      </w:r>
      <w:proofErr w:type="spellEnd"/>
      <w:r w:rsidRPr="00D26162">
        <w:rPr>
          <w:lang w:val="ru-RU"/>
        </w:rPr>
        <w:t>. — Ты предоставил нам достаточно информации — немного того, немного сего. Остальное мы сделали сами. «</w:t>
      </w:r>
      <w:proofErr w:type="spellStart"/>
      <w:r w:rsidRPr="00D26162">
        <w:rPr>
          <w:i/>
          <w:iCs/>
          <w:lang w:val="ru-RU"/>
        </w:rPr>
        <w:t>Наксианский</w:t>
      </w:r>
      <w:proofErr w:type="spellEnd"/>
      <w:r w:rsidRPr="00D26162">
        <w:rPr>
          <w:i/>
          <w:iCs/>
          <w:lang w:val="ru-RU"/>
        </w:rPr>
        <w:t xml:space="preserve"> клинок</w:t>
      </w:r>
      <w:r w:rsidRPr="00D26162">
        <w:rPr>
          <w:lang w:val="ru-RU"/>
        </w:rPr>
        <w:t xml:space="preserve">» был хорошей целью. У нас есть фрагменты </w:t>
      </w:r>
      <w:proofErr w:type="spellStart"/>
      <w:r w:rsidRPr="00D26162">
        <w:rPr>
          <w:lang w:val="ru-RU"/>
        </w:rPr>
        <w:t>астропатических</w:t>
      </w:r>
      <w:proofErr w:type="spellEnd"/>
      <w:r w:rsidRPr="00D26162">
        <w:rPr>
          <w:lang w:val="ru-RU"/>
        </w:rPr>
        <w:t xml:space="preserve"> показаний со всего </w:t>
      </w:r>
      <w:proofErr w:type="spellStart"/>
      <w:r w:rsidRPr="00D26162">
        <w:rPr>
          <w:lang w:val="ru-RU"/>
        </w:rPr>
        <w:t>субсектора</w:t>
      </w:r>
      <w:proofErr w:type="spellEnd"/>
      <w:r w:rsidRPr="00D26162">
        <w:rPr>
          <w:lang w:val="ru-RU"/>
        </w:rPr>
        <w:t>. Хочешь знать, что в них, крыса?</w:t>
      </w:r>
    </w:p>
    <w:p w14:paraId="707576E6" w14:textId="77777777" w:rsidR="00DC2265" w:rsidRPr="00D26162" w:rsidRDefault="00DC2265" w:rsidP="0094125C">
      <w:pPr>
        <w:rPr>
          <w:lang w:val="ru-RU"/>
        </w:rPr>
      </w:pPr>
      <w:proofErr w:type="spellStart"/>
      <w:r w:rsidRPr="00D26162">
        <w:rPr>
          <w:lang w:val="ru-RU"/>
        </w:rPr>
        <w:t>Клэйв</w:t>
      </w:r>
      <w:proofErr w:type="spellEnd"/>
      <w:r w:rsidRPr="00D26162">
        <w:rPr>
          <w:lang w:val="ru-RU"/>
        </w:rPr>
        <w:t xml:space="preserve"> снова вперил взгляд в костяшки пальцев. </w:t>
      </w:r>
    </w:p>
    <w:p w14:paraId="655F4B57" w14:textId="77777777" w:rsidR="00DC2265" w:rsidRPr="00D26162" w:rsidRDefault="00DC2265" w:rsidP="0094125C">
      <w:pPr>
        <w:rPr>
          <w:lang w:val="ru-RU"/>
        </w:rPr>
      </w:pPr>
      <w:r w:rsidRPr="00D26162">
        <w:rPr>
          <w:lang w:val="ru-RU"/>
        </w:rPr>
        <w:t>— Это риторический вопрос?</w:t>
      </w:r>
    </w:p>
    <w:p w14:paraId="13DA3721" w14:textId="77777777" w:rsidR="00DC2265" w:rsidRPr="00D26162" w:rsidRDefault="00DC2265" w:rsidP="0094125C">
      <w:pPr>
        <w:rPr>
          <w:lang w:val="ru-RU"/>
        </w:rPr>
      </w:pPr>
      <w:r w:rsidRPr="00D26162">
        <w:rPr>
          <w:lang w:val="ru-RU"/>
        </w:rPr>
        <w:t xml:space="preserve">— Кое-что ты уже знаешь, — сказал Ингвар. — Везде, куда ни посмотри, видно масштабное наращивание флота. Ты просто опередил события. </w:t>
      </w:r>
      <w:proofErr w:type="spellStart"/>
      <w:r w:rsidRPr="00D26162">
        <w:rPr>
          <w:lang w:val="ru-RU"/>
        </w:rPr>
        <w:t>Сороритас</w:t>
      </w:r>
      <w:proofErr w:type="spellEnd"/>
      <w:r w:rsidRPr="00D26162">
        <w:rPr>
          <w:lang w:val="ru-RU"/>
        </w:rPr>
        <w:t xml:space="preserve"> собирают все свои монастыри отсюда и до Офелии.</w:t>
      </w:r>
    </w:p>
    <w:p w14:paraId="35819D65" w14:textId="77777777" w:rsidR="00DC2265" w:rsidRPr="00D26162" w:rsidRDefault="00DC2265" w:rsidP="0094125C">
      <w:pPr>
        <w:rPr>
          <w:lang w:val="ru-RU"/>
        </w:rPr>
      </w:pPr>
      <w:r w:rsidRPr="00D26162">
        <w:rPr>
          <w:lang w:val="ru-RU"/>
        </w:rPr>
        <w:t xml:space="preserve">— Как и </w:t>
      </w:r>
      <w:proofErr w:type="spellStart"/>
      <w:r w:rsidRPr="00D26162">
        <w:rPr>
          <w:lang w:val="ru-RU"/>
        </w:rPr>
        <w:t>Милитарум</w:t>
      </w:r>
      <w:proofErr w:type="spellEnd"/>
      <w:r w:rsidRPr="00D26162">
        <w:rPr>
          <w:lang w:val="ru-RU"/>
        </w:rPr>
        <w:t xml:space="preserve">, — сказал </w:t>
      </w:r>
      <w:proofErr w:type="spellStart"/>
      <w:r w:rsidRPr="00D26162">
        <w:rPr>
          <w:lang w:val="ru-RU"/>
        </w:rPr>
        <w:t>Гуннлаугур</w:t>
      </w:r>
      <w:proofErr w:type="spellEnd"/>
      <w:r w:rsidRPr="00D26162">
        <w:rPr>
          <w:lang w:val="ru-RU"/>
        </w:rPr>
        <w:t>. — Как и Имперский флот.</w:t>
      </w:r>
    </w:p>
    <w:p w14:paraId="487FEC34" w14:textId="10C162B3" w:rsidR="00DC2265" w:rsidRPr="00D26162" w:rsidRDefault="00DC2265" w:rsidP="0094125C">
      <w:pPr>
        <w:rPr>
          <w:lang w:val="ru-RU"/>
        </w:rPr>
      </w:pPr>
      <w:r w:rsidRPr="00D26162">
        <w:rPr>
          <w:lang w:val="ru-RU"/>
        </w:rPr>
        <w:lastRenderedPageBreak/>
        <w:t xml:space="preserve">— Как и </w:t>
      </w:r>
      <w:proofErr w:type="spellStart"/>
      <w:r w:rsidRPr="00D26162">
        <w:rPr>
          <w:lang w:val="ru-RU"/>
        </w:rPr>
        <w:t>Адептус</w:t>
      </w:r>
      <w:proofErr w:type="spellEnd"/>
      <w:r w:rsidRPr="00D26162">
        <w:rPr>
          <w:lang w:val="ru-RU"/>
        </w:rPr>
        <w:t xml:space="preserve"> Астартес, — съязвил </w:t>
      </w:r>
      <w:proofErr w:type="spellStart"/>
      <w:r w:rsidRPr="00D26162">
        <w:rPr>
          <w:lang w:val="ru-RU"/>
        </w:rPr>
        <w:t>Клэйв</w:t>
      </w:r>
      <w:proofErr w:type="spellEnd"/>
      <w:r w:rsidRPr="00D26162">
        <w:rPr>
          <w:lang w:val="ru-RU"/>
        </w:rPr>
        <w:t>. — Во всяком случае, те, кто ещ</w:t>
      </w:r>
      <w:r w:rsidR="00BF2D7C" w:rsidRPr="00D26162">
        <w:rPr>
          <w:lang w:val="ru-RU"/>
        </w:rPr>
        <w:t>е</w:t>
      </w:r>
      <w:r w:rsidRPr="00D26162">
        <w:rPr>
          <w:lang w:val="ru-RU"/>
        </w:rPr>
        <w:t xml:space="preserve"> не забыл о сво</w:t>
      </w:r>
      <w:r w:rsidR="00BF2D7C" w:rsidRPr="00D26162">
        <w:rPr>
          <w:lang w:val="ru-RU"/>
        </w:rPr>
        <w:t>е</w:t>
      </w:r>
      <w:r w:rsidRPr="00D26162">
        <w:rPr>
          <w:lang w:val="ru-RU"/>
        </w:rPr>
        <w:t>м долге.</w:t>
      </w:r>
    </w:p>
    <w:p w14:paraId="6E956FCA" w14:textId="77777777" w:rsidR="00DC2265" w:rsidRPr="00D26162" w:rsidRDefault="00DC2265" w:rsidP="0094125C">
      <w:pPr>
        <w:rPr>
          <w:lang w:val="ru-RU"/>
        </w:rPr>
      </w:pPr>
      <w:r w:rsidRPr="00D26162">
        <w:rPr>
          <w:lang w:val="ru-RU"/>
        </w:rPr>
        <w:t xml:space="preserve">— Все эти силы движутся в одном направлении, — продолжал Ингвар. — </w:t>
      </w:r>
      <w:proofErr w:type="spellStart"/>
      <w:r w:rsidRPr="00D26162">
        <w:rPr>
          <w:lang w:val="ru-RU"/>
        </w:rPr>
        <w:t>Коронис</w:t>
      </w:r>
      <w:proofErr w:type="spellEnd"/>
      <w:r w:rsidRPr="00D26162">
        <w:rPr>
          <w:lang w:val="ru-RU"/>
        </w:rPr>
        <w:t xml:space="preserve"> </w:t>
      </w:r>
      <w:proofErr w:type="spellStart"/>
      <w:r w:rsidRPr="00D26162">
        <w:rPr>
          <w:lang w:val="ru-RU"/>
        </w:rPr>
        <w:t>Агатон</w:t>
      </w:r>
      <w:proofErr w:type="spellEnd"/>
      <w:r w:rsidRPr="00D26162">
        <w:rPr>
          <w:lang w:val="ru-RU"/>
        </w:rPr>
        <w:t xml:space="preserve">. </w:t>
      </w:r>
      <w:proofErr w:type="spellStart"/>
      <w:r w:rsidRPr="00D26162">
        <w:rPr>
          <w:lang w:val="ru-RU"/>
        </w:rPr>
        <w:t>Талландер</w:t>
      </w:r>
      <w:proofErr w:type="spellEnd"/>
      <w:r w:rsidRPr="00D26162">
        <w:rPr>
          <w:lang w:val="ru-RU"/>
        </w:rPr>
        <w:t xml:space="preserve">. </w:t>
      </w:r>
      <w:proofErr w:type="spellStart"/>
      <w:r w:rsidRPr="00D26162">
        <w:rPr>
          <w:lang w:val="ru-RU"/>
        </w:rPr>
        <w:t>Мортиджия</w:t>
      </w:r>
      <w:proofErr w:type="spellEnd"/>
      <w:r w:rsidRPr="00D26162">
        <w:rPr>
          <w:lang w:val="ru-RU"/>
        </w:rPr>
        <w:t xml:space="preserve">. </w:t>
      </w:r>
      <w:proofErr w:type="spellStart"/>
      <w:r w:rsidRPr="00D26162">
        <w:rPr>
          <w:lang w:val="ru-RU"/>
        </w:rPr>
        <w:t>Лопакс</w:t>
      </w:r>
      <w:proofErr w:type="spellEnd"/>
      <w:r w:rsidRPr="00D26162">
        <w:rPr>
          <w:lang w:val="ru-RU"/>
        </w:rPr>
        <w:t xml:space="preserve">. Это миры на подступах к </w:t>
      </w:r>
      <w:proofErr w:type="spellStart"/>
      <w:r w:rsidRPr="00D26162">
        <w:rPr>
          <w:lang w:val="ru-RU"/>
        </w:rPr>
        <w:t>Кадианским</w:t>
      </w:r>
      <w:proofErr w:type="spellEnd"/>
      <w:r w:rsidRPr="00D26162">
        <w:rPr>
          <w:lang w:val="ru-RU"/>
        </w:rPr>
        <w:t xml:space="preserve"> вратам и их системе снабжения, — цепочка цитаделей, окружающая границы самого Ока. Мы сами видели это на Кефе — стены рушатся. И теперь </w:t>
      </w:r>
      <w:proofErr w:type="spellStart"/>
      <w:r w:rsidRPr="00D26162">
        <w:rPr>
          <w:lang w:val="ru-RU"/>
        </w:rPr>
        <w:t>Империум</w:t>
      </w:r>
      <w:proofErr w:type="spellEnd"/>
      <w:r w:rsidRPr="00D26162">
        <w:rPr>
          <w:lang w:val="ru-RU"/>
        </w:rPr>
        <w:t xml:space="preserve"> на это реагирует.</w:t>
      </w:r>
    </w:p>
    <w:p w14:paraId="75EE7D9C" w14:textId="77777777" w:rsidR="00DC2265" w:rsidRPr="00D26162" w:rsidRDefault="00DC2265" w:rsidP="0094125C">
      <w:pPr>
        <w:rPr>
          <w:lang w:val="ru-RU"/>
        </w:rPr>
      </w:pPr>
      <w:r w:rsidRPr="00D26162">
        <w:rPr>
          <w:lang w:val="ru-RU"/>
        </w:rPr>
        <w:t xml:space="preserve">— Мы просмотрели позывные флотов и получили представление о том, куда они направляются, — сказал </w:t>
      </w:r>
      <w:proofErr w:type="spellStart"/>
      <w:r w:rsidRPr="00D26162">
        <w:rPr>
          <w:lang w:val="ru-RU"/>
        </w:rPr>
        <w:t>Гуннлаугур</w:t>
      </w:r>
      <w:proofErr w:type="spellEnd"/>
      <w:r w:rsidRPr="00D26162">
        <w:rPr>
          <w:lang w:val="ru-RU"/>
        </w:rPr>
        <w:t>. — И теперь знаем о целом ряде маршрутов. При помощи шифров, которые ты нам дал, мы можем прочесть многое, крыса.</w:t>
      </w:r>
    </w:p>
    <w:p w14:paraId="5955B2CC" w14:textId="09760D1C" w:rsidR="00DC2265" w:rsidRPr="00D26162" w:rsidRDefault="00DC2265" w:rsidP="0094125C">
      <w:pPr>
        <w:rPr>
          <w:lang w:val="ru-RU"/>
        </w:rPr>
      </w:pPr>
      <w:r w:rsidRPr="00D26162">
        <w:rPr>
          <w:lang w:val="ru-RU"/>
        </w:rPr>
        <w:t>— Но не вс</w:t>
      </w:r>
      <w:r w:rsidR="00BF2D7C" w:rsidRPr="00D26162">
        <w:rPr>
          <w:lang w:val="ru-RU"/>
        </w:rPr>
        <w:t>е</w:t>
      </w:r>
      <w:r w:rsidRPr="00D26162">
        <w:rPr>
          <w:lang w:val="ru-RU"/>
        </w:rPr>
        <w:t>, — сказал Ингвар. — Некоторые коды обновились. Есть один мир, который уже несколько месяцев взывает о помощи. Никто не откликается на сигналы бедствия</w:t>
      </w:r>
      <w:r w:rsidR="00744AB1">
        <w:rPr>
          <w:lang w:val="ru-RU"/>
        </w:rPr>
        <w:t xml:space="preserve"> с него</w:t>
      </w:r>
      <w:r w:rsidRPr="00D26162">
        <w:rPr>
          <w:lang w:val="ru-RU"/>
        </w:rPr>
        <w:t xml:space="preserve">. Последнее, что мы смогли разобрать, так это то, что он помечен как заброшенный. И это не единичный случай. Имперским силам приходится выбирать, на защиту чего они могут тратить свои силы, а чего — нет. </w:t>
      </w:r>
    </w:p>
    <w:p w14:paraId="47B90FF4" w14:textId="68AB6561" w:rsidR="00DC2265" w:rsidRPr="00D26162" w:rsidRDefault="00DC2265" w:rsidP="0094125C">
      <w:pPr>
        <w:rPr>
          <w:lang w:val="ru-RU"/>
        </w:rPr>
      </w:pPr>
      <w:r w:rsidRPr="00D26162">
        <w:rPr>
          <w:lang w:val="ru-RU"/>
        </w:rPr>
        <w:t xml:space="preserve">— Все, кроме одной эскадры, — сказал </w:t>
      </w:r>
      <w:proofErr w:type="spellStart"/>
      <w:r w:rsidRPr="00D26162">
        <w:rPr>
          <w:lang w:val="ru-RU"/>
        </w:rPr>
        <w:t>Гуннлаугур</w:t>
      </w:r>
      <w:proofErr w:type="spellEnd"/>
      <w:r w:rsidRPr="00D26162">
        <w:rPr>
          <w:lang w:val="ru-RU"/>
        </w:rPr>
        <w:t xml:space="preserve">. — Она использует идентификатор </w:t>
      </w:r>
      <w:proofErr w:type="spellStart"/>
      <w:r w:rsidRPr="00D26162">
        <w:rPr>
          <w:lang w:val="ru-RU"/>
        </w:rPr>
        <w:t>Экклезиархии</w:t>
      </w:r>
      <w:proofErr w:type="spellEnd"/>
      <w:r w:rsidRPr="00D26162">
        <w:rPr>
          <w:lang w:val="ru-RU"/>
        </w:rPr>
        <w:t xml:space="preserve"> и должна направляться на сборы в </w:t>
      </w:r>
      <w:proofErr w:type="spellStart"/>
      <w:r w:rsidRPr="00D26162">
        <w:rPr>
          <w:lang w:val="ru-RU"/>
        </w:rPr>
        <w:t>Мортиджию</w:t>
      </w:r>
      <w:proofErr w:type="spellEnd"/>
      <w:r w:rsidRPr="00D26162">
        <w:rPr>
          <w:lang w:val="ru-RU"/>
        </w:rPr>
        <w:t>. Но флот не ид</w:t>
      </w:r>
      <w:r w:rsidR="00BF2D7C" w:rsidRPr="00D26162">
        <w:rPr>
          <w:lang w:val="ru-RU"/>
        </w:rPr>
        <w:t>е</w:t>
      </w:r>
      <w:r w:rsidRPr="00D26162">
        <w:rPr>
          <w:lang w:val="ru-RU"/>
        </w:rPr>
        <w:t xml:space="preserve">т по этому курсу. Он направляется на тот мир. Мир, который все остальные уже списали со счетов. </w:t>
      </w:r>
    </w:p>
    <w:p w14:paraId="21A5E74C" w14:textId="1D8C533E" w:rsidR="00DC2265" w:rsidRPr="00D26162" w:rsidRDefault="00DC2265" w:rsidP="0094125C">
      <w:pPr>
        <w:rPr>
          <w:lang w:val="ru-RU"/>
        </w:rPr>
      </w:pPr>
      <w:proofErr w:type="spellStart"/>
      <w:r w:rsidRPr="00D26162">
        <w:rPr>
          <w:lang w:val="ru-RU"/>
        </w:rPr>
        <w:t>Клэйв</w:t>
      </w:r>
      <w:proofErr w:type="spellEnd"/>
      <w:r w:rsidRPr="00D26162">
        <w:rPr>
          <w:lang w:val="ru-RU"/>
        </w:rPr>
        <w:t xml:space="preserve"> потянулся и поскр</w:t>
      </w:r>
      <w:r w:rsidR="00BF2D7C" w:rsidRPr="00D26162">
        <w:rPr>
          <w:lang w:val="ru-RU"/>
        </w:rPr>
        <w:t>е</w:t>
      </w:r>
      <w:r w:rsidRPr="00D26162">
        <w:rPr>
          <w:lang w:val="ru-RU"/>
        </w:rPr>
        <w:t xml:space="preserve">б в затылке. </w:t>
      </w:r>
    </w:p>
    <w:p w14:paraId="74A71869" w14:textId="55333662" w:rsidR="00DC2265" w:rsidRPr="00D26162" w:rsidRDefault="00DC2265" w:rsidP="0094125C">
      <w:pPr>
        <w:rPr>
          <w:lang w:val="ru-RU"/>
        </w:rPr>
      </w:pPr>
      <w:r w:rsidRPr="00D26162">
        <w:rPr>
          <w:lang w:val="ru-RU"/>
        </w:rPr>
        <w:t xml:space="preserve">— Значит, это стоящая цель для вашей охоты, — устало сказал </w:t>
      </w:r>
      <w:r w:rsidR="00744AB1">
        <w:rPr>
          <w:lang w:val="ru-RU"/>
        </w:rPr>
        <w:t>исповедник</w:t>
      </w:r>
      <w:r w:rsidRPr="00D26162">
        <w:rPr>
          <w:lang w:val="ru-RU"/>
        </w:rPr>
        <w:t xml:space="preserve">. </w:t>
      </w:r>
    </w:p>
    <w:p w14:paraId="49607120" w14:textId="719966FE" w:rsidR="00DC2265" w:rsidRPr="00D26162" w:rsidRDefault="00DC2265" w:rsidP="0094125C">
      <w:pPr>
        <w:rPr>
          <w:lang w:val="ru-RU"/>
        </w:rPr>
      </w:pPr>
      <w:r w:rsidRPr="00D26162">
        <w:rPr>
          <w:lang w:val="ru-RU"/>
        </w:rPr>
        <w:t>— Определ</w:t>
      </w:r>
      <w:r w:rsidR="00BF2D7C" w:rsidRPr="00D26162">
        <w:rPr>
          <w:lang w:val="ru-RU"/>
        </w:rPr>
        <w:t>е</w:t>
      </w:r>
      <w:r w:rsidRPr="00D26162">
        <w:rPr>
          <w:lang w:val="ru-RU"/>
        </w:rPr>
        <w:t>нно, — сказал Ингвар. — Мы получили доступ к этой информации при помощи тех кодов, что ты использовал для отправки своих старых сообщений, так что кто-то из этой эскадры собирает то, что раньше собирал ты.</w:t>
      </w:r>
    </w:p>
    <w:p w14:paraId="13E0B191" w14:textId="77777777" w:rsidR="00DC2265" w:rsidRPr="00D26162" w:rsidRDefault="00DC2265" w:rsidP="0094125C">
      <w:pPr>
        <w:rPr>
          <w:lang w:val="ru-RU"/>
        </w:rPr>
      </w:pPr>
      <w:r w:rsidRPr="00D26162">
        <w:rPr>
          <w:lang w:val="ru-RU"/>
        </w:rPr>
        <w:t xml:space="preserve">— Передайте им мои наилучшие пожелания, когда встретите. </w:t>
      </w:r>
    </w:p>
    <w:p w14:paraId="2E08D275" w14:textId="77777777" w:rsidR="00DC2265" w:rsidRPr="00D26162" w:rsidRDefault="00DC2265" w:rsidP="0094125C">
      <w:pPr>
        <w:rPr>
          <w:lang w:val="ru-RU"/>
        </w:rPr>
      </w:pPr>
      <w:r w:rsidRPr="00D26162">
        <w:rPr>
          <w:lang w:val="ru-RU"/>
        </w:rPr>
        <w:t xml:space="preserve">— О, именно так мы и поступим, — сказал Ингвар. — Но вначале нам нужно кое-что от тебя. </w:t>
      </w:r>
    </w:p>
    <w:p w14:paraId="237E909F" w14:textId="78239B51" w:rsidR="00DC2265" w:rsidRPr="00D26162" w:rsidRDefault="00DC2265" w:rsidP="0094125C">
      <w:pPr>
        <w:rPr>
          <w:lang w:val="ru-RU"/>
        </w:rPr>
      </w:pPr>
      <w:r w:rsidRPr="00D26162">
        <w:rPr>
          <w:lang w:val="ru-RU"/>
        </w:rPr>
        <w:t>— У нас есть вс</w:t>
      </w:r>
      <w:r w:rsidR="00BF2D7C" w:rsidRPr="00D26162">
        <w:rPr>
          <w:lang w:val="ru-RU"/>
        </w:rPr>
        <w:t>е</w:t>
      </w:r>
      <w:r w:rsidRPr="00D26162">
        <w:rPr>
          <w:lang w:val="ru-RU"/>
        </w:rPr>
        <w:t xml:space="preserve">, кроме названия, — сказал </w:t>
      </w:r>
      <w:proofErr w:type="spellStart"/>
      <w:r w:rsidRPr="00D26162">
        <w:rPr>
          <w:lang w:val="ru-RU"/>
        </w:rPr>
        <w:t>Гуннлаугур</w:t>
      </w:r>
      <w:proofErr w:type="spellEnd"/>
      <w:r w:rsidRPr="00D26162">
        <w:rPr>
          <w:lang w:val="ru-RU"/>
        </w:rPr>
        <w:t xml:space="preserve">. — У этого мира нет стандартного пустотного локатора — только последовательность, встроенная в код </w:t>
      </w:r>
      <w:proofErr w:type="spellStart"/>
      <w:r w:rsidRPr="00D26162">
        <w:rPr>
          <w:lang w:val="ru-RU"/>
        </w:rPr>
        <w:t>Экклезиархии</w:t>
      </w:r>
      <w:proofErr w:type="spellEnd"/>
      <w:r w:rsidRPr="00D26162">
        <w:rPr>
          <w:lang w:val="ru-RU"/>
        </w:rPr>
        <w:t>. Мы знаем, что он не располагается на переднем крае предстоящего похода, из-за чего оста</w:t>
      </w:r>
      <w:r w:rsidR="00BF2D7C" w:rsidRPr="00D26162">
        <w:rPr>
          <w:lang w:val="ru-RU"/>
        </w:rPr>
        <w:t>е</w:t>
      </w:r>
      <w:r w:rsidRPr="00D26162">
        <w:rPr>
          <w:lang w:val="ru-RU"/>
        </w:rPr>
        <w:t>тся много пробелов, которые нужно заполнить. Где бы ни находился тот мир, он не настолько важен, чтобы его зарегистрировали где-либо ещ</w:t>
      </w:r>
      <w:r w:rsidR="00BF2D7C" w:rsidRPr="00D26162">
        <w:rPr>
          <w:lang w:val="ru-RU"/>
        </w:rPr>
        <w:t>е</w:t>
      </w:r>
      <w:r w:rsidRPr="00D26162">
        <w:rPr>
          <w:lang w:val="ru-RU"/>
        </w:rPr>
        <w:t xml:space="preserve">. </w:t>
      </w:r>
    </w:p>
    <w:p w14:paraId="497EED7E" w14:textId="23051841" w:rsidR="00DC2265" w:rsidRPr="00D26162" w:rsidRDefault="00DC2265" w:rsidP="0094125C">
      <w:pPr>
        <w:rPr>
          <w:lang w:val="ru-RU"/>
        </w:rPr>
      </w:pPr>
      <w:r w:rsidRPr="00D26162">
        <w:rPr>
          <w:lang w:val="ru-RU"/>
        </w:rPr>
        <w:t>— За исключением одной-единственн</w:t>
      </w:r>
      <w:r w:rsidR="00744AB1">
        <w:rPr>
          <w:lang w:val="ru-RU"/>
        </w:rPr>
        <w:t>о</w:t>
      </w:r>
      <w:r w:rsidRPr="00D26162">
        <w:rPr>
          <w:lang w:val="ru-RU"/>
        </w:rPr>
        <w:t>й эскадры, — сказал Ингвар</w:t>
      </w:r>
      <w:r w:rsidR="00744AB1">
        <w:rPr>
          <w:lang w:val="ru-RU"/>
        </w:rPr>
        <w:t>.</w:t>
      </w:r>
      <w:r w:rsidRPr="00D26162">
        <w:rPr>
          <w:lang w:val="ru-RU"/>
        </w:rPr>
        <w:t xml:space="preserve"> — Которая ид</w:t>
      </w:r>
      <w:r w:rsidR="00BF2D7C" w:rsidRPr="00D26162">
        <w:rPr>
          <w:lang w:val="ru-RU"/>
        </w:rPr>
        <w:t>е</w:t>
      </w:r>
      <w:r w:rsidRPr="00D26162">
        <w:rPr>
          <w:lang w:val="ru-RU"/>
        </w:rPr>
        <w:t>т на существенный риск, чтобы туда попасть.</w:t>
      </w:r>
    </w:p>
    <w:p w14:paraId="2569CA6D" w14:textId="77777777" w:rsidR="00DC2265" w:rsidRPr="00D26162" w:rsidRDefault="00DC2265" w:rsidP="0094125C">
      <w:pPr>
        <w:rPr>
          <w:lang w:val="ru-RU"/>
        </w:rPr>
      </w:pPr>
      <w:proofErr w:type="spellStart"/>
      <w:r w:rsidRPr="00D26162">
        <w:rPr>
          <w:lang w:val="ru-RU"/>
        </w:rPr>
        <w:t>Клэйв</w:t>
      </w:r>
      <w:proofErr w:type="spellEnd"/>
      <w:r w:rsidRPr="00D26162">
        <w:rPr>
          <w:lang w:val="ru-RU"/>
        </w:rPr>
        <w:t xml:space="preserve"> покачал головой. </w:t>
      </w:r>
    </w:p>
    <w:p w14:paraId="66876E4B" w14:textId="5C012F94" w:rsidR="00DC2265" w:rsidRPr="00D26162" w:rsidRDefault="00DC2265" w:rsidP="0094125C">
      <w:pPr>
        <w:rPr>
          <w:lang w:val="ru-RU"/>
        </w:rPr>
      </w:pPr>
      <w:r w:rsidRPr="00D26162">
        <w:rPr>
          <w:lang w:val="ru-RU"/>
        </w:rPr>
        <w:t>— Мы уже это проходили, — пробормотал он. — Какая-то зацепка, какой-то шепоток. Ты вс</w:t>
      </w:r>
      <w:r w:rsidR="00BF2D7C" w:rsidRPr="00D26162">
        <w:rPr>
          <w:lang w:val="ru-RU"/>
        </w:rPr>
        <w:t>е</w:t>
      </w:r>
      <w:r w:rsidRPr="00D26162">
        <w:rPr>
          <w:lang w:val="ru-RU"/>
        </w:rPr>
        <w:t xml:space="preserve"> изучаешь, затем уничтожаешь то, что наш</w:t>
      </w:r>
      <w:r w:rsidR="00BF2D7C" w:rsidRPr="00D26162">
        <w:rPr>
          <w:lang w:val="ru-RU"/>
        </w:rPr>
        <w:t>е</w:t>
      </w:r>
      <w:r w:rsidRPr="00D26162">
        <w:rPr>
          <w:lang w:val="ru-RU"/>
        </w:rPr>
        <w:t>л, а мы вс</w:t>
      </w:r>
      <w:r w:rsidR="00BF2D7C" w:rsidRPr="00D26162">
        <w:rPr>
          <w:lang w:val="ru-RU"/>
        </w:rPr>
        <w:t>е</w:t>
      </w:r>
      <w:r w:rsidRPr="00D26162">
        <w:rPr>
          <w:lang w:val="ru-RU"/>
        </w:rPr>
        <w:t xml:space="preserve"> торчим и торчим здесь, гоняясь за тенями.</w:t>
      </w:r>
    </w:p>
    <w:p w14:paraId="749F2403" w14:textId="77777777" w:rsidR="00DC2265" w:rsidRPr="00D26162" w:rsidRDefault="00DC2265" w:rsidP="0094125C">
      <w:pPr>
        <w:rPr>
          <w:lang w:val="ru-RU"/>
        </w:rPr>
      </w:pPr>
      <w:r w:rsidRPr="00D26162">
        <w:rPr>
          <w:lang w:val="ru-RU"/>
        </w:rPr>
        <w:t xml:space="preserve">Ингвар взглянул на </w:t>
      </w:r>
      <w:proofErr w:type="spellStart"/>
      <w:r w:rsidRPr="00D26162">
        <w:rPr>
          <w:lang w:val="ru-RU"/>
        </w:rPr>
        <w:t>Гуннлаугура</w:t>
      </w:r>
      <w:proofErr w:type="spellEnd"/>
      <w:r w:rsidRPr="00D26162">
        <w:rPr>
          <w:lang w:val="ru-RU"/>
        </w:rPr>
        <w:t xml:space="preserve"> и рассмеялся: </w:t>
      </w:r>
    </w:p>
    <w:p w14:paraId="18356F18" w14:textId="77777777" w:rsidR="00DC2265" w:rsidRPr="00D26162" w:rsidRDefault="00DC2265" w:rsidP="0094125C">
      <w:pPr>
        <w:rPr>
          <w:lang w:val="ru-RU"/>
        </w:rPr>
      </w:pPr>
      <w:r w:rsidRPr="00D26162">
        <w:rPr>
          <w:lang w:val="ru-RU"/>
        </w:rPr>
        <w:t>— Он думает, что это случайность.</w:t>
      </w:r>
    </w:p>
    <w:p w14:paraId="54F3A3B0" w14:textId="77A9E1AC" w:rsidR="00DC2265" w:rsidRPr="00D26162" w:rsidRDefault="00DC2265" w:rsidP="0094125C">
      <w:pPr>
        <w:rPr>
          <w:lang w:val="ru-RU"/>
        </w:rPr>
      </w:pPr>
      <w:r w:rsidRPr="00D26162">
        <w:rPr>
          <w:lang w:val="ru-RU"/>
        </w:rPr>
        <w:t xml:space="preserve">— Так оно и есть, — сказал </w:t>
      </w:r>
      <w:r w:rsidR="00740468" w:rsidRPr="00D26162">
        <w:rPr>
          <w:lang w:val="ru-RU"/>
        </w:rPr>
        <w:t>Волчий Гвардеец</w:t>
      </w:r>
      <w:r w:rsidRPr="00D26162">
        <w:rPr>
          <w:lang w:val="ru-RU"/>
        </w:rPr>
        <w:t xml:space="preserve">, скривив губы от удовольствия. — С другой стороны, по-моему, отсюда ему не видно многое из того, что мы делаем. </w:t>
      </w:r>
    </w:p>
    <w:p w14:paraId="21DB8B14" w14:textId="57717F04" w:rsidR="00DC2265" w:rsidRPr="00D26162" w:rsidRDefault="00DC2265" w:rsidP="0094125C">
      <w:pPr>
        <w:rPr>
          <w:lang w:val="ru-RU"/>
        </w:rPr>
      </w:pPr>
      <w:r w:rsidRPr="00D26162">
        <w:rPr>
          <w:lang w:val="ru-RU"/>
        </w:rPr>
        <w:t xml:space="preserve">— С каждым новым нападением, — сказал Ингвар, поворачиваясь к </w:t>
      </w:r>
      <w:proofErr w:type="spellStart"/>
      <w:r w:rsidRPr="00D26162">
        <w:rPr>
          <w:lang w:val="ru-RU"/>
        </w:rPr>
        <w:t>Клэйву</w:t>
      </w:r>
      <w:proofErr w:type="spellEnd"/>
      <w:r w:rsidRPr="00D26162">
        <w:rPr>
          <w:lang w:val="ru-RU"/>
        </w:rPr>
        <w:t>, — с каждым рейдом, с каждым захваченным корабл</w:t>
      </w:r>
      <w:r w:rsidR="00BF2D7C" w:rsidRPr="00D26162">
        <w:rPr>
          <w:lang w:val="ru-RU"/>
        </w:rPr>
        <w:t>е</w:t>
      </w:r>
      <w:r w:rsidRPr="00D26162">
        <w:rPr>
          <w:lang w:val="ru-RU"/>
        </w:rPr>
        <w:t>м мы узнавали немного больше.</w:t>
      </w:r>
    </w:p>
    <w:p w14:paraId="7E734691" w14:textId="30BD2EE9" w:rsidR="00DC2265" w:rsidRPr="00D26162" w:rsidRDefault="00DC2265" w:rsidP="0094125C">
      <w:pPr>
        <w:rPr>
          <w:lang w:val="ru-RU"/>
        </w:rPr>
      </w:pPr>
      <w:r w:rsidRPr="00D26162">
        <w:rPr>
          <w:lang w:val="ru-RU"/>
        </w:rPr>
        <w:lastRenderedPageBreak/>
        <w:t xml:space="preserve">— </w:t>
      </w:r>
      <w:proofErr w:type="spellStart"/>
      <w:r w:rsidR="00BF2D7C" w:rsidRPr="00D26162">
        <w:rPr>
          <w:lang w:val="ru-RU"/>
        </w:rPr>
        <w:t>Ёрундур</w:t>
      </w:r>
      <w:proofErr w:type="spellEnd"/>
      <w:r w:rsidRPr="00D26162">
        <w:rPr>
          <w:lang w:val="ru-RU"/>
        </w:rPr>
        <w:t xml:space="preserve"> любит анализировать закономерности, — сказал </w:t>
      </w:r>
      <w:proofErr w:type="spellStart"/>
      <w:r w:rsidRPr="00D26162">
        <w:rPr>
          <w:lang w:val="ru-RU"/>
        </w:rPr>
        <w:t>Гуннлаугур</w:t>
      </w:r>
      <w:proofErr w:type="spellEnd"/>
      <w:r w:rsidRPr="00D26162">
        <w:rPr>
          <w:lang w:val="ru-RU"/>
        </w:rPr>
        <w:t xml:space="preserve">. — У него странная душа, но это он умеет. Видишь ли, для всех нас в этом нет ничего нового: мы всегда действовали так, когда чуяли в воздухе разносимый ветром запах добычи. Ты перекрываешь все пути и ходишь по кругу. И вскоре мест для побега становится совсем немного. </w:t>
      </w:r>
    </w:p>
    <w:p w14:paraId="276733BF" w14:textId="77777777" w:rsidR="00DC2265" w:rsidRPr="00D26162" w:rsidRDefault="00DC2265" w:rsidP="0094125C">
      <w:pPr>
        <w:rPr>
          <w:lang w:val="ru-RU"/>
        </w:rPr>
      </w:pPr>
      <w:r w:rsidRPr="00D26162">
        <w:rPr>
          <w:lang w:val="ru-RU"/>
        </w:rPr>
        <w:t>— Они используют твои коды, крыса, — сказал Ингвар. — Они идут прямиком в шторм, от которого остальные бегут прочь.</w:t>
      </w:r>
    </w:p>
    <w:p w14:paraId="3D38DEA9" w14:textId="3A09A186" w:rsidR="00DC2265" w:rsidRPr="00D26162" w:rsidRDefault="00DC2265" w:rsidP="0094125C">
      <w:pPr>
        <w:rPr>
          <w:lang w:val="ru-RU"/>
        </w:rPr>
      </w:pPr>
      <w:r w:rsidRPr="00D26162">
        <w:rPr>
          <w:lang w:val="ru-RU"/>
        </w:rPr>
        <w:t xml:space="preserve">— Нутром чую, что это он, — сказал </w:t>
      </w:r>
      <w:proofErr w:type="spellStart"/>
      <w:r w:rsidRPr="00D26162">
        <w:rPr>
          <w:lang w:val="ru-RU"/>
        </w:rPr>
        <w:t>Гуннлаугур</w:t>
      </w:r>
      <w:proofErr w:type="spellEnd"/>
      <w:r w:rsidRPr="00D26162">
        <w:rPr>
          <w:lang w:val="ru-RU"/>
        </w:rPr>
        <w:t xml:space="preserve">. — Буря застала его врасплох. Это подарок судьбы нам. Вот только судьба — коварная старая </w:t>
      </w:r>
      <w:r w:rsidR="00744AB1">
        <w:rPr>
          <w:lang w:val="ru-RU"/>
        </w:rPr>
        <w:t>перечниц</w:t>
      </w:r>
      <w:r w:rsidRPr="00D26162">
        <w:rPr>
          <w:lang w:val="ru-RU"/>
        </w:rPr>
        <w:t>а: одной лапой она да</w:t>
      </w:r>
      <w:r w:rsidR="00BF2D7C" w:rsidRPr="00D26162">
        <w:rPr>
          <w:lang w:val="ru-RU"/>
        </w:rPr>
        <w:t>е</w:t>
      </w:r>
      <w:r w:rsidRPr="00D26162">
        <w:rPr>
          <w:lang w:val="ru-RU"/>
        </w:rPr>
        <w:t xml:space="preserve">т, а другой забирает. </w:t>
      </w:r>
    </w:p>
    <w:p w14:paraId="49C2BCAE" w14:textId="5E97897A" w:rsidR="00DC2265" w:rsidRPr="00D26162" w:rsidRDefault="00DC2265" w:rsidP="0094125C">
      <w:pPr>
        <w:rPr>
          <w:lang w:val="ru-RU"/>
        </w:rPr>
      </w:pPr>
      <w:r w:rsidRPr="00D26162">
        <w:rPr>
          <w:lang w:val="ru-RU"/>
        </w:rPr>
        <w:t>— Скоро этот мир обратится в пепел, — сказал Ингвар. — Поэтому нужно поторапливаться. Ты знаешь старую картографическую кодировку и можешь сделать для нас кое-что ещ</w:t>
      </w:r>
      <w:r w:rsidR="00BF2D7C" w:rsidRPr="00D26162">
        <w:rPr>
          <w:lang w:val="ru-RU"/>
        </w:rPr>
        <w:t>е</w:t>
      </w:r>
      <w:r w:rsidRPr="00D26162">
        <w:rPr>
          <w:lang w:val="ru-RU"/>
        </w:rPr>
        <w:t>.</w:t>
      </w:r>
    </w:p>
    <w:p w14:paraId="4ECD3D65" w14:textId="77777777" w:rsidR="00DC2265" w:rsidRPr="00D26162" w:rsidRDefault="00DC2265" w:rsidP="0094125C">
      <w:pPr>
        <w:rPr>
          <w:lang w:val="ru-RU"/>
        </w:rPr>
      </w:pPr>
      <w:r w:rsidRPr="00D26162">
        <w:rPr>
          <w:lang w:val="ru-RU"/>
        </w:rPr>
        <w:t>— Нам просто нужно название.</w:t>
      </w:r>
    </w:p>
    <w:p w14:paraId="32B931E5" w14:textId="717996F5" w:rsidR="00DC2265" w:rsidRPr="00D26162" w:rsidRDefault="00DC2265" w:rsidP="0094125C">
      <w:pPr>
        <w:rPr>
          <w:lang w:val="ru-RU"/>
        </w:rPr>
      </w:pPr>
      <w:r w:rsidRPr="00D26162">
        <w:rPr>
          <w:lang w:val="ru-RU"/>
        </w:rPr>
        <w:t>— И тогда вс</w:t>
      </w:r>
      <w:r w:rsidR="00BF2D7C" w:rsidRPr="00D26162">
        <w:rPr>
          <w:lang w:val="ru-RU"/>
        </w:rPr>
        <w:t>е</w:t>
      </w:r>
      <w:r w:rsidRPr="00D26162">
        <w:rPr>
          <w:lang w:val="ru-RU"/>
        </w:rPr>
        <w:t xml:space="preserve"> это закончится.</w:t>
      </w:r>
    </w:p>
    <w:p w14:paraId="05BBEEBE" w14:textId="77777777" w:rsidR="00DC2265" w:rsidRPr="00D26162" w:rsidRDefault="00DC2265" w:rsidP="0094125C">
      <w:pPr>
        <w:rPr>
          <w:lang w:val="ru-RU"/>
        </w:rPr>
      </w:pPr>
      <w:r w:rsidRPr="00D26162">
        <w:rPr>
          <w:lang w:val="ru-RU"/>
        </w:rPr>
        <w:t>Больше они ничего не сказали. Космические Волки ожидали.</w:t>
      </w:r>
    </w:p>
    <w:p w14:paraId="15C2AC9E" w14:textId="32EF84E1" w:rsidR="00DC2265" w:rsidRPr="00D26162" w:rsidRDefault="00DC2265" w:rsidP="0094125C">
      <w:pPr>
        <w:rPr>
          <w:lang w:val="ru-RU"/>
        </w:rPr>
      </w:pPr>
      <w:proofErr w:type="spellStart"/>
      <w:r w:rsidRPr="00D26162">
        <w:rPr>
          <w:lang w:val="ru-RU"/>
        </w:rPr>
        <w:t>Клэйв</w:t>
      </w:r>
      <w:proofErr w:type="spellEnd"/>
      <w:r w:rsidRPr="00D26162">
        <w:rPr>
          <w:lang w:val="ru-RU"/>
        </w:rPr>
        <w:t xml:space="preserve"> уставился в пол. Несмотря на свои же слова, дознаватель чувствовал, что космодесантники правы. </w:t>
      </w:r>
      <w:proofErr w:type="spellStart"/>
      <w:r w:rsidR="00DC0B37">
        <w:rPr>
          <w:lang w:val="ru-RU"/>
        </w:rPr>
        <w:t>Фалкрум</w:t>
      </w:r>
      <w:proofErr w:type="spellEnd"/>
      <w:r w:rsidRPr="00D26162">
        <w:rPr>
          <w:lang w:val="ru-RU"/>
        </w:rPr>
        <w:t>, кем бы он ни был на самом деле, не мог прятаться вечно, раз уж поиски стали настолько упорными. Они надеялись сохранить вс</w:t>
      </w:r>
      <w:r w:rsidR="00BF2D7C" w:rsidRPr="00D26162">
        <w:rPr>
          <w:lang w:val="ru-RU"/>
        </w:rPr>
        <w:t>е</w:t>
      </w:r>
      <w:r w:rsidRPr="00D26162">
        <w:rPr>
          <w:lang w:val="ru-RU"/>
        </w:rPr>
        <w:t xml:space="preserve"> в абсолютной тайне, чтобы их мишени никогда ни о ч</w:t>
      </w:r>
      <w:r w:rsidR="00BF2D7C" w:rsidRPr="00D26162">
        <w:rPr>
          <w:lang w:val="ru-RU"/>
        </w:rPr>
        <w:t>е</w:t>
      </w:r>
      <w:r w:rsidRPr="00D26162">
        <w:rPr>
          <w:lang w:val="ru-RU"/>
        </w:rPr>
        <w:t xml:space="preserve">м даже не заподозрили. Именно ради этого </w:t>
      </w:r>
      <w:proofErr w:type="spellStart"/>
      <w:r w:rsidRPr="00D26162">
        <w:rPr>
          <w:lang w:val="ru-RU"/>
        </w:rPr>
        <w:t>Клэйву</w:t>
      </w:r>
      <w:proofErr w:type="spellEnd"/>
      <w:r w:rsidRPr="00D26162">
        <w:rPr>
          <w:lang w:val="ru-RU"/>
        </w:rPr>
        <w:t xml:space="preserve"> приказали отправиться на тот адский пустынный мир: чтобы пресечь любую возможность обнаружения, учитывая находившиеся там средства коммуникаций, которые </w:t>
      </w:r>
      <w:r w:rsidR="00744AB1" w:rsidRPr="00D26162">
        <w:rPr>
          <w:lang w:val="ru-RU"/>
        </w:rPr>
        <w:t xml:space="preserve">давным-давно </w:t>
      </w:r>
      <w:r w:rsidRPr="00D26162">
        <w:rPr>
          <w:lang w:val="ru-RU"/>
        </w:rPr>
        <w:t>должны были быть уничтожены.</w:t>
      </w:r>
    </w:p>
    <w:p w14:paraId="6864E8B6" w14:textId="12CEAAB5" w:rsidR="00DC2265" w:rsidRPr="00D26162" w:rsidRDefault="00DC2265" w:rsidP="0094125C">
      <w:pPr>
        <w:rPr>
          <w:lang w:val="ru-RU"/>
        </w:rPr>
      </w:pPr>
      <w:r w:rsidRPr="00D26162">
        <w:rPr>
          <w:lang w:val="ru-RU"/>
        </w:rPr>
        <w:t xml:space="preserve">Было от чего выйти из себя. Если бы не эта оплошность, то </w:t>
      </w:r>
      <w:proofErr w:type="spellStart"/>
      <w:r w:rsidRPr="00D26162">
        <w:rPr>
          <w:lang w:val="ru-RU"/>
        </w:rPr>
        <w:t>Клэйв</w:t>
      </w:r>
      <w:proofErr w:type="spellEnd"/>
      <w:r w:rsidRPr="00D26162">
        <w:rPr>
          <w:lang w:val="ru-RU"/>
        </w:rPr>
        <w:t>, без сомнения, сохранил бы сво</w:t>
      </w:r>
      <w:r w:rsidR="00BF2D7C" w:rsidRPr="00D26162">
        <w:rPr>
          <w:lang w:val="ru-RU"/>
        </w:rPr>
        <w:t>е</w:t>
      </w:r>
      <w:r w:rsidRPr="00D26162">
        <w:rPr>
          <w:lang w:val="ru-RU"/>
        </w:rPr>
        <w:t xml:space="preserve"> место при </w:t>
      </w:r>
      <w:proofErr w:type="spellStart"/>
      <w:r w:rsidRPr="00D26162">
        <w:rPr>
          <w:lang w:val="ru-RU"/>
        </w:rPr>
        <w:t>Делво</w:t>
      </w:r>
      <w:proofErr w:type="spellEnd"/>
      <w:r w:rsidRPr="00D26162">
        <w:rPr>
          <w:lang w:val="ru-RU"/>
        </w:rPr>
        <w:t xml:space="preserve"> и, возможно, руководил бы епархиальными силами в набирающем обороты походе, со всеми его возможностями для продвижения по карьерной лестнице. С другой стороны, воля Императора проявлялась необычным образом. До сих пор ему удавалось сохранить себя. Пока он жив, пока он дышит, ещ</w:t>
      </w:r>
      <w:r w:rsidR="00BF2D7C" w:rsidRPr="00D26162">
        <w:rPr>
          <w:lang w:val="ru-RU"/>
        </w:rPr>
        <w:t>е</w:t>
      </w:r>
      <w:r w:rsidRPr="00D26162">
        <w:rPr>
          <w:lang w:val="ru-RU"/>
        </w:rPr>
        <w:t xml:space="preserve"> может быть путь к спасению.</w:t>
      </w:r>
    </w:p>
    <w:p w14:paraId="02407A9E" w14:textId="1120390A" w:rsidR="00DC2265" w:rsidRPr="00D26162" w:rsidRDefault="00DC2265" w:rsidP="0094125C">
      <w:pPr>
        <w:rPr>
          <w:lang w:val="ru-RU"/>
        </w:rPr>
      </w:pPr>
      <w:r w:rsidRPr="00D26162">
        <w:rPr>
          <w:lang w:val="ru-RU"/>
        </w:rPr>
        <w:t xml:space="preserve">Он пережил </w:t>
      </w:r>
      <w:proofErr w:type="spellStart"/>
      <w:r w:rsidRPr="00D26162">
        <w:rPr>
          <w:lang w:val="ru-RU"/>
        </w:rPr>
        <w:t>Делво</w:t>
      </w:r>
      <w:proofErr w:type="spellEnd"/>
      <w:r w:rsidRPr="00D26162">
        <w:rPr>
          <w:lang w:val="ru-RU"/>
        </w:rPr>
        <w:t>. Он пережил атаку на чумной скиталец, в то время как многие другие, в том числе часть Волков, не пережили. Значит, это ещ</w:t>
      </w:r>
      <w:r w:rsidR="00BF2D7C" w:rsidRPr="00D26162">
        <w:rPr>
          <w:lang w:val="ru-RU"/>
        </w:rPr>
        <w:t>е</w:t>
      </w:r>
      <w:r w:rsidRPr="00D26162">
        <w:rPr>
          <w:lang w:val="ru-RU"/>
        </w:rPr>
        <w:t xml:space="preserve"> не конец. Чем ближе к финалу, тем больше шансов на то, что судьба изменится. В конце концов, у него были некоторые основания надеяться на это.</w:t>
      </w:r>
    </w:p>
    <w:p w14:paraId="7EACB378" w14:textId="77777777" w:rsidR="00DC2265" w:rsidRPr="00D26162" w:rsidRDefault="00DC2265" w:rsidP="0094125C">
      <w:pPr>
        <w:rPr>
          <w:lang w:val="ru-RU"/>
        </w:rPr>
      </w:pPr>
      <w:r w:rsidRPr="00D26162">
        <w:rPr>
          <w:lang w:val="ru-RU"/>
        </w:rPr>
        <w:t>И он поднял глаза.</w:t>
      </w:r>
    </w:p>
    <w:p w14:paraId="426E0C04" w14:textId="77777777" w:rsidR="00DC2265" w:rsidRPr="00D26162" w:rsidRDefault="00DC2265" w:rsidP="0094125C">
      <w:pPr>
        <w:rPr>
          <w:lang w:val="ru-RU"/>
        </w:rPr>
      </w:pPr>
      <w:r w:rsidRPr="00D26162">
        <w:rPr>
          <w:lang w:val="ru-RU"/>
        </w:rPr>
        <w:t>— Мне нужно посмотреть, что вы нашли, — сказал он. — Тогда я расскажу вам, что смогу.</w:t>
      </w:r>
    </w:p>
    <w:p w14:paraId="12CFC4F5" w14:textId="77777777" w:rsidR="00DC2265" w:rsidRPr="00D26162" w:rsidRDefault="00DC2265" w:rsidP="0094125C">
      <w:pPr>
        <w:rPr>
          <w:lang w:val="ru-RU"/>
        </w:rPr>
      </w:pPr>
    </w:p>
    <w:p w14:paraId="47C393C4" w14:textId="6F346C47" w:rsidR="00DC2265" w:rsidRPr="00D26162" w:rsidRDefault="00DC2265" w:rsidP="0094125C">
      <w:pPr>
        <w:rPr>
          <w:lang w:val="ru-RU"/>
        </w:rPr>
      </w:pPr>
      <w:r w:rsidRPr="00D26162">
        <w:rPr>
          <w:lang w:val="ru-RU"/>
        </w:rPr>
        <w:t xml:space="preserve">К тому времени, когда </w:t>
      </w:r>
      <w:proofErr w:type="spellStart"/>
      <w:r w:rsidRPr="00D26162">
        <w:rPr>
          <w:lang w:val="ru-RU"/>
        </w:rPr>
        <w:t>Бъяргборн</w:t>
      </w:r>
      <w:proofErr w:type="spellEnd"/>
      <w:r w:rsidRPr="00D26162">
        <w:rPr>
          <w:lang w:val="ru-RU"/>
        </w:rPr>
        <w:t xml:space="preserve"> добрался до командного мостика «</w:t>
      </w:r>
      <w:r w:rsidRPr="00D26162">
        <w:rPr>
          <w:i/>
          <w:lang w:val="ru-RU"/>
        </w:rPr>
        <w:t>Аметистового сюзерена</w:t>
      </w:r>
      <w:r w:rsidR="00744AB1">
        <w:rPr>
          <w:lang w:val="ru-RU"/>
        </w:rPr>
        <w:t>»</w:t>
      </w:r>
      <w:r w:rsidRPr="00D26162">
        <w:rPr>
          <w:lang w:val="ru-RU"/>
        </w:rPr>
        <w:t>, обстановка стала гораздо менее напряж</w:t>
      </w:r>
      <w:r w:rsidR="00BF2D7C" w:rsidRPr="00D26162">
        <w:rPr>
          <w:lang w:val="ru-RU"/>
        </w:rPr>
        <w:t>е</w:t>
      </w:r>
      <w:r w:rsidRPr="00D26162">
        <w:rPr>
          <w:lang w:val="ru-RU"/>
        </w:rPr>
        <w:t>нной, чем несколько часов назад. В то время как «</w:t>
      </w:r>
      <w:proofErr w:type="spellStart"/>
      <w:r w:rsidRPr="00D26162">
        <w:rPr>
          <w:i/>
          <w:lang w:val="ru-RU"/>
        </w:rPr>
        <w:t>Вуоко</w:t>
      </w:r>
      <w:proofErr w:type="spellEnd"/>
      <w:r w:rsidR="00744AB1">
        <w:rPr>
          <w:lang w:val="ru-RU"/>
        </w:rPr>
        <w:t>»</w:t>
      </w:r>
      <w:r w:rsidRPr="00D26162">
        <w:rPr>
          <w:lang w:val="ru-RU"/>
        </w:rPr>
        <w:t xml:space="preserve"> ш</w:t>
      </w:r>
      <w:r w:rsidR="00BF2D7C" w:rsidRPr="00D26162">
        <w:rPr>
          <w:lang w:val="ru-RU"/>
        </w:rPr>
        <w:t>е</w:t>
      </w:r>
      <w:r w:rsidRPr="00D26162">
        <w:rPr>
          <w:lang w:val="ru-RU"/>
        </w:rPr>
        <w:t>л на штурм, операторы авгуров припали к своим рабочим местам, высматривая, нет ли признаков того, что «</w:t>
      </w:r>
      <w:proofErr w:type="spellStart"/>
      <w:r w:rsidRPr="00D26162">
        <w:rPr>
          <w:i/>
          <w:iCs/>
          <w:lang w:val="ru-RU"/>
        </w:rPr>
        <w:t>Наксианский</w:t>
      </w:r>
      <w:proofErr w:type="spellEnd"/>
      <w:r w:rsidRPr="00D26162">
        <w:rPr>
          <w:i/>
          <w:iCs/>
          <w:lang w:val="ru-RU"/>
        </w:rPr>
        <w:t xml:space="preserve"> клинок</w:t>
      </w:r>
      <w:r w:rsidRPr="00D26162">
        <w:rPr>
          <w:lang w:val="ru-RU"/>
        </w:rPr>
        <w:t>» сможет собрать достаточно сил, чтобы отразить нападение, готовые дать залп по отступающему линкору. Шансов было немного, но экипаж оставался в готовности, чтобы включить плазменные двигатели и подойти на расстояние выстрела. Никто этого не хотел — галеон, вероятно, сильно пострадал бы при перестрелке, — поэтому, когда в зоне действия сенсоров появился целый и невредимый «Громовой ястреб», да ещ</w:t>
      </w:r>
      <w:r w:rsidR="00BF2D7C" w:rsidRPr="00D26162">
        <w:rPr>
          <w:lang w:val="ru-RU"/>
        </w:rPr>
        <w:t>е</w:t>
      </w:r>
      <w:r w:rsidRPr="00D26162">
        <w:rPr>
          <w:lang w:val="ru-RU"/>
        </w:rPr>
        <w:t xml:space="preserve"> и с полным набором незваных гостей на борту, это стало для всех приятной новостью. </w:t>
      </w:r>
    </w:p>
    <w:p w14:paraId="350898DA" w14:textId="6818704A" w:rsidR="00DC2265" w:rsidRPr="00D26162" w:rsidRDefault="00DC2265" w:rsidP="0094125C">
      <w:pPr>
        <w:rPr>
          <w:lang w:val="ru-RU"/>
        </w:rPr>
      </w:pPr>
      <w:r w:rsidRPr="00D26162">
        <w:rPr>
          <w:lang w:val="ru-RU"/>
        </w:rPr>
        <w:lastRenderedPageBreak/>
        <w:t xml:space="preserve">Командирский трон пустовал. Лишь </w:t>
      </w:r>
      <w:proofErr w:type="spellStart"/>
      <w:r w:rsidR="00BF2D7C" w:rsidRPr="00D26162">
        <w:rPr>
          <w:lang w:val="ru-RU"/>
        </w:rPr>
        <w:t>Ёрундур</w:t>
      </w:r>
      <w:proofErr w:type="spellEnd"/>
      <w:r w:rsidRPr="00D26162">
        <w:rPr>
          <w:lang w:val="ru-RU"/>
        </w:rPr>
        <w:t xml:space="preserve"> или иногда </w:t>
      </w:r>
      <w:proofErr w:type="spellStart"/>
      <w:r w:rsidRPr="00D26162">
        <w:rPr>
          <w:lang w:val="ru-RU"/>
        </w:rPr>
        <w:t>Гуннлаугур</w:t>
      </w:r>
      <w:proofErr w:type="spellEnd"/>
      <w:r w:rsidRPr="00D26162">
        <w:rPr>
          <w:lang w:val="ru-RU"/>
        </w:rPr>
        <w:t xml:space="preserve"> занимали это место на возвышении из мрамора и </w:t>
      </w:r>
      <w:proofErr w:type="spellStart"/>
      <w:r w:rsidRPr="00D26162">
        <w:rPr>
          <w:lang w:val="ru-RU"/>
        </w:rPr>
        <w:t>оуслита</w:t>
      </w:r>
      <w:proofErr w:type="spellEnd"/>
      <w:r w:rsidRPr="00D26162">
        <w:rPr>
          <w:lang w:val="ru-RU"/>
        </w:rPr>
        <w:t xml:space="preserve">. Все сенсорные посты были заняты — в основном офицерами из прежней команды </w:t>
      </w:r>
      <w:proofErr w:type="spellStart"/>
      <w:r w:rsidRPr="00D26162">
        <w:rPr>
          <w:lang w:val="ru-RU"/>
        </w:rPr>
        <w:t>Бъяргборна</w:t>
      </w:r>
      <w:proofErr w:type="spellEnd"/>
      <w:r w:rsidRPr="00D26162">
        <w:rPr>
          <w:lang w:val="ru-RU"/>
        </w:rPr>
        <w:t>. Они носили стары</w:t>
      </w:r>
      <w:r w:rsidR="00744AB1">
        <w:rPr>
          <w:lang w:val="ru-RU"/>
        </w:rPr>
        <w:t>е</w:t>
      </w:r>
      <w:r w:rsidRPr="00D26162">
        <w:rPr>
          <w:lang w:val="ru-RU"/>
        </w:rPr>
        <w:t xml:space="preserve"> серы</w:t>
      </w:r>
      <w:r w:rsidR="00744AB1">
        <w:rPr>
          <w:lang w:val="ru-RU"/>
        </w:rPr>
        <w:t>е</w:t>
      </w:r>
      <w:r w:rsidRPr="00D26162">
        <w:rPr>
          <w:lang w:val="ru-RU"/>
        </w:rPr>
        <w:t xml:space="preserve"> туник</w:t>
      </w:r>
      <w:r w:rsidR="00744AB1">
        <w:rPr>
          <w:lang w:val="ru-RU"/>
        </w:rPr>
        <w:t>и</w:t>
      </w:r>
      <w:r w:rsidRPr="00D26162">
        <w:rPr>
          <w:lang w:val="ru-RU"/>
        </w:rPr>
        <w:t xml:space="preserve">, </w:t>
      </w:r>
      <w:r w:rsidR="00744AB1">
        <w:rPr>
          <w:lang w:val="ru-RU"/>
        </w:rPr>
        <w:t xml:space="preserve">более-менее приведенные в приличное состояние и </w:t>
      </w:r>
      <w:r w:rsidRPr="00D26162">
        <w:rPr>
          <w:lang w:val="ru-RU"/>
        </w:rPr>
        <w:t xml:space="preserve">заплатанных лоскутами других тканей, которые им довелось прихватить с тех пор, как они вышли из-под защиты Зовущего Бурю. </w:t>
      </w:r>
    </w:p>
    <w:p w14:paraId="25DCA416" w14:textId="2C61948B" w:rsidR="00DC2265" w:rsidRPr="00D26162" w:rsidRDefault="00DC2265" w:rsidP="0094125C">
      <w:pPr>
        <w:rPr>
          <w:lang w:val="ru-RU"/>
        </w:rPr>
      </w:pPr>
      <w:r w:rsidRPr="00D26162">
        <w:rPr>
          <w:lang w:val="ru-RU"/>
        </w:rPr>
        <w:t xml:space="preserve">Пространство мостика сполна отражало это ощущение разнородности. Тщательно продуманные металлические конструкции — многоуровневые резные галереи и латунные балюстрады, украшенные яркими скульптурами. Те члены первоначальной команды, что остались работать на мостике, </w:t>
      </w:r>
      <w:r w:rsidR="00744AB1">
        <w:rPr>
          <w:lang w:val="ru-RU"/>
        </w:rPr>
        <w:t>одевались в</w:t>
      </w:r>
      <w:r w:rsidRPr="00D26162">
        <w:rPr>
          <w:lang w:val="ru-RU"/>
        </w:rPr>
        <w:t xml:space="preserve"> свою старую униформу — куртки с малиновым поясом и начищенные кожаные ботинки, а в нишах все ещ</w:t>
      </w:r>
      <w:r w:rsidR="00BF2D7C" w:rsidRPr="00D26162">
        <w:rPr>
          <w:lang w:val="ru-RU"/>
        </w:rPr>
        <w:t>е</w:t>
      </w:r>
      <w:r w:rsidRPr="00D26162">
        <w:rPr>
          <w:lang w:val="ru-RU"/>
        </w:rPr>
        <w:t xml:space="preserve"> висело несколько старых, присвоенных </w:t>
      </w:r>
      <w:proofErr w:type="spellStart"/>
      <w:r w:rsidRPr="00D26162">
        <w:rPr>
          <w:lang w:val="ru-RU"/>
        </w:rPr>
        <w:t>Коллаквой</w:t>
      </w:r>
      <w:proofErr w:type="spellEnd"/>
      <w:r w:rsidRPr="00D26162">
        <w:rPr>
          <w:lang w:val="ru-RU"/>
        </w:rPr>
        <w:t xml:space="preserve"> картин. Когда варп-ставни поднимались, взору открывался вид на всю протяж</w:t>
      </w:r>
      <w:r w:rsidR="00BF2D7C" w:rsidRPr="00D26162">
        <w:rPr>
          <w:lang w:val="ru-RU"/>
        </w:rPr>
        <w:t>е</w:t>
      </w:r>
      <w:r w:rsidRPr="00D26162">
        <w:rPr>
          <w:lang w:val="ru-RU"/>
        </w:rPr>
        <w:t>нность броского смотрового бронестекла, нависающего над командой, будто коллекция окаймл</w:t>
      </w:r>
      <w:r w:rsidR="00BF2D7C" w:rsidRPr="00D26162">
        <w:rPr>
          <w:lang w:val="ru-RU"/>
        </w:rPr>
        <w:t>е</w:t>
      </w:r>
      <w:r w:rsidRPr="00D26162">
        <w:rPr>
          <w:lang w:val="ru-RU"/>
        </w:rPr>
        <w:t>нных золотом хрустальных пузырьков. Одно это приспособление, должно быть, изрядно опустошило сокровищницу старого пирата.</w:t>
      </w:r>
    </w:p>
    <w:p w14:paraId="1C8F9F02" w14:textId="77777777" w:rsidR="00DC2265" w:rsidRPr="00D26162" w:rsidRDefault="00DC2265" w:rsidP="0094125C">
      <w:pPr>
        <w:rPr>
          <w:lang w:val="ru-RU"/>
        </w:rPr>
      </w:pPr>
      <w:proofErr w:type="spellStart"/>
      <w:r w:rsidRPr="00D26162">
        <w:rPr>
          <w:lang w:val="ru-RU"/>
        </w:rPr>
        <w:t>Бъяргборн</w:t>
      </w:r>
      <w:proofErr w:type="spellEnd"/>
      <w:r w:rsidRPr="00D26162">
        <w:rPr>
          <w:lang w:val="ru-RU"/>
        </w:rPr>
        <w:t xml:space="preserve"> занял место на капитанском троне, расположенном по рангу чуть ниже командирского кресла, и просмотрел ожидавшие его сводки. Большинство из них были составлены в хорошо знакомом формате — краткие информационные сообщения, написанные в </w:t>
      </w:r>
      <w:proofErr w:type="spellStart"/>
      <w:r w:rsidRPr="00D26162">
        <w:rPr>
          <w:lang w:val="ru-RU"/>
        </w:rPr>
        <w:t>фенрисийском</w:t>
      </w:r>
      <w:proofErr w:type="spellEnd"/>
      <w:r w:rsidRPr="00D26162">
        <w:rPr>
          <w:lang w:val="ru-RU"/>
        </w:rPr>
        <w:t xml:space="preserve"> стиле.</w:t>
      </w:r>
    </w:p>
    <w:p w14:paraId="4CD3E059" w14:textId="18599E9B" w:rsidR="00DC2265" w:rsidRPr="00D26162" w:rsidRDefault="00DC2265" w:rsidP="0094125C">
      <w:pPr>
        <w:rPr>
          <w:lang w:val="ru-RU"/>
        </w:rPr>
      </w:pPr>
      <w:r w:rsidRPr="00D26162">
        <w:rPr>
          <w:lang w:val="ru-RU"/>
        </w:rPr>
        <w:t xml:space="preserve">На правом подлокотнике трона стоял </w:t>
      </w:r>
      <w:proofErr w:type="spellStart"/>
      <w:r w:rsidRPr="00D26162">
        <w:rPr>
          <w:lang w:val="ru-RU"/>
        </w:rPr>
        <w:t>голопроигрыватель</w:t>
      </w:r>
      <w:proofErr w:type="spellEnd"/>
      <w:r w:rsidRPr="00D26162">
        <w:rPr>
          <w:lang w:val="ru-RU"/>
        </w:rPr>
        <w:t xml:space="preserve">, и </w:t>
      </w:r>
      <w:proofErr w:type="spellStart"/>
      <w:r w:rsidRPr="00D26162">
        <w:rPr>
          <w:lang w:val="ru-RU"/>
        </w:rPr>
        <w:t>Бъяргборн</w:t>
      </w:r>
      <w:proofErr w:type="spellEnd"/>
      <w:r w:rsidRPr="00D26162">
        <w:rPr>
          <w:lang w:val="ru-RU"/>
        </w:rPr>
        <w:t xml:space="preserve"> активировал его, включив проекцию последнего отч</w:t>
      </w:r>
      <w:r w:rsidR="00BF2D7C" w:rsidRPr="00D26162">
        <w:rPr>
          <w:lang w:val="ru-RU"/>
        </w:rPr>
        <w:t>е</w:t>
      </w:r>
      <w:r w:rsidRPr="00D26162">
        <w:rPr>
          <w:lang w:val="ru-RU"/>
        </w:rPr>
        <w:t xml:space="preserve">та о состоянии батарей </w:t>
      </w:r>
      <w:proofErr w:type="spellStart"/>
      <w:r w:rsidRPr="00D26162">
        <w:rPr>
          <w:lang w:val="ru-RU"/>
        </w:rPr>
        <w:t>макропушек</w:t>
      </w:r>
      <w:proofErr w:type="spellEnd"/>
      <w:r w:rsidRPr="00D26162">
        <w:rPr>
          <w:lang w:val="ru-RU"/>
        </w:rPr>
        <w:t>, который он запрашивал. Это было самое лучшее оружие «</w:t>
      </w:r>
      <w:r w:rsidRPr="00D26162">
        <w:rPr>
          <w:i/>
          <w:lang w:val="ru-RU"/>
        </w:rPr>
        <w:t>Аметистового сюзерена</w:t>
      </w:r>
      <w:r w:rsidRPr="00D26162">
        <w:rPr>
          <w:lang w:val="ru-RU"/>
        </w:rPr>
        <w:t xml:space="preserve">»; вне сомнения, </w:t>
      </w:r>
      <w:proofErr w:type="spellStart"/>
      <w:r w:rsidRPr="00D26162">
        <w:rPr>
          <w:lang w:val="ru-RU"/>
        </w:rPr>
        <w:t>Коллаква</w:t>
      </w:r>
      <w:proofErr w:type="spellEnd"/>
      <w:r w:rsidRPr="00D26162">
        <w:rPr>
          <w:lang w:val="ru-RU"/>
        </w:rPr>
        <w:t xml:space="preserve"> выложил за него астрономическую сумму, к тому же </w:t>
      </w:r>
      <w:proofErr w:type="spellStart"/>
      <w:r w:rsidRPr="00D26162">
        <w:rPr>
          <w:lang w:val="ru-RU"/>
        </w:rPr>
        <w:t>макропушки</w:t>
      </w:r>
      <w:proofErr w:type="spellEnd"/>
      <w:r w:rsidRPr="00D26162">
        <w:rPr>
          <w:lang w:val="ru-RU"/>
        </w:rPr>
        <w:t xml:space="preserve"> были единственным элементом наступательных возможностей «</w:t>
      </w:r>
      <w:r w:rsidRPr="00D26162">
        <w:rPr>
          <w:i/>
          <w:lang w:val="ru-RU"/>
        </w:rPr>
        <w:t>Аметистового сюзерена</w:t>
      </w:r>
      <w:r w:rsidRPr="00D26162">
        <w:rPr>
          <w:lang w:val="ru-RU"/>
        </w:rPr>
        <w:t>», сопоставимым с военным корабл</w:t>
      </w:r>
      <w:r w:rsidR="00BF2D7C" w:rsidRPr="00D26162">
        <w:rPr>
          <w:lang w:val="ru-RU"/>
        </w:rPr>
        <w:t>е</w:t>
      </w:r>
      <w:r w:rsidRPr="00D26162">
        <w:rPr>
          <w:lang w:val="ru-RU"/>
        </w:rPr>
        <w:t>м приличных размеров. Изначально они были оснащены разрывными снарядами — идеальный вариант для командира, который хотел вывести свою жертву из строя при абордаже, а не уничтожить е</w:t>
      </w:r>
      <w:r w:rsidR="00BF2D7C" w:rsidRPr="00D26162">
        <w:rPr>
          <w:lang w:val="ru-RU"/>
        </w:rPr>
        <w:t>е</w:t>
      </w:r>
      <w:r w:rsidRPr="00D26162">
        <w:rPr>
          <w:lang w:val="ru-RU"/>
        </w:rPr>
        <w:t xml:space="preserve">. </w:t>
      </w:r>
      <w:r w:rsidR="00744AB1">
        <w:rPr>
          <w:lang w:val="ru-RU"/>
        </w:rPr>
        <w:t>Для того, чтобы</w:t>
      </w:r>
      <w:r w:rsidRPr="00D26162">
        <w:rPr>
          <w:lang w:val="ru-RU"/>
        </w:rPr>
        <w:t xml:space="preserve"> наделать дыр в вражеской броне, это уже меньше подходило, поэтому местные технические кадры были заняты переделкой как можно бóльшего количества снарядов с </w:t>
      </w:r>
      <w:proofErr w:type="spellStart"/>
      <w:r w:rsidRPr="00D26162">
        <w:rPr>
          <w:lang w:val="ru-RU"/>
        </w:rPr>
        <w:t>адамантиевым</w:t>
      </w:r>
      <w:proofErr w:type="spellEnd"/>
      <w:r w:rsidRPr="00D26162">
        <w:rPr>
          <w:lang w:val="ru-RU"/>
        </w:rPr>
        <w:t xml:space="preserve"> сердечником. Работы по переоборудованию были трудо</w:t>
      </w:r>
      <w:r w:rsidR="00BF2D7C" w:rsidRPr="00D26162">
        <w:rPr>
          <w:lang w:val="ru-RU"/>
        </w:rPr>
        <w:t>е</w:t>
      </w:r>
      <w:r w:rsidRPr="00D26162">
        <w:rPr>
          <w:lang w:val="ru-RU"/>
        </w:rPr>
        <w:t xml:space="preserve">мкими, и </w:t>
      </w:r>
      <w:proofErr w:type="spellStart"/>
      <w:r w:rsidRPr="00D26162">
        <w:rPr>
          <w:lang w:val="ru-RU"/>
        </w:rPr>
        <w:t>Бъяргборн</w:t>
      </w:r>
      <w:proofErr w:type="spellEnd"/>
      <w:r w:rsidRPr="00D26162">
        <w:rPr>
          <w:lang w:val="ru-RU"/>
        </w:rPr>
        <w:t xml:space="preserve"> внимательно следил за ними. Если бы у него было достаточно времени и сил, он бы превратил этот галеон в настоящий военный корабль.</w:t>
      </w:r>
    </w:p>
    <w:p w14:paraId="7752A140" w14:textId="77777777" w:rsidR="00DC2265" w:rsidRPr="00D26162" w:rsidRDefault="00DC2265" w:rsidP="0094125C">
      <w:pPr>
        <w:rPr>
          <w:lang w:val="ru-RU"/>
        </w:rPr>
      </w:pPr>
      <w:r w:rsidRPr="00D26162">
        <w:rPr>
          <w:lang w:val="ru-RU"/>
        </w:rPr>
        <w:t>— Я надеюсь, вы довольны тем, чего мы достигли, — раздался голос за плечом.</w:t>
      </w:r>
    </w:p>
    <w:p w14:paraId="38011C2C" w14:textId="2764E6C2" w:rsidR="00DC2265" w:rsidRPr="00D26162" w:rsidRDefault="00DC2265" w:rsidP="0094125C">
      <w:pPr>
        <w:rPr>
          <w:lang w:val="ru-RU"/>
        </w:rPr>
      </w:pPr>
      <w:proofErr w:type="spellStart"/>
      <w:r w:rsidRPr="00D26162">
        <w:rPr>
          <w:lang w:val="ru-RU"/>
        </w:rPr>
        <w:t>Бъяргборн</w:t>
      </w:r>
      <w:proofErr w:type="spellEnd"/>
      <w:r w:rsidRPr="00D26162">
        <w:rPr>
          <w:lang w:val="ru-RU"/>
        </w:rPr>
        <w:t xml:space="preserve"> поднял глаза: рядом стояла </w:t>
      </w:r>
      <w:proofErr w:type="spellStart"/>
      <w:r w:rsidRPr="00D26162">
        <w:rPr>
          <w:lang w:val="ru-RU"/>
        </w:rPr>
        <w:t>Эджика</w:t>
      </w:r>
      <w:proofErr w:type="spellEnd"/>
      <w:r w:rsidRPr="00D26162">
        <w:rPr>
          <w:lang w:val="ru-RU"/>
        </w:rPr>
        <w:t xml:space="preserve"> </w:t>
      </w:r>
      <w:proofErr w:type="spellStart"/>
      <w:r w:rsidRPr="00D26162">
        <w:rPr>
          <w:lang w:val="ru-RU"/>
        </w:rPr>
        <w:t>Суака</w:t>
      </w:r>
      <w:proofErr w:type="spellEnd"/>
      <w:r w:rsidRPr="00D26162">
        <w:rPr>
          <w:lang w:val="ru-RU"/>
        </w:rPr>
        <w:t xml:space="preserve">. Как начальник оперативного отдела на мостике, она экипировалась в подобие </w:t>
      </w:r>
      <w:proofErr w:type="spellStart"/>
      <w:r w:rsidRPr="00D26162">
        <w:rPr>
          <w:lang w:val="ru-RU"/>
        </w:rPr>
        <w:t>фенрисийской</w:t>
      </w:r>
      <w:proofErr w:type="spellEnd"/>
      <w:r w:rsidRPr="00D26162">
        <w:rPr>
          <w:lang w:val="ru-RU"/>
        </w:rPr>
        <w:t xml:space="preserve"> униформы, но так казалось только на первый взгляд. </w:t>
      </w:r>
      <w:proofErr w:type="spellStart"/>
      <w:r w:rsidRPr="00D26162">
        <w:rPr>
          <w:lang w:val="ru-RU"/>
        </w:rPr>
        <w:t>Суака</w:t>
      </w:r>
      <w:proofErr w:type="spellEnd"/>
      <w:r w:rsidRPr="00D26162">
        <w:rPr>
          <w:lang w:val="ru-RU"/>
        </w:rPr>
        <w:t xml:space="preserve"> была темнокожей, с ч</w:t>
      </w:r>
      <w:r w:rsidR="00BF2D7C" w:rsidRPr="00D26162">
        <w:rPr>
          <w:lang w:val="ru-RU"/>
        </w:rPr>
        <w:t>е</w:t>
      </w:r>
      <w:r w:rsidRPr="00D26162">
        <w:rPr>
          <w:lang w:val="ru-RU"/>
        </w:rPr>
        <w:t>рными блестящими волосами, собранными в пучок. На е</w:t>
      </w:r>
      <w:r w:rsidR="00BF2D7C" w:rsidRPr="00D26162">
        <w:rPr>
          <w:lang w:val="ru-RU"/>
        </w:rPr>
        <w:t>е</w:t>
      </w:r>
      <w:r w:rsidRPr="00D26162">
        <w:rPr>
          <w:lang w:val="ru-RU"/>
        </w:rPr>
        <w:t xml:space="preserve"> левой щеке вс</w:t>
      </w:r>
      <w:r w:rsidR="00BF2D7C" w:rsidRPr="00D26162">
        <w:rPr>
          <w:lang w:val="ru-RU"/>
        </w:rPr>
        <w:t>е</w:t>
      </w:r>
      <w:r w:rsidRPr="00D26162">
        <w:rPr>
          <w:lang w:val="ru-RU"/>
        </w:rPr>
        <w:t xml:space="preserve"> ещ</w:t>
      </w:r>
      <w:r w:rsidR="00BF2D7C" w:rsidRPr="00D26162">
        <w:rPr>
          <w:lang w:val="ru-RU"/>
        </w:rPr>
        <w:t>е</w:t>
      </w:r>
      <w:r w:rsidRPr="00D26162">
        <w:rPr>
          <w:lang w:val="ru-RU"/>
        </w:rPr>
        <w:t xml:space="preserve"> виднелась татуировка, символизирующая преданность корсару, а на пальцах красовались золотые кольца, оставшиеся от е</w:t>
      </w:r>
      <w:r w:rsidR="00BF2D7C" w:rsidRPr="00D26162">
        <w:rPr>
          <w:lang w:val="ru-RU"/>
        </w:rPr>
        <w:t>е</w:t>
      </w:r>
      <w:r w:rsidRPr="00D26162">
        <w:rPr>
          <w:lang w:val="ru-RU"/>
        </w:rPr>
        <w:t xml:space="preserve"> прежней профессии.</w:t>
      </w:r>
    </w:p>
    <w:p w14:paraId="1DA28AA5" w14:textId="2F14987E" w:rsidR="00DC2265" w:rsidRPr="00D26162" w:rsidRDefault="00DC2265" w:rsidP="0094125C">
      <w:pPr>
        <w:rPr>
          <w:lang w:val="ru-RU"/>
        </w:rPr>
      </w:pPr>
      <w:r w:rsidRPr="00D26162">
        <w:rPr>
          <w:lang w:val="ru-RU"/>
        </w:rPr>
        <w:t xml:space="preserve">— Четыре установки готовы к пробному залпу, — сказал </w:t>
      </w:r>
      <w:proofErr w:type="spellStart"/>
      <w:r w:rsidRPr="00D26162">
        <w:rPr>
          <w:lang w:val="ru-RU"/>
        </w:rPr>
        <w:t>Бъяргборн</w:t>
      </w:r>
      <w:proofErr w:type="spellEnd"/>
      <w:r w:rsidRPr="00D26162">
        <w:rPr>
          <w:lang w:val="ru-RU"/>
        </w:rPr>
        <w:t>, снова взглянув на голографический отч</w:t>
      </w:r>
      <w:r w:rsidR="00BF2D7C" w:rsidRPr="00D26162">
        <w:rPr>
          <w:lang w:val="ru-RU"/>
        </w:rPr>
        <w:t>е</w:t>
      </w:r>
      <w:r w:rsidRPr="00D26162">
        <w:rPr>
          <w:lang w:val="ru-RU"/>
        </w:rPr>
        <w:t>т. — Ещ</w:t>
      </w:r>
      <w:r w:rsidR="00BF2D7C" w:rsidRPr="00D26162">
        <w:rPr>
          <w:lang w:val="ru-RU"/>
        </w:rPr>
        <w:t>е</w:t>
      </w:r>
      <w:r w:rsidRPr="00D26162">
        <w:rPr>
          <w:lang w:val="ru-RU"/>
        </w:rPr>
        <w:t xml:space="preserve"> восемь проходят переоборудование. Это значительный прогресс.</w:t>
      </w:r>
    </w:p>
    <w:p w14:paraId="7FAD9A6E" w14:textId="77777777" w:rsidR="00DC2265" w:rsidRPr="00D26162" w:rsidRDefault="00DC2265" w:rsidP="0094125C">
      <w:pPr>
        <w:rPr>
          <w:lang w:val="ru-RU"/>
        </w:rPr>
      </w:pPr>
      <w:proofErr w:type="spellStart"/>
      <w:r w:rsidRPr="00D26162">
        <w:rPr>
          <w:lang w:val="ru-RU"/>
        </w:rPr>
        <w:t>Суака</w:t>
      </w:r>
      <w:proofErr w:type="spellEnd"/>
      <w:r w:rsidRPr="00D26162">
        <w:rPr>
          <w:lang w:val="ru-RU"/>
        </w:rPr>
        <w:t xml:space="preserve"> поклонилась:</w:t>
      </w:r>
    </w:p>
    <w:p w14:paraId="420A5A88" w14:textId="77777777" w:rsidR="00DC2265" w:rsidRPr="00D26162" w:rsidRDefault="00DC2265" w:rsidP="0094125C">
      <w:pPr>
        <w:rPr>
          <w:lang w:val="ru-RU"/>
        </w:rPr>
      </w:pPr>
      <w:r w:rsidRPr="00D26162">
        <w:rPr>
          <w:lang w:val="ru-RU"/>
        </w:rPr>
        <w:t xml:space="preserve">— Я лично контролировала работу. </w:t>
      </w:r>
    </w:p>
    <w:p w14:paraId="223FF4E4" w14:textId="3BF3B7B0" w:rsidR="00DC2265" w:rsidRPr="00D26162" w:rsidRDefault="00DC2265" w:rsidP="0094125C">
      <w:pPr>
        <w:rPr>
          <w:lang w:val="ru-RU"/>
        </w:rPr>
      </w:pPr>
      <w:r w:rsidRPr="00D26162">
        <w:rPr>
          <w:lang w:val="ru-RU"/>
        </w:rPr>
        <w:t>— Мо</w:t>
      </w:r>
      <w:r w:rsidR="00BF2D7C" w:rsidRPr="00D26162">
        <w:rPr>
          <w:lang w:val="ru-RU"/>
        </w:rPr>
        <w:t>е</w:t>
      </w:r>
      <w:r w:rsidRPr="00D26162">
        <w:rPr>
          <w:lang w:val="ru-RU"/>
        </w:rPr>
        <w:t xml:space="preserve"> начальство только порадуется, когда увидит результаты.</w:t>
      </w:r>
    </w:p>
    <w:p w14:paraId="0AA28E5F" w14:textId="4AC26A7E" w:rsidR="00DC2265" w:rsidRPr="00D26162" w:rsidRDefault="00DC2265" w:rsidP="0094125C">
      <w:pPr>
        <w:rPr>
          <w:lang w:val="ru-RU"/>
        </w:rPr>
      </w:pPr>
      <w:r w:rsidRPr="00D26162">
        <w:rPr>
          <w:lang w:val="ru-RU"/>
        </w:rPr>
        <w:t>— Только скажите, и мы начн</w:t>
      </w:r>
      <w:r w:rsidR="00BF2D7C" w:rsidRPr="00D26162">
        <w:rPr>
          <w:lang w:val="ru-RU"/>
        </w:rPr>
        <w:t>е</w:t>
      </w:r>
      <w:r w:rsidRPr="00D26162">
        <w:rPr>
          <w:lang w:val="ru-RU"/>
        </w:rPr>
        <w:t>м испытания. Надеюсь, что это порадует ваших командиров ещ</w:t>
      </w:r>
      <w:r w:rsidR="00BF2D7C" w:rsidRPr="00D26162">
        <w:rPr>
          <w:lang w:val="ru-RU"/>
        </w:rPr>
        <w:t>е</w:t>
      </w:r>
      <w:r w:rsidRPr="00D26162">
        <w:rPr>
          <w:lang w:val="ru-RU"/>
        </w:rPr>
        <w:t xml:space="preserve"> больше. </w:t>
      </w:r>
    </w:p>
    <w:p w14:paraId="193C8730" w14:textId="19B2671E" w:rsidR="00DC2265" w:rsidRPr="00D26162" w:rsidRDefault="00DC2265" w:rsidP="0094125C">
      <w:pPr>
        <w:rPr>
          <w:lang w:val="ru-RU"/>
        </w:rPr>
      </w:pPr>
      <w:proofErr w:type="spellStart"/>
      <w:r w:rsidRPr="00D26162">
        <w:rPr>
          <w:lang w:val="ru-RU"/>
        </w:rPr>
        <w:lastRenderedPageBreak/>
        <w:t>Суака</w:t>
      </w:r>
      <w:proofErr w:type="spellEnd"/>
      <w:r w:rsidRPr="00D26162">
        <w:rPr>
          <w:lang w:val="ru-RU"/>
        </w:rPr>
        <w:t xml:space="preserve"> была исполнительным офицером. Потому-то она и сохранила жизнь и место на службе. Галеон был большим и старым корабл</w:t>
      </w:r>
      <w:r w:rsidR="00BF2D7C" w:rsidRPr="00D26162">
        <w:rPr>
          <w:lang w:val="ru-RU"/>
        </w:rPr>
        <w:t>е</w:t>
      </w:r>
      <w:r w:rsidRPr="00D26162">
        <w:rPr>
          <w:lang w:val="ru-RU"/>
        </w:rPr>
        <w:t>м со множеством закоулков и особенностей, в которых по неосторожности можно было и запутаться, и не раз е</w:t>
      </w:r>
      <w:r w:rsidR="00BF2D7C" w:rsidRPr="00D26162">
        <w:rPr>
          <w:lang w:val="ru-RU"/>
        </w:rPr>
        <w:t>е</w:t>
      </w:r>
      <w:r w:rsidRPr="00D26162">
        <w:rPr>
          <w:lang w:val="ru-RU"/>
        </w:rPr>
        <w:t xml:space="preserve"> опыт оказывался незаменимым.</w:t>
      </w:r>
    </w:p>
    <w:p w14:paraId="421B0A83" w14:textId="3BDE26C9" w:rsidR="00DC2265" w:rsidRPr="00D26162" w:rsidRDefault="00DC2265" w:rsidP="0094125C">
      <w:pPr>
        <w:rPr>
          <w:lang w:val="ru-RU"/>
        </w:rPr>
      </w:pPr>
      <w:proofErr w:type="spellStart"/>
      <w:r w:rsidRPr="00D26162">
        <w:rPr>
          <w:lang w:val="ru-RU"/>
        </w:rPr>
        <w:t>Бъяргборн</w:t>
      </w:r>
      <w:proofErr w:type="spellEnd"/>
      <w:r w:rsidRPr="00D26162">
        <w:rPr>
          <w:lang w:val="ru-RU"/>
        </w:rPr>
        <w:t xml:space="preserve"> поднял на не</w:t>
      </w:r>
      <w:r w:rsidR="00BF2D7C" w:rsidRPr="00D26162">
        <w:rPr>
          <w:lang w:val="ru-RU"/>
        </w:rPr>
        <w:t>е</w:t>
      </w:r>
      <w:r w:rsidRPr="00D26162">
        <w:rPr>
          <w:lang w:val="ru-RU"/>
        </w:rPr>
        <w:t xml:space="preserve"> глаза. </w:t>
      </w:r>
    </w:p>
    <w:p w14:paraId="226F27C5" w14:textId="77777777" w:rsidR="00DC2265" w:rsidRPr="00D26162" w:rsidRDefault="00DC2265" w:rsidP="0094125C">
      <w:pPr>
        <w:rPr>
          <w:lang w:val="ru-RU"/>
        </w:rPr>
      </w:pPr>
      <w:r w:rsidRPr="00D26162">
        <w:rPr>
          <w:lang w:val="ru-RU"/>
        </w:rPr>
        <w:t>— Вам по душе ваша работа, лейтенант, я прав?</w:t>
      </w:r>
    </w:p>
    <w:p w14:paraId="1D5584CA" w14:textId="77777777" w:rsidR="00DC2265" w:rsidRPr="00D26162" w:rsidRDefault="00DC2265" w:rsidP="0094125C">
      <w:pPr>
        <w:rPr>
          <w:lang w:val="ru-RU"/>
        </w:rPr>
      </w:pPr>
      <w:r w:rsidRPr="00D26162">
        <w:rPr>
          <w:lang w:val="ru-RU"/>
        </w:rPr>
        <w:t>— Почему вы спрашиваете, сударь?</w:t>
      </w:r>
    </w:p>
    <w:p w14:paraId="74D3F326" w14:textId="77777777" w:rsidR="00DC2265" w:rsidRPr="00D26162" w:rsidRDefault="00DC2265" w:rsidP="0094125C">
      <w:pPr>
        <w:rPr>
          <w:lang w:val="ru-RU"/>
        </w:rPr>
      </w:pPr>
      <w:r w:rsidRPr="00D26162">
        <w:rPr>
          <w:lang w:val="ru-RU"/>
        </w:rPr>
        <w:t>— Мы были... требовательны.</w:t>
      </w:r>
    </w:p>
    <w:p w14:paraId="0223FABC" w14:textId="77777777" w:rsidR="00DC2265" w:rsidRPr="00D26162" w:rsidRDefault="00DC2265" w:rsidP="0094125C">
      <w:pPr>
        <w:rPr>
          <w:lang w:val="ru-RU"/>
        </w:rPr>
      </w:pPr>
      <w:proofErr w:type="spellStart"/>
      <w:r w:rsidRPr="00D26162">
        <w:rPr>
          <w:lang w:val="ru-RU"/>
        </w:rPr>
        <w:t>Суака</w:t>
      </w:r>
      <w:proofErr w:type="spellEnd"/>
      <w:r w:rsidRPr="00D26162">
        <w:rPr>
          <w:lang w:val="ru-RU"/>
        </w:rPr>
        <w:t xml:space="preserve"> пожала плечами. </w:t>
      </w:r>
    </w:p>
    <w:p w14:paraId="3956B093" w14:textId="389231E7" w:rsidR="00DC2265" w:rsidRPr="00D26162" w:rsidRDefault="00DC2265" w:rsidP="0094125C">
      <w:pPr>
        <w:rPr>
          <w:lang w:val="ru-RU"/>
        </w:rPr>
      </w:pPr>
      <w:r w:rsidRPr="00D26162">
        <w:rPr>
          <w:lang w:val="ru-RU"/>
        </w:rPr>
        <w:t>— В сво</w:t>
      </w:r>
      <w:r w:rsidR="00BF2D7C" w:rsidRPr="00D26162">
        <w:rPr>
          <w:lang w:val="ru-RU"/>
        </w:rPr>
        <w:t>е</w:t>
      </w:r>
      <w:r w:rsidRPr="00D26162">
        <w:rPr>
          <w:lang w:val="ru-RU"/>
        </w:rPr>
        <w:t xml:space="preserve"> время я служила многим хозяевам. До этого я работала на имперском торговом судне, вы в курсе? </w:t>
      </w:r>
      <w:r w:rsidRPr="00D26162">
        <w:rPr>
          <w:i/>
          <w:lang w:val="ru-RU"/>
        </w:rPr>
        <w:t>UV-56-A</w:t>
      </w:r>
      <w:r w:rsidRPr="00D26162">
        <w:rPr>
          <w:lang w:val="ru-RU"/>
        </w:rPr>
        <w:t xml:space="preserve">, большое грузовое судно, курсирующее в Проливах Горгона. А до него — на судне обеспечения </w:t>
      </w:r>
      <w:proofErr w:type="spellStart"/>
      <w:r w:rsidRPr="00D26162">
        <w:rPr>
          <w:lang w:val="ru-RU"/>
        </w:rPr>
        <w:t>Схолы</w:t>
      </w:r>
      <w:proofErr w:type="spellEnd"/>
      <w:r w:rsidRPr="00D26162">
        <w:rPr>
          <w:lang w:val="ru-RU"/>
        </w:rPr>
        <w:t xml:space="preserve"> </w:t>
      </w:r>
      <w:proofErr w:type="spellStart"/>
      <w:r w:rsidRPr="00D26162">
        <w:rPr>
          <w:lang w:val="ru-RU"/>
        </w:rPr>
        <w:t>Майорис</w:t>
      </w:r>
      <w:proofErr w:type="spellEnd"/>
      <w:r w:rsidRPr="00D26162">
        <w:rPr>
          <w:lang w:val="ru-RU"/>
        </w:rPr>
        <w:t xml:space="preserve">. Разница не так уж велика. </w:t>
      </w:r>
    </w:p>
    <w:p w14:paraId="4DC0CCAC" w14:textId="77777777" w:rsidR="00DC2265" w:rsidRPr="00D26162" w:rsidRDefault="00DC2265" w:rsidP="0094125C">
      <w:pPr>
        <w:rPr>
          <w:lang w:val="ru-RU"/>
        </w:rPr>
      </w:pPr>
      <w:r w:rsidRPr="00D26162">
        <w:rPr>
          <w:lang w:val="ru-RU"/>
        </w:rPr>
        <w:t xml:space="preserve">— Но раньше тебе жилось свободнее. </w:t>
      </w:r>
    </w:p>
    <w:p w14:paraId="7878C816" w14:textId="77777777" w:rsidR="00DC2265" w:rsidRPr="00D26162" w:rsidRDefault="00DC2265" w:rsidP="0094125C">
      <w:pPr>
        <w:rPr>
          <w:lang w:val="ru-RU"/>
        </w:rPr>
      </w:pPr>
      <w:r w:rsidRPr="00D26162">
        <w:rPr>
          <w:lang w:val="ru-RU"/>
        </w:rPr>
        <w:t xml:space="preserve">— Свободнее, но не безопаснее. — Взгляд </w:t>
      </w:r>
      <w:proofErr w:type="spellStart"/>
      <w:r w:rsidRPr="00D26162">
        <w:rPr>
          <w:lang w:val="ru-RU"/>
        </w:rPr>
        <w:t>Суаки</w:t>
      </w:r>
      <w:proofErr w:type="spellEnd"/>
      <w:r w:rsidRPr="00D26162">
        <w:rPr>
          <w:lang w:val="ru-RU"/>
        </w:rPr>
        <w:t xml:space="preserve"> метнулся к бункерам, где усердно трудились смешанные команды. — Это был страшный корабль, — сказала она, понизив голос. — Кто-то любил </w:t>
      </w:r>
      <w:proofErr w:type="spellStart"/>
      <w:r w:rsidRPr="00D26162">
        <w:rPr>
          <w:lang w:val="ru-RU"/>
        </w:rPr>
        <w:t>Коллакву</w:t>
      </w:r>
      <w:proofErr w:type="spellEnd"/>
      <w:r w:rsidRPr="00D26162">
        <w:rPr>
          <w:lang w:val="ru-RU"/>
        </w:rPr>
        <w:t>, но большинство его</w:t>
      </w:r>
      <w:r w:rsidRPr="00D26162" w:rsidDel="00262EF0">
        <w:rPr>
          <w:lang w:val="ru-RU"/>
        </w:rPr>
        <w:t xml:space="preserve"> </w:t>
      </w:r>
      <w:r w:rsidRPr="00D26162">
        <w:rPr>
          <w:lang w:val="ru-RU"/>
        </w:rPr>
        <w:t xml:space="preserve">ненавидело. Приятно, когда в руки падает чеканная монета, но это не искупало побои... В целом, большинство радуется, что его не стало. </w:t>
      </w:r>
    </w:p>
    <w:p w14:paraId="4CA0D985" w14:textId="77777777" w:rsidR="00DC2265" w:rsidRPr="00D26162" w:rsidRDefault="00DC2265" w:rsidP="0094125C">
      <w:pPr>
        <w:rPr>
          <w:lang w:val="ru-RU"/>
        </w:rPr>
      </w:pPr>
      <w:r w:rsidRPr="00D26162">
        <w:rPr>
          <w:lang w:val="ru-RU"/>
        </w:rPr>
        <w:t xml:space="preserve">— В том числе и ты. </w:t>
      </w:r>
    </w:p>
    <w:p w14:paraId="51C5A1F3" w14:textId="77777777" w:rsidR="00DC2265" w:rsidRPr="00D26162" w:rsidRDefault="00DC2265" w:rsidP="0094125C">
      <w:pPr>
        <w:rPr>
          <w:lang w:val="ru-RU"/>
        </w:rPr>
      </w:pPr>
      <w:r w:rsidRPr="00D26162">
        <w:rPr>
          <w:lang w:val="ru-RU"/>
        </w:rPr>
        <w:t>— Я всегда была верующей, сударь. Мне никогда не нравилось то, что мы делали. Впрочем, это и не должно было нравиться, не так ли? «Просто не поднимай головы».</w:t>
      </w:r>
    </w:p>
    <w:p w14:paraId="25E2D0EE" w14:textId="77777777" w:rsidR="00DC2265" w:rsidRPr="00D26162" w:rsidRDefault="00DC2265" w:rsidP="0094125C">
      <w:pPr>
        <w:rPr>
          <w:lang w:val="ru-RU"/>
        </w:rPr>
      </w:pPr>
      <w:proofErr w:type="spellStart"/>
      <w:r w:rsidRPr="00D26162">
        <w:rPr>
          <w:lang w:val="ru-RU"/>
        </w:rPr>
        <w:t>Бъяргборн</w:t>
      </w:r>
      <w:proofErr w:type="spellEnd"/>
      <w:r w:rsidRPr="00D26162">
        <w:rPr>
          <w:lang w:val="ru-RU"/>
        </w:rPr>
        <w:t xml:space="preserve"> хмыкнул. Вероятно, так оно и было. Но </w:t>
      </w:r>
      <w:proofErr w:type="spellStart"/>
      <w:r w:rsidRPr="00D26162">
        <w:rPr>
          <w:lang w:val="ru-RU"/>
        </w:rPr>
        <w:t>Суака</w:t>
      </w:r>
      <w:proofErr w:type="spellEnd"/>
      <w:r w:rsidRPr="00D26162">
        <w:rPr>
          <w:lang w:val="ru-RU"/>
        </w:rPr>
        <w:t>, без сомнения, пошла на это, чтобы спасти свою шкуру. И он не мог этого одобрить, даже понимая.</w:t>
      </w:r>
    </w:p>
    <w:p w14:paraId="0975F249" w14:textId="7088C6D1" w:rsidR="00DC2265" w:rsidRPr="00D26162" w:rsidRDefault="00DC2265" w:rsidP="0094125C">
      <w:pPr>
        <w:rPr>
          <w:lang w:val="ru-RU"/>
        </w:rPr>
      </w:pPr>
      <w:r w:rsidRPr="00D26162">
        <w:rPr>
          <w:lang w:val="ru-RU"/>
        </w:rPr>
        <w:t xml:space="preserve">— Я жду новых распоряжений, — сказал ей </w:t>
      </w:r>
      <w:proofErr w:type="spellStart"/>
      <w:r w:rsidRPr="00D26162">
        <w:rPr>
          <w:lang w:val="ru-RU"/>
        </w:rPr>
        <w:t>Бъяргборн</w:t>
      </w:r>
      <w:proofErr w:type="spellEnd"/>
      <w:r w:rsidRPr="00D26162">
        <w:rPr>
          <w:lang w:val="ru-RU"/>
        </w:rPr>
        <w:t>. — Последнее, что я слышал, — начальство собирается на конклав, а это значит, что они могут прибыть в любой момент. Но знай: куда бы мы ни направлялись, этот корабль должен быть в состоянии нанести удар посильнее. Это означает, что нужно ускорить разв</w:t>
      </w:r>
      <w:r w:rsidR="00BF2D7C" w:rsidRPr="00D26162">
        <w:rPr>
          <w:lang w:val="ru-RU"/>
        </w:rPr>
        <w:t>е</w:t>
      </w:r>
      <w:r w:rsidRPr="00D26162">
        <w:rPr>
          <w:lang w:val="ru-RU"/>
        </w:rPr>
        <w:t xml:space="preserve">ртывание макро-батарей и подачу плазмы. Мы больше не охотимся на слабаков и увальней, лейтенант. </w:t>
      </w:r>
    </w:p>
    <w:p w14:paraId="0CDC9A5D" w14:textId="77777777" w:rsidR="00DC2265" w:rsidRPr="00D26162" w:rsidRDefault="00DC2265" w:rsidP="0094125C">
      <w:pPr>
        <w:rPr>
          <w:lang w:val="ru-RU"/>
        </w:rPr>
      </w:pPr>
      <w:r w:rsidRPr="00D26162">
        <w:rPr>
          <w:lang w:val="ru-RU"/>
        </w:rPr>
        <w:t>— Поняла вас, господин.</w:t>
      </w:r>
    </w:p>
    <w:p w14:paraId="061A8BF9" w14:textId="77777777" w:rsidR="00DC2265" w:rsidRPr="00D26162" w:rsidRDefault="00DC2265" w:rsidP="0094125C">
      <w:pPr>
        <w:rPr>
          <w:lang w:val="ru-RU"/>
        </w:rPr>
      </w:pPr>
      <w:r w:rsidRPr="00D26162">
        <w:rPr>
          <w:lang w:val="ru-RU"/>
        </w:rPr>
        <w:t xml:space="preserve">— Итак, мы планируем провести испытания пушек через час по </w:t>
      </w:r>
      <w:proofErr w:type="spellStart"/>
      <w:r w:rsidRPr="00D26162">
        <w:rPr>
          <w:lang w:val="ru-RU"/>
        </w:rPr>
        <w:t>терранскому</w:t>
      </w:r>
      <w:proofErr w:type="spellEnd"/>
      <w:r w:rsidRPr="00D26162">
        <w:rPr>
          <w:lang w:val="ru-RU"/>
        </w:rPr>
        <w:t xml:space="preserve"> стандарту. Экипажи справятся с этим?</w:t>
      </w:r>
    </w:p>
    <w:p w14:paraId="43788D0C" w14:textId="77777777" w:rsidR="00DC2265" w:rsidRPr="00D26162" w:rsidRDefault="00DC2265" w:rsidP="0094125C">
      <w:pPr>
        <w:rPr>
          <w:lang w:val="ru-RU"/>
        </w:rPr>
      </w:pPr>
      <w:r w:rsidRPr="00D26162">
        <w:rPr>
          <w:lang w:val="ru-RU"/>
        </w:rPr>
        <w:t>— Я прослежу, чтобы справились.</w:t>
      </w:r>
    </w:p>
    <w:p w14:paraId="02C7EB0B" w14:textId="77777777" w:rsidR="00DC2265" w:rsidRPr="00D26162" w:rsidRDefault="00DC2265" w:rsidP="0094125C">
      <w:pPr>
        <w:rPr>
          <w:lang w:val="ru-RU"/>
        </w:rPr>
      </w:pPr>
      <w:r w:rsidRPr="00D26162">
        <w:rPr>
          <w:lang w:val="ru-RU"/>
        </w:rPr>
        <w:t>— Начинайте немедленно.</w:t>
      </w:r>
    </w:p>
    <w:p w14:paraId="4A90A4C4" w14:textId="6A58AD5E" w:rsidR="00DC2265" w:rsidRPr="00D26162" w:rsidRDefault="00DC2265" w:rsidP="0094125C">
      <w:pPr>
        <w:rPr>
          <w:lang w:val="ru-RU"/>
        </w:rPr>
      </w:pPr>
      <w:proofErr w:type="spellStart"/>
      <w:r w:rsidRPr="00D26162">
        <w:rPr>
          <w:lang w:val="ru-RU"/>
        </w:rPr>
        <w:t>Суака</w:t>
      </w:r>
      <w:proofErr w:type="spellEnd"/>
      <w:r w:rsidRPr="00D26162">
        <w:rPr>
          <w:lang w:val="ru-RU"/>
        </w:rPr>
        <w:t xml:space="preserve"> сотворила </w:t>
      </w:r>
      <w:proofErr w:type="spellStart"/>
      <w:r w:rsidRPr="00D26162">
        <w:rPr>
          <w:lang w:val="ru-RU"/>
        </w:rPr>
        <w:t>аквилу</w:t>
      </w:r>
      <w:proofErr w:type="spellEnd"/>
      <w:r w:rsidRPr="00D26162">
        <w:rPr>
          <w:lang w:val="ru-RU"/>
        </w:rPr>
        <w:t xml:space="preserve">, поклонилась и отправилась приступать к процессу. Она ушла, а </w:t>
      </w:r>
      <w:proofErr w:type="spellStart"/>
      <w:r w:rsidRPr="00D26162">
        <w:rPr>
          <w:lang w:val="ru-RU"/>
        </w:rPr>
        <w:t>Бъяргборн</w:t>
      </w:r>
      <w:proofErr w:type="spellEnd"/>
      <w:r w:rsidRPr="00D26162">
        <w:rPr>
          <w:lang w:val="ru-RU"/>
        </w:rPr>
        <w:t xml:space="preserve"> уселся на свой трон и просмотрел остальные отч</w:t>
      </w:r>
      <w:r w:rsidR="00BF2D7C" w:rsidRPr="00D26162">
        <w:rPr>
          <w:lang w:val="ru-RU"/>
        </w:rPr>
        <w:t>е</w:t>
      </w:r>
      <w:r w:rsidRPr="00D26162">
        <w:rPr>
          <w:lang w:val="ru-RU"/>
        </w:rPr>
        <w:t xml:space="preserve">ты. Дела продвигались более или менее так, как он надеялся: даже </w:t>
      </w:r>
      <w:proofErr w:type="spellStart"/>
      <w:r w:rsidR="00BF2D7C" w:rsidRPr="00D26162">
        <w:rPr>
          <w:lang w:val="ru-RU"/>
        </w:rPr>
        <w:t>Ёрундур</w:t>
      </w:r>
      <w:proofErr w:type="spellEnd"/>
      <w:r w:rsidRPr="00D26162">
        <w:rPr>
          <w:lang w:val="ru-RU"/>
        </w:rPr>
        <w:t xml:space="preserve"> был бы доволен, что работы по вооружению идут по графику. Но если бы боевые действия станут чаще, чем нынешние — от случая к случаю, им прид</w:t>
      </w:r>
      <w:r w:rsidR="00BF2D7C" w:rsidRPr="00D26162">
        <w:rPr>
          <w:lang w:val="ru-RU"/>
        </w:rPr>
        <w:t>е</w:t>
      </w:r>
      <w:r w:rsidRPr="00D26162">
        <w:rPr>
          <w:lang w:val="ru-RU"/>
        </w:rPr>
        <w:t>тся нелегко. Даже «</w:t>
      </w:r>
      <w:proofErr w:type="spellStart"/>
      <w:r w:rsidRPr="00D26162">
        <w:rPr>
          <w:i/>
          <w:iCs/>
          <w:lang w:val="ru-RU"/>
        </w:rPr>
        <w:t>Ундрайдер</w:t>
      </w:r>
      <w:proofErr w:type="spellEnd"/>
      <w:r w:rsidRPr="00D26162">
        <w:rPr>
          <w:lang w:val="ru-RU"/>
        </w:rPr>
        <w:t>», этот всеми нелюбимый обломок фрегата Ордена, вынес больше поражений, чем позволял его запас прочности, а это судно было укомплектовано командой с опытом космических сражений.</w:t>
      </w:r>
    </w:p>
    <w:p w14:paraId="1F2B72D1" w14:textId="77777777" w:rsidR="00744AB1" w:rsidRDefault="00DC2265" w:rsidP="0094125C">
      <w:pPr>
        <w:rPr>
          <w:lang w:val="ru-RU"/>
        </w:rPr>
      </w:pPr>
      <w:proofErr w:type="spellStart"/>
      <w:r w:rsidRPr="00D26162">
        <w:rPr>
          <w:lang w:val="ru-RU"/>
        </w:rPr>
        <w:t>Гололитические</w:t>
      </w:r>
      <w:proofErr w:type="spellEnd"/>
      <w:r w:rsidRPr="00D26162">
        <w:rPr>
          <w:lang w:val="ru-RU"/>
        </w:rPr>
        <w:t xml:space="preserve"> отч</w:t>
      </w:r>
      <w:r w:rsidR="00BF2D7C" w:rsidRPr="00D26162">
        <w:rPr>
          <w:lang w:val="ru-RU"/>
        </w:rPr>
        <w:t>е</w:t>
      </w:r>
      <w:r w:rsidRPr="00D26162">
        <w:rPr>
          <w:lang w:val="ru-RU"/>
        </w:rPr>
        <w:t>ты один за другим мелькали у него перед глазами.</w:t>
      </w:r>
    </w:p>
    <w:p w14:paraId="6E9706A2" w14:textId="347C49E4" w:rsidR="00DC2265" w:rsidRPr="00D26162" w:rsidRDefault="00DC2265" w:rsidP="0094125C">
      <w:pPr>
        <w:rPr>
          <w:lang w:val="ru-RU"/>
        </w:rPr>
      </w:pPr>
      <w:r w:rsidRPr="00D26162">
        <w:rPr>
          <w:lang w:val="ru-RU"/>
        </w:rPr>
        <w:lastRenderedPageBreak/>
        <w:t>— Мы будем готовы, когда поступит приказ, — пробормотал он под нос, скорее для уверенности, чем будучи действительно убежд</w:t>
      </w:r>
      <w:r w:rsidR="00BF2D7C" w:rsidRPr="00D26162">
        <w:rPr>
          <w:lang w:val="ru-RU"/>
        </w:rPr>
        <w:t>е</w:t>
      </w:r>
      <w:r w:rsidRPr="00D26162">
        <w:rPr>
          <w:lang w:val="ru-RU"/>
        </w:rPr>
        <w:t>нным. — Клянусь Руссом, мы должны быть готовы.</w:t>
      </w:r>
    </w:p>
    <w:p w14:paraId="6A408E31" w14:textId="6B548C88" w:rsidR="00DC2265" w:rsidRPr="00D26162" w:rsidRDefault="00DC2265" w:rsidP="00DC2265">
      <w:pPr>
        <w:ind w:firstLineChars="275" w:firstLine="660"/>
        <w:rPr>
          <w:rFonts w:cs="Times New Roman"/>
          <w:szCs w:val="24"/>
          <w:lang w:val="ru-RU"/>
        </w:rPr>
      </w:pPr>
    </w:p>
    <w:p w14:paraId="0E2949B4" w14:textId="77777777" w:rsidR="00DC2265" w:rsidRPr="00D26162" w:rsidRDefault="00DC2265" w:rsidP="005F09C4">
      <w:pPr>
        <w:pStyle w:val="2"/>
        <w:rPr>
          <w:sz w:val="24"/>
          <w:szCs w:val="24"/>
          <w:lang w:val="ru-RU"/>
        </w:rPr>
      </w:pPr>
      <w:r w:rsidRPr="00D26162">
        <w:rPr>
          <w:lang w:val="ru-RU"/>
        </w:rPr>
        <w:t>Глава восьмая</w:t>
      </w:r>
      <w:r w:rsidRPr="00D26162">
        <w:rPr>
          <w:sz w:val="24"/>
          <w:szCs w:val="24"/>
          <w:lang w:val="ru-RU"/>
        </w:rPr>
        <w:t xml:space="preserve"> </w:t>
      </w:r>
    </w:p>
    <w:p w14:paraId="60FD2E7E" w14:textId="77777777" w:rsidR="00DC2265" w:rsidRPr="00D26162" w:rsidRDefault="00DC2265" w:rsidP="00DC2265">
      <w:pPr>
        <w:jc w:val="center"/>
        <w:rPr>
          <w:rFonts w:cs="Times New Roman"/>
          <w:szCs w:val="24"/>
          <w:lang w:val="ru-RU"/>
        </w:rPr>
      </w:pPr>
    </w:p>
    <w:p w14:paraId="6BED8923" w14:textId="40A096B4" w:rsidR="00DC2265" w:rsidRPr="00D26162" w:rsidRDefault="00DC2265" w:rsidP="0094125C">
      <w:pPr>
        <w:rPr>
          <w:lang w:val="ru-RU"/>
        </w:rPr>
      </w:pPr>
      <w:r w:rsidRPr="00D26162">
        <w:rPr>
          <w:lang w:val="ru-RU"/>
        </w:rPr>
        <w:t>Стая как могла постаралась воссоздать Круглый Зал⁵. Прежние украшения сорвали, а люмены выдернули из креплений, от каюты остался лишь голый настил. Из ангаров корабля вытащили каменные плиты с «</w:t>
      </w:r>
      <w:proofErr w:type="spellStart"/>
      <w:r w:rsidRPr="00D26162">
        <w:rPr>
          <w:i/>
          <w:lang w:val="ru-RU"/>
        </w:rPr>
        <w:t>Хлаупнира</w:t>
      </w:r>
      <w:proofErr w:type="spellEnd"/>
      <w:r w:rsidRPr="00D26162">
        <w:rPr>
          <w:lang w:val="ru-RU"/>
        </w:rPr>
        <w:t xml:space="preserve">», уложили и скрепили раствором: теперь пол освещало пламя. На круглом столе в центре комнаты выгравировали эмблему Ордена — оскаленную волчью голову; в тени висел боевой штандарт стаи </w:t>
      </w:r>
      <w:proofErr w:type="spellStart"/>
      <w:r w:rsidRPr="00D26162">
        <w:rPr>
          <w:lang w:val="ru-RU"/>
        </w:rPr>
        <w:t>Ярнхаммар</w:t>
      </w:r>
      <w:proofErr w:type="spellEnd"/>
      <w:r w:rsidRPr="00D26162">
        <w:rPr>
          <w:lang w:val="ru-RU"/>
        </w:rPr>
        <w:t>. За каждым из тронов стояло по шесть длинных копий, их древки крепились к каменным колоннам полосками кожи, а в гн</w:t>
      </w:r>
      <w:r w:rsidR="00BF2D7C" w:rsidRPr="00D26162">
        <w:rPr>
          <w:lang w:val="ru-RU"/>
        </w:rPr>
        <w:t>е</w:t>
      </w:r>
      <w:r w:rsidRPr="00D26162">
        <w:rPr>
          <w:lang w:val="ru-RU"/>
        </w:rPr>
        <w:t>здах для лезвий красовались охотничьи тотемы древнего льда.</w:t>
      </w:r>
    </w:p>
    <w:p w14:paraId="12B2FD1A" w14:textId="77777777" w:rsidR="00DC2265" w:rsidRPr="00D26162" w:rsidRDefault="00DC2265" w:rsidP="0094125C">
      <w:pPr>
        <w:rPr>
          <w:lang w:val="ru-RU"/>
        </w:rPr>
      </w:pPr>
      <w:r w:rsidRPr="00D26162">
        <w:rPr>
          <w:lang w:val="ru-RU"/>
        </w:rPr>
        <w:t xml:space="preserve">По крайней мере, пахло в зале правильно — горящими углями, старым камнем, мускусным запахом давно изношенных шкур. Если бы огонь в каминах горел ярче, если бы к смеси ароматов добавились запахи сырого мяса и </w:t>
      </w:r>
      <w:proofErr w:type="spellStart"/>
      <w:r w:rsidRPr="00D26162">
        <w:rPr>
          <w:lang w:val="ru-RU"/>
        </w:rPr>
        <w:t>мьода</w:t>
      </w:r>
      <w:proofErr w:type="spellEnd"/>
      <w:r w:rsidRPr="00D26162">
        <w:rPr>
          <w:lang w:val="ru-RU"/>
        </w:rPr>
        <w:t>, то это место можно было бы принять за один из многочисленных подземных залов Горы, — из тех, где рота собралась бы, чтобы обсудить прошлые победы или спланировать будущие рейды.</w:t>
      </w:r>
    </w:p>
    <w:p w14:paraId="77A48BCF" w14:textId="35C20080" w:rsidR="00DC2265" w:rsidRPr="00D26162" w:rsidRDefault="00DC2265" w:rsidP="0094125C">
      <w:pPr>
        <w:rPr>
          <w:lang w:val="ru-RU"/>
        </w:rPr>
      </w:pPr>
      <w:r w:rsidRPr="00D26162">
        <w:rPr>
          <w:lang w:val="ru-RU"/>
        </w:rPr>
        <w:t xml:space="preserve">На этом собрании присутствовали только Волки — никаких </w:t>
      </w:r>
      <w:proofErr w:type="spellStart"/>
      <w:r w:rsidRPr="00D26162">
        <w:rPr>
          <w:lang w:val="ru-RU"/>
        </w:rPr>
        <w:t>сервов</w:t>
      </w:r>
      <w:proofErr w:type="spellEnd"/>
      <w:r w:rsidRPr="00D26162">
        <w:rPr>
          <w:lang w:val="ru-RU"/>
        </w:rPr>
        <w:t xml:space="preserve">. </w:t>
      </w:r>
      <w:proofErr w:type="spellStart"/>
      <w:r w:rsidRPr="00D26162">
        <w:rPr>
          <w:lang w:val="ru-RU"/>
        </w:rPr>
        <w:t>Гуннлаугур</w:t>
      </w:r>
      <w:proofErr w:type="spellEnd"/>
      <w:r w:rsidRPr="00D26162">
        <w:rPr>
          <w:lang w:val="ru-RU"/>
        </w:rPr>
        <w:t xml:space="preserve"> восседал на поч</w:t>
      </w:r>
      <w:r w:rsidR="00BF2D7C" w:rsidRPr="00D26162">
        <w:rPr>
          <w:lang w:val="ru-RU"/>
        </w:rPr>
        <w:t>е</w:t>
      </w:r>
      <w:r w:rsidRPr="00D26162">
        <w:rPr>
          <w:lang w:val="ru-RU"/>
        </w:rPr>
        <w:t xml:space="preserve">тном месте, лицом к единственному входу напротив стола. По правую руку от вожака сидел Ингвар, а по левую — </w:t>
      </w:r>
      <w:proofErr w:type="spellStart"/>
      <w:r w:rsidR="00BF2D7C" w:rsidRPr="00D26162">
        <w:rPr>
          <w:lang w:val="ru-RU"/>
        </w:rPr>
        <w:t>Ёрундур</w:t>
      </w:r>
      <w:proofErr w:type="spellEnd"/>
      <w:r w:rsidRPr="00D26162">
        <w:rPr>
          <w:lang w:val="ru-RU"/>
        </w:rPr>
        <w:t xml:space="preserve">. Оставшиеся места заняли </w:t>
      </w:r>
      <w:proofErr w:type="spellStart"/>
      <w:r w:rsidRPr="00D26162">
        <w:rPr>
          <w:lang w:val="ru-RU"/>
        </w:rPr>
        <w:t>Ольгейр</w:t>
      </w:r>
      <w:proofErr w:type="spellEnd"/>
      <w:r w:rsidRPr="00D26162">
        <w:rPr>
          <w:lang w:val="ru-RU"/>
        </w:rPr>
        <w:t xml:space="preserve">, </w:t>
      </w:r>
      <w:proofErr w:type="spellStart"/>
      <w:r w:rsidRPr="00D26162">
        <w:rPr>
          <w:lang w:val="ru-RU"/>
        </w:rPr>
        <w:t>Хафлои</w:t>
      </w:r>
      <w:proofErr w:type="spellEnd"/>
      <w:r w:rsidRPr="00D26162">
        <w:rPr>
          <w:lang w:val="ru-RU"/>
        </w:rPr>
        <w:t xml:space="preserve"> и Бальдр. В мерцающем свете жаровни черты их лиц разнились, как и их натуры: Кровавый Коготь — бледный и живой, Старый П</w:t>
      </w:r>
      <w:r w:rsidR="00BF2D7C" w:rsidRPr="00D26162">
        <w:rPr>
          <w:lang w:val="ru-RU"/>
        </w:rPr>
        <w:t>е</w:t>
      </w:r>
      <w:r w:rsidRPr="00D26162">
        <w:rPr>
          <w:lang w:val="ru-RU"/>
        </w:rPr>
        <w:t xml:space="preserve">с — </w:t>
      </w:r>
      <w:r w:rsidR="00744AB1">
        <w:rPr>
          <w:lang w:val="ru-RU"/>
        </w:rPr>
        <w:t>смугл</w:t>
      </w:r>
      <w:r w:rsidRPr="00D26162">
        <w:rPr>
          <w:lang w:val="ru-RU"/>
        </w:rPr>
        <w:t>ый, как дальние закоулки зала.</w:t>
      </w:r>
    </w:p>
    <w:p w14:paraId="7E947B55" w14:textId="0880F192" w:rsidR="00DC2265" w:rsidRPr="00D26162" w:rsidRDefault="00DC2265" w:rsidP="0094125C">
      <w:pPr>
        <w:rPr>
          <w:lang w:val="ru-RU"/>
        </w:rPr>
      </w:pPr>
      <w:proofErr w:type="spellStart"/>
      <w:r w:rsidRPr="00D26162">
        <w:rPr>
          <w:lang w:val="ru-RU"/>
        </w:rPr>
        <w:t>Голопроигрыватель</w:t>
      </w:r>
      <w:proofErr w:type="spellEnd"/>
      <w:r w:rsidRPr="00D26162">
        <w:rPr>
          <w:lang w:val="ru-RU"/>
        </w:rPr>
        <w:t xml:space="preserve"> в центре стола испускал т</w:t>
      </w:r>
      <w:r w:rsidR="00BF2D7C" w:rsidRPr="00D26162">
        <w:rPr>
          <w:lang w:val="ru-RU"/>
        </w:rPr>
        <w:t>е</w:t>
      </w:r>
      <w:r w:rsidRPr="00D26162">
        <w:rPr>
          <w:lang w:val="ru-RU"/>
        </w:rPr>
        <w:t>мно-красное сияние. На уровне глаз мерцала схема системы, каждый узел которой был отмечен рунами.</w:t>
      </w:r>
    </w:p>
    <w:p w14:paraId="214C64E4" w14:textId="77777777" w:rsidR="00DC2265" w:rsidRPr="00D26162" w:rsidRDefault="00DC2265" w:rsidP="0094125C">
      <w:pPr>
        <w:rPr>
          <w:lang w:val="ru-RU"/>
        </w:rPr>
      </w:pPr>
      <w:r w:rsidRPr="00D26162">
        <w:rPr>
          <w:lang w:val="ru-RU"/>
        </w:rPr>
        <w:t xml:space="preserve">— Крыса знал именно то, что нам нужно, — сказал </w:t>
      </w:r>
      <w:proofErr w:type="spellStart"/>
      <w:r w:rsidRPr="00D26162">
        <w:rPr>
          <w:lang w:val="ru-RU"/>
        </w:rPr>
        <w:t>Гуннлаугур</w:t>
      </w:r>
      <w:proofErr w:type="spellEnd"/>
      <w:r w:rsidRPr="00D26162">
        <w:rPr>
          <w:lang w:val="ru-RU"/>
        </w:rPr>
        <w:t xml:space="preserve">, положив покрытые шрамами руки перед собой на стол. — Он расшифровал коды, которые не смогли разгадать мы, и выдал нам имя. </w:t>
      </w:r>
    </w:p>
    <w:p w14:paraId="0AC73FCB" w14:textId="77777777" w:rsidR="00DC2265" w:rsidRPr="00D26162" w:rsidRDefault="00DC2265" w:rsidP="0094125C">
      <w:pPr>
        <w:rPr>
          <w:lang w:val="ru-RU"/>
        </w:rPr>
      </w:pPr>
      <w:r w:rsidRPr="00D26162">
        <w:rPr>
          <w:lang w:val="ru-RU"/>
        </w:rPr>
        <w:t xml:space="preserve">Вожак </w:t>
      </w:r>
      <w:proofErr w:type="spellStart"/>
      <w:r w:rsidRPr="00D26162">
        <w:rPr>
          <w:lang w:val="ru-RU"/>
        </w:rPr>
        <w:t>Ярнхаммар</w:t>
      </w:r>
      <w:proofErr w:type="spellEnd"/>
      <w:r w:rsidRPr="00D26162">
        <w:rPr>
          <w:lang w:val="ru-RU"/>
        </w:rPr>
        <w:t xml:space="preserve"> указал на самую большую из полупрозрачных сфер: </w:t>
      </w:r>
    </w:p>
    <w:p w14:paraId="18E714BB" w14:textId="650FF2F4" w:rsidR="00DC2265" w:rsidRPr="00D26162" w:rsidRDefault="00DC2265" w:rsidP="0094125C">
      <w:pPr>
        <w:rPr>
          <w:lang w:val="ru-RU"/>
        </w:rPr>
      </w:pPr>
      <w:r w:rsidRPr="00D26162">
        <w:rPr>
          <w:lang w:val="ru-RU"/>
        </w:rPr>
        <w:t xml:space="preserve">— </w:t>
      </w:r>
      <w:proofErr w:type="spellStart"/>
      <w:r w:rsidRPr="00D26162">
        <w:rPr>
          <w:lang w:val="ru-RU"/>
        </w:rPr>
        <w:t>Ояда</w:t>
      </w:r>
      <w:proofErr w:type="spellEnd"/>
      <w:r w:rsidRPr="00D26162">
        <w:rPr>
          <w:lang w:val="ru-RU"/>
        </w:rPr>
        <w:t xml:space="preserve"> VII. Густонасел</w:t>
      </w:r>
      <w:r w:rsidR="00BF2D7C" w:rsidRPr="00D26162">
        <w:rPr>
          <w:lang w:val="ru-RU"/>
        </w:rPr>
        <w:t>е</w:t>
      </w:r>
      <w:r w:rsidRPr="00D26162">
        <w:rPr>
          <w:lang w:val="ru-RU"/>
        </w:rPr>
        <w:t>нный шахт</w:t>
      </w:r>
      <w:r w:rsidR="00BF2D7C" w:rsidRPr="00D26162">
        <w:rPr>
          <w:lang w:val="ru-RU"/>
        </w:rPr>
        <w:t>е</w:t>
      </w:r>
      <w:r w:rsidRPr="00D26162">
        <w:rPr>
          <w:lang w:val="ru-RU"/>
        </w:rPr>
        <w:t>рский мир, который колонизировали какое-то время назад в М36, очень богатый ресурсами.</w:t>
      </w:r>
    </w:p>
    <w:p w14:paraId="7413166F" w14:textId="77777777" w:rsidR="00DC2265" w:rsidRPr="00D26162" w:rsidRDefault="00DC2265" w:rsidP="0094125C">
      <w:pPr>
        <w:rPr>
          <w:lang w:val="ru-RU"/>
        </w:rPr>
      </w:pPr>
      <w:r w:rsidRPr="00D26162">
        <w:rPr>
          <w:lang w:val="ru-RU"/>
        </w:rPr>
        <w:t xml:space="preserve">— Как далеко? — спросил </w:t>
      </w:r>
      <w:proofErr w:type="spellStart"/>
      <w:r w:rsidRPr="00D26162">
        <w:rPr>
          <w:lang w:val="ru-RU"/>
        </w:rPr>
        <w:t>Ольгейр</w:t>
      </w:r>
      <w:proofErr w:type="spellEnd"/>
      <w:r w:rsidRPr="00D26162">
        <w:rPr>
          <w:lang w:val="ru-RU"/>
        </w:rPr>
        <w:t>.</w:t>
      </w:r>
    </w:p>
    <w:p w14:paraId="1B508BA0" w14:textId="77777777" w:rsidR="00DC2265" w:rsidRPr="00D26162" w:rsidRDefault="00DC2265" w:rsidP="0094125C">
      <w:pPr>
        <w:rPr>
          <w:lang w:val="ru-RU"/>
        </w:rPr>
      </w:pPr>
      <w:r w:rsidRPr="00D26162">
        <w:rPr>
          <w:lang w:val="ru-RU"/>
        </w:rPr>
        <w:t xml:space="preserve">— Несколько дней, если напрячь варп-двигатели, — ответил </w:t>
      </w:r>
      <w:proofErr w:type="spellStart"/>
      <w:r w:rsidRPr="00D26162">
        <w:rPr>
          <w:lang w:val="ru-RU"/>
        </w:rPr>
        <w:t>Гуннлаугур</w:t>
      </w:r>
      <w:proofErr w:type="spellEnd"/>
      <w:r w:rsidRPr="00D26162">
        <w:rPr>
          <w:lang w:val="ru-RU"/>
        </w:rPr>
        <w:t>.</w:t>
      </w:r>
    </w:p>
    <w:p w14:paraId="7C0930CB" w14:textId="36A558BA" w:rsidR="00DC2265" w:rsidRPr="00D26162" w:rsidRDefault="00DC2265" w:rsidP="0094125C">
      <w:pPr>
        <w:rPr>
          <w:lang w:val="ru-RU"/>
        </w:rPr>
      </w:pPr>
      <w:r w:rsidRPr="00D26162">
        <w:rPr>
          <w:lang w:val="ru-RU"/>
        </w:rPr>
        <w:t xml:space="preserve">— Этот мир уже атаковали? — спросил </w:t>
      </w:r>
      <w:proofErr w:type="spellStart"/>
      <w:r w:rsidR="00BF2D7C" w:rsidRPr="00D26162">
        <w:rPr>
          <w:lang w:val="ru-RU"/>
        </w:rPr>
        <w:t>Ёрундур</w:t>
      </w:r>
      <w:proofErr w:type="spellEnd"/>
      <w:r w:rsidRPr="00D26162">
        <w:rPr>
          <w:lang w:val="ru-RU"/>
        </w:rPr>
        <w:t>.</w:t>
      </w:r>
    </w:p>
    <w:p w14:paraId="07A1DA61" w14:textId="77777777" w:rsidR="00DC2265" w:rsidRPr="00D26162" w:rsidRDefault="00DC2265" w:rsidP="0094125C">
      <w:pPr>
        <w:rPr>
          <w:lang w:val="ru-RU"/>
        </w:rPr>
      </w:pPr>
      <w:r w:rsidRPr="00D26162">
        <w:rPr>
          <w:lang w:val="ru-RU"/>
        </w:rPr>
        <w:t xml:space="preserve">— В этом подсекторе каждый мир кто-то атакует. И, насколько нам известно, ситуация лучше не становится. </w:t>
      </w:r>
    </w:p>
    <w:p w14:paraId="67436DD0" w14:textId="26F9B161" w:rsidR="00DC2265" w:rsidRPr="00D26162" w:rsidRDefault="00BF2D7C" w:rsidP="0094125C">
      <w:pPr>
        <w:rPr>
          <w:lang w:val="ru-RU"/>
        </w:rPr>
      </w:pPr>
      <w:proofErr w:type="spellStart"/>
      <w:r w:rsidRPr="00D26162">
        <w:rPr>
          <w:lang w:val="ru-RU"/>
        </w:rPr>
        <w:t>Ёрундур</w:t>
      </w:r>
      <w:proofErr w:type="spellEnd"/>
      <w:r w:rsidR="00DC2265" w:rsidRPr="00D26162">
        <w:rPr>
          <w:lang w:val="ru-RU"/>
        </w:rPr>
        <w:t xml:space="preserve"> задумчиво поджал губы: </w:t>
      </w:r>
    </w:p>
    <w:p w14:paraId="20D8B5B5" w14:textId="77777777" w:rsidR="00DC2265" w:rsidRPr="00D26162" w:rsidRDefault="00DC2265" w:rsidP="0094125C">
      <w:pPr>
        <w:rPr>
          <w:lang w:val="ru-RU"/>
        </w:rPr>
      </w:pPr>
      <w:r w:rsidRPr="00D26162">
        <w:rPr>
          <w:lang w:val="ru-RU"/>
        </w:rPr>
        <w:t xml:space="preserve">— Крупный мир. Богатый ресурсами. Черт возьми, насколько же паршиво идут дела, если его бросили на произвол судьбы? </w:t>
      </w:r>
    </w:p>
    <w:p w14:paraId="34BF9EDF" w14:textId="77777777" w:rsidR="00DC2265" w:rsidRPr="00D26162" w:rsidRDefault="00DC2265" w:rsidP="0094125C">
      <w:pPr>
        <w:rPr>
          <w:lang w:val="ru-RU"/>
        </w:rPr>
      </w:pPr>
      <w:r w:rsidRPr="00D26162">
        <w:rPr>
          <w:lang w:val="ru-RU"/>
        </w:rPr>
        <w:t xml:space="preserve">— А может, решили, что этот мир выстоит, — сказал Ингвар. </w:t>
      </w:r>
    </w:p>
    <w:p w14:paraId="363E9ABE" w14:textId="77777777" w:rsidR="00DC2265" w:rsidRPr="00D26162" w:rsidRDefault="00DC2265" w:rsidP="0094125C">
      <w:pPr>
        <w:rPr>
          <w:lang w:val="ru-RU"/>
        </w:rPr>
      </w:pPr>
      <w:proofErr w:type="spellStart"/>
      <w:r w:rsidRPr="00D26162">
        <w:rPr>
          <w:lang w:val="ru-RU"/>
        </w:rPr>
        <w:lastRenderedPageBreak/>
        <w:t>Хафлои</w:t>
      </w:r>
      <w:proofErr w:type="spellEnd"/>
      <w:r w:rsidRPr="00D26162">
        <w:rPr>
          <w:lang w:val="ru-RU"/>
        </w:rPr>
        <w:t xml:space="preserve"> хохотнул: </w:t>
      </w:r>
    </w:p>
    <w:p w14:paraId="1AC33AAD" w14:textId="77777777" w:rsidR="00DC2265" w:rsidRPr="00D26162" w:rsidRDefault="00DC2265" w:rsidP="0094125C">
      <w:pPr>
        <w:rPr>
          <w:lang w:val="ru-RU"/>
        </w:rPr>
      </w:pPr>
      <w:r w:rsidRPr="00D26162">
        <w:rPr>
          <w:lang w:val="ru-RU"/>
        </w:rPr>
        <w:t>— Долго им не продержаться. Сами видите, что там накапливается.</w:t>
      </w:r>
    </w:p>
    <w:p w14:paraId="4EAEB58B" w14:textId="77777777" w:rsidR="00DC2265" w:rsidRPr="00D26162" w:rsidRDefault="00DC2265" w:rsidP="0094125C">
      <w:pPr>
        <w:rPr>
          <w:lang w:val="ru-RU"/>
        </w:rPr>
      </w:pPr>
      <w:r w:rsidRPr="00D26162">
        <w:rPr>
          <w:lang w:val="ru-RU"/>
        </w:rPr>
        <w:t xml:space="preserve">— Значит, по-твоему, наша добыча — на том мире? — спросил </w:t>
      </w:r>
      <w:proofErr w:type="spellStart"/>
      <w:r w:rsidRPr="00D26162">
        <w:rPr>
          <w:lang w:val="ru-RU"/>
        </w:rPr>
        <w:t>Ольгейр</w:t>
      </w:r>
      <w:proofErr w:type="spellEnd"/>
      <w:r w:rsidRPr="00D26162">
        <w:rPr>
          <w:lang w:val="ru-RU"/>
        </w:rPr>
        <w:t xml:space="preserve">, уставившись на </w:t>
      </w:r>
      <w:proofErr w:type="spellStart"/>
      <w:r w:rsidRPr="00D26162">
        <w:rPr>
          <w:lang w:val="ru-RU"/>
        </w:rPr>
        <w:t>Гуннлаугура</w:t>
      </w:r>
      <w:proofErr w:type="spellEnd"/>
      <w:r w:rsidRPr="00D26162">
        <w:rPr>
          <w:lang w:val="ru-RU"/>
        </w:rPr>
        <w:t>.</w:t>
      </w:r>
    </w:p>
    <w:p w14:paraId="4766A057" w14:textId="77FA6A70" w:rsidR="00DC2265" w:rsidRPr="00D26162" w:rsidRDefault="00740468" w:rsidP="0094125C">
      <w:pPr>
        <w:rPr>
          <w:lang w:val="ru-RU"/>
        </w:rPr>
      </w:pPr>
      <w:r w:rsidRPr="00D26162">
        <w:rPr>
          <w:lang w:val="ru-RU"/>
        </w:rPr>
        <w:t>Волчий Гвардеец</w:t>
      </w:r>
      <w:r w:rsidR="00DC2265" w:rsidRPr="00D26162">
        <w:rPr>
          <w:lang w:val="ru-RU"/>
        </w:rPr>
        <w:t xml:space="preserve"> кивнул. </w:t>
      </w:r>
    </w:p>
    <w:p w14:paraId="472207F1" w14:textId="00B46C13" w:rsidR="00DC2265" w:rsidRPr="00D26162" w:rsidRDefault="00DC2265" w:rsidP="0094125C">
      <w:pPr>
        <w:rPr>
          <w:lang w:val="ru-RU"/>
        </w:rPr>
      </w:pPr>
      <w:r w:rsidRPr="00D26162">
        <w:rPr>
          <w:lang w:val="ru-RU"/>
        </w:rPr>
        <w:t>— Вс</w:t>
      </w:r>
      <w:r w:rsidR="00BF2D7C" w:rsidRPr="00D26162">
        <w:rPr>
          <w:lang w:val="ru-RU"/>
        </w:rPr>
        <w:t>е</w:t>
      </w:r>
      <w:r w:rsidRPr="00D26162">
        <w:rPr>
          <w:lang w:val="ru-RU"/>
        </w:rPr>
        <w:t>, что мы раскопали, вс</w:t>
      </w:r>
      <w:r w:rsidR="00BF2D7C" w:rsidRPr="00D26162">
        <w:rPr>
          <w:lang w:val="ru-RU"/>
        </w:rPr>
        <w:t>е</w:t>
      </w:r>
      <w:r w:rsidRPr="00D26162">
        <w:rPr>
          <w:lang w:val="ru-RU"/>
        </w:rPr>
        <w:t>, что мы выяснили с тех пор, как покинули Кефу, указывает на это направление. Крыса подв</w:t>
      </w:r>
      <w:r w:rsidR="00BF2D7C" w:rsidRPr="00D26162">
        <w:rPr>
          <w:lang w:val="ru-RU"/>
        </w:rPr>
        <w:t>е</w:t>
      </w:r>
      <w:r w:rsidRPr="00D26162">
        <w:rPr>
          <w:lang w:val="ru-RU"/>
        </w:rPr>
        <w:t xml:space="preserve">л нас очень близко, а то, что мы узнали из </w:t>
      </w:r>
      <w:proofErr w:type="spellStart"/>
      <w:r w:rsidRPr="00D26162">
        <w:rPr>
          <w:lang w:val="ru-RU"/>
        </w:rPr>
        <w:t>астропатического</w:t>
      </w:r>
      <w:proofErr w:type="spellEnd"/>
      <w:r w:rsidRPr="00D26162">
        <w:rPr>
          <w:lang w:val="ru-RU"/>
        </w:rPr>
        <w:t xml:space="preserve"> послания, помогло в остальном. — </w:t>
      </w:r>
      <w:proofErr w:type="spellStart"/>
      <w:r w:rsidRPr="00D26162">
        <w:rPr>
          <w:lang w:val="ru-RU"/>
        </w:rPr>
        <w:t>Гуннлаугур</w:t>
      </w:r>
      <w:proofErr w:type="spellEnd"/>
      <w:r w:rsidRPr="00D26162">
        <w:rPr>
          <w:lang w:val="ru-RU"/>
        </w:rPr>
        <w:t xml:space="preserve"> поднял руки, скольз</w:t>
      </w:r>
      <w:r w:rsidR="00744AB1">
        <w:rPr>
          <w:lang w:val="ru-RU"/>
        </w:rPr>
        <w:t>нув</w:t>
      </w:r>
      <w:r w:rsidRPr="00D26162">
        <w:rPr>
          <w:lang w:val="ru-RU"/>
        </w:rPr>
        <w:t xml:space="preserve"> локтями по столешнице. — Мы знали, что это точно не мир-святыня. Раздобытые нами на </w:t>
      </w:r>
      <w:r w:rsidRPr="00D26162">
        <w:rPr>
          <w:i/>
          <w:iCs/>
          <w:lang w:val="ru-RU"/>
        </w:rPr>
        <w:t>«Неизменном тиране»</w:t>
      </w:r>
      <w:r w:rsidRPr="00D26162">
        <w:rPr>
          <w:lang w:val="ru-RU"/>
        </w:rPr>
        <w:t xml:space="preserve"> фрагменты говорят, что если </w:t>
      </w:r>
      <w:proofErr w:type="spellStart"/>
      <w:r w:rsidR="00DC0B37">
        <w:rPr>
          <w:lang w:val="ru-RU"/>
        </w:rPr>
        <w:t>Фалкрум</w:t>
      </w:r>
      <w:proofErr w:type="spellEnd"/>
      <w:r w:rsidRPr="00D26162">
        <w:rPr>
          <w:lang w:val="ru-RU"/>
        </w:rPr>
        <w:t xml:space="preserve"> когда-то и ставил себе на службу планету </w:t>
      </w:r>
      <w:proofErr w:type="spellStart"/>
      <w:r w:rsidRPr="00D26162">
        <w:rPr>
          <w:lang w:val="ru-RU"/>
        </w:rPr>
        <w:t>Экклезиархии</w:t>
      </w:r>
      <w:proofErr w:type="spellEnd"/>
      <w:r w:rsidRPr="00D26162">
        <w:rPr>
          <w:lang w:val="ru-RU"/>
        </w:rPr>
        <w:t>, то она давным-давно ушла в тень.</w:t>
      </w:r>
    </w:p>
    <w:p w14:paraId="7F977653" w14:textId="561ED2A6" w:rsidR="00DC2265" w:rsidRPr="00D26162" w:rsidRDefault="00DC2265" w:rsidP="0094125C">
      <w:pPr>
        <w:rPr>
          <w:lang w:val="ru-RU"/>
        </w:rPr>
      </w:pPr>
      <w:r w:rsidRPr="00D26162">
        <w:rPr>
          <w:lang w:val="ru-RU"/>
        </w:rPr>
        <w:t>— Но это шахт</w:t>
      </w:r>
      <w:r w:rsidR="00BF2D7C" w:rsidRPr="00D26162">
        <w:rPr>
          <w:lang w:val="ru-RU"/>
        </w:rPr>
        <w:t>е</w:t>
      </w:r>
      <w:r w:rsidRPr="00D26162">
        <w:rPr>
          <w:lang w:val="ru-RU"/>
        </w:rPr>
        <w:t xml:space="preserve">рский мир, — заметил </w:t>
      </w:r>
      <w:proofErr w:type="spellStart"/>
      <w:r w:rsidRPr="00D26162">
        <w:rPr>
          <w:lang w:val="ru-RU"/>
        </w:rPr>
        <w:t>Хафлои</w:t>
      </w:r>
      <w:proofErr w:type="spellEnd"/>
      <w:r w:rsidRPr="00D26162">
        <w:rPr>
          <w:lang w:val="ru-RU"/>
        </w:rPr>
        <w:t>.</w:t>
      </w:r>
    </w:p>
    <w:p w14:paraId="70A33CD2" w14:textId="20F2D658" w:rsidR="00DC2265" w:rsidRPr="00D26162" w:rsidRDefault="00DC2265" w:rsidP="0094125C">
      <w:pPr>
        <w:rPr>
          <w:lang w:val="ru-RU"/>
        </w:rPr>
      </w:pPr>
      <w:r w:rsidRPr="00D26162">
        <w:rPr>
          <w:lang w:val="ru-RU"/>
        </w:rPr>
        <w:t xml:space="preserve">— Хорошее прикрытие, — сказал Ингвар. — Этот мир достаточно велик, чтобы спрятать крупное предприятие. Здесь имеются постоянно действующие космические маршруты с интенсивным движением, и корабли отсюда чаще всего держат курс на миры-кузницы или миры-ульи. На таких мирах — города, соборы, большое количество технологий, доступ к космическим кораблям. При </w:t>
      </w:r>
      <w:proofErr w:type="gramStart"/>
      <w:r w:rsidRPr="00D26162">
        <w:rPr>
          <w:lang w:val="ru-RU"/>
        </w:rPr>
        <w:t>этом</w:t>
      </w:r>
      <w:proofErr w:type="gramEnd"/>
      <w:r w:rsidRPr="00D26162">
        <w:rPr>
          <w:lang w:val="ru-RU"/>
        </w:rPr>
        <w:t xml:space="preserve"> кому понадобится отправляться на шахт</w:t>
      </w:r>
      <w:r w:rsidR="00BF2D7C" w:rsidRPr="00D26162">
        <w:rPr>
          <w:lang w:val="ru-RU"/>
        </w:rPr>
        <w:t>е</w:t>
      </w:r>
      <w:r w:rsidRPr="00D26162">
        <w:rPr>
          <w:lang w:val="ru-RU"/>
        </w:rPr>
        <w:t xml:space="preserve">рский мир за чем-то, кроме руды? </w:t>
      </w:r>
    </w:p>
    <w:p w14:paraId="41612911" w14:textId="77777777" w:rsidR="00DC2265" w:rsidRPr="00D26162" w:rsidRDefault="00DC2265" w:rsidP="0094125C">
      <w:pPr>
        <w:rPr>
          <w:lang w:val="ru-RU"/>
        </w:rPr>
      </w:pPr>
      <w:r w:rsidRPr="00D26162">
        <w:rPr>
          <w:lang w:val="ru-RU"/>
        </w:rPr>
        <w:t xml:space="preserve">— Врагам, — предположил </w:t>
      </w:r>
      <w:proofErr w:type="spellStart"/>
      <w:r w:rsidRPr="00D26162">
        <w:rPr>
          <w:lang w:val="ru-RU"/>
        </w:rPr>
        <w:t>Ольгейр</w:t>
      </w:r>
      <w:proofErr w:type="spellEnd"/>
      <w:r w:rsidRPr="00D26162">
        <w:rPr>
          <w:lang w:val="ru-RU"/>
        </w:rPr>
        <w:t>.</w:t>
      </w:r>
    </w:p>
    <w:p w14:paraId="477156DA" w14:textId="49C3E134" w:rsidR="00DC2265" w:rsidRPr="00D26162" w:rsidRDefault="00DC2265" w:rsidP="0094125C">
      <w:pPr>
        <w:rPr>
          <w:lang w:val="ru-RU"/>
        </w:rPr>
      </w:pPr>
      <w:r w:rsidRPr="00D26162">
        <w:rPr>
          <w:lang w:val="ru-RU"/>
        </w:rPr>
        <w:t>— Ха, они сжигают вс</w:t>
      </w:r>
      <w:r w:rsidR="00BF2D7C" w:rsidRPr="00D26162">
        <w:rPr>
          <w:lang w:val="ru-RU"/>
        </w:rPr>
        <w:t>е</w:t>
      </w:r>
      <w:r w:rsidRPr="00D26162">
        <w:rPr>
          <w:lang w:val="ru-RU"/>
        </w:rPr>
        <w:t xml:space="preserve"> отсюда и до </w:t>
      </w:r>
      <w:proofErr w:type="spellStart"/>
      <w:r w:rsidRPr="00D26162">
        <w:rPr>
          <w:lang w:val="ru-RU"/>
        </w:rPr>
        <w:t>Лопакса</w:t>
      </w:r>
      <w:proofErr w:type="spellEnd"/>
      <w:r w:rsidRPr="00D26162">
        <w:rPr>
          <w:lang w:val="ru-RU"/>
        </w:rPr>
        <w:t xml:space="preserve">, — возразил </w:t>
      </w:r>
      <w:proofErr w:type="spellStart"/>
      <w:r w:rsidRPr="00D26162">
        <w:rPr>
          <w:lang w:val="ru-RU"/>
        </w:rPr>
        <w:t>Гуннлаугур</w:t>
      </w:r>
      <w:proofErr w:type="spellEnd"/>
      <w:r w:rsidRPr="00D26162">
        <w:rPr>
          <w:lang w:val="ru-RU"/>
        </w:rPr>
        <w:t xml:space="preserve">. — И из-за этого наше дело не может ждать: если мы </w:t>
      </w:r>
      <w:r w:rsidR="00744AB1">
        <w:rPr>
          <w:lang w:val="ru-RU"/>
        </w:rPr>
        <w:t>за</w:t>
      </w:r>
      <w:r w:rsidRPr="00D26162">
        <w:rPr>
          <w:lang w:val="ru-RU"/>
        </w:rPr>
        <w:t>мешка</w:t>
      </w:r>
      <w:r w:rsidR="00744AB1">
        <w:rPr>
          <w:lang w:val="ru-RU"/>
        </w:rPr>
        <w:t>емся</w:t>
      </w:r>
      <w:r w:rsidRPr="00D26162">
        <w:rPr>
          <w:lang w:val="ru-RU"/>
        </w:rPr>
        <w:t>, они раскроют тайну.</w:t>
      </w:r>
    </w:p>
    <w:p w14:paraId="621DD5B1" w14:textId="0085A7D8" w:rsidR="00DC2265" w:rsidRPr="00D26162" w:rsidRDefault="00DC2265" w:rsidP="0094125C">
      <w:pPr>
        <w:rPr>
          <w:lang w:val="ru-RU"/>
        </w:rPr>
      </w:pPr>
      <w:r w:rsidRPr="00D26162">
        <w:rPr>
          <w:lang w:val="ru-RU"/>
        </w:rPr>
        <w:t xml:space="preserve">— Если уже не раскрыли, — сказал </w:t>
      </w:r>
      <w:proofErr w:type="spellStart"/>
      <w:r w:rsidR="00BF2D7C" w:rsidRPr="00D26162">
        <w:rPr>
          <w:lang w:val="ru-RU"/>
        </w:rPr>
        <w:t>Ёрундур</w:t>
      </w:r>
      <w:proofErr w:type="spellEnd"/>
      <w:r w:rsidRPr="00D26162">
        <w:rPr>
          <w:lang w:val="ru-RU"/>
        </w:rPr>
        <w:t>.</w:t>
      </w:r>
    </w:p>
    <w:p w14:paraId="2D9BC1BE" w14:textId="5E9F056E" w:rsidR="00DC2265" w:rsidRPr="00D26162" w:rsidRDefault="00DC2265" w:rsidP="0094125C">
      <w:pPr>
        <w:rPr>
          <w:lang w:val="ru-RU"/>
        </w:rPr>
      </w:pPr>
      <w:r w:rsidRPr="00D26162">
        <w:rPr>
          <w:lang w:val="ru-RU"/>
        </w:rPr>
        <w:t xml:space="preserve">— Ну, может, его там уже и нет, — сказал </w:t>
      </w:r>
      <w:proofErr w:type="spellStart"/>
      <w:r w:rsidRPr="00D26162">
        <w:rPr>
          <w:lang w:val="ru-RU"/>
        </w:rPr>
        <w:t>Гуннлаугур</w:t>
      </w:r>
      <w:proofErr w:type="spellEnd"/>
      <w:r w:rsidRPr="00D26162">
        <w:rPr>
          <w:lang w:val="ru-RU"/>
        </w:rPr>
        <w:t>. — Но мы же знаем, сколько народу движущиеся фронты застигли врасплох, отрезали пути к отступлению, и теперь им осталось только ждать, пока их истребят. Вс</w:t>
      </w:r>
      <w:r w:rsidR="00BF2D7C" w:rsidRPr="00D26162">
        <w:rPr>
          <w:lang w:val="ru-RU"/>
        </w:rPr>
        <w:t>е</w:t>
      </w:r>
      <w:r w:rsidRPr="00D26162">
        <w:rPr>
          <w:lang w:val="ru-RU"/>
        </w:rPr>
        <w:t xml:space="preserve"> выглядит так, будто направляющуюся к миру эскадру вызвали для эвакуации. </w:t>
      </w:r>
    </w:p>
    <w:p w14:paraId="4B6452B7" w14:textId="77777777" w:rsidR="00DC2265" w:rsidRPr="00D26162" w:rsidRDefault="00DC2265" w:rsidP="0094125C">
      <w:pPr>
        <w:rPr>
          <w:lang w:val="ru-RU"/>
        </w:rPr>
      </w:pPr>
      <w:r w:rsidRPr="00D26162">
        <w:rPr>
          <w:lang w:val="ru-RU"/>
        </w:rPr>
        <w:t xml:space="preserve">— Как-то уж очень туманно, — заметил Ингвар. — Но это лучшее, что у нас сейчас есть. </w:t>
      </w:r>
    </w:p>
    <w:p w14:paraId="62C61543" w14:textId="77777777" w:rsidR="00DC2265" w:rsidRPr="00D26162" w:rsidRDefault="00DC2265" w:rsidP="0094125C">
      <w:pPr>
        <w:rPr>
          <w:lang w:val="ru-RU"/>
        </w:rPr>
      </w:pPr>
      <w:proofErr w:type="spellStart"/>
      <w:r w:rsidRPr="00D26162">
        <w:rPr>
          <w:lang w:val="ru-RU"/>
        </w:rPr>
        <w:t>Ольгейр</w:t>
      </w:r>
      <w:proofErr w:type="spellEnd"/>
      <w:r w:rsidRPr="00D26162">
        <w:rPr>
          <w:lang w:val="ru-RU"/>
        </w:rPr>
        <w:t xml:space="preserve"> хохотнул: </w:t>
      </w:r>
    </w:p>
    <w:p w14:paraId="642AA2EC" w14:textId="77777777" w:rsidR="00DC2265" w:rsidRPr="00D26162" w:rsidRDefault="00DC2265" w:rsidP="0094125C">
      <w:pPr>
        <w:rPr>
          <w:lang w:val="ru-RU"/>
        </w:rPr>
      </w:pPr>
      <w:r w:rsidRPr="00D26162">
        <w:rPr>
          <w:lang w:val="ru-RU"/>
        </w:rPr>
        <w:t xml:space="preserve">— И лучше уже некуда. </w:t>
      </w:r>
    </w:p>
    <w:p w14:paraId="52B9340A" w14:textId="77777777" w:rsidR="00DC2265" w:rsidRPr="00D26162" w:rsidRDefault="00DC2265" w:rsidP="0094125C">
      <w:pPr>
        <w:rPr>
          <w:lang w:val="ru-RU"/>
        </w:rPr>
      </w:pPr>
      <w:proofErr w:type="spellStart"/>
      <w:r w:rsidRPr="00D26162">
        <w:rPr>
          <w:lang w:val="ru-RU"/>
        </w:rPr>
        <w:t>Хафлои</w:t>
      </w:r>
      <w:proofErr w:type="spellEnd"/>
      <w:r w:rsidRPr="00D26162">
        <w:rPr>
          <w:lang w:val="ru-RU"/>
        </w:rPr>
        <w:t xml:space="preserve"> ухмыльнулся в ответ: </w:t>
      </w:r>
    </w:p>
    <w:p w14:paraId="260E4A96" w14:textId="77777777" w:rsidR="00DC2265" w:rsidRPr="00D26162" w:rsidRDefault="00DC2265" w:rsidP="0094125C">
      <w:pPr>
        <w:rPr>
          <w:lang w:val="ru-RU"/>
        </w:rPr>
      </w:pPr>
      <w:r w:rsidRPr="00D26162">
        <w:rPr>
          <w:lang w:val="ru-RU"/>
        </w:rPr>
        <w:t xml:space="preserve">— Точно? До скопления </w:t>
      </w:r>
      <w:proofErr w:type="spellStart"/>
      <w:r w:rsidRPr="00D26162">
        <w:rPr>
          <w:lang w:val="ru-RU"/>
        </w:rPr>
        <w:t>Иделион</w:t>
      </w:r>
      <w:proofErr w:type="spellEnd"/>
      <w:r w:rsidRPr="00D26162">
        <w:rPr>
          <w:lang w:val="ru-RU"/>
        </w:rPr>
        <w:t xml:space="preserve"> рукой подать, а там много интересного.</w:t>
      </w:r>
    </w:p>
    <w:p w14:paraId="0D502600" w14:textId="77777777" w:rsidR="00DC2265" w:rsidRPr="00D26162" w:rsidRDefault="00DC2265" w:rsidP="0094125C">
      <w:pPr>
        <w:rPr>
          <w:lang w:val="ru-RU"/>
        </w:rPr>
      </w:pPr>
      <w:r w:rsidRPr="00D26162">
        <w:rPr>
          <w:lang w:val="ru-RU"/>
        </w:rPr>
        <w:t xml:space="preserve">На протяжении всего разговора Бальдр не проронил ни слова. Он уставился в стол, даже не взглянув на </w:t>
      </w:r>
      <w:proofErr w:type="spellStart"/>
      <w:r w:rsidRPr="00D26162">
        <w:rPr>
          <w:lang w:val="ru-RU"/>
        </w:rPr>
        <w:t>гололит</w:t>
      </w:r>
      <w:proofErr w:type="spellEnd"/>
      <w:r w:rsidRPr="00D26162">
        <w:rPr>
          <w:lang w:val="ru-RU"/>
        </w:rPr>
        <w:t xml:space="preserve">. </w:t>
      </w:r>
    </w:p>
    <w:p w14:paraId="56CE88BE" w14:textId="77777777" w:rsidR="00DC2265" w:rsidRPr="00D26162" w:rsidRDefault="00DC2265" w:rsidP="0094125C">
      <w:pPr>
        <w:rPr>
          <w:lang w:val="ru-RU"/>
        </w:rPr>
      </w:pPr>
      <w:r w:rsidRPr="00D26162">
        <w:rPr>
          <w:lang w:val="ru-RU"/>
        </w:rPr>
        <w:t>— Итак, какой у нас план? — тихо спросил Бальдр наконец.</w:t>
      </w:r>
    </w:p>
    <w:p w14:paraId="4C60CA72" w14:textId="2C5A28DA" w:rsidR="00DC2265" w:rsidRPr="00D26162" w:rsidRDefault="00DC2265" w:rsidP="0094125C">
      <w:pPr>
        <w:rPr>
          <w:lang w:val="ru-RU"/>
        </w:rPr>
      </w:pPr>
      <w:r w:rsidRPr="00D26162">
        <w:rPr>
          <w:lang w:val="ru-RU"/>
        </w:rPr>
        <w:t xml:space="preserve">— Попытаемся догнать эскадру, — сказал </w:t>
      </w:r>
      <w:proofErr w:type="spellStart"/>
      <w:r w:rsidRPr="00D26162">
        <w:rPr>
          <w:lang w:val="ru-RU"/>
        </w:rPr>
        <w:t>Гуннлаугур</w:t>
      </w:r>
      <w:proofErr w:type="spellEnd"/>
      <w:r w:rsidRPr="00D26162">
        <w:rPr>
          <w:lang w:val="ru-RU"/>
        </w:rPr>
        <w:t>. — Если выйдет взять корабль на абордаж, можно будет установить задачи этого соединения. Хотя предположим, что мы не ошиблись насч</w:t>
      </w:r>
      <w:r w:rsidR="00BF2D7C" w:rsidRPr="00D26162">
        <w:rPr>
          <w:lang w:val="ru-RU"/>
        </w:rPr>
        <w:t>е</w:t>
      </w:r>
      <w:r w:rsidRPr="00D26162">
        <w:rPr>
          <w:lang w:val="ru-RU"/>
        </w:rPr>
        <w:t>т их местоположения… тогда нам повез</w:t>
      </w:r>
      <w:r w:rsidR="00BF2D7C" w:rsidRPr="00D26162">
        <w:rPr>
          <w:lang w:val="ru-RU"/>
        </w:rPr>
        <w:t>е</w:t>
      </w:r>
      <w:r w:rsidRPr="00D26162">
        <w:rPr>
          <w:lang w:val="ru-RU"/>
        </w:rPr>
        <w:t xml:space="preserve">т, если мы настигнем эскадру раньше, чем они доберутся до </w:t>
      </w:r>
      <w:proofErr w:type="spellStart"/>
      <w:r w:rsidRPr="00D26162">
        <w:rPr>
          <w:lang w:val="ru-RU"/>
        </w:rPr>
        <w:t>Ояды</w:t>
      </w:r>
      <w:proofErr w:type="spellEnd"/>
      <w:r w:rsidRPr="00D26162">
        <w:rPr>
          <w:lang w:val="ru-RU"/>
        </w:rPr>
        <w:t>. В этом случае будем действовать по ситуации.</w:t>
      </w:r>
    </w:p>
    <w:p w14:paraId="3843670F" w14:textId="5834CE64" w:rsidR="00DC2265" w:rsidRPr="00D26162" w:rsidRDefault="00BF2D7C" w:rsidP="0094125C">
      <w:pPr>
        <w:rPr>
          <w:lang w:val="ru-RU"/>
        </w:rPr>
      </w:pPr>
      <w:proofErr w:type="spellStart"/>
      <w:r w:rsidRPr="00D26162">
        <w:rPr>
          <w:lang w:val="ru-RU"/>
        </w:rPr>
        <w:t>Ёрундур</w:t>
      </w:r>
      <w:proofErr w:type="spellEnd"/>
      <w:r w:rsidR="00DC2265" w:rsidRPr="00D26162">
        <w:rPr>
          <w:lang w:val="ru-RU"/>
        </w:rPr>
        <w:t xml:space="preserve"> криво усмехнулся: </w:t>
      </w:r>
    </w:p>
    <w:p w14:paraId="0CD576A8" w14:textId="78876E10" w:rsidR="00DC2265" w:rsidRPr="00D26162" w:rsidRDefault="00DC2265" w:rsidP="0094125C">
      <w:pPr>
        <w:rPr>
          <w:lang w:val="ru-RU"/>
        </w:rPr>
      </w:pPr>
      <w:r w:rsidRPr="00D26162">
        <w:rPr>
          <w:lang w:val="ru-RU"/>
        </w:rPr>
        <w:t>— Как всегда — вс</w:t>
      </w:r>
      <w:r w:rsidR="00BF2D7C" w:rsidRPr="00D26162">
        <w:rPr>
          <w:lang w:val="ru-RU"/>
        </w:rPr>
        <w:t>е</w:t>
      </w:r>
      <w:r w:rsidRPr="00D26162">
        <w:rPr>
          <w:lang w:val="ru-RU"/>
        </w:rPr>
        <w:t xml:space="preserve"> по полочкам.</w:t>
      </w:r>
    </w:p>
    <w:p w14:paraId="7435B417" w14:textId="77777777" w:rsidR="00DC2265" w:rsidRPr="00D26162" w:rsidRDefault="00DC2265" w:rsidP="0094125C">
      <w:pPr>
        <w:rPr>
          <w:lang w:val="ru-RU"/>
        </w:rPr>
      </w:pPr>
      <w:r w:rsidRPr="00D26162">
        <w:rPr>
          <w:lang w:val="ru-RU"/>
        </w:rPr>
        <w:t xml:space="preserve">— На счету каждая минута, — сказал </w:t>
      </w:r>
      <w:proofErr w:type="spellStart"/>
      <w:r w:rsidRPr="00D26162">
        <w:rPr>
          <w:lang w:val="ru-RU"/>
        </w:rPr>
        <w:t>Гуннлаугур</w:t>
      </w:r>
      <w:proofErr w:type="spellEnd"/>
      <w:r w:rsidRPr="00D26162">
        <w:rPr>
          <w:lang w:val="ru-RU"/>
        </w:rPr>
        <w:t>. — Уж если действовать, то нечего затягивать. Именно поэтому я хочу узнать, нет ли у кого-нибудь возражений против этого плана.</w:t>
      </w:r>
    </w:p>
    <w:p w14:paraId="4B4AC4E0" w14:textId="77777777" w:rsidR="00DC2265" w:rsidRPr="00D26162" w:rsidRDefault="00DC2265" w:rsidP="0094125C">
      <w:pPr>
        <w:rPr>
          <w:lang w:val="ru-RU"/>
        </w:rPr>
      </w:pPr>
      <w:r w:rsidRPr="00D26162">
        <w:rPr>
          <w:lang w:val="ru-RU"/>
        </w:rPr>
        <w:lastRenderedPageBreak/>
        <w:t>Все промолчали. Бальдр не отрывал взгляда от стола.</w:t>
      </w:r>
    </w:p>
    <w:p w14:paraId="0E6F9C38" w14:textId="7BEA0943" w:rsidR="00DC2265" w:rsidRPr="00D26162" w:rsidRDefault="00DC2265" w:rsidP="0094125C">
      <w:pPr>
        <w:rPr>
          <w:lang w:val="ru-RU"/>
        </w:rPr>
      </w:pPr>
      <w:r w:rsidRPr="00D26162">
        <w:rPr>
          <w:lang w:val="ru-RU"/>
        </w:rPr>
        <w:t xml:space="preserve">— Да будет так, — сказал </w:t>
      </w:r>
      <w:proofErr w:type="spellStart"/>
      <w:r w:rsidRPr="00D26162">
        <w:rPr>
          <w:lang w:val="ru-RU"/>
        </w:rPr>
        <w:t>Гуннлаугур</w:t>
      </w:r>
      <w:proofErr w:type="spellEnd"/>
      <w:r w:rsidRPr="00D26162">
        <w:rPr>
          <w:lang w:val="ru-RU"/>
        </w:rPr>
        <w:t xml:space="preserve">, разводя руки в стороны и сжимая кулаки. — Запускаем двигатели. Да направит нас </w:t>
      </w:r>
      <w:r w:rsidR="00744AB1">
        <w:rPr>
          <w:lang w:val="ru-RU"/>
        </w:rPr>
        <w:t>р</w:t>
      </w:r>
      <w:r w:rsidRPr="00D26162">
        <w:rPr>
          <w:lang w:val="ru-RU"/>
        </w:rPr>
        <w:t>ука Русса к врагу.</w:t>
      </w:r>
    </w:p>
    <w:p w14:paraId="6AC8D7D3" w14:textId="77777777" w:rsidR="00DC2265" w:rsidRPr="00D26162" w:rsidRDefault="00DC2265" w:rsidP="0094125C">
      <w:pPr>
        <w:rPr>
          <w:lang w:val="ru-RU"/>
        </w:rPr>
      </w:pPr>
    </w:p>
    <w:p w14:paraId="360C9E6F" w14:textId="28A0F85C" w:rsidR="00DC2265" w:rsidRPr="00D26162" w:rsidRDefault="00DC2265" w:rsidP="0094125C">
      <w:pPr>
        <w:rPr>
          <w:lang w:val="ru-RU"/>
        </w:rPr>
      </w:pPr>
      <w:r w:rsidRPr="00D26162">
        <w:rPr>
          <w:lang w:val="ru-RU"/>
        </w:rPr>
        <w:t xml:space="preserve">После совета события полетели вскачь. </w:t>
      </w:r>
      <w:proofErr w:type="spellStart"/>
      <w:r w:rsidRPr="00D26162">
        <w:rPr>
          <w:lang w:val="ru-RU"/>
        </w:rPr>
        <w:t>Бъяргборн</w:t>
      </w:r>
      <w:proofErr w:type="spellEnd"/>
      <w:r w:rsidRPr="00D26162">
        <w:rPr>
          <w:lang w:val="ru-RU"/>
        </w:rPr>
        <w:t xml:space="preserve"> получил приказы, и начался обратный отсч</w:t>
      </w:r>
      <w:r w:rsidR="00BF2D7C" w:rsidRPr="00D26162">
        <w:rPr>
          <w:lang w:val="ru-RU"/>
        </w:rPr>
        <w:t>е</w:t>
      </w:r>
      <w:r w:rsidRPr="00D26162">
        <w:rPr>
          <w:lang w:val="ru-RU"/>
        </w:rPr>
        <w:t xml:space="preserve">т до варп-перехода. Раздались сигналы тревоги, члены команды спешно разошлись по постам, и ставни на всех иллюминаторах захлопнулись. </w:t>
      </w:r>
      <w:proofErr w:type="spellStart"/>
      <w:r w:rsidR="00BF2D7C" w:rsidRPr="00D26162">
        <w:rPr>
          <w:lang w:val="ru-RU"/>
        </w:rPr>
        <w:t>Ёрундур</w:t>
      </w:r>
      <w:proofErr w:type="spellEnd"/>
      <w:r w:rsidRPr="00D26162">
        <w:rPr>
          <w:lang w:val="ru-RU"/>
        </w:rPr>
        <w:t xml:space="preserve"> направился на командный мостик, чтобы принять командование корабл</w:t>
      </w:r>
      <w:r w:rsidR="00BF2D7C" w:rsidRPr="00D26162">
        <w:rPr>
          <w:lang w:val="ru-RU"/>
        </w:rPr>
        <w:t>е</w:t>
      </w:r>
      <w:r w:rsidRPr="00D26162">
        <w:rPr>
          <w:lang w:val="ru-RU"/>
        </w:rPr>
        <w:t xml:space="preserve">м сразу после того, как </w:t>
      </w:r>
      <w:r w:rsidR="00744AB1">
        <w:rPr>
          <w:lang w:val="ru-RU"/>
        </w:rPr>
        <w:t>прозвучит</w:t>
      </w:r>
      <w:r w:rsidRPr="00D26162">
        <w:rPr>
          <w:lang w:val="ru-RU"/>
        </w:rPr>
        <w:t xml:space="preserve"> приказ пересечь завесу, а остальная часть стаи отправилась в оружейную. Едва боевые доспехи будут восстановлены и над ними проведут все необходимые ритуалы, Космические Волки облачатся в них так быстро, как только смогут. Варп — это место, в котором всегда нужно быть наготове.</w:t>
      </w:r>
    </w:p>
    <w:p w14:paraId="1D26C7A4" w14:textId="77777777" w:rsidR="00DC2265" w:rsidRPr="00D26162" w:rsidRDefault="00DC2265" w:rsidP="0094125C">
      <w:pPr>
        <w:rPr>
          <w:lang w:val="ru-RU"/>
        </w:rPr>
      </w:pPr>
      <w:r w:rsidRPr="00D26162">
        <w:rPr>
          <w:lang w:val="ru-RU"/>
        </w:rPr>
        <w:t xml:space="preserve">Ингвар </w:t>
      </w:r>
      <w:proofErr w:type="spellStart"/>
      <w:r w:rsidRPr="00D26162">
        <w:rPr>
          <w:lang w:val="ru-RU"/>
        </w:rPr>
        <w:t>Гирфалькон</w:t>
      </w:r>
      <w:proofErr w:type="spellEnd"/>
      <w:r w:rsidRPr="00D26162">
        <w:rPr>
          <w:lang w:val="ru-RU"/>
        </w:rPr>
        <w:t xml:space="preserve"> поджидал у выхода из Круглого зала, пока наружу не вышел Бальдр, и последовал за ним по коридору. </w:t>
      </w:r>
    </w:p>
    <w:p w14:paraId="73C5A4B5" w14:textId="77777777" w:rsidR="00DC2265" w:rsidRPr="00D26162" w:rsidRDefault="00DC2265" w:rsidP="0094125C">
      <w:pPr>
        <w:rPr>
          <w:lang w:val="ru-RU"/>
        </w:rPr>
      </w:pPr>
      <w:r w:rsidRPr="00D26162">
        <w:rPr>
          <w:lang w:val="ru-RU"/>
        </w:rPr>
        <w:t>— Брат! — окликнул он.</w:t>
      </w:r>
    </w:p>
    <w:p w14:paraId="004CB48F" w14:textId="77777777" w:rsidR="00DC2265" w:rsidRPr="00D26162" w:rsidRDefault="00DC2265" w:rsidP="0094125C">
      <w:pPr>
        <w:rPr>
          <w:lang w:val="ru-RU"/>
        </w:rPr>
      </w:pPr>
      <w:r w:rsidRPr="00D26162">
        <w:rPr>
          <w:lang w:val="ru-RU"/>
        </w:rPr>
        <w:t>Бальдр остановился, обернулся и подождал его.</w:t>
      </w:r>
    </w:p>
    <w:p w14:paraId="19B78EB8" w14:textId="77777777" w:rsidR="00DC2265" w:rsidRPr="00D26162" w:rsidRDefault="00DC2265" w:rsidP="0094125C">
      <w:pPr>
        <w:rPr>
          <w:lang w:val="ru-RU"/>
        </w:rPr>
      </w:pPr>
      <w:r w:rsidRPr="00D26162">
        <w:rPr>
          <w:lang w:val="ru-RU"/>
        </w:rPr>
        <w:t>— Что-то ты помалкивал там, в зале, — сказал Ингвар.</w:t>
      </w:r>
    </w:p>
    <w:p w14:paraId="31EAE83C" w14:textId="102159AC" w:rsidR="00DC2265" w:rsidRPr="00D26162" w:rsidRDefault="00DC2265" w:rsidP="0094125C">
      <w:pPr>
        <w:rPr>
          <w:lang w:val="ru-RU"/>
        </w:rPr>
      </w:pPr>
      <w:r w:rsidRPr="00D26162">
        <w:rPr>
          <w:lang w:val="ru-RU"/>
        </w:rPr>
        <w:t>— А что тут скажешь? — Бальдр криво у</w:t>
      </w:r>
      <w:r w:rsidR="00740468" w:rsidRPr="00D26162">
        <w:rPr>
          <w:lang w:val="ru-RU"/>
        </w:rPr>
        <w:t>смех</w:t>
      </w:r>
      <w:r w:rsidRPr="00D26162">
        <w:rPr>
          <w:lang w:val="ru-RU"/>
        </w:rPr>
        <w:t xml:space="preserve">нулся. — Он просто хотел поставить точку. </w:t>
      </w:r>
    </w:p>
    <w:p w14:paraId="1BDC2145" w14:textId="77777777" w:rsidR="00DC2265" w:rsidRPr="00D26162" w:rsidRDefault="00DC2265" w:rsidP="0094125C">
      <w:pPr>
        <w:rPr>
          <w:lang w:val="ru-RU"/>
        </w:rPr>
      </w:pPr>
      <w:r w:rsidRPr="00D26162">
        <w:rPr>
          <w:lang w:val="ru-RU"/>
        </w:rPr>
        <w:t>— Может, и так. Но если у тебя есть сомнения...</w:t>
      </w:r>
    </w:p>
    <w:p w14:paraId="66F50717" w14:textId="77777777" w:rsidR="00DC2265" w:rsidRPr="00D26162" w:rsidRDefault="00DC2265" w:rsidP="0094125C">
      <w:pPr>
        <w:rPr>
          <w:lang w:val="ru-RU"/>
        </w:rPr>
      </w:pPr>
      <w:r w:rsidRPr="00D26162">
        <w:rPr>
          <w:lang w:val="ru-RU"/>
        </w:rPr>
        <w:t>— Никаких. — Бальдр похлопал Ингвара по плечу. — Это то, за чем мы охотились с тех пор, как остались одни.</w:t>
      </w:r>
    </w:p>
    <w:p w14:paraId="611DF1F1" w14:textId="77777777" w:rsidR="00DC2265" w:rsidRPr="00D26162" w:rsidRDefault="00DC2265" w:rsidP="0094125C">
      <w:pPr>
        <w:rPr>
          <w:lang w:val="ru-RU"/>
        </w:rPr>
      </w:pPr>
      <w:r w:rsidRPr="00D26162">
        <w:rPr>
          <w:lang w:val="ru-RU"/>
        </w:rPr>
        <w:t>— Это путь обратно в Орден. Это то, что нам нужно, чтобы вернуть нашу честь и наше место.</w:t>
      </w:r>
    </w:p>
    <w:p w14:paraId="54D79CAA" w14:textId="77777777" w:rsidR="00DC2265" w:rsidRPr="00D26162" w:rsidRDefault="00DC2265" w:rsidP="0094125C">
      <w:pPr>
        <w:rPr>
          <w:lang w:val="ru-RU"/>
        </w:rPr>
      </w:pPr>
      <w:r w:rsidRPr="00D26162">
        <w:rPr>
          <w:lang w:val="ru-RU"/>
        </w:rPr>
        <w:t>— Да знаю я.</w:t>
      </w:r>
    </w:p>
    <w:p w14:paraId="6EA21819" w14:textId="5D897C1E" w:rsidR="00DC2265" w:rsidRPr="00D26162" w:rsidRDefault="00DC2265" w:rsidP="0094125C">
      <w:pPr>
        <w:rPr>
          <w:lang w:val="ru-RU"/>
        </w:rPr>
      </w:pPr>
      <w:r w:rsidRPr="00D26162">
        <w:rPr>
          <w:lang w:val="ru-RU"/>
        </w:rPr>
        <w:t>— Мы вырвем эту порчу с корнем, выдавим отраву наружу. Остальным прид</w:t>
      </w:r>
      <w:r w:rsidR="00BF2D7C" w:rsidRPr="00D26162">
        <w:rPr>
          <w:lang w:val="ru-RU"/>
        </w:rPr>
        <w:t>е</w:t>
      </w:r>
      <w:r w:rsidRPr="00D26162">
        <w:rPr>
          <w:lang w:val="ru-RU"/>
        </w:rPr>
        <w:t>тся нам поверить. Мы принес</w:t>
      </w:r>
      <w:r w:rsidR="00BF2D7C" w:rsidRPr="00D26162">
        <w:rPr>
          <w:lang w:val="ru-RU"/>
        </w:rPr>
        <w:t>е</w:t>
      </w:r>
      <w:r w:rsidRPr="00D26162">
        <w:rPr>
          <w:lang w:val="ru-RU"/>
        </w:rPr>
        <w:t>м его, и тогда они…</w:t>
      </w:r>
    </w:p>
    <w:p w14:paraId="5B8357F7" w14:textId="79E4AE3E" w:rsidR="00DC2265" w:rsidRPr="00D26162" w:rsidRDefault="00DC2265" w:rsidP="0094125C">
      <w:pPr>
        <w:rPr>
          <w:lang w:val="ru-RU"/>
        </w:rPr>
      </w:pPr>
      <w:r w:rsidRPr="00D26162">
        <w:rPr>
          <w:lang w:val="ru-RU"/>
        </w:rPr>
        <w:t>— Оставят меня в живых. — Бальдр рассмеялся. — Может, и так. Мне не очень-то верится, что братья примут обратно колдуна, даже если ты лично спас</w:t>
      </w:r>
      <w:r w:rsidR="00BF2D7C" w:rsidRPr="00D26162">
        <w:rPr>
          <w:lang w:val="ru-RU"/>
        </w:rPr>
        <w:t>е</w:t>
      </w:r>
      <w:r w:rsidRPr="00D26162">
        <w:rPr>
          <w:lang w:val="ru-RU"/>
        </w:rPr>
        <w:t xml:space="preserve">шь шкуру </w:t>
      </w:r>
      <w:proofErr w:type="spellStart"/>
      <w:r w:rsidRPr="00D26162">
        <w:rPr>
          <w:lang w:val="ru-RU"/>
        </w:rPr>
        <w:t>Гримнара</w:t>
      </w:r>
      <w:proofErr w:type="spellEnd"/>
      <w:r w:rsidRPr="00D26162">
        <w:rPr>
          <w:lang w:val="ru-RU"/>
        </w:rPr>
        <w:t xml:space="preserve">. </w:t>
      </w:r>
    </w:p>
    <w:p w14:paraId="58D27353" w14:textId="77777777" w:rsidR="00DC2265" w:rsidRPr="00D26162" w:rsidRDefault="00DC2265" w:rsidP="0094125C">
      <w:pPr>
        <w:rPr>
          <w:lang w:val="ru-RU"/>
        </w:rPr>
      </w:pPr>
      <w:r w:rsidRPr="00D26162">
        <w:rPr>
          <w:lang w:val="ru-RU"/>
        </w:rPr>
        <w:t xml:space="preserve">— Ты же не колдун. </w:t>
      </w:r>
    </w:p>
    <w:p w14:paraId="1C9F13C4" w14:textId="61568EAA" w:rsidR="00DC2265" w:rsidRPr="00D26162" w:rsidRDefault="00DC2265" w:rsidP="0094125C">
      <w:pPr>
        <w:rPr>
          <w:lang w:val="ru-RU"/>
        </w:rPr>
      </w:pPr>
      <w:r w:rsidRPr="00D26162">
        <w:rPr>
          <w:lang w:val="ru-RU"/>
        </w:rPr>
        <w:t xml:space="preserve">— А ты </w:t>
      </w:r>
      <w:r w:rsidR="007C595C">
        <w:rPr>
          <w:lang w:val="ru-RU"/>
        </w:rPr>
        <w:t>веришь</w:t>
      </w:r>
      <w:r w:rsidRPr="00D26162">
        <w:rPr>
          <w:lang w:val="ru-RU"/>
        </w:rPr>
        <w:t xml:space="preserve"> в это, да?</w:t>
      </w:r>
    </w:p>
    <w:p w14:paraId="1DC60D2A" w14:textId="37A7D092" w:rsidR="00DC2265" w:rsidRPr="00D26162" w:rsidRDefault="00DC2265" w:rsidP="0094125C">
      <w:pPr>
        <w:rPr>
          <w:lang w:val="ru-RU"/>
        </w:rPr>
      </w:pPr>
      <w:r w:rsidRPr="00D26162">
        <w:rPr>
          <w:lang w:val="ru-RU"/>
        </w:rPr>
        <w:t>Ингвар серь</w:t>
      </w:r>
      <w:r w:rsidR="00BF2D7C" w:rsidRPr="00D26162">
        <w:rPr>
          <w:lang w:val="ru-RU"/>
        </w:rPr>
        <w:t>е</w:t>
      </w:r>
      <w:r w:rsidRPr="00D26162">
        <w:rPr>
          <w:lang w:val="ru-RU"/>
        </w:rPr>
        <w:t xml:space="preserve">зно посмотрел на брата: </w:t>
      </w:r>
    </w:p>
    <w:p w14:paraId="51F3B842" w14:textId="77777777" w:rsidR="00DC2265" w:rsidRPr="00D26162" w:rsidRDefault="00DC2265" w:rsidP="0094125C">
      <w:pPr>
        <w:rPr>
          <w:lang w:val="ru-RU"/>
        </w:rPr>
      </w:pPr>
      <w:r w:rsidRPr="00D26162">
        <w:rPr>
          <w:lang w:val="ru-RU"/>
        </w:rPr>
        <w:t xml:space="preserve">— Если бы я усомнился хотя бы на мгновение, то своими руками приставил бы клинок к твоей шее. </w:t>
      </w:r>
    </w:p>
    <w:p w14:paraId="0DF09811" w14:textId="0B4ACA33" w:rsidR="00DC2265" w:rsidRPr="00D26162" w:rsidRDefault="00DC2265" w:rsidP="0094125C">
      <w:pPr>
        <w:rPr>
          <w:lang w:val="ru-RU"/>
        </w:rPr>
      </w:pPr>
      <w:r w:rsidRPr="00D26162">
        <w:rPr>
          <w:lang w:val="ru-RU"/>
        </w:rPr>
        <w:t>— У меня вот нет такой уверенности. — Бальдр снова зашагал по коридору, направляясь прямиком в свои покои, к оружейникам. — Ты переживаешь, что вс</w:t>
      </w:r>
      <w:r w:rsidR="00BF2D7C" w:rsidRPr="00D26162">
        <w:rPr>
          <w:lang w:val="ru-RU"/>
        </w:rPr>
        <w:t>е</w:t>
      </w:r>
      <w:r w:rsidRPr="00D26162">
        <w:rPr>
          <w:lang w:val="ru-RU"/>
        </w:rPr>
        <w:t xml:space="preserve"> это отвлекло нас от поиска лекарства. А зря. Мы никогда не знали, где его искать, и надеялись лишь на то, что время и свобода нам как-то помогут. Но </w:t>
      </w:r>
      <w:r w:rsidRPr="00D26162">
        <w:rPr>
          <w:i/>
          <w:lang w:val="ru-RU"/>
        </w:rPr>
        <w:t>теперешняя цель</w:t>
      </w:r>
      <w:r w:rsidRPr="00D26162">
        <w:rPr>
          <w:lang w:val="ru-RU"/>
        </w:rPr>
        <w:t xml:space="preserve"> — она прямо перед нами, перед нашим носом. Нужно е</w:t>
      </w:r>
      <w:r w:rsidR="00BF2D7C" w:rsidRPr="00D26162">
        <w:rPr>
          <w:lang w:val="ru-RU"/>
        </w:rPr>
        <w:t>е</w:t>
      </w:r>
      <w:r w:rsidRPr="00D26162">
        <w:rPr>
          <w:lang w:val="ru-RU"/>
        </w:rPr>
        <w:t xml:space="preserve"> взять.</w:t>
      </w:r>
    </w:p>
    <w:p w14:paraId="620680B7" w14:textId="4477C636" w:rsidR="00DC2265" w:rsidRPr="00D26162" w:rsidRDefault="00DC2265" w:rsidP="0094125C">
      <w:pPr>
        <w:rPr>
          <w:lang w:val="ru-RU"/>
        </w:rPr>
      </w:pPr>
      <w:r w:rsidRPr="00D26162">
        <w:rPr>
          <w:lang w:val="ru-RU"/>
        </w:rPr>
        <w:t>Ингвар по-прежнему ш</w:t>
      </w:r>
      <w:r w:rsidR="00BF2D7C" w:rsidRPr="00D26162">
        <w:rPr>
          <w:lang w:val="ru-RU"/>
        </w:rPr>
        <w:t>е</w:t>
      </w:r>
      <w:r w:rsidRPr="00D26162">
        <w:rPr>
          <w:lang w:val="ru-RU"/>
        </w:rPr>
        <w:t xml:space="preserve">л с братом. </w:t>
      </w:r>
    </w:p>
    <w:p w14:paraId="2E84E3B1" w14:textId="77777777" w:rsidR="00DC2265" w:rsidRPr="00D26162" w:rsidRDefault="00DC2265" w:rsidP="0094125C">
      <w:pPr>
        <w:rPr>
          <w:lang w:val="ru-RU"/>
        </w:rPr>
      </w:pPr>
      <w:r w:rsidRPr="00D26162">
        <w:rPr>
          <w:lang w:val="ru-RU"/>
        </w:rPr>
        <w:t>— Я не теряю надежды что-то отыскать.</w:t>
      </w:r>
    </w:p>
    <w:p w14:paraId="3B1FD6C4" w14:textId="5E20A5D2" w:rsidR="00DC2265" w:rsidRPr="00D26162" w:rsidRDefault="00DC2265" w:rsidP="0094125C">
      <w:pPr>
        <w:rPr>
          <w:lang w:val="ru-RU"/>
        </w:rPr>
      </w:pPr>
      <w:r w:rsidRPr="00D26162">
        <w:rPr>
          <w:lang w:val="ru-RU"/>
        </w:rPr>
        <w:t xml:space="preserve">— </w:t>
      </w:r>
      <w:r w:rsidR="00740468" w:rsidRPr="00D26162">
        <w:rPr>
          <w:lang w:val="ru-RU"/>
        </w:rPr>
        <w:t>З</w:t>
      </w:r>
      <w:r w:rsidRPr="00D26162">
        <w:rPr>
          <w:lang w:val="ru-RU"/>
        </w:rPr>
        <w:t>наю.</w:t>
      </w:r>
    </w:p>
    <w:p w14:paraId="4F7EF265" w14:textId="725AE107" w:rsidR="00DC2265" w:rsidRPr="00D26162" w:rsidRDefault="00DC2265" w:rsidP="0094125C">
      <w:pPr>
        <w:rPr>
          <w:lang w:val="ru-RU"/>
        </w:rPr>
      </w:pPr>
      <w:r w:rsidRPr="00D26162">
        <w:rPr>
          <w:lang w:val="ru-RU"/>
        </w:rPr>
        <w:lastRenderedPageBreak/>
        <w:t xml:space="preserve">— И я верю, что они связаны. Совпадений не бывает, это судьба. Пустынный мир — </w:t>
      </w:r>
      <w:proofErr w:type="spellStart"/>
      <w:r w:rsidRPr="00D26162">
        <w:rPr>
          <w:lang w:val="ru-RU"/>
        </w:rPr>
        <w:t>чум</w:t>
      </w:r>
      <w:r w:rsidR="007C595C">
        <w:rPr>
          <w:lang w:val="ru-RU"/>
        </w:rPr>
        <w:t>о</w:t>
      </w:r>
      <w:r w:rsidRPr="00D26162">
        <w:rPr>
          <w:lang w:val="ru-RU"/>
        </w:rPr>
        <w:t>носцы</w:t>
      </w:r>
      <w:proofErr w:type="spellEnd"/>
      <w:r w:rsidRPr="00D26162">
        <w:rPr>
          <w:lang w:val="ru-RU"/>
        </w:rPr>
        <w:t>, С</w:t>
      </w:r>
      <w:r w:rsidR="00BF2D7C" w:rsidRPr="00D26162">
        <w:rPr>
          <w:lang w:val="ru-RU"/>
        </w:rPr>
        <w:t>е</w:t>
      </w:r>
      <w:r w:rsidRPr="00D26162">
        <w:rPr>
          <w:lang w:val="ru-RU"/>
        </w:rPr>
        <w:t>стры. Мы появились там для того, чтобы отыскать вс</w:t>
      </w:r>
      <w:r w:rsidR="00BF2D7C" w:rsidRPr="00D26162">
        <w:rPr>
          <w:lang w:val="ru-RU"/>
        </w:rPr>
        <w:t>е</w:t>
      </w:r>
      <w:r w:rsidRPr="00D26162">
        <w:rPr>
          <w:lang w:val="ru-RU"/>
        </w:rPr>
        <w:t xml:space="preserve"> это.</w:t>
      </w:r>
    </w:p>
    <w:p w14:paraId="5425FAAF" w14:textId="29B2DA30" w:rsidR="00DC2265" w:rsidRPr="00D26162" w:rsidRDefault="00DC2265" w:rsidP="0094125C">
      <w:pPr>
        <w:rPr>
          <w:lang w:val="ru-RU"/>
        </w:rPr>
      </w:pPr>
      <w:r w:rsidRPr="00D26162">
        <w:rPr>
          <w:lang w:val="ru-RU"/>
        </w:rPr>
        <w:t xml:space="preserve">— Думаешь, брат? — Бальдр покачал головой. — Из тебя бы получился отличный </w:t>
      </w:r>
      <w:proofErr w:type="spellStart"/>
      <w:r w:rsidRPr="00D26162">
        <w:rPr>
          <w:lang w:val="ru-RU"/>
        </w:rPr>
        <w:t>готи</w:t>
      </w:r>
      <w:proofErr w:type="spellEnd"/>
      <w:r w:rsidRPr="00D26162">
        <w:rPr>
          <w:lang w:val="ru-RU"/>
        </w:rPr>
        <w:t>, получше, чем из меня. Но не вс</w:t>
      </w:r>
      <w:r w:rsidR="00BF2D7C" w:rsidRPr="00D26162">
        <w:rPr>
          <w:lang w:val="ru-RU"/>
        </w:rPr>
        <w:t>е</w:t>
      </w:r>
      <w:r w:rsidRPr="00D26162">
        <w:rPr>
          <w:lang w:val="ru-RU"/>
        </w:rPr>
        <w:t xml:space="preserve"> предопределено судьбой.</w:t>
      </w:r>
    </w:p>
    <w:p w14:paraId="500EFE4A" w14:textId="77777777" w:rsidR="00DC2265" w:rsidRPr="00D26162" w:rsidRDefault="00DC2265" w:rsidP="0094125C">
      <w:pPr>
        <w:rPr>
          <w:lang w:val="ru-RU"/>
        </w:rPr>
      </w:pPr>
      <w:r w:rsidRPr="00D26162">
        <w:rPr>
          <w:lang w:val="ru-RU"/>
        </w:rPr>
        <w:t>— Это как раз тот случай. На нас — проклятие, зловещая тень висит за нашими спинами. И я хочу снять это проклятье.</w:t>
      </w:r>
    </w:p>
    <w:p w14:paraId="6A3E3A3E" w14:textId="77777777" w:rsidR="00DC2265" w:rsidRPr="00D26162" w:rsidRDefault="00DC2265" w:rsidP="0094125C">
      <w:pPr>
        <w:rPr>
          <w:lang w:val="ru-RU"/>
        </w:rPr>
      </w:pPr>
      <w:r w:rsidRPr="00D26162">
        <w:rPr>
          <w:lang w:val="ru-RU"/>
        </w:rPr>
        <w:t xml:space="preserve">Бальдр притормозил. </w:t>
      </w:r>
    </w:p>
    <w:p w14:paraId="704D42CC" w14:textId="5957FEDA" w:rsidR="00DC2265" w:rsidRPr="00D26162" w:rsidRDefault="00DC2265" w:rsidP="0094125C">
      <w:pPr>
        <w:rPr>
          <w:lang w:val="ru-RU"/>
        </w:rPr>
      </w:pPr>
      <w:r w:rsidRPr="00D26162">
        <w:rPr>
          <w:lang w:val="ru-RU"/>
        </w:rPr>
        <w:t xml:space="preserve">— Как только я прочитал название этого мира в рунах над столом, я понял, что это то самое место. Я </w:t>
      </w:r>
      <w:r w:rsidRPr="00D26162">
        <w:rPr>
          <w:i/>
          <w:iCs/>
          <w:lang w:val="ru-RU"/>
        </w:rPr>
        <w:t>знал</w:t>
      </w:r>
      <w:r w:rsidRPr="00D26162">
        <w:rPr>
          <w:lang w:val="ru-RU"/>
        </w:rPr>
        <w:t xml:space="preserve"> это. О чем это тебе говорит? О том, что я могу истолковать тво</w:t>
      </w:r>
      <w:r w:rsidR="00BF2D7C" w:rsidRPr="00D26162">
        <w:rPr>
          <w:lang w:val="ru-RU"/>
        </w:rPr>
        <w:t>е</w:t>
      </w:r>
      <w:r w:rsidRPr="00D26162">
        <w:rPr>
          <w:lang w:val="ru-RU"/>
        </w:rPr>
        <w:t xml:space="preserve"> проклятие, или о том, что оно действует через меня? В любом случае, пора идти. </w:t>
      </w:r>
    </w:p>
    <w:p w14:paraId="5F0889FD" w14:textId="77777777" w:rsidR="00DC2265" w:rsidRPr="00D26162" w:rsidRDefault="00DC2265" w:rsidP="0094125C">
      <w:pPr>
        <w:rPr>
          <w:lang w:val="ru-RU"/>
        </w:rPr>
      </w:pPr>
      <w:r w:rsidRPr="00D26162">
        <w:rPr>
          <w:lang w:val="ru-RU"/>
        </w:rPr>
        <w:t xml:space="preserve">Бальдр снова безрадостно улыбнулся: </w:t>
      </w:r>
    </w:p>
    <w:p w14:paraId="65A28EBE" w14:textId="5CBAF561" w:rsidR="00DC2265" w:rsidRPr="00D26162" w:rsidRDefault="00DC2265" w:rsidP="0094125C">
      <w:pPr>
        <w:rPr>
          <w:lang w:val="ru-RU"/>
        </w:rPr>
      </w:pPr>
      <w:r w:rsidRPr="00D26162">
        <w:rPr>
          <w:lang w:val="ru-RU"/>
        </w:rPr>
        <w:t>— Если эти предатели существуют, я охотно убью их вместе с вами. Но не надейтесь, что это поможет избавиться от болезни. Это слишком древняя история, и мы — всего лишь е</w:t>
      </w:r>
      <w:r w:rsidR="00BF2D7C" w:rsidRPr="00D26162">
        <w:rPr>
          <w:lang w:val="ru-RU"/>
        </w:rPr>
        <w:t>е</w:t>
      </w:r>
      <w:r w:rsidRPr="00D26162">
        <w:rPr>
          <w:lang w:val="ru-RU"/>
        </w:rPr>
        <w:t xml:space="preserve"> часть.</w:t>
      </w:r>
    </w:p>
    <w:p w14:paraId="284AF514" w14:textId="77777777" w:rsidR="00DC2265" w:rsidRPr="00D26162" w:rsidRDefault="00DC2265" w:rsidP="0094125C">
      <w:pPr>
        <w:rPr>
          <w:lang w:val="ru-RU"/>
        </w:rPr>
      </w:pPr>
      <w:r w:rsidRPr="00D26162">
        <w:rPr>
          <w:lang w:val="ru-RU"/>
        </w:rPr>
        <w:t>— Это судьба.</w:t>
      </w:r>
    </w:p>
    <w:p w14:paraId="5EA8C2E0" w14:textId="77777777" w:rsidR="00DC2265" w:rsidRPr="00D26162" w:rsidRDefault="00DC2265" w:rsidP="0094125C">
      <w:pPr>
        <w:rPr>
          <w:lang w:val="ru-RU"/>
        </w:rPr>
      </w:pPr>
      <w:r w:rsidRPr="00D26162">
        <w:rPr>
          <w:lang w:val="ru-RU"/>
        </w:rPr>
        <w:t xml:space="preserve">— Верь в это, если хочешь. </w:t>
      </w:r>
    </w:p>
    <w:p w14:paraId="0B48F793" w14:textId="40408620" w:rsidR="00DC2265" w:rsidRPr="00D26162" w:rsidRDefault="00DC2265" w:rsidP="0094125C">
      <w:pPr>
        <w:rPr>
          <w:lang w:val="ru-RU"/>
        </w:rPr>
      </w:pPr>
      <w:r w:rsidRPr="00D26162">
        <w:rPr>
          <w:lang w:val="ru-RU"/>
        </w:rPr>
        <w:t xml:space="preserve">— </w:t>
      </w:r>
      <w:r w:rsidR="00740468" w:rsidRPr="00D26162">
        <w:rPr>
          <w:lang w:val="ru-RU"/>
        </w:rPr>
        <w:t>Я и в</w:t>
      </w:r>
      <w:r w:rsidRPr="00D26162">
        <w:rPr>
          <w:lang w:val="ru-RU"/>
        </w:rPr>
        <w:t>ерю.</w:t>
      </w:r>
    </w:p>
    <w:p w14:paraId="094E80F9" w14:textId="24D90B05" w:rsidR="00DC2265" w:rsidRPr="00D26162" w:rsidRDefault="00DC2265" w:rsidP="0094125C">
      <w:pPr>
        <w:rPr>
          <w:lang w:val="ru-RU"/>
        </w:rPr>
      </w:pPr>
      <w:r w:rsidRPr="00D26162">
        <w:rPr>
          <w:lang w:val="ru-RU"/>
        </w:rPr>
        <w:t>Бальдр снова зашагал дальше. Но Ингвар за ним не последовал. Он смотрел на брата, наблюдая, как движутся кости под накидкой, как отч</w:t>
      </w:r>
      <w:r w:rsidR="00BF2D7C" w:rsidRPr="00D26162">
        <w:rPr>
          <w:lang w:val="ru-RU"/>
        </w:rPr>
        <w:t>е</w:t>
      </w:r>
      <w:r w:rsidRPr="00D26162">
        <w:rPr>
          <w:lang w:val="ru-RU"/>
        </w:rPr>
        <w:t>тливо видны их очертания, хотя они должны были скрываться под толстыми слоями мышц. Теперь болезнь было не утаить.</w:t>
      </w:r>
    </w:p>
    <w:p w14:paraId="23B67746" w14:textId="6E63EEEF" w:rsidR="00DC2265" w:rsidRPr="00D26162" w:rsidRDefault="00DC2265" w:rsidP="0094125C">
      <w:pPr>
        <w:rPr>
          <w:lang w:val="ru-RU"/>
        </w:rPr>
      </w:pPr>
      <w:r w:rsidRPr="00D26162">
        <w:rPr>
          <w:lang w:val="ru-RU"/>
        </w:rPr>
        <w:t>— В конце концов ты тоже в это поверишь, брат, — крикнул ему вслед Ингвар. — Если моя клятва хоть чего-нибудь стоит, я обещаю!</w:t>
      </w:r>
    </w:p>
    <w:p w14:paraId="0AD242FC" w14:textId="3F607046" w:rsidR="00DC2265" w:rsidRPr="00D26162" w:rsidRDefault="00DC2265" w:rsidP="00DC2265">
      <w:pPr>
        <w:ind w:firstLineChars="275" w:firstLine="660"/>
        <w:rPr>
          <w:rFonts w:cs="Times New Roman"/>
          <w:szCs w:val="24"/>
          <w:lang w:val="ru-RU"/>
        </w:rPr>
      </w:pPr>
    </w:p>
    <w:p w14:paraId="2B3751E7" w14:textId="31B45F7D" w:rsidR="00DC2265" w:rsidRPr="00D26162" w:rsidRDefault="00DC2265" w:rsidP="0094125C">
      <w:pPr>
        <w:pStyle w:val="a3"/>
        <w:rPr>
          <w:b w:val="0"/>
          <w:lang w:val="ru-RU"/>
        </w:rPr>
      </w:pPr>
      <w:r w:rsidRPr="00D26162">
        <w:rPr>
          <w:lang w:val="ru-RU"/>
        </w:rPr>
        <w:lastRenderedPageBreak/>
        <w:t xml:space="preserve">Часть </w:t>
      </w:r>
      <w:r w:rsidR="00B9522A" w:rsidRPr="00D26162">
        <w:rPr>
          <w:lang w:val="ru-RU"/>
        </w:rPr>
        <w:t>III</w:t>
      </w:r>
      <w:r w:rsidRPr="00D26162">
        <w:rPr>
          <w:lang w:val="ru-RU"/>
        </w:rPr>
        <w:t>: Огонь над водой</w:t>
      </w:r>
    </w:p>
    <w:p w14:paraId="044DE283" w14:textId="77777777" w:rsidR="00DC2265" w:rsidRPr="00D26162" w:rsidRDefault="00DC2265" w:rsidP="005F09C4">
      <w:pPr>
        <w:pStyle w:val="2"/>
        <w:rPr>
          <w:lang w:val="ru-RU"/>
        </w:rPr>
      </w:pPr>
      <w:r w:rsidRPr="00D26162">
        <w:rPr>
          <w:lang w:val="ru-RU"/>
        </w:rPr>
        <w:t>Глава девятая</w:t>
      </w:r>
    </w:p>
    <w:p w14:paraId="3AF77C07" w14:textId="77777777" w:rsidR="00DC2265" w:rsidRPr="00D26162" w:rsidRDefault="00DC2265" w:rsidP="00DC2265">
      <w:pPr>
        <w:ind w:firstLineChars="275" w:firstLine="663"/>
        <w:jc w:val="center"/>
        <w:rPr>
          <w:rFonts w:cs="Times New Roman"/>
          <w:b/>
          <w:szCs w:val="24"/>
          <w:lang w:val="ru-RU"/>
        </w:rPr>
      </w:pPr>
    </w:p>
    <w:p w14:paraId="435DFA79" w14:textId="77777777" w:rsidR="00DC2265" w:rsidRPr="00D26162" w:rsidRDefault="00DC2265" w:rsidP="00DC2265">
      <w:pPr>
        <w:rPr>
          <w:lang w:val="ru-RU"/>
        </w:rPr>
      </w:pPr>
      <w:r w:rsidRPr="00D26162">
        <w:rPr>
          <w:lang w:val="ru-RU"/>
        </w:rPr>
        <w:t xml:space="preserve">Прыжок занял куда больше пары дней. Варп боролся с ними; казалось, что в последнее время эмпиреи постоянно так сопротивлялись — </w:t>
      </w:r>
      <w:proofErr w:type="spellStart"/>
      <w:r w:rsidRPr="00D26162">
        <w:rPr>
          <w:lang w:val="ru-RU"/>
        </w:rPr>
        <w:t>имматериум</w:t>
      </w:r>
      <w:proofErr w:type="spellEnd"/>
      <w:r w:rsidRPr="00D26162">
        <w:rPr>
          <w:lang w:val="ru-RU"/>
        </w:rPr>
        <w:t xml:space="preserve"> отталкивал их судно, искривлялся, образуя бездонные провалы, а затем вздымался шипастыми скоплениями, которые, казалось, норовили разворотить нос корабля. </w:t>
      </w:r>
    </w:p>
    <w:p w14:paraId="075EDD4F" w14:textId="3BDB1985" w:rsidR="00DC2265" w:rsidRPr="00D26162" w:rsidRDefault="00DC2265" w:rsidP="0094125C">
      <w:pPr>
        <w:rPr>
          <w:lang w:val="ru-RU"/>
        </w:rPr>
      </w:pPr>
      <w:r w:rsidRPr="00D26162">
        <w:rPr>
          <w:lang w:val="ru-RU"/>
        </w:rPr>
        <w:t>«</w:t>
      </w:r>
      <w:r w:rsidRPr="00D26162">
        <w:rPr>
          <w:i/>
          <w:lang w:val="ru-RU"/>
        </w:rPr>
        <w:t>Аметистовый сюзерен</w:t>
      </w:r>
      <w:r w:rsidRPr="00D26162">
        <w:rPr>
          <w:lang w:val="ru-RU"/>
        </w:rPr>
        <w:t xml:space="preserve">» не был рассчитан на настолько трудные переходы. Ван </w:t>
      </w:r>
      <w:proofErr w:type="spellStart"/>
      <w:r w:rsidRPr="00D26162">
        <w:rPr>
          <w:lang w:val="ru-RU"/>
        </w:rPr>
        <w:t>Клиис</w:t>
      </w:r>
      <w:proofErr w:type="spellEnd"/>
      <w:r w:rsidRPr="00D26162">
        <w:rPr>
          <w:lang w:val="ru-RU"/>
        </w:rPr>
        <w:t xml:space="preserve"> отдали точные приказы, и она следовала им неукоснительно, придерживаясь траектории, </w:t>
      </w:r>
      <w:r w:rsidR="007C595C">
        <w:rPr>
          <w:lang w:val="ru-RU"/>
        </w:rPr>
        <w:t>как можно более</w:t>
      </w:r>
      <w:r w:rsidRPr="00D26162">
        <w:rPr>
          <w:lang w:val="ru-RU"/>
        </w:rPr>
        <w:t xml:space="preserve"> приближенной к оптимальной. И галеон быстро за это поплатился: поле Геллера перегрузилось, а вся конструкция корабля начала визжать, стонать и трещать. </w:t>
      </w:r>
      <w:proofErr w:type="spellStart"/>
      <w:r w:rsidRPr="00D26162">
        <w:rPr>
          <w:lang w:val="ru-RU"/>
        </w:rPr>
        <w:t>Фенрисийский</w:t>
      </w:r>
      <w:proofErr w:type="spellEnd"/>
      <w:r w:rsidRPr="00D26162">
        <w:rPr>
          <w:lang w:val="ru-RU"/>
        </w:rPr>
        <w:t xml:space="preserve"> экипаж, привыкший к </w:t>
      </w:r>
      <w:r w:rsidR="007C595C">
        <w:rPr>
          <w:lang w:val="ru-RU"/>
        </w:rPr>
        <w:t>трудн</w:t>
      </w:r>
      <w:r w:rsidRPr="00D26162">
        <w:rPr>
          <w:lang w:val="ru-RU"/>
        </w:rPr>
        <w:t>ым пол</w:t>
      </w:r>
      <w:r w:rsidR="00BF2D7C" w:rsidRPr="00D26162">
        <w:rPr>
          <w:lang w:val="ru-RU"/>
        </w:rPr>
        <w:t>е</w:t>
      </w:r>
      <w:r w:rsidRPr="00D26162">
        <w:rPr>
          <w:lang w:val="ru-RU"/>
        </w:rPr>
        <w:t>там через эфир, воспринял вс</w:t>
      </w:r>
      <w:r w:rsidR="00BF2D7C" w:rsidRPr="00D26162">
        <w:rPr>
          <w:lang w:val="ru-RU"/>
        </w:rPr>
        <w:t>е</w:t>
      </w:r>
      <w:r w:rsidRPr="00D26162">
        <w:rPr>
          <w:lang w:val="ru-RU"/>
        </w:rPr>
        <w:t xml:space="preserve"> происходящее как должное: </w:t>
      </w:r>
      <w:proofErr w:type="spellStart"/>
      <w:r w:rsidRPr="00D26162">
        <w:rPr>
          <w:lang w:val="ru-RU"/>
        </w:rPr>
        <w:t>кэрлы</w:t>
      </w:r>
      <w:proofErr w:type="spellEnd"/>
      <w:r w:rsidRPr="00D26162">
        <w:rPr>
          <w:lang w:val="ru-RU"/>
        </w:rPr>
        <w:t xml:space="preserve"> лишь посмеивались, заслышав скрежет когтей по наружной обшивке. Остальные члены экипажа переносили пол</w:t>
      </w:r>
      <w:r w:rsidR="00BF2D7C" w:rsidRPr="00D26162">
        <w:rPr>
          <w:lang w:val="ru-RU"/>
        </w:rPr>
        <w:t>е</w:t>
      </w:r>
      <w:r w:rsidRPr="00D26162">
        <w:rPr>
          <w:lang w:val="ru-RU"/>
        </w:rPr>
        <w:t>т намного тяжелее: они то и дело молились, многих одолевала варп-болезнь, мучали приступы тошноты; матросы передвигались, цепляясь за перила, и больше всего на свете хотели, чтобы это наконец закончилась.</w:t>
      </w:r>
    </w:p>
    <w:p w14:paraId="5D5CE202" w14:textId="60A58711" w:rsidR="00DC2265" w:rsidRPr="00D26162" w:rsidRDefault="00DC2265" w:rsidP="0094125C">
      <w:pPr>
        <w:rPr>
          <w:lang w:val="ru-RU"/>
        </w:rPr>
      </w:pPr>
      <w:proofErr w:type="spellStart"/>
      <w:r w:rsidRPr="00D26162">
        <w:rPr>
          <w:lang w:val="ru-RU"/>
        </w:rPr>
        <w:t>Гуннлаугур</w:t>
      </w:r>
      <w:proofErr w:type="spellEnd"/>
      <w:r w:rsidRPr="00D26162">
        <w:rPr>
          <w:lang w:val="ru-RU"/>
        </w:rPr>
        <w:t xml:space="preserve"> вс</w:t>
      </w:r>
      <w:r w:rsidR="00BF2D7C" w:rsidRPr="00D26162">
        <w:rPr>
          <w:lang w:val="ru-RU"/>
        </w:rPr>
        <w:t>е</w:t>
      </w:r>
      <w:r w:rsidRPr="00D26162">
        <w:rPr>
          <w:lang w:val="ru-RU"/>
        </w:rPr>
        <w:t xml:space="preserve"> это время поддерживал непрерывную связь с </w:t>
      </w:r>
      <w:proofErr w:type="spellStart"/>
      <w:r w:rsidRPr="00D26162">
        <w:rPr>
          <w:lang w:val="ru-RU"/>
        </w:rPr>
        <w:t>ван</w:t>
      </w:r>
      <w:proofErr w:type="spellEnd"/>
      <w:r w:rsidRPr="00D26162">
        <w:rPr>
          <w:lang w:val="ru-RU"/>
        </w:rPr>
        <w:t xml:space="preserve"> </w:t>
      </w:r>
      <w:proofErr w:type="spellStart"/>
      <w:r w:rsidRPr="00D26162">
        <w:rPr>
          <w:lang w:val="ru-RU"/>
        </w:rPr>
        <w:t>Клиис</w:t>
      </w:r>
      <w:proofErr w:type="spellEnd"/>
      <w:r w:rsidRPr="00D26162">
        <w:rPr>
          <w:lang w:val="ru-RU"/>
        </w:rPr>
        <w:t>, внимательно прислушиваясь к потокам информации, которые она передавала, и изучая каждый фрагмент аналитических данных, поступающих на экраны.</w:t>
      </w:r>
    </w:p>
    <w:p w14:paraId="4F575D6A" w14:textId="77777777" w:rsidR="00DC2265" w:rsidRPr="00D26162" w:rsidRDefault="00DC2265" w:rsidP="0094125C">
      <w:pPr>
        <w:rPr>
          <w:lang w:val="ru-RU"/>
        </w:rPr>
      </w:pPr>
      <w:r w:rsidRPr="00D26162">
        <w:rPr>
          <w:lang w:val="ru-RU"/>
        </w:rPr>
        <w:t xml:space="preserve">— </w:t>
      </w:r>
      <w:r w:rsidRPr="00D26162">
        <w:rPr>
          <w:i/>
          <w:lang w:val="ru-RU"/>
        </w:rPr>
        <w:t>Я почти не вижу Маяк</w:t>
      </w:r>
      <w:r w:rsidRPr="00D26162">
        <w:rPr>
          <w:lang w:val="ru-RU"/>
        </w:rPr>
        <w:t xml:space="preserve">, — как-то сообщила </w:t>
      </w:r>
      <w:proofErr w:type="spellStart"/>
      <w:r w:rsidRPr="00D26162">
        <w:rPr>
          <w:lang w:val="ru-RU"/>
        </w:rPr>
        <w:t>астропат</w:t>
      </w:r>
      <w:proofErr w:type="spellEnd"/>
      <w:r w:rsidRPr="00D26162">
        <w:rPr>
          <w:lang w:val="ru-RU"/>
        </w:rPr>
        <w:t xml:space="preserve">, и эти слова внушали гораздо больше тревоги, чем обычно. — </w:t>
      </w:r>
      <w:r w:rsidRPr="00D26162">
        <w:rPr>
          <w:i/>
          <w:lang w:val="ru-RU"/>
        </w:rPr>
        <w:t>Словно... нет, этого не может быть. Ах, видите. Вот оно снова</w:t>
      </w:r>
      <w:r w:rsidRPr="00D26162">
        <w:rPr>
          <w:lang w:val="ru-RU"/>
        </w:rPr>
        <w:t xml:space="preserve">. — Долгое молчание. — </w:t>
      </w:r>
      <w:r w:rsidRPr="00D26162">
        <w:rPr>
          <w:i/>
          <w:lang w:val="ru-RU"/>
        </w:rPr>
        <w:t>Трон. Но посмотрите на... что это? За ним? Нет. Но я не</w:t>
      </w:r>
      <w:r w:rsidRPr="00D26162">
        <w:rPr>
          <w:lang w:val="ru-RU"/>
        </w:rPr>
        <w:t>…</w:t>
      </w:r>
    </w:p>
    <w:p w14:paraId="65A77A8E" w14:textId="31B5E28B" w:rsidR="00DC2265" w:rsidRPr="00D26162" w:rsidRDefault="00DC2265" w:rsidP="0094125C">
      <w:pPr>
        <w:rPr>
          <w:lang w:val="ru-RU"/>
        </w:rPr>
      </w:pPr>
      <w:r w:rsidRPr="00D26162">
        <w:rPr>
          <w:lang w:val="ru-RU"/>
        </w:rPr>
        <w:t xml:space="preserve">После этого </w:t>
      </w:r>
      <w:proofErr w:type="spellStart"/>
      <w:r w:rsidRPr="00D26162">
        <w:rPr>
          <w:lang w:val="ru-RU"/>
        </w:rPr>
        <w:t>ван</w:t>
      </w:r>
      <w:proofErr w:type="spellEnd"/>
      <w:r w:rsidRPr="00D26162">
        <w:rPr>
          <w:lang w:val="ru-RU"/>
        </w:rPr>
        <w:t xml:space="preserve"> </w:t>
      </w:r>
      <w:proofErr w:type="spellStart"/>
      <w:r w:rsidRPr="00D26162">
        <w:rPr>
          <w:lang w:val="ru-RU"/>
        </w:rPr>
        <w:t>Клиис</w:t>
      </w:r>
      <w:proofErr w:type="spellEnd"/>
      <w:r w:rsidRPr="00D26162">
        <w:rPr>
          <w:lang w:val="ru-RU"/>
        </w:rPr>
        <w:t xml:space="preserve"> умолкла и так и не объяснила, что имела в виду. Впоследствии связь стала обрывочной, а когда сообщения вс</w:t>
      </w:r>
      <w:r w:rsidR="00BF2D7C" w:rsidRPr="00D26162">
        <w:rPr>
          <w:lang w:val="ru-RU"/>
        </w:rPr>
        <w:t>е</w:t>
      </w:r>
      <w:r w:rsidRPr="00D26162">
        <w:rPr>
          <w:lang w:val="ru-RU"/>
        </w:rPr>
        <w:t>-таки поступали, то голос навигатора часто звучал напряж</w:t>
      </w:r>
      <w:r w:rsidR="00BF2D7C" w:rsidRPr="00D26162">
        <w:rPr>
          <w:lang w:val="ru-RU"/>
        </w:rPr>
        <w:t>е</w:t>
      </w:r>
      <w:r w:rsidRPr="00D26162">
        <w:rPr>
          <w:lang w:val="ru-RU"/>
        </w:rPr>
        <w:t>нно, как будто она задыхалась.</w:t>
      </w:r>
    </w:p>
    <w:p w14:paraId="65158BA0" w14:textId="6B20B1AC" w:rsidR="00DC2265" w:rsidRPr="00D26162" w:rsidRDefault="00DC2265" w:rsidP="0094125C">
      <w:pPr>
        <w:rPr>
          <w:lang w:val="ru-RU"/>
        </w:rPr>
      </w:pPr>
      <w:r w:rsidRPr="00D26162">
        <w:rPr>
          <w:lang w:val="ru-RU"/>
        </w:rPr>
        <w:t>— Неужели прид</w:t>
      </w:r>
      <w:r w:rsidR="00BF2D7C" w:rsidRPr="00D26162">
        <w:rPr>
          <w:lang w:val="ru-RU"/>
        </w:rPr>
        <w:t>е</w:t>
      </w:r>
      <w:r w:rsidRPr="00D26162">
        <w:rPr>
          <w:lang w:val="ru-RU"/>
        </w:rPr>
        <w:t xml:space="preserve">тся отступить? — мрачно спросил </w:t>
      </w:r>
      <w:proofErr w:type="spellStart"/>
      <w:r w:rsidR="00BF2D7C" w:rsidRPr="00D26162">
        <w:rPr>
          <w:lang w:val="ru-RU"/>
        </w:rPr>
        <w:t>Ёрундур</w:t>
      </w:r>
      <w:proofErr w:type="spellEnd"/>
      <w:r w:rsidRPr="00D26162">
        <w:rPr>
          <w:lang w:val="ru-RU"/>
        </w:rPr>
        <w:t xml:space="preserve"> у </w:t>
      </w:r>
      <w:proofErr w:type="spellStart"/>
      <w:r w:rsidRPr="00D26162">
        <w:rPr>
          <w:lang w:val="ru-RU"/>
        </w:rPr>
        <w:t>Гуннлаугура</w:t>
      </w:r>
      <w:proofErr w:type="spellEnd"/>
      <w:r w:rsidRPr="00D26162">
        <w:rPr>
          <w:lang w:val="ru-RU"/>
        </w:rPr>
        <w:t xml:space="preserve"> на седьмой день. </w:t>
      </w:r>
    </w:p>
    <w:p w14:paraId="069A6480" w14:textId="369F9C06" w:rsidR="00DC2265" w:rsidRPr="00D26162" w:rsidRDefault="00740468" w:rsidP="0094125C">
      <w:pPr>
        <w:rPr>
          <w:lang w:val="ru-RU"/>
        </w:rPr>
      </w:pPr>
      <w:r w:rsidRPr="00D26162">
        <w:rPr>
          <w:lang w:val="ru-RU"/>
        </w:rPr>
        <w:t>Волчий Гвардеец</w:t>
      </w:r>
      <w:r w:rsidR="00DC2265" w:rsidRPr="00D26162">
        <w:rPr>
          <w:lang w:val="ru-RU"/>
        </w:rPr>
        <w:t xml:space="preserve"> неподвижно сидел на троне, глядя на дрожащие варп-заслонки. </w:t>
      </w:r>
    </w:p>
    <w:p w14:paraId="6C0E4123" w14:textId="21CD4706" w:rsidR="00DC2265" w:rsidRPr="00D26162" w:rsidRDefault="00DC2265" w:rsidP="0094125C">
      <w:pPr>
        <w:rPr>
          <w:lang w:val="ru-RU"/>
        </w:rPr>
      </w:pPr>
      <w:r w:rsidRPr="00D26162">
        <w:rPr>
          <w:lang w:val="ru-RU"/>
        </w:rPr>
        <w:t>— Нет, — ответил он. — Ещ</w:t>
      </w:r>
      <w:r w:rsidR="00BF2D7C" w:rsidRPr="00D26162">
        <w:rPr>
          <w:lang w:val="ru-RU"/>
        </w:rPr>
        <w:t>е</w:t>
      </w:r>
      <w:r w:rsidRPr="00D26162">
        <w:rPr>
          <w:lang w:val="ru-RU"/>
        </w:rPr>
        <w:t xml:space="preserve"> не время.</w:t>
      </w:r>
    </w:p>
    <w:p w14:paraId="79E5D638" w14:textId="08E110F3" w:rsidR="00DC2265" w:rsidRPr="00D26162" w:rsidRDefault="00DC2265" w:rsidP="0094125C">
      <w:pPr>
        <w:rPr>
          <w:lang w:val="ru-RU"/>
        </w:rPr>
      </w:pPr>
      <w:r w:rsidRPr="00D26162">
        <w:rPr>
          <w:lang w:val="ru-RU"/>
        </w:rPr>
        <w:t>Однако долго так продолжатся не могло. Пострадавших становилось вс</w:t>
      </w:r>
      <w:r w:rsidR="00BF2D7C" w:rsidRPr="00D26162">
        <w:rPr>
          <w:lang w:val="ru-RU"/>
        </w:rPr>
        <w:t>е</w:t>
      </w:r>
      <w:r w:rsidRPr="00D26162">
        <w:rPr>
          <w:lang w:val="ru-RU"/>
        </w:rPr>
        <w:t xml:space="preserve"> больше и больше, особенно на нижних палубах, а вскоре появились и погибшие. Спустя четыре дня пол</w:t>
      </w:r>
      <w:r w:rsidR="00BF2D7C" w:rsidRPr="00D26162">
        <w:rPr>
          <w:lang w:val="ru-RU"/>
        </w:rPr>
        <w:t>е</w:t>
      </w:r>
      <w:r w:rsidRPr="00D26162">
        <w:rPr>
          <w:lang w:val="ru-RU"/>
        </w:rPr>
        <w:t xml:space="preserve">та </w:t>
      </w:r>
      <w:proofErr w:type="spellStart"/>
      <w:r w:rsidRPr="00D26162">
        <w:rPr>
          <w:lang w:val="ru-RU"/>
        </w:rPr>
        <w:t>Бъяргборн</w:t>
      </w:r>
      <w:proofErr w:type="spellEnd"/>
      <w:r w:rsidRPr="00D26162">
        <w:rPr>
          <w:lang w:val="ru-RU"/>
        </w:rPr>
        <w:t xml:space="preserve"> организовал патрули, затем усилил их; впоследствии за помощью в поддержании порядка пришлось обратиться к самим Волкам. Эфир обладал способностью проникать в сосуды, особенно в такие дырявые и ветхие, как «</w:t>
      </w:r>
      <w:r w:rsidRPr="00D26162">
        <w:rPr>
          <w:i/>
          <w:lang w:val="ru-RU"/>
        </w:rPr>
        <w:t>Аметистовый сюзерен</w:t>
      </w:r>
      <w:r w:rsidRPr="00D26162">
        <w:rPr>
          <w:lang w:val="ru-RU"/>
        </w:rPr>
        <w:t>». Поле Геллера предотвращало худшие проявления, но не останавливало сны, видения или более прозаические последствия недосыпания и постоянного напряжения.</w:t>
      </w:r>
    </w:p>
    <w:p w14:paraId="015821F3" w14:textId="0FFFA701" w:rsidR="00DC2265" w:rsidRPr="00D26162" w:rsidRDefault="00DC2265" w:rsidP="0094125C">
      <w:pPr>
        <w:rPr>
          <w:lang w:val="ru-RU"/>
        </w:rPr>
      </w:pPr>
      <w:r w:rsidRPr="00D26162">
        <w:rPr>
          <w:lang w:val="ru-RU"/>
        </w:rPr>
        <w:t xml:space="preserve">Бальдру доставалось сильнее остальных. И без того ощутимое давление на глаза продолжало нарастать. Понимая, что заснуть не получится, </w:t>
      </w:r>
      <w:r w:rsidR="007C595C">
        <w:rPr>
          <w:lang w:val="ru-RU"/>
        </w:rPr>
        <w:t>ради того</w:t>
      </w:r>
      <w:r w:rsidRPr="00D26162">
        <w:rPr>
          <w:lang w:val="ru-RU"/>
        </w:rPr>
        <w:t xml:space="preserve">, чтобы тело продолжало двигаться, а разум был занят чем-то, кроме кошмаров наяву, Бальдр вызывался участвовать в как можно </w:t>
      </w:r>
      <w:proofErr w:type="spellStart"/>
      <w:r w:rsidRPr="00D26162">
        <w:rPr>
          <w:lang w:val="ru-RU"/>
        </w:rPr>
        <w:t>бóльшем</w:t>
      </w:r>
      <w:proofErr w:type="spellEnd"/>
      <w:r w:rsidRPr="00D26162">
        <w:rPr>
          <w:lang w:val="ru-RU"/>
        </w:rPr>
        <w:t xml:space="preserve"> количестве патрулей. Временами, оставаясь наедине с собой в мерцающей тьме нижних уровней, он протягивал руку к изгибу внутренней части корпуса, притрагивался пальцем </w:t>
      </w:r>
      <w:r w:rsidRPr="00D26162">
        <w:rPr>
          <w:lang w:val="ru-RU"/>
        </w:rPr>
        <w:lastRenderedPageBreak/>
        <w:t xml:space="preserve">к </w:t>
      </w:r>
      <w:proofErr w:type="spellStart"/>
      <w:r w:rsidRPr="00D26162">
        <w:rPr>
          <w:lang w:val="ru-RU"/>
        </w:rPr>
        <w:t>адамантиевым</w:t>
      </w:r>
      <w:proofErr w:type="spellEnd"/>
      <w:r w:rsidRPr="00D26162">
        <w:rPr>
          <w:lang w:val="ru-RU"/>
        </w:rPr>
        <w:t xml:space="preserve"> р</w:t>
      </w:r>
      <w:r w:rsidR="00BF2D7C" w:rsidRPr="00D26162">
        <w:rPr>
          <w:lang w:val="ru-RU"/>
        </w:rPr>
        <w:t>е</w:t>
      </w:r>
      <w:r w:rsidRPr="00D26162">
        <w:rPr>
          <w:lang w:val="ru-RU"/>
        </w:rPr>
        <w:t>брам — и ощущал доносящийся снаружи отдал</w:t>
      </w:r>
      <w:r w:rsidR="00BF2D7C" w:rsidRPr="00D26162">
        <w:rPr>
          <w:lang w:val="ru-RU"/>
        </w:rPr>
        <w:t>е</w:t>
      </w:r>
      <w:r w:rsidRPr="00D26162">
        <w:rPr>
          <w:lang w:val="ru-RU"/>
        </w:rPr>
        <w:t>нный гул. Если пробыть там достаточно долго, не шевелясь, начинало казаться, что слышишь повторяемые снова и снова слова, обращ</w:t>
      </w:r>
      <w:r w:rsidR="00BF2D7C" w:rsidRPr="00D26162">
        <w:rPr>
          <w:lang w:val="ru-RU"/>
        </w:rPr>
        <w:t>е</w:t>
      </w:r>
      <w:r w:rsidRPr="00D26162">
        <w:rPr>
          <w:lang w:val="ru-RU"/>
        </w:rPr>
        <w:t xml:space="preserve">нные именно к тебе и ни к кому другому. </w:t>
      </w:r>
    </w:p>
    <w:p w14:paraId="2D1B27A4" w14:textId="7918D339" w:rsidR="00DC2265" w:rsidRPr="00D26162" w:rsidRDefault="00DC2265" w:rsidP="0094125C">
      <w:pPr>
        <w:rPr>
          <w:lang w:val="ru-RU"/>
        </w:rPr>
      </w:pPr>
      <w:r w:rsidRPr="00D26162">
        <w:rPr>
          <w:lang w:val="ru-RU"/>
        </w:rPr>
        <w:t>Но так не могло продолжаться вечно. Варп-двигатели не переставали грохотать, продвигая корабль сквозь волны и водовороты, толкая его изодранный нос вс</w:t>
      </w:r>
      <w:r w:rsidR="00BF2D7C" w:rsidRPr="00D26162">
        <w:rPr>
          <w:lang w:val="ru-RU"/>
        </w:rPr>
        <w:t>е</w:t>
      </w:r>
      <w:r w:rsidRPr="00D26162">
        <w:rPr>
          <w:lang w:val="ru-RU"/>
        </w:rPr>
        <w:t xml:space="preserve"> дальше и дальше, словно одной лишь силой воли. Вскоре показания хронометров начали выравниваться, а из покоев навигатора снова стали поступать отч</w:t>
      </w:r>
      <w:r w:rsidR="00BF2D7C" w:rsidRPr="00D26162">
        <w:rPr>
          <w:lang w:val="ru-RU"/>
        </w:rPr>
        <w:t>е</w:t>
      </w:r>
      <w:r w:rsidRPr="00D26162">
        <w:rPr>
          <w:lang w:val="ru-RU"/>
        </w:rPr>
        <w:t xml:space="preserve">ты. </w:t>
      </w:r>
    </w:p>
    <w:p w14:paraId="05CC998C" w14:textId="1D57B131" w:rsidR="00DC2265" w:rsidRPr="00D26162" w:rsidRDefault="00DC2265" w:rsidP="0094125C">
      <w:pPr>
        <w:rPr>
          <w:lang w:val="ru-RU"/>
        </w:rPr>
      </w:pPr>
      <w:r w:rsidRPr="00D26162">
        <w:rPr>
          <w:lang w:val="ru-RU"/>
        </w:rPr>
        <w:t>На восьмой день давление ослабло, и отда</w:t>
      </w:r>
      <w:r w:rsidR="007C595C">
        <w:rPr>
          <w:lang w:val="ru-RU"/>
        </w:rPr>
        <w:t>ли</w:t>
      </w:r>
      <w:r w:rsidRPr="00D26162">
        <w:rPr>
          <w:lang w:val="ru-RU"/>
        </w:rPr>
        <w:t xml:space="preserve"> приказ готовиться к выходу в реальный космос. Стая собралась и заняла боевые посты. Оружейные склады открыли, и воины </w:t>
      </w:r>
      <w:proofErr w:type="spellStart"/>
      <w:r w:rsidRPr="00D26162">
        <w:rPr>
          <w:lang w:val="ru-RU"/>
        </w:rPr>
        <w:t>Бъяргборна</w:t>
      </w:r>
      <w:proofErr w:type="spellEnd"/>
      <w:r w:rsidRPr="00D26162">
        <w:rPr>
          <w:lang w:val="ru-RU"/>
        </w:rPr>
        <w:t xml:space="preserve"> приступили к экипировке. В последние несколько часов перед выходом из варпа корабль затрясся сильнее, чем когда-либо; это было самое тягостное ожидание — до выхода в реальное пространство оставались считанные секунды.</w:t>
      </w:r>
    </w:p>
    <w:p w14:paraId="152B3C1C" w14:textId="3F132E53" w:rsidR="00DC2265" w:rsidRPr="00D26162" w:rsidRDefault="00DC2265" w:rsidP="0094125C">
      <w:pPr>
        <w:rPr>
          <w:lang w:val="ru-RU"/>
        </w:rPr>
      </w:pPr>
      <w:r w:rsidRPr="00D26162">
        <w:rPr>
          <w:lang w:val="ru-RU"/>
        </w:rPr>
        <w:t xml:space="preserve">По такому случаю </w:t>
      </w:r>
      <w:proofErr w:type="spellStart"/>
      <w:r w:rsidR="00BF2D7C" w:rsidRPr="00D26162">
        <w:rPr>
          <w:lang w:val="ru-RU"/>
        </w:rPr>
        <w:t>Ёрундур</w:t>
      </w:r>
      <w:proofErr w:type="spellEnd"/>
      <w:r w:rsidRPr="00D26162">
        <w:rPr>
          <w:lang w:val="ru-RU"/>
        </w:rPr>
        <w:t xml:space="preserve"> занял сво</w:t>
      </w:r>
      <w:r w:rsidR="00BF2D7C" w:rsidRPr="00D26162">
        <w:rPr>
          <w:lang w:val="ru-RU"/>
        </w:rPr>
        <w:t>е</w:t>
      </w:r>
      <w:r w:rsidRPr="00D26162">
        <w:rPr>
          <w:lang w:val="ru-RU"/>
        </w:rPr>
        <w:t xml:space="preserve"> место на командном троне, взяв на себя управление курсом и скоростью галеона. Полностью облач</w:t>
      </w:r>
      <w:r w:rsidR="00BF2D7C" w:rsidRPr="00D26162">
        <w:rPr>
          <w:lang w:val="ru-RU"/>
        </w:rPr>
        <w:t>е</w:t>
      </w:r>
      <w:r w:rsidRPr="00D26162">
        <w:rPr>
          <w:lang w:val="ru-RU"/>
        </w:rPr>
        <w:t xml:space="preserve">нные в доспехи </w:t>
      </w:r>
      <w:proofErr w:type="spellStart"/>
      <w:r w:rsidRPr="00D26162">
        <w:rPr>
          <w:lang w:val="ru-RU"/>
        </w:rPr>
        <w:t>Гуннлаугур</w:t>
      </w:r>
      <w:proofErr w:type="spellEnd"/>
      <w:r w:rsidRPr="00D26162">
        <w:rPr>
          <w:lang w:val="ru-RU"/>
        </w:rPr>
        <w:t xml:space="preserve"> и остальные члены стаи собрались на возвышении вокруг него. </w:t>
      </w:r>
      <w:proofErr w:type="spellStart"/>
      <w:r w:rsidRPr="00D26162">
        <w:rPr>
          <w:lang w:val="ru-RU"/>
        </w:rPr>
        <w:t>Бъяргборн</w:t>
      </w:r>
      <w:proofErr w:type="spellEnd"/>
      <w:r w:rsidRPr="00D26162">
        <w:rPr>
          <w:lang w:val="ru-RU"/>
        </w:rPr>
        <w:t xml:space="preserve">, </w:t>
      </w:r>
      <w:proofErr w:type="spellStart"/>
      <w:r w:rsidRPr="00D26162">
        <w:rPr>
          <w:lang w:val="ru-RU"/>
        </w:rPr>
        <w:t>Суака</w:t>
      </w:r>
      <w:proofErr w:type="spellEnd"/>
      <w:r w:rsidRPr="00D26162">
        <w:rPr>
          <w:lang w:val="ru-RU"/>
        </w:rPr>
        <w:t xml:space="preserve"> и остальная команда мостика заняли посты на нижних уровнях, работая с авгурами и оружейными системами. Внизу, в ангарах, «</w:t>
      </w:r>
      <w:proofErr w:type="spellStart"/>
      <w:r w:rsidRPr="00D26162">
        <w:rPr>
          <w:i/>
          <w:iCs/>
          <w:lang w:val="ru-RU"/>
        </w:rPr>
        <w:t>Вуоко</w:t>
      </w:r>
      <w:proofErr w:type="spellEnd"/>
      <w:r w:rsidRPr="00D26162">
        <w:rPr>
          <w:lang w:val="ru-RU"/>
        </w:rPr>
        <w:t>» и «</w:t>
      </w:r>
      <w:proofErr w:type="spellStart"/>
      <w:r w:rsidRPr="00D26162">
        <w:rPr>
          <w:i/>
          <w:lang w:val="ru-RU"/>
        </w:rPr>
        <w:t>Хлаупнира</w:t>
      </w:r>
      <w:proofErr w:type="spellEnd"/>
      <w:r w:rsidRPr="00D26162">
        <w:rPr>
          <w:lang w:val="ru-RU"/>
        </w:rPr>
        <w:t>» полностью подготовили к вылету, их баки заполнили, а двигатели прогрели. Орудийные расч</w:t>
      </w:r>
      <w:r w:rsidR="00BF2D7C" w:rsidRPr="00D26162">
        <w:rPr>
          <w:lang w:val="ru-RU"/>
        </w:rPr>
        <w:t>е</w:t>
      </w:r>
      <w:r w:rsidRPr="00D26162">
        <w:rPr>
          <w:lang w:val="ru-RU"/>
        </w:rPr>
        <w:t>ты привели в состояние повышенной готовности; у «</w:t>
      </w:r>
      <w:r w:rsidRPr="00D26162">
        <w:rPr>
          <w:i/>
          <w:lang w:val="ru-RU"/>
        </w:rPr>
        <w:t>Аметистового сюзерена</w:t>
      </w:r>
      <w:r w:rsidRPr="00D26162">
        <w:rPr>
          <w:lang w:val="ru-RU"/>
        </w:rPr>
        <w:t xml:space="preserve">» не было оружия, сравнимого с </w:t>
      </w:r>
      <w:proofErr w:type="spellStart"/>
      <w:r w:rsidRPr="00D26162">
        <w:rPr>
          <w:lang w:val="ru-RU"/>
        </w:rPr>
        <w:t>лэнсами</w:t>
      </w:r>
      <w:proofErr w:type="spellEnd"/>
      <w:r w:rsidRPr="00D26162">
        <w:rPr>
          <w:lang w:val="ru-RU"/>
        </w:rPr>
        <w:t xml:space="preserve">, но теперь его </w:t>
      </w:r>
      <w:proofErr w:type="spellStart"/>
      <w:r w:rsidRPr="00D26162">
        <w:rPr>
          <w:lang w:val="ru-RU"/>
        </w:rPr>
        <w:t>макробатареи</w:t>
      </w:r>
      <w:proofErr w:type="spellEnd"/>
      <w:r w:rsidRPr="00D26162">
        <w:rPr>
          <w:lang w:val="ru-RU"/>
        </w:rPr>
        <w:t xml:space="preserve"> оказывали достаточное поражающее воздействие при приемлемой скорости перезарядки, а пустотные щиты находились в полном порядке.</w:t>
      </w:r>
    </w:p>
    <w:p w14:paraId="36ADA865" w14:textId="7CD69880" w:rsidR="00DC2265" w:rsidRPr="00D26162" w:rsidRDefault="00DC2265" w:rsidP="0094125C">
      <w:pPr>
        <w:rPr>
          <w:lang w:val="ru-RU"/>
        </w:rPr>
      </w:pPr>
      <w:r w:rsidRPr="00D26162">
        <w:rPr>
          <w:lang w:val="ru-RU"/>
        </w:rPr>
        <w:t>— Вс</w:t>
      </w:r>
      <w:r w:rsidR="00BF2D7C" w:rsidRPr="00D26162">
        <w:rPr>
          <w:lang w:val="ru-RU"/>
        </w:rPr>
        <w:t>е</w:t>
      </w:r>
      <w:r w:rsidRPr="00D26162">
        <w:rPr>
          <w:lang w:val="ru-RU"/>
        </w:rPr>
        <w:t xml:space="preserve"> штатно... — пробормотал </w:t>
      </w:r>
      <w:proofErr w:type="spellStart"/>
      <w:r w:rsidRPr="00D26162">
        <w:rPr>
          <w:lang w:val="ru-RU"/>
        </w:rPr>
        <w:t>Гуннлаугур</w:t>
      </w:r>
      <w:proofErr w:type="spellEnd"/>
      <w:r w:rsidRPr="00D26162">
        <w:rPr>
          <w:lang w:val="ru-RU"/>
        </w:rPr>
        <w:t xml:space="preserve">, наблюдая, как бегут стрелки </w:t>
      </w:r>
      <w:proofErr w:type="spellStart"/>
      <w:r w:rsidRPr="00D26162">
        <w:rPr>
          <w:lang w:val="ru-RU"/>
        </w:rPr>
        <w:t>хроноса</w:t>
      </w:r>
      <w:proofErr w:type="spellEnd"/>
      <w:r w:rsidRPr="00D26162">
        <w:rPr>
          <w:lang w:val="ru-RU"/>
        </w:rPr>
        <w:t xml:space="preserve">. </w:t>
      </w:r>
    </w:p>
    <w:p w14:paraId="3F21FEF3" w14:textId="15C6CB8F" w:rsidR="00DC2265" w:rsidRPr="00D26162" w:rsidRDefault="00DC2265" w:rsidP="0094125C">
      <w:pPr>
        <w:rPr>
          <w:lang w:val="ru-RU"/>
        </w:rPr>
      </w:pPr>
      <w:r w:rsidRPr="00D26162">
        <w:rPr>
          <w:lang w:val="ru-RU"/>
        </w:rPr>
        <w:t>— Все системы докладывают о готовности к возвращению в реальное пространство, — спокойно произн</w:t>
      </w:r>
      <w:r w:rsidR="00BF2D7C" w:rsidRPr="00D26162">
        <w:rPr>
          <w:lang w:val="ru-RU"/>
        </w:rPr>
        <w:t>е</w:t>
      </w:r>
      <w:r w:rsidRPr="00D26162">
        <w:rPr>
          <w:lang w:val="ru-RU"/>
        </w:rPr>
        <w:t xml:space="preserve">с </w:t>
      </w:r>
      <w:proofErr w:type="spellStart"/>
      <w:r w:rsidRPr="00D26162">
        <w:rPr>
          <w:lang w:val="ru-RU"/>
        </w:rPr>
        <w:t>Бъяргборн</w:t>
      </w:r>
      <w:proofErr w:type="spellEnd"/>
      <w:r w:rsidRPr="00D26162">
        <w:rPr>
          <w:lang w:val="ru-RU"/>
        </w:rPr>
        <w:t>, не отрывая взгляда от скопления экранов вокруг себя. — Плазменные двигатели готовы к активации. Приготовьтесь к отключению варп-двигателя.</w:t>
      </w:r>
    </w:p>
    <w:p w14:paraId="163E80C1" w14:textId="2220DA07" w:rsidR="00DC2265" w:rsidRPr="00D26162" w:rsidRDefault="00DC2265" w:rsidP="0094125C">
      <w:pPr>
        <w:rPr>
          <w:lang w:val="ru-RU"/>
        </w:rPr>
      </w:pPr>
      <w:r w:rsidRPr="00D26162">
        <w:rPr>
          <w:lang w:val="ru-RU"/>
        </w:rPr>
        <w:t>— Можешь доложить мне о ч</w:t>
      </w:r>
      <w:r w:rsidR="00BF2D7C" w:rsidRPr="00D26162">
        <w:rPr>
          <w:lang w:val="ru-RU"/>
        </w:rPr>
        <w:t>е</w:t>
      </w:r>
      <w:r w:rsidRPr="00D26162">
        <w:rPr>
          <w:lang w:val="ru-RU"/>
        </w:rPr>
        <w:t xml:space="preserve">м-нибудь новеньком перед выходом? — обратился по </w:t>
      </w:r>
      <w:proofErr w:type="spellStart"/>
      <w:r w:rsidRPr="00D26162">
        <w:rPr>
          <w:lang w:val="ru-RU"/>
        </w:rPr>
        <w:t>воксу</w:t>
      </w:r>
      <w:proofErr w:type="spellEnd"/>
      <w:r w:rsidRPr="00D26162">
        <w:rPr>
          <w:lang w:val="ru-RU"/>
        </w:rPr>
        <w:t xml:space="preserve"> </w:t>
      </w:r>
      <w:proofErr w:type="spellStart"/>
      <w:r w:rsidRPr="00D26162">
        <w:rPr>
          <w:lang w:val="ru-RU"/>
        </w:rPr>
        <w:t>Гуннлаугур</w:t>
      </w:r>
      <w:proofErr w:type="spellEnd"/>
      <w:r w:rsidRPr="00D26162">
        <w:rPr>
          <w:lang w:val="ru-RU"/>
        </w:rPr>
        <w:t xml:space="preserve"> к </w:t>
      </w:r>
      <w:proofErr w:type="spellStart"/>
      <w:r w:rsidRPr="00D26162">
        <w:rPr>
          <w:lang w:val="ru-RU"/>
        </w:rPr>
        <w:t>ван</w:t>
      </w:r>
      <w:proofErr w:type="spellEnd"/>
      <w:r w:rsidRPr="00D26162">
        <w:rPr>
          <w:lang w:val="ru-RU"/>
        </w:rPr>
        <w:t xml:space="preserve"> </w:t>
      </w:r>
      <w:proofErr w:type="spellStart"/>
      <w:r w:rsidRPr="00D26162">
        <w:rPr>
          <w:lang w:val="ru-RU"/>
        </w:rPr>
        <w:t>Клиис</w:t>
      </w:r>
      <w:proofErr w:type="spellEnd"/>
      <w:r w:rsidRPr="00D26162">
        <w:rPr>
          <w:lang w:val="ru-RU"/>
        </w:rPr>
        <w:t>, уединившейся в сво</w:t>
      </w:r>
      <w:r w:rsidR="00BF2D7C" w:rsidRPr="00D26162">
        <w:rPr>
          <w:lang w:val="ru-RU"/>
        </w:rPr>
        <w:t>е</w:t>
      </w:r>
      <w:r w:rsidRPr="00D26162">
        <w:rPr>
          <w:lang w:val="ru-RU"/>
        </w:rPr>
        <w:t>м убежище высоко на гребне галеона.</w:t>
      </w:r>
    </w:p>
    <w:p w14:paraId="76DE22BC" w14:textId="2D718E2B" w:rsidR="00DC2265" w:rsidRPr="00D26162" w:rsidRDefault="00DC2265" w:rsidP="0094125C">
      <w:pPr>
        <w:rPr>
          <w:lang w:val="ru-RU"/>
        </w:rPr>
      </w:pPr>
      <w:r w:rsidRPr="00D26162">
        <w:rPr>
          <w:lang w:val="ru-RU"/>
        </w:rPr>
        <w:t xml:space="preserve">— </w:t>
      </w:r>
      <w:r w:rsidRPr="00D26162">
        <w:rPr>
          <w:i/>
          <w:lang w:val="ru-RU"/>
        </w:rPr>
        <w:t>Вс</w:t>
      </w:r>
      <w:r w:rsidR="00BF2D7C" w:rsidRPr="00D26162">
        <w:rPr>
          <w:i/>
          <w:lang w:val="ru-RU"/>
        </w:rPr>
        <w:t>е</w:t>
      </w:r>
      <w:r w:rsidRPr="00D26162">
        <w:rPr>
          <w:i/>
          <w:lang w:val="ru-RU"/>
        </w:rPr>
        <w:t xml:space="preserve"> туманно</w:t>
      </w:r>
      <w:r w:rsidRPr="00D26162">
        <w:rPr>
          <w:lang w:val="ru-RU"/>
        </w:rPr>
        <w:t xml:space="preserve">, — ответила навигатор. — </w:t>
      </w:r>
      <w:r w:rsidRPr="00D26162">
        <w:rPr>
          <w:i/>
          <w:lang w:val="ru-RU"/>
        </w:rPr>
        <w:t>По ту сторону видны лишь тени — и ничего, кроме них. Но мы будем не одни</w:t>
      </w:r>
      <w:r w:rsidRPr="00D26162">
        <w:rPr>
          <w:lang w:val="ru-RU"/>
        </w:rPr>
        <w:t xml:space="preserve">. </w:t>
      </w:r>
    </w:p>
    <w:p w14:paraId="42E77019" w14:textId="35600365" w:rsidR="00DC2265" w:rsidRPr="00D26162" w:rsidRDefault="00BF2D7C" w:rsidP="0094125C">
      <w:pPr>
        <w:rPr>
          <w:lang w:val="ru-RU"/>
        </w:rPr>
      </w:pPr>
      <w:proofErr w:type="spellStart"/>
      <w:r w:rsidRPr="00D26162">
        <w:rPr>
          <w:lang w:val="ru-RU"/>
        </w:rPr>
        <w:t>Ёрундур</w:t>
      </w:r>
      <w:proofErr w:type="spellEnd"/>
      <w:r w:rsidR="00DC2265" w:rsidRPr="00D26162">
        <w:rPr>
          <w:lang w:val="ru-RU"/>
        </w:rPr>
        <w:t xml:space="preserve"> ругнулся про себя и возложил руки на подлокотники трона, скользнув пальцами по разъ</w:t>
      </w:r>
      <w:r w:rsidRPr="00D26162">
        <w:rPr>
          <w:lang w:val="ru-RU"/>
        </w:rPr>
        <w:t>е</w:t>
      </w:r>
      <w:r w:rsidR="00DC2265" w:rsidRPr="00D26162">
        <w:rPr>
          <w:lang w:val="ru-RU"/>
        </w:rPr>
        <w:t xml:space="preserve">мам, позволяющим мгновенно задать векторы коррекции курса. </w:t>
      </w:r>
    </w:p>
    <w:p w14:paraId="43C434D7" w14:textId="77777777" w:rsidR="00DC2265" w:rsidRPr="00D26162" w:rsidRDefault="00DC2265" w:rsidP="0094125C">
      <w:pPr>
        <w:rPr>
          <w:lang w:val="ru-RU"/>
        </w:rPr>
      </w:pPr>
      <w:r w:rsidRPr="00D26162">
        <w:rPr>
          <w:lang w:val="ru-RU"/>
        </w:rPr>
        <w:t xml:space="preserve">— Чудненько. </w:t>
      </w:r>
    </w:p>
    <w:p w14:paraId="592BFA10" w14:textId="77777777" w:rsidR="00DC2265" w:rsidRPr="00D26162" w:rsidRDefault="00DC2265" w:rsidP="0094125C">
      <w:pPr>
        <w:rPr>
          <w:lang w:val="ru-RU"/>
        </w:rPr>
      </w:pPr>
      <w:r w:rsidRPr="00D26162">
        <w:rPr>
          <w:lang w:val="ru-RU"/>
        </w:rPr>
        <w:t xml:space="preserve">— Плазменные двигатели заработали, — доложил </w:t>
      </w:r>
      <w:proofErr w:type="spellStart"/>
      <w:r w:rsidRPr="00D26162">
        <w:rPr>
          <w:lang w:val="ru-RU"/>
        </w:rPr>
        <w:t>Бъяргборн</w:t>
      </w:r>
      <w:proofErr w:type="spellEnd"/>
      <w:r w:rsidRPr="00D26162">
        <w:rPr>
          <w:lang w:val="ru-RU"/>
        </w:rPr>
        <w:t xml:space="preserve">. </w:t>
      </w:r>
    </w:p>
    <w:p w14:paraId="07252F7A" w14:textId="77777777" w:rsidR="00DC2265" w:rsidRPr="00D26162" w:rsidRDefault="00DC2265" w:rsidP="0094125C">
      <w:pPr>
        <w:rPr>
          <w:lang w:val="ru-RU"/>
        </w:rPr>
      </w:pPr>
      <w:r w:rsidRPr="00D26162">
        <w:rPr>
          <w:lang w:val="ru-RU"/>
        </w:rPr>
        <w:t>— Выходим по моему сигналу.</w:t>
      </w:r>
    </w:p>
    <w:p w14:paraId="389B11DE" w14:textId="77777777" w:rsidR="00DC2265" w:rsidRPr="00D26162" w:rsidRDefault="00DC2265" w:rsidP="0094125C">
      <w:pPr>
        <w:rPr>
          <w:lang w:val="ru-RU"/>
        </w:rPr>
      </w:pPr>
      <w:r w:rsidRPr="00D26162">
        <w:rPr>
          <w:lang w:val="ru-RU"/>
        </w:rPr>
        <w:t xml:space="preserve">— Начинаем... — прорычал </w:t>
      </w:r>
      <w:proofErr w:type="spellStart"/>
      <w:r w:rsidRPr="00D26162">
        <w:rPr>
          <w:lang w:val="ru-RU"/>
        </w:rPr>
        <w:t>Гуннлаугур</w:t>
      </w:r>
      <w:proofErr w:type="spellEnd"/>
      <w:r w:rsidRPr="00D26162">
        <w:rPr>
          <w:lang w:val="ru-RU"/>
        </w:rPr>
        <w:t>, сжимая рукоять громового молота.</w:t>
      </w:r>
    </w:p>
    <w:p w14:paraId="3009547B" w14:textId="0A9FD2A3" w:rsidR="00DC2265" w:rsidRPr="00D26162" w:rsidRDefault="00DC2265" w:rsidP="0094125C">
      <w:pPr>
        <w:rPr>
          <w:lang w:val="ru-RU"/>
        </w:rPr>
      </w:pPr>
      <w:r w:rsidRPr="00D26162">
        <w:rPr>
          <w:lang w:val="ru-RU"/>
        </w:rPr>
        <w:t>Включились стандартные сигналы тревоги, предупреждая о переходе в реальное пространство, по галереям над мостиком прон</w:t>
      </w:r>
      <w:r w:rsidR="00BF2D7C" w:rsidRPr="00D26162">
        <w:rPr>
          <w:lang w:val="ru-RU"/>
        </w:rPr>
        <w:t>е</w:t>
      </w:r>
      <w:r w:rsidRPr="00D26162">
        <w:rPr>
          <w:lang w:val="ru-RU"/>
        </w:rPr>
        <w:t xml:space="preserve">сся пронзительный хор </w:t>
      </w:r>
      <w:r w:rsidR="007C595C">
        <w:rPr>
          <w:lang w:val="ru-RU"/>
        </w:rPr>
        <w:t>возглас</w:t>
      </w:r>
      <w:r w:rsidRPr="00D26162">
        <w:rPr>
          <w:lang w:val="ru-RU"/>
        </w:rPr>
        <w:t>ов. Корабль тряхнуло, будто он налетел на огромную волну из чего-то тв</w:t>
      </w:r>
      <w:r w:rsidR="00BF2D7C" w:rsidRPr="00D26162">
        <w:rPr>
          <w:lang w:val="ru-RU"/>
        </w:rPr>
        <w:t>е</w:t>
      </w:r>
      <w:r w:rsidRPr="00D26162">
        <w:rPr>
          <w:lang w:val="ru-RU"/>
        </w:rPr>
        <w:t xml:space="preserve">рдого, судно развернулось вокруг своей оси, </w:t>
      </w:r>
      <w:proofErr w:type="spellStart"/>
      <w:r w:rsidRPr="00D26162">
        <w:rPr>
          <w:lang w:val="ru-RU"/>
        </w:rPr>
        <w:t>гравкомпенсаторы</w:t>
      </w:r>
      <w:proofErr w:type="spellEnd"/>
      <w:r w:rsidRPr="00D26162">
        <w:rPr>
          <w:lang w:val="ru-RU"/>
        </w:rPr>
        <w:t xml:space="preserve"> взвизгнули. Вс</w:t>
      </w:r>
      <w:r w:rsidR="00BF2D7C" w:rsidRPr="00D26162">
        <w:rPr>
          <w:lang w:val="ru-RU"/>
        </w:rPr>
        <w:t>е</w:t>
      </w:r>
      <w:r w:rsidRPr="00D26162">
        <w:rPr>
          <w:lang w:val="ru-RU"/>
        </w:rPr>
        <w:t xml:space="preserve"> вокруг загудело, палубы завибрировали, двигатели заревели от натуги.</w:t>
      </w:r>
    </w:p>
    <w:p w14:paraId="70FABC8F" w14:textId="77777777" w:rsidR="00DC2265" w:rsidRPr="00D26162" w:rsidRDefault="00DC2265" w:rsidP="0094125C">
      <w:pPr>
        <w:rPr>
          <w:lang w:val="ru-RU"/>
        </w:rPr>
      </w:pPr>
      <w:r w:rsidRPr="00D26162">
        <w:rPr>
          <w:lang w:val="ru-RU"/>
        </w:rPr>
        <w:lastRenderedPageBreak/>
        <w:t>А затем отключились. Ход корабля изменился мгновенно — движение в реальном пространстве совершенно не похоже на путешествия по варпу, это возвращение к объяснимому состоянию, когда законы природы вновь заявляют о себе.</w:t>
      </w:r>
    </w:p>
    <w:p w14:paraId="5E20BDE5" w14:textId="77777777" w:rsidR="00DC2265" w:rsidRPr="00D26162" w:rsidRDefault="00DC2265" w:rsidP="0094125C">
      <w:pPr>
        <w:rPr>
          <w:lang w:val="ru-RU"/>
        </w:rPr>
      </w:pPr>
      <w:r w:rsidRPr="00D26162">
        <w:rPr>
          <w:lang w:val="ru-RU"/>
        </w:rPr>
        <w:t xml:space="preserve">— Поднять заслонки! — скомандовал </w:t>
      </w:r>
      <w:proofErr w:type="spellStart"/>
      <w:r w:rsidRPr="00D26162">
        <w:rPr>
          <w:lang w:val="ru-RU"/>
        </w:rPr>
        <w:t>Гуннлаугур</w:t>
      </w:r>
      <w:proofErr w:type="spellEnd"/>
      <w:r w:rsidRPr="00D26162">
        <w:rPr>
          <w:lang w:val="ru-RU"/>
        </w:rPr>
        <w:t xml:space="preserve">, напрягаясь, чтобы не потерять равновесие. — Пустотные щиты на полную мощность, перенаправить энергию с орудий. </w:t>
      </w:r>
    </w:p>
    <w:p w14:paraId="2921F573" w14:textId="21926DFF" w:rsidR="00DC2265" w:rsidRPr="00D26162" w:rsidRDefault="00DC2265" w:rsidP="0094125C">
      <w:pPr>
        <w:rPr>
          <w:lang w:val="ru-RU"/>
        </w:rPr>
      </w:pPr>
      <w:r w:rsidRPr="00D26162">
        <w:rPr>
          <w:lang w:val="ru-RU"/>
        </w:rPr>
        <w:t xml:space="preserve">— Выведите мне авгуры ближнего действия, — приказал </w:t>
      </w:r>
      <w:proofErr w:type="spellStart"/>
      <w:r w:rsidR="00BF2D7C" w:rsidRPr="00D26162">
        <w:rPr>
          <w:lang w:val="ru-RU"/>
        </w:rPr>
        <w:t>Ёрундур</w:t>
      </w:r>
      <w:proofErr w:type="spellEnd"/>
      <w:r w:rsidRPr="00D26162">
        <w:rPr>
          <w:lang w:val="ru-RU"/>
        </w:rPr>
        <w:t xml:space="preserve"> </w:t>
      </w:r>
      <w:proofErr w:type="spellStart"/>
      <w:r w:rsidRPr="00D26162">
        <w:rPr>
          <w:lang w:val="ru-RU"/>
        </w:rPr>
        <w:t>Суаке</w:t>
      </w:r>
      <w:proofErr w:type="spellEnd"/>
      <w:r w:rsidRPr="00D26162">
        <w:rPr>
          <w:lang w:val="ru-RU"/>
        </w:rPr>
        <w:t>, которая уже вовсю занималась вычислением траектории.</w:t>
      </w:r>
    </w:p>
    <w:p w14:paraId="16D20EE7" w14:textId="45FE9B62" w:rsidR="00DC2265" w:rsidRPr="00D26162" w:rsidRDefault="00DC2265" w:rsidP="0094125C">
      <w:pPr>
        <w:rPr>
          <w:lang w:val="ru-RU"/>
        </w:rPr>
      </w:pPr>
      <w:proofErr w:type="spellStart"/>
      <w:r w:rsidRPr="00D26162">
        <w:rPr>
          <w:lang w:val="ru-RU"/>
        </w:rPr>
        <w:t>Когитаторы</w:t>
      </w:r>
      <w:proofErr w:type="spellEnd"/>
      <w:r w:rsidRPr="00D26162">
        <w:rPr>
          <w:lang w:val="ru-RU"/>
        </w:rPr>
        <w:t xml:space="preserve"> ожили, заполнив экраны каскадами рун и схем. Варп-заслонки распахнулись, и на палубные галереи пролился красный свет солнца. Ритмичный стук варп-двигателей глубоко внизу корабля сменился треском плазменных. Отвратительное ощущение нереальности покинуло душу каждого члена экипажа, и это было приятно, как дождь после долгой засухи. Устройства для работы в реальном пространстве ожили, показывая увеличенные изображения пространственных объ</w:t>
      </w:r>
      <w:r w:rsidR="00BF2D7C" w:rsidRPr="00D26162">
        <w:rPr>
          <w:lang w:val="ru-RU"/>
        </w:rPr>
        <w:t>е</w:t>
      </w:r>
      <w:r w:rsidRPr="00D26162">
        <w:rPr>
          <w:lang w:val="ru-RU"/>
        </w:rPr>
        <w:t xml:space="preserve">мов вокруг корабля, и перед глазами предстала реальность, предсказанная </w:t>
      </w:r>
      <w:proofErr w:type="spellStart"/>
      <w:r w:rsidRPr="00D26162">
        <w:rPr>
          <w:lang w:val="ru-RU"/>
        </w:rPr>
        <w:t>ван</w:t>
      </w:r>
      <w:proofErr w:type="spellEnd"/>
      <w:r w:rsidRPr="00D26162">
        <w:rPr>
          <w:lang w:val="ru-RU"/>
        </w:rPr>
        <w:t xml:space="preserve"> </w:t>
      </w:r>
      <w:proofErr w:type="spellStart"/>
      <w:r w:rsidRPr="00D26162">
        <w:rPr>
          <w:lang w:val="ru-RU"/>
        </w:rPr>
        <w:t>Клиис</w:t>
      </w:r>
      <w:proofErr w:type="spellEnd"/>
      <w:r w:rsidRPr="00D26162">
        <w:rPr>
          <w:lang w:val="ru-RU"/>
        </w:rPr>
        <w:t xml:space="preserve">. </w:t>
      </w:r>
    </w:p>
    <w:p w14:paraId="13926A65" w14:textId="3DDD143F" w:rsidR="00DC2265" w:rsidRPr="00D26162" w:rsidRDefault="00DC2265" w:rsidP="0094125C">
      <w:pPr>
        <w:rPr>
          <w:lang w:val="ru-RU"/>
        </w:rPr>
      </w:pPr>
      <w:r w:rsidRPr="00D26162">
        <w:rPr>
          <w:lang w:val="ru-RU"/>
        </w:rPr>
        <w:t xml:space="preserve">Пустота впереди была переполнена. </w:t>
      </w:r>
      <w:r w:rsidR="007C595C">
        <w:rPr>
          <w:lang w:val="ru-RU"/>
        </w:rPr>
        <w:t>Она з</w:t>
      </w:r>
      <w:r w:rsidRPr="00D26162">
        <w:rPr>
          <w:lang w:val="ru-RU"/>
        </w:rPr>
        <w:t>ахл</w:t>
      </w:r>
      <w:r w:rsidR="00BF2D7C" w:rsidRPr="00D26162">
        <w:rPr>
          <w:lang w:val="ru-RU"/>
        </w:rPr>
        <w:t>е</w:t>
      </w:r>
      <w:r w:rsidRPr="00D26162">
        <w:rPr>
          <w:lang w:val="ru-RU"/>
        </w:rPr>
        <w:t>бывалась от избытка движения и огня. Вс</w:t>
      </w:r>
      <w:r w:rsidR="00BF2D7C" w:rsidRPr="00D26162">
        <w:rPr>
          <w:lang w:val="ru-RU"/>
        </w:rPr>
        <w:t>е</w:t>
      </w:r>
      <w:r w:rsidRPr="00D26162">
        <w:rPr>
          <w:lang w:val="ru-RU"/>
        </w:rPr>
        <w:t xml:space="preserve"> вертелось, закручивалось по спирали, будто после какого-то колоссального взрыва. На галеон посыпались обломки — частью облака из </w:t>
      </w:r>
      <w:r w:rsidR="007C595C">
        <w:rPr>
          <w:lang w:val="ru-RU"/>
        </w:rPr>
        <w:t>пылинок</w:t>
      </w:r>
      <w:r w:rsidRPr="00D26162">
        <w:rPr>
          <w:lang w:val="ru-RU"/>
        </w:rPr>
        <w:t xml:space="preserve">, </w:t>
      </w:r>
      <w:r w:rsidR="007C595C">
        <w:rPr>
          <w:lang w:val="ru-RU"/>
        </w:rPr>
        <w:t>иные же</w:t>
      </w:r>
      <w:r w:rsidRPr="00D26162">
        <w:rPr>
          <w:lang w:val="ru-RU"/>
        </w:rPr>
        <w:t xml:space="preserve"> размером с жилой блок.</w:t>
      </w:r>
    </w:p>
    <w:p w14:paraId="73085A30" w14:textId="57CA9E07" w:rsidR="00DC2265" w:rsidRPr="00D26162" w:rsidRDefault="00DC2265" w:rsidP="0094125C">
      <w:pPr>
        <w:rPr>
          <w:lang w:val="ru-RU"/>
        </w:rPr>
      </w:pPr>
      <w:r w:rsidRPr="00D26162">
        <w:rPr>
          <w:lang w:val="ru-RU"/>
        </w:rPr>
        <w:t xml:space="preserve">— Вниз, вниз, вниз! — приказал </w:t>
      </w:r>
      <w:proofErr w:type="spellStart"/>
      <w:r w:rsidR="00BF2D7C" w:rsidRPr="00D26162">
        <w:rPr>
          <w:lang w:val="ru-RU"/>
        </w:rPr>
        <w:t>Ёрундур</w:t>
      </w:r>
      <w:proofErr w:type="spellEnd"/>
      <w:r w:rsidRPr="00D26162">
        <w:rPr>
          <w:lang w:val="ru-RU"/>
        </w:rPr>
        <w:t>, отправляя «</w:t>
      </w:r>
      <w:r w:rsidRPr="00D26162">
        <w:rPr>
          <w:i/>
          <w:lang w:val="ru-RU"/>
        </w:rPr>
        <w:t>Аметистового сюзерена</w:t>
      </w:r>
      <w:r w:rsidRPr="00D26162">
        <w:rPr>
          <w:lang w:val="ru-RU"/>
        </w:rPr>
        <w:t xml:space="preserve">» в крутое пике, а затем выполняя разворот — такой резкий, что корабль накренило в противоположную сторону. </w:t>
      </w:r>
    </w:p>
    <w:p w14:paraId="2278D7CE" w14:textId="72C58320" w:rsidR="00DC2265" w:rsidRPr="00D26162" w:rsidRDefault="00DC2265" w:rsidP="0094125C">
      <w:pPr>
        <w:rPr>
          <w:lang w:val="ru-RU"/>
        </w:rPr>
      </w:pPr>
      <w:r w:rsidRPr="00D26162">
        <w:rPr>
          <w:lang w:val="ru-RU"/>
        </w:rPr>
        <w:t xml:space="preserve">Обломки со всей силы влетели в щиты, разлетевшись на мелкие куски, пустотный барьер прогнулся под давлением. Что-то очень массивное — может быть, остов космического корабля, — прокатилось у них над головой, едва не снеся самые верхние шпили галеона. </w:t>
      </w:r>
      <w:proofErr w:type="spellStart"/>
      <w:r w:rsidR="00BF2D7C" w:rsidRPr="00D26162">
        <w:rPr>
          <w:lang w:val="ru-RU"/>
        </w:rPr>
        <w:t>Ёрундур</w:t>
      </w:r>
      <w:proofErr w:type="spellEnd"/>
      <w:r w:rsidRPr="00D26162">
        <w:rPr>
          <w:lang w:val="ru-RU"/>
        </w:rPr>
        <w:t xml:space="preserve"> выполнил несколько сложных ман</w:t>
      </w:r>
      <w:r w:rsidR="00BF2D7C" w:rsidRPr="00D26162">
        <w:rPr>
          <w:lang w:val="ru-RU"/>
        </w:rPr>
        <w:t>е</w:t>
      </w:r>
      <w:r w:rsidRPr="00D26162">
        <w:rPr>
          <w:lang w:val="ru-RU"/>
        </w:rPr>
        <w:t>вров, пробираясь сквозь облака обломков, затем увеличил мощность двигателей и направил «</w:t>
      </w:r>
      <w:r w:rsidRPr="00D26162">
        <w:rPr>
          <w:i/>
          <w:lang w:val="ru-RU"/>
        </w:rPr>
        <w:t>Аметистов</w:t>
      </w:r>
      <w:r w:rsidR="007C595C">
        <w:rPr>
          <w:i/>
          <w:lang w:val="ru-RU"/>
        </w:rPr>
        <w:t>ый</w:t>
      </w:r>
      <w:r w:rsidRPr="00D26162">
        <w:rPr>
          <w:i/>
          <w:lang w:val="ru-RU"/>
        </w:rPr>
        <w:t xml:space="preserve"> сюзерен</w:t>
      </w:r>
      <w:r w:rsidRPr="00D26162">
        <w:rPr>
          <w:lang w:val="ru-RU"/>
        </w:rPr>
        <w:t>» точно впер</w:t>
      </w:r>
      <w:r w:rsidR="00BF2D7C" w:rsidRPr="00D26162">
        <w:rPr>
          <w:lang w:val="ru-RU"/>
        </w:rPr>
        <w:t>е</w:t>
      </w:r>
      <w:r w:rsidRPr="00D26162">
        <w:rPr>
          <w:lang w:val="ru-RU"/>
        </w:rPr>
        <w:t>д.</w:t>
      </w:r>
    </w:p>
    <w:p w14:paraId="10FBB0C3" w14:textId="7D267043" w:rsidR="00DC2265" w:rsidRPr="00D26162" w:rsidRDefault="00DC2265" w:rsidP="0094125C">
      <w:pPr>
        <w:rPr>
          <w:lang w:val="ru-RU"/>
        </w:rPr>
      </w:pPr>
      <w:r w:rsidRPr="00D26162">
        <w:rPr>
          <w:lang w:val="ru-RU"/>
        </w:rPr>
        <w:t xml:space="preserve">— Здесь не только обломки, — объявил </w:t>
      </w:r>
      <w:proofErr w:type="spellStart"/>
      <w:r w:rsidRPr="00D26162">
        <w:rPr>
          <w:lang w:val="ru-RU"/>
        </w:rPr>
        <w:t>Бъяргборн</w:t>
      </w:r>
      <w:proofErr w:type="spellEnd"/>
      <w:r w:rsidRPr="00D26162">
        <w:rPr>
          <w:lang w:val="ru-RU"/>
        </w:rPr>
        <w:t xml:space="preserve">, старательно фильтруя поток буйствующих </w:t>
      </w:r>
      <w:proofErr w:type="gramStart"/>
      <w:r w:rsidRPr="00D26162">
        <w:rPr>
          <w:lang w:val="ru-RU"/>
        </w:rPr>
        <w:t>сигналов</w:t>
      </w:r>
      <w:r w:rsidR="007C595C">
        <w:rPr>
          <w:lang w:val="ru-RU"/>
        </w:rPr>
        <w:t>,</w:t>
      </w:r>
      <w:r w:rsidRPr="00D26162">
        <w:rPr>
          <w:lang w:val="ru-RU"/>
        </w:rPr>
        <w:t xml:space="preserve"> несмотря на то, что</w:t>
      </w:r>
      <w:proofErr w:type="gramEnd"/>
      <w:r w:rsidRPr="00D26162">
        <w:rPr>
          <w:lang w:val="ru-RU"/>
        </w:rPr>
        <w:t xml:space="preserve"> корабль нырял и кренился, избегая столкновения. — К нам приближаются неповрежд</w:t>
      </w:r>
      <w:r w:rsidR="00BF2D7C" w:rsidRPr="00D26162">
        <w:rPr>
          <w:lang w:val="ru-RU"/>
        </w:rPr>
        <w:t>е</w:t>
      </w:r>
      <w:r w:rsidRPr="00D26162">
        <w:rPr>
          <w:lang w:val="ru-RU"/>
        </w:rPr>
        <w:t>нные корабли с орудиями в боев</w:t>
      </w:r>
      <w:r w:rsidR="00740468" w:rsidRPr="00D26162">
        <w:rPr>
          <w:lang w:val="ru-RU"/>
        </w:rPr>
        <w:t>ой</w:t>
      </w:r>
      <w:r w:rsidRPr="00D26162">
        <w:rPr>
          <w:lang w:val="ru-RU"/>
        </w:rPr>
        <w:t xml:space="preserve"> готовност</w:t>
      </w:r>
      <w:r w:rsidR="00740468" w:rsidRPr="00D26162">
        <w:rPr>
          <w:lang w:val="ru-RU"/>
        </w:rPr>
        <w:t>и</w:t>
      </w:r>
      <w:r w:rsidRPr="00D26162">
        <w:rPr>
          <w:lang w:val="ru-RU"/>
        </w:rPr>
        <w:t>, и они отслеживают наше местоположение.</w:t>
      </w:r>
    </w:p>
    <w:p w14:paraId="22B8E1CA" w14:textId="57B609A9" w:rsidR="00DC2265" w:rsidRPr="00D26162" w:rsidRDefault="00DC2265" w:rsidP="0094125C">
      <w:pPr>
        <w:rPr>
          <w:lang w:val="ru-RU"/>
        </w:rPr>
      </w:pPr>
      <w:proofErr w:type="spellStart"/>
      <w:r w:rsidRPr="00D26162">
        <w:rPr>
          <w:lang w:val="ru-RU"/>
        </w:rPr>
        <w:t>Гуннлаугур</w:t>
      </w:r>
      <w:proofErr w:type="spellEnd"/>
      <w:r w:rsidRPr="00D26162">
        <w:rPr>
          <w:lang w:val="ru-RU"/>
        </w:rPr>
        <w:t xml:space="preserve"> промолчал. Он видел те же данные с авгура и мог обрабатывать их гораздо быстрее смертного. Более тр</w:t>
      </w:r>
      <w:r w:rsidR="00BF2D7C" w:rsidRPr="00D26162">
        <w:rPr>
          <w:lang w:val="ru-RU"/>
        </w:rPr>
        <w:t>е</w:t>
      </w:r>
      <w:r w:rsidRPr="00D26162">
        <w:rPr>
          <w:lang w:val="ru-RU"/>
        </w:rPr>
        <w:t xml:space="preserve">х сотен кораблей с трудом прокладывали себе путь сквозь воцарившуюся неразбериху. Поступала целая гамма сигналов о разных типах перемещения. </w:t>
      </w:r>
    </w:p>
    <w:p w14:paraId="29BAB7A9" w14:textId="6C238597" w:rsidR="00DC2265" w:rsidRPr="00D26162" w:rsidRDefault="00DC2265" w:rsidP="0094125C">
      <w:pPr>
        <w:rPr>
          <w:lang w:val="ru-RU"/>
        </w:rPr>
      </w:pPr>
      <w:r w:rsidRPr="00D26162">
        <w:rPr>
          <w:lang w:val="ru-RU"/>
        </w:rPr>
        <w:t>Бóльшая часть судов была малыми транспортниками, не особо отличающимися от «</w:t>
      </w:r>
      <w:proofErr w:type="spellStart"/>
      <w:r w:rsidRPr="00D26162">
        <w:rPr>
          <w:i/>
          <w:lang w:val="ru-RU"/>
        </w:rPr>
        <w:t>Хлаупнира</w:t>
      </w:r>
      <w:proofErr w:type="spellEnd"/>
      <w:r w:rsidRPr="00D26162">
        <w:rPr>
          <w:lang w:val="ru-RU"/>
        </w:rPr>
        <w:t>», — кораблями ближнего радиуса действия с варп-двигателям</w:t>
      </w:r>
      <w:r w:rsidR="007C595C">
        <w:rPr>
          <w:lang w:val="ru-RU"/>
        </w:rPr>
        <w:t>и</w:t>
      </w:r>
      <w:r w:rsidRPr="00D26162">
        <w:rPr>
          <w:lang w:val="ru-RU"/>
        </w:rPr>
        <w:t xml:space="preserve"> минимальной мощности. Другие являлись настоящими левиафанами — огромные транспорт</w:t>
      </w:r>
      <w:r w:rsidR="00BF2D7C" w:rsidRPr="00D26162">
        <w:rPr>
          <w:lang w:val="ru-RU"/>
        </w:rPr>
        <w:t>е</w:t>
      </w:r>
      <w:r w:rsidRPr="00D26162">
        <w:rPr>
          <w:lang w:val="ru-RU"/>
        </w:rPr>
        <w:t xml:space="preserve">ры, десантные корабли, </w:t>
      </w:r>
      <w:proofErr w:type="spellStart"/>
      <w:r w:rsidRPr="00D26162">
        <w:rPr>
          <w:lang w:val="ru-RU"/>
        </w:rPr>
        <w:t>хартийские</w:t>
      </w:r>
      <w:proofErr w:type="spellEnd"/>
      <w:r w:rsidRPr="00D26162">
        <w:rPr>
          <w:lang w:val="ru-RU"/>
        </w:rPr>
        <w:t xml:space="preserve"> тягачи и даже нечто, напоминающее корабли древних колонистов. </w:t>
      </w:r>
    </w:p>
    <w:p w14:paraId="7B24877D" w14:textId="77777777" w:rsidR="00DC2265" w:rsidRPr="00D26162" w:rsidRDefault="00DC2265" w:rsidP="0094125C">
      <w:pPr>
        <w:rPr>
          <w:lang w:val="ru-RU"/>
        </w:rPr>
      </w:pPr>
      <w:r w:rsidRPr="00D26162">
        <w:rPr>
          <w:lang w:val="ru-RU"/>
        </w:rPr>
        <w:t xml:space="preserve">Все они стремились к вратам </w:t>
      </w:r>
      <w:proofErr w:type="spellStart"/>
      <w:r w:rsidRPr="00D26162">
        <w:rPr>
          <w:lang w:val="ru-RU"/>
        </w:rPr>
        <w:t>Мандевилля</w:t>
      </w:r>
      <w:proofErr w:type="spellEnd"/>
      <w:r w:rsidRPr="00D26162">
        <w:rPr>
          <w:lang w:val="ru-RU"/>
        </w:rPr>
        <w:t xml:space="preserve"> — точкам безопасного входа в варп, но при такой концентрации кораблей и с таким количеством крупных гравитационных колодцев, расположенных в относительной близости друг от друга, это было настоящее месиво.</w:t>
      </w:r>
    </w:p>
    <w:p w14:paraId="28F8F51E" w14:textId="7F6F5F01" w:rsidR="00DC2265" w:rsidRPr="00D26162" w:rsidRDefault="00DC2265" w:rsidP="0094125C">
      <w:pPr>
        <w:rPr>
          <w:lang w:val="ru-RU"/>
        </w:rPr>
      </w:pPr>
      <w:r w:rsidRPr="00D26162">
        <w:rPr>
          <w:lang w:val="ru-RU"/>
        </w:rPr>
        <w:t xml:space="preserve">— Да уберитесь же с дороги, — бормотал </w:t>
      </w:r>
      <w:proofErr w:type="spellStart"/>
      <w:r w:rsidR="00BF2D7C" w:rsidRPr="00D26162">
        <w:rPr>
          <w:lang w:val="ru-RU"/>
        </w:rPr>
        <w:t>Ёрундур</w:t>
      </w:r>
      <w:proofErr w:type="spellEnd"/>
      <w:r w:rsidRPr="00D26162">
        <w:rPr>
          <w:lang w:val="ru-RU"/>
        </w:rPr>
        <w:t>, резко разворачивая галеон правым бортом, чтобы уйти от приближающегося десантного корабля. Несколько леденящих душу мгновений они шли почти что вровень с огромным корабл</w:t>
      </w:r>
      <w:r w:rsidR="00BF2D7C" w:rsidRPr="00D26162">
        <w:rPr>
          <w:lang w:val="ru-RU"/>
        </w:rPr>
        <w:t>е</w:t>
      </w:r>
      <w:r w:rsidRPr="00D26162">
        <w:rPr>
          <w:lang w:val="ru-RU"/>
        </w:rPr>
        <w:t xml:space="preserve">м, от бортов которого их отделяло </w:t>
      </w:r>
      <w:r w:rsidRPr="00D26162">
        <w:rPr>
          <w:lang w:val="ru-RU"/>
        </w:rPr>
        <w:lastRenderedPageBreak/>
        <w:t>всего каких-то несколько сотен ярдов; «</w:t>
      </w:r>
      <w:r w:rsidRPr="00D26162">
        <w:rPr>
          <w:i/>
          <w:lang w:val="ru-RU"/>
        </w:rPr>
        <w:t>Аметистовый сюзерен</w:t>
      </w:r>
      <w:r w:rsidRPr="00D26162">
        <w:rPr>
          <w:lang w:val="ru-RU"/>
        </w:rPr>
        <w:t xml:space="preserve">» скользил так близко от </w:t>
      </w:r>
      <w:r w:rsidR="007C595C">
        <w:rPr>
          <w:lang w:val="ru-RU"/>
        </w:rPr>
        <w:t>вращаю</w:t>
      </w:r>
      <w:r w:rsidRPr="00D26162">
        <w:rPr>
          <w:lang w:val="ru-RU"/>
        </w:rPr>
        <w:t>щегося корпуса, что можно было разглядеть эмблемы полка на входных порталах.</w:t>
      </w:r>
    </w:p>
    <w:p w14:paraId="71E03FA9" w14:textId="77777777" w:rsidR="00DC2265" w:rsidRPr="00D26162" w:rsidRDefault="00DC2265" w:rsidP="0094125C">
      <w:pPr>
        <w:rPr>
          <w:lang w:val="ru-RU"/>
        </w:rPr>
      </w:pPr>
      <w:r w:rsidRPr="00D26162">
        <w:rPr>
          <w:lang w:val="ru-RU"/>
        </w:rPr>
        <w:t xml:space="preserve">— Обнаружен орудийный залп, — доложила </w:t>
      </w:r>
      <w:proofErr w:type="spellStart"/>
      <w:r w:rsidRPr="00D26162">
        <w:rPr>
          <w:lang w:val="ru-RU"/>
        </w:rPr>
        <w:t>Суака</w:t>
      </w:r>
      <w:proofErr w:type="spellEnd"/>
      <w:r w:rsidRPr="00D26162">
        <w:rPr>
          <w:lang w:val="ru-RU"/>
        </w:rPr>
        <w:t>, перекрикивая нарастающий на мостике гул. — Целились не в нас, расстояние шестьсот миль, пеленг два-сорок пять…</w:t>
      </w:r>
    </w:p>
    <w:p w14:paraId="42F72656" w14:textId="4EE09231" w:rsidR="00DC2265" w:rsidRPr="00D26162" w:rsidRDefault="00DC2265" w:rsidP="0094125C">
      <w:pPr>
        <w:rPr>
          <w:lang w:val="ru-RU"/>
        </w:rPr>
      </w:pPr>
      <w:r w:rsidRPr="00D26162">
        <w:rPr>
          <w:lang w:val="ru-RU"/>
        </w:rPr>
        <w:t xml:space="preserve">— Они давят друг друга, — проворчал </w:t>
      </w:r>
      <w:proofErr w:type="spellStart"/>
      <w:r w:rsidR="00BF2D7C" w:rsidRPr="00D26162">
        <w:rPr>
          <w:lang w:val="ru-RU"/>
        </w:rPr>
        <w:t>Ёрундур</w:t>
      </w:r>
      <w:proofErr w:type="spellEnd"/>
      <w:r w:rsidRPr="00D26162">
        <w:rPr>
          <w:lang w:val="ru-RU"/>
        </w:rPr>
        <w:t>, сосредотачивая все свои силы на том, чтобы вывести галеон на крутой подъ</w:t>
      </w:r>
      <w:r w:rsidR="00BF2D7C" w:rsidRPr="00D26162">
        <w:rPr>
          <w:lang w:val="ru-RU"/>
        </w:rPr>
        <w:t>е</w:t>
      </w:r>
      <w:r w:rsidRPr="00D26162">
        <w:rPr>
          <w:lang w:val="ru-RU"/>
        </w:rPr>
        <w:t xml:space="preserve">м до того, как в них влетит очередной буксир. Количество кораблей уменьшалось, но медленно. Три внутрисистемных посыльных корабля промчались мимо, развернувшись вокруг своей оси, прежде чем броситься в сужающиеся окна свободного пространства. </w:t>
      </w:r>
      <w:proofErr w:type="spellStart"/>
      <w:r w:rsidR="00BF2D7C" w:rsidRPr="00D26162">
        <w:rPr>
          <w:lang w:val="ru-RU"/>
        </w:rPr>
        <w:t>Ёрундур</w:t>
      </w:r>
      <w:proofErr w:type="spellEnd"/>
      <w:r w:rsidRPr="00D26162">
        <w:rPr>
          <w:lang w:val="ru-RU"/>
        </w:rPr>
        <w:t xml:space="preserve"> напрягся ещ</w:t>
      </w:r>
      <w:r w:rsidR="00BF2D7C" w:rsidRPr="00D26162">
        <w:rPr>
          <w:lang w:val="ru-RU"/>
        </w:rPr>
        <w:t>е</w:t>
      </w:r>
      <w:r w:rsidRPr="00D26162">
        <w:rPr>
          <w:lang w:val="ru-RU"/>
        </w:rPr>
        <w:t xml:space="preserve"> сильнее, вытаскивая «</w:t>
      </w:r>
      <w:r w:rsidRPr="00D26162">
        <w:rPr>
          <w:i/>
          <w:iCs/>
          <w:lang w:val="ru-RU"/>
        </w:rPr>
        <w:t>Аметистов</w:t>
      </w:r>
      <w:r w:rsidR="007C595C">
        <w:rPr>
          <w:i/>
          <w:iCs/>
          <w:lang w:val="ru-RU"/>
        </w:rPr>
        <w:t>ый</w:t>
      </w:r>
      <w:r w:rsidRPr="00D26162">
        <w:rPr>
          <w:i/>
          <w:iCs/>
          <w:lang w:val="ru-RU"/>
        </w:rPr>
        <w:t xml:space="preserve"> сюзерен</w:t>
      </w:r>
      <w:r w:rsidRPr="00D26162">
        <w:rPr>
          <w:lang w:val="ru-RU"/>
        </w:rPr>
        <w:t>» из самого серь</w:t>
      </w:r>
      <w:r w:rsidR="00BF2D7C" w:rsidRPr="00D26162">
        <w:rPr>
          <w:lang w:val="ru-RU"/>
        </w:rPr>
        <w:t>е</w:t>
      </w:r>
      <w:r w:rsidRPr="00D26162">
        <w:rPr>
          <w:lang w:val="ru-RU"/>
        </w:rPr>
        <w:t>зного затора. Как только галеон вырвался из толчеи и оказался на самом краю скопления кораблей, на экранах сенсоров появились быстро движущиеся точки.</w:t>
      </w:r>
    </w:p>
    <w:p w14:paraId="1E869978" w14:textId="77777777" w:rsidR="00DC2265" w:rsidRPr="00D26162" w:rsidRDefault="00DC2265" w:rsidP="0094125C">
      <w:pPr>
        <w:rPr>
          <w:lang w:val="ru-RU"/>
        </w:rPr>
      </w:pPr>
      <w:r w:rsidRPr="00D26162">
        <w:rPr>
          <w:lang w:val="ru-RU"/>
        </w:rPr>
        <w:t xml:space="preserve">— Дайте мне картинку, — приказал </w:t>
      </w:r>
      <w:proofErr w:type="spellStart"/>
      <w:r w:rsidRPr="00D26162">
        <w:rPr>
          <w:lang w:val="ru-RU"/>
        </w:rPr>
        <w:t>Гуннлаугур</w:t>
      </w:r>
      <w:proofErr w:type="spellEnd"/>
      <w:r w:rsidRPr="00D26162">
        <w:rPr>
          <w:lang w:val="ru-RU"/>
        </w:rPr>
        <w:t>.</w:t>
      </w:r>
    </w:p>
    <w:p w14:paraId="2CBA5D79" w14:textId="77777777" w:rsidR="00DC2265" w:rsidRPr="00D26162" w:rsidRDefault="00DC2265" w:rsidP="0094125C">
      <w:pPr>
        <w:rPr>
          <w:lang w:val="ru-RU"/>
        </w:rPr>
      </w:pPr>
      <w:r w:rsidRPr="00D26162">
        <w:rPr>
          <w:lang w:val="ru-RU"/>
        </w:rPr>
        <w:t xml:space="preserve">— Пустотные истребители, — ответил </w:t>
      </w:r>
      <w:proofErr w:type="spellStart"/>
      <w:r w:rsidRPr="00D26162">
        <w:rPr>
          <w:lang w:val="ru-RU"/>
        </w:rPr>
        <w:t>Бъяргборн</w:t>
      </w:r>
      <w:proofErr w:type="spellEnd"/>
      <w:r w:rsidRPr="00D26162">
        <w:rPr>
          <w:lang w:val="ru-RU"/>
        </w:rPr>
        <w:t xml:space="preserve">. — Я распознал девятнадцать «Быстрых смертей», тридцать перехватчиков «Фурия», различные идентификационные сигналы быстро приближаются к передней части правого борта. </w:t>
      </w:r>
    </w:p>
    <w:p w14:paraId="04A0AC60" w14:textId="77777777" w:rsidR="00DC2265" w:rsidRPr="00D26162" w:rsidRDefault="00DC2265" w:rsidP="0094125C">
      <w:pPr>
        <w:rPr>
          <w:lang w:val="ru-RU"/>
        </w:rPr>
      </w:pPr>
      <w:r w:rsidRPr="00D26162">
        <w:rPr>
          <w:lang w:val="ru-RU"/>
        </w:rPr>
        <w:t xml:space="preserve">— Регистрирую идентификаторы ударных звеньев имперского флота из всех эскадрилий, — добавила </w:t>
      </w:r>
      <w:proofErr w:type="spellStart"/>
      <w:r w:rsidRPr="00D26162">
        <w:rPr>
          <w:lang w:val="ru-RU"/>
        </w:rPr>
        <w:t>Суака</w:t>
      </w:r>
      <w:proofErr w:type="spellEnd"/>
      <w:r w:rsidRPr="00D26162">
        <w:rPr>
          <w:lang w:val="ru-RU"/>
        </w:rPr>
        <w:t>.</w:t>
      </w:r>
    </w:p>
    <w:p w14:paraId="230181F2" w14:textId="77777777" w:rsidR="00DC2265" w:rsidRPr="00D26162" w:rsidRDefault="00DC2265" w:rsidP="0094125C">
      <w:pPr>
        <w:rPr>
          <w:lang w:val="ru-RU"/>
        </w:rPr>
      </w:pPr>
      <w:r w:rsidRPr="00D26162">
        <w:rPr>
          <w:lang w:val="ru-RU"/>
        </w:rPr>
        <w:t xml:space="preserve">— Это не флот, — сказал Ингвар, взглянув на поступающие данные. — Что бы ни говорили сигналы. </w:t>
      </w:r>
    </w:p>
    <w:p w14:paraId="0BE2D4B1" w14:textId="77777777" w:rsidR="00DC2265" w:rsidRPr="00D26162" w:rsidRDefault="00DC2265" w:rsidP="0094125C">
      <w:pPr>
        <w:rPr>
          <w:lang w:val="ru-RU"/>
        </w:rPr>
      </w:pPr>
      <w:r w:rsidRPr="00D26162">
        <w:rPr>
          <w:lang w:val="ru-RU"/>
        </w:rPr>
        <w:t xml:space="preserve">— Да, подтверждаю присутствие </w:t>
      </w:r>
      <w:proofErr w:type="spellStart"/>
      <w:r w:rsidRPr="00D26162">
        <w:rPr>
          <w:lang w:val="ru-RU"/>
        </w:rPr>
        <w:t>Архиврага</w:t>
      </w:r>
      <w:proofErr w:type="spellEnd"/>
      <w:r w:rsidRPr="00D26162">
        <w:rPr>
          <w:lang w:val="ru-RU"/>
        </w:rPr>
        <w:t xml:space="preserve">, — крикнул </w:t>
      </w:r>
      <w:proofErr w:type="spellStart"/>
      <w:r w:rsidRPr="00D26162">
        <w:rPr>
          <w:lang w:val="ru-RU"/>
        </w:rPr>
        <w:t>Бьяргборн</w:t>
      </w:r>
      <w:proofErr w:type="spellEnd"/>
      <w:r w:rsidRPr="00D26162">
        <w:rPr>
          <w:lang w:val="ru-RU"/>
        </w:rPr>
        <w:t>. — Они направляются к авианосцам.</w:t>
      </w:r>
    </w:p>
    <w:p w14:paraId="1806517C" w14:textId="7CC583D6" w:rsidR="00DC2265" w:rsidRPr="00D26162" w:rsidRDefault="00DC2265" w:rsidP="0094125C">
      <w:pPr>
        <w:rPr>
          <w:lang w:val="ru-RU"/>
        </w:rPr>
      </w:pPr>
      <w:r w:rsidRPr="00D26162">
        <w:rPr>
          <w:lang w:val="ru-RU"/>
        </w:rPr>
        <w:t xml:space="preserve">— Идем на перехват, — сказал </w:t>
      </w:r>
      <w:proofErr w:type="spellStart"/>
      <w:r w:rsidR="00BF2D7C" w:rsidRPr="00D26162">
        <w:rPr>
          <w:lang w:val="ru-RU"/>
        </w:rPr>
        <w:t>Ёрундур</w:t>
      </w:r>
      <w:proofErr w:type="spellEnd"/>
      <w:r w:rsidRPr="00D26162">
        <w:rPr>
          <w:lang w:val="ru-RU"/>
        </w:rPr>
        <w:t>.</w:t>
      </w:r>
    </w:p>
    <w:p w14:paraId="4570CAF4" w14:textId="77777777" w:rsidR="00DC2265" w:rsidRPr="00D26162" w:rsidRDefault="00DC2265" w:rsidP="0094125C">
      <w:pPr>
        <w:rPr>
          <w:lang w:val="ru-RU"/>
        </w:rPr>
      </w:pPr>
      <w:r w:rsidRPr="00D26162">
        <w:rPr>
          <w:lang w:val="ru-RU"/>
        </w:rPr>
        <w:t xml:space="preserve">— Отставить, — рявкнул </w:t>
      </w:r>
      <w:proofErr w:type="spellStart"/>
      <w:r w:rsidRPr="00D26162">
        <w:rPr>
          <w:lang w:val="ru-RU"/>
        </w:rPr>
        <w:t>Гуннлаугур</w:t>
      </w:r>
      <w:proofErr w:type="spellEnd"/>
      <w:r w:rsidRPr="00D26162">
        <w:rPr>
          <w:lang w:val="ru-RU"/>
        </w:rPr>
        <w:t>. — Мы здесь не за этим — оставайтесь на прежнем курсе.</w:t>
      </w:r>
    </w:p>
    <w:p w14:paraId="1326C25E" w14:textId="3DCAEA07" w:rsidR="00DC2265" w:rsidRPr="00D26162" w:rsidRDefault="00DC2265" w:rsidP="0094125C">
      <w:pPr>
        <w:rPr>
          <w:lang w:val="ru-RU"/>
        </w:rPr>
      </w:pPr>
      <w:r w:rsidRPr="00D26162">
        <w:rPr>
          <w:lang w:val="ru-RU"/>
        </w:rPr>
        <w:t>Вс</w:t>
      </w:r>
      <w:r w:rsidR="00BF2D7C" w:rsidRPr="00D26162">
        <w:rPr>
          <w:lang w:val="ru-RU"/>
        </w:rPr>
        <w:t>е</w:t>
      </w:r>
      <w:r w:rsidRPr="00D26162">
        <w:rPr>
          <w:lang w:val="ru-RU"/>
        </w:rPr>
        <w:t xml:space="preserve"> двигалось быстро, словно на балетном представлении орбитального масштаба, где между неуклюжими пустотными гигантами шныряли более мелкие рыбки. </w:t>
      </w:r>
    </w:p>
    <w:p w14:paraId="50FB4DD0" w14:textId="2FC1AA98" w:rsidR="00DC2265" w:rsidRPr="00D26162" w:rsidRDefault="00DC2265" w:rsidP="0094125C">
      <w:pPr>
        <w:rPr>
          <w:lang w:val="ru-RU"/>
        </w:rPr>
      </w:pPr>
      <w:r w:rsidRPr="00D26162">
        <w:rPr>
          <w:lang w:val="ru-RU"/>
        </w:rPr>
        <w:t>С точки зрения команды «</w:t>
      </w:r>
      <w:r w:rsidRPr="00D26162">
        <w:rPr>
          <w:i/>
          <w:iCs/>
          <w:lang w:val="ru-RU"/>
        </w:rPr>
        <w:t xml:space="preserve">Аметистового </w:t>
      </w:r>
      <w:r w:rsidRPr="00D26162">
        <w:rPr>
          <w:i/>
          <w:lang w:val="ru-RU"/>
        </w:rPr>
        <w:t>сюзерена</w:t>
      </w:r>
      <w:r w:rsidRPr="00D26162">
        <w:rPr>
          <w:lang w:val="ru-RU"/>
        </w:rPr>
        <w:t>» вс</w:t>
      </w:r>
      <w:r w:rsidR="00BF2D7C" w:rsidRPr="00D26162">
        <w:rPr>
          <w:lang w:val="ru-RU"/>
        </w:rPr>
        <w:t>е</w:t>
      </w:r>
      <w:r w:rsidRPr="00D26162">
        <w:rPr>
          <w:lang w:val="ru-RU"/>
        </w:rPr>
        <w:t xml:space="preserve"> выглядело бесцельно и хаотично, пока </w:t>
      </w:r>
      <w:proofErr w:type="spellStart"/>
      <w:r w:rsidR="00BF2D7C" w:rsidRPr="00D26162">
        <w:rPr>
          <w:lang w:val="ru-RU"/>
        </w:rPr>
        <w:t>Ёрундур</w:t>
      </w:r>
      <w:r w:rsidRPr="00D26162">
        <w:rPr>
          <w:lang w:val="ru-RU"/>
        </w:rPr>
        <w:t>у</w:t>
      </w:r>
      <w:proofErr w:type="spellEnd"/>
      <w:r w:rsidRPr="00D26162">
        <w:rPr>
          <w:lang w:val="ru-RU"/>
        </w:rPr>
        <w:t xml:space="preserve"> не удалось вывести галеон за горизонт </w:t>
      </w:r>
      <w:proofErr w:type="spellStart"/>
      <w:r w:rsidRPr="00D26162">
        <w:rPr>
          <w:lang w:val="ru-RU"/>
        </w:rPr>
        <w:t>Мандевилля</w:t>
      </w:r>
      <w:proofErr w:type="spellEnd"/>
      <w:r w:rsidRPr="00D26162">
        <w:rPr>
          <w:lang w:val="ru-RU"/>
        </w:rPr>
        <w:t>; тогда-то и стали просматриваться закономерности.</w:t>
      </w:r>
    </w:p>
    <w:p w14:paraId="53E51135" w14:textId="54E07A5E" w:rsidR="00DC2265" w:rsidRPr="00D26162" w:rsidRDefault="00DC2265" w:rsidP="0094125C">
      <w:pPr>
        <w:rPr>
          <w:lang w:val="ru-RU"/>
        </w:rPr>
      </w:pPr>
      <w:r w:rsidRPr="00D26162">
        <w:rPr>
          <w:lang w:val="ru-RU"/>
        </w:rPr>
        <w:t>Почти все корабли пытались спастись бегством. Авианосцы были битком забиты и гражданскими, и военными. Самые крупные из них обладали серь</w:t>
      </w:r>
      <w:r w:rsidR="00BF2D7C" w:rsidRPr="00D26162">
        <w:rPr>
          <w:lang w:val="ru-RU"/>
        </w:rPr>
        <w:t>е</w:t>
      </w:r>
      <w:r w:rsidRPr="00D26162">
        <w:rPr>
          <w:lang w:val="ru-RU"/>
        </w:rPr>
        <w:t xml:space="preserve">зным вооружением и сопротивлялись шаттлам и истребительным звеньям, но подавляющее большинство других кораблей было вооружено слабо и, не имея какой-либо поддержки, не могли за себя постоять. Жалкая горстка военных судов, казалось, предприняла попытку восстановить порядок, но их разбили, не оставив никакого шанса. Хищники учуяли кровь и стали сближаться, обстреливая и пронзая границы огромных скоплений кораблей. Каждые несколько мгновений от строя отделялся большой тягач и направлялся к горизонту </w:t>
      </w:r>
      <w:proofErr w:type="spellStart"/>
      <w:r w:rsidRPr="00D26162">
        <w:rPr>
          <w:lang w:val="ru-RU"/>
        </w:rPr>
        <w:t>Мандевилля</w:t>
      </w:r>
      <w:proofErr w:type="spellEnd"/>
      <w:r w:rsidRPr="00D26162">
        <w:rPr>
          <w:lang w:val="ru-RU"/>
        </w:rPr>
        <w:t>, тщательно рассчитывая сво</w:t>
      </w:r>
      <w:r w:rsidR="00BF2D7C" w:rsidRPr="00D26162">
        <w:rPr>
          <w:lang w:val="ru-RU"/>
        </w:rPr>
        <w:t>е</w:t>
      </w:r>
      <w:r w:rsidRPr="00D26162">
        <w:rPr>
          <w:lang w:val="ru-RU"/>
        </w:rPr>
        <w:t xml:space="preserve"> местоположение, чтобы избежать проксимальных искажений. Те, кто вс</w:t>
      </w:r>
      <w:r w:rsidR="00BF2D7C" w:rsidRPr="00D26162">
        <w:rPr>
          <w:lang w:val="ru-RU"/>
        </w:rPr>
        <w:t>е</w:t>
      </w:r>
      <w:r w:rsidRPr="00D26162">
        <w:rPr>
          <w:lang w:val="ru-RU"/>
        </w:rPr>
        <w:t xml:space="preserve"> рассчитал правильно, смогли вырваться в эфир под аккомпанемент потрескивающих энергий варпа. Те же, кто ошиб</w:t>
      </w:r>
      <w:r w:rsidR="00BF2D7C" w:rsidRPr="00D26162">
        <w:rPr>
          <w:lang w:val="ru-RU"/>
        </w:rPr>
        <w:t>е</w:t>
      </w:r>
      <w:r w:rsidRPr="00D26162">
        <w:rPr>
          <w:lang w:val="ru-RU"/>
        </w:rPr>
        <w:t>тся, обрекут свои корабли на гибель: судно разорв</w:t>
      </w:r>
      <w:r w:rsidR="00BF2D7C" w:rsidRPr="00D26162">
        <w:rPr>
          <w:lang w:val="ru-RU"/>
        </w:rPr>
        <w:t>е</w:t>
      </w:r>
      <w:r w:rsidRPr="00D26162">
        <w:rPr>
          <w:lang w:val="ru-RU"/>
        </w:rPr>
        <w:t xml:space="preserve">т на части, а членов экипажа размажет по не до конца сформированному скоплению измученной реальности. </w:t>
      </w:r>
    </w:p>
    <w:p w14:paraId="15D206A2" w14:textId="77777777" w:rsidR="00DC2265" w:rsidRPr="00D26162" w:rsidRDefault="00DC2265" w:rsidP="0094125C">
      <w:pPr>
        <w:rPr>
          <w:lang w:val="ru-RU"/>
        </w:rPr>
      </w:pPr>
      <w:r w:rsidRPr="00D26162">
        <w:rPr>
          <w:lang w:val="ru-RU"/>
        </w:rPr>
        <w:t>«</w:t>
      </w:r>
      <w:r w:rsidRPr="00D26162">
        <w:rPr>
          <w:i/>
          <w:lang w:val="ru-RU"/>
        </w:rPr>
        <w:t>Аметистовый сюзерен</w:t>
      </w:r>
      <w:r w:rsidRPr="00D26162">
        <w:rPr>
          <w:lang w:val="ru-RU"/>
        </w:rPr>
        <w:t xml:space="preserve">» был одним из очень немногих кораблей, которые стремились в противоположном направлении, пробиваясь сквозь скопление отчаявшихся судов, чтобы </w:t>
      </w:r>
      <w:r w:rsidRPr="00D26162">
        <w:rPr>
          <w:lang w:val="ru-RU"/>
        </w:rPr>
        <w:lastRenderedPageBreak/>
        <w:t>добраться до самой планеты. Остальные, что не пытались сбежать, оказались либо ослеплены и лежали в дрейфе, либо захвачены врагом, который становился сильнее с каждым новым подкреплением.</w:t>
      </w:r>
    </w:p>
    <w:p w14:paraId="3555294D" w14:textId="77777777" w:rsidR="00DC2265" w:rsidRPr="00D26162" w:rsidRDefault="00DC2265" w:rsidP="0094125C">
      <w:pPr>
        <w:rPr>
          <w:lang w:val="ru-RU"/>
        </w:rPr>
      </w:pPr>
      <w:r w:rsidRPr="00D26162">
        <w:rPr>
          <w:lang w:val="ru-RU"/>
        </w:rPr>
        <w:t xml:space="preserve">— Приближаются новые вражеские цели, — продолжал </w:t>
      </w:r>
      <w:proofErr w:type="spellStart"/>
      <w:r w:rsidRPr="00D26162">
        <w:rPr>
          <w:lang w:val="ru-RU"/>
        </w:rPr>
        <w:t>Бъяргборн</w:t>
      </w:r>
      <w:proofErr w:type="spellEnd"/>
      <w:r w:rsidRPr="00D26162">
        <w:rPr>
          <w:lang w:val="ru-RU"/>
        </w:rPr>
        <w:t xml:space="preserve">. — Судя по сигналам, из варпа вот-вот выйдет линейный крейсер. </w:t>
      </w:r>
    </w:p>
    <w:p w14:paraId="1F1E4E82" w14:textId="0FF5ADF2" w:rsidR="00DC2265" w:rsidRPr="00D26162" w:rsidRDefault="00DC2265" w:rsidP="0094125C">
      <w:pPr>
        <w:rPr>
          <w:lang w:val="ru-RU"/>
        </w:rPr>
      </w:pPr>
      <w:r w:rsidRPr="00D26162">
        <w:rPr>
          <w:lang w:val="ru-RU"/>
        </w:rPr>
        <w:t xml:space="preserve">— Ты слышал, что сказал вожак стаи, — сказал </w:t>
      </w:r>
      <w:proofErr w:type="spellStart"/>
      <w:r w:rsidR="00BF2D7C" w:rsidRPr="00D26162">
        <w:rPr>
          <w:lang w:val="ru-RU"/>
        </w:rPr>
        <w:t>Ёрундур</w:t>
      </w:r>
      <w:proofErr w:type="spellEnd"/>
      <w:r w:rsidRPr="00D26162">
        <w:rPr>
          <w:lang w:val="ru-RU"/>
        </w:rPr>
        <w:t>. — Полный впер</w:t>
      </w:r>
      <w:r w:rsidR="00BF2D7C" w:rsidRPr="00D26162">
        <w:rPr>
          <w:lang w:val="ru-RU"/>
        </w:rPr>
        <w:t>е</w:t>
      </w:r>
      <w:r w:rsidRPr="00D26162">
        <w:rPr>
          <w:lang w:val="ru-RU"/>
        </w:rPr>
        <w:t>д, строго по курсу.</w:t>
      </w:r>
    </w:p>
    <w:p w14:paraId="68B69B67" w14:textId="77777777" w:rsidR="00DC2265" w:rsidRPr="00D26162" w:rsidRDefault="00DC2265" w:rsidP="0094125C">
      <w:pPr>
        <w:rPr>
          <w:lang w:val="ru-RU"/>
        </w:rPr>
      </w:pPr>
      <w:r w:rsidRPr="00D26162">
        <w:rPr>
          <w:lang w:val="ru-RU"/>
        </w:rPr>
        <w:t xml:space="preserve">— Можете найти среди всего этого нужную нам эскадрилью? — спросил Ингвар. — Есть какие-нибудь опознавательные знаки </w:t>
      </w:r>
      <w:proofErr w:type="spellStart"/>
      <w:r w:rsidRPr="00D26162">
        <w:rPr>
          <w:lang w:val="ru-RU"/>
        </w:rPr>
        <w:t>Экклезиархии</w:t>
      </w:r>
      <w:proofErr w:type="spellEnd"/>
      <w:r w:rsidRPr="00D26162">
        <w:rPr>
          <w:lang w:val="ru-RU"/>
        </w:rPr>
        <w:t>?</w:t>
      </w:r>
    </w:p>
    <w:p w14:paraId="6D3F26D9" w14:textId="63062DDB" w:rsidR="00DC2265" w:rsidRPr="00D26162" w:rsidRDefault="00DC2265" w:rsidP="0094125C">
      <w:pPr>
        <w:rPr>
          <w:lang w:val="ru-RU"/>
        </w:rPr>
      </w:pPr>
      <w:r w:rsidRPr="00D26162">
        <w:rPr>
          <w:lang w:val="ru-RU"/>
        </w:rPr>
        <w:t xml:space="preserve">— Никак нет, господин, — ответила </w:t>
      </w:r>
      <w:proofErr w:type="spellStart"/>
      <w:r w:rsidRPr="00D26162">
        <w:rPr>
          <w:lang w:val="ru-RU"/>
        </w:rPr>
        <w:t>Суака</w:t>
      </w:r>
      <w:proofErr w:type="spellEnd"/>
      <w:r w:rsidRPr="00D26162">
        <w:rPr>
          <w:lang w:val="ru-RU"/>
        </w:rPr>
        <w:t>, усердно работая на сво</w:t>
      </w:r>
      <w:r w:rsidR="00BF2D7C" w:rsidRPr="00D26162">
        <w:rPr>
          <w:lang w:val="ru-RU"/>
        </w:rPr>
        <w:t>е</w:t>
      </w:r>
      <w:r w:rsidRPr="00D26162">
        <w:rPr>
          <w:lang w:val="ru-RU"/>
        </w:rPr>
        <w:t xml:space="preserve">м посту. — Если корабли </w:t>
      </w:r>
      <w:proofErr w:type="spellStart"/>
      <w:r w:rsidRPr="00D26162">
        <w:rPr>
          <w:lang w:val="ru-RU"/>
        </w:rPr>
        <w:t>Экклезиархии</w:t>
      </w:r>
      <w:proofErr w:type="spellEnd"/>
      <w:r w:rsidRPr="00D26162">
        <w:rPr>
          <w:lang w:val="ru-RU"/>
        </w:rPr>
        <w:t xml:space="preserve"> ещ</w:t>
      </w:r>
      <w:r w:rsidR="00BF2D7C" w:rsidRPr="00D26162">
        <w:rPr>
          <w:lang w:val="ru-RU"/>
        </w:rPr>
        <w:t>е</w:t>
      </w:r>
      <w:r w:rsidRPr="00D26162">
        <w:rPr>
          <w:lang w:val="ru-RU"/>
        </w:rPr>
        <w:t xml:space="preserve"> не уничтожены, то они должны быть далеко впереди нас.</w:t>
      </w:r>
    </w:p>
    <w:p w14:paraId="2AC2568F" w14:textId="244FCCEB" w:rsidR="00DC2265" w:rsidRPr="00D26162" w:rsidRDefault="00DC2265" w:rsidP="0094125C">
      <w:pPr>
        <w:rPr>
          <w:lang w:val="ru-RU"/>
        </w:rPr>
      </w:pPr>
      <w:r w:rsidRPr="00D26162">
        <w:rPr>
          <w:lang w:val="ru-RU"/>
        </w:rPr>
        <w:t xml:space="preserve">— Значит, продолжаем погоню, — мрачно приказал </w:t>
      </w:r>
      <w:proofErr w:type="spellStart"/>
      <w:r w:rsidRPr="00D26162">
        <w:rPr>
          <w:lang w:val="ru-RU"/>
        </w:rPr>
        <w:t>Гуннлаугур</w:t>
      </w:r>
      <w:proofErr w:type="spellEnd"/>
      <w:r w:rsidRPr="00D26162">
        <w:rPr>
          <w:lang w:val="ru-RU"/>
        </w:rPr>
        <w:t>. — Сражаться будем, когда добер</w:t>
      </w:r>
      <w:r w:rsidR="00BF2D7C" w:rsidRPr="00D26162">
        <w:rPr>
          <w:lang w:val="ru-RU"/>
        </w:rPr>
        <w:t>е</w:t>
      </w:r>
      <w:r w:rsidRPr="00D26162">
        <w:rPr>
          <w:lang w:val="ru-RU"/>
        </w:rPr>
        <w:t xml:space="preserve">мся до </w:t>
      </w:r>
      <w:proofErr w:type="spellStart"/>
      <w:r w:rsidRPr="00D26162">
        <w:rPr>
          <w:lang w:val="ru-RU"/>
        </w:rPr>
        <w:t>Ояды</w:t>
      </w:r>
      <w:proofErr w:type="spellEnd"/>
      <w:r w:rsidRPr="00D26162">
        <w:rPr>
          <w:lang w:val="ru-RU"/>
        </w:rPr>
        <w:t>.</w:t>
      </w:r>
    </w:p>
    <w:p w14:paraId="7C7F6C02" w14:textId="77777777" w:rsidR="00DC2265" w:rsidRPr="00D26162" w:rsidRDefault="00DC2265" w:rsidP="0094125C">
      <w:pPr>
        <w:rPr>
          <w:lang w:val="ru-RU"/>
        </w:rPr>
      </w:pPr>
    </w:p>
    <w:p w14:paraId="3F5F948B" w14:textId="76C39C11" w:rsidR="00DC2265" w:rsidRPr="00D26162" w:rsidRDefault="00DC2265" w:rsidP="0094125C">
      <w:pPr>
        <w:rPr>
          <w:lang w:val="ru-RU"/>
        </w:rPr>
      </w:pPr>
      <w:r w:rsidRPr="00D26162">
        <w:rPr>
          <w:lang w:val="ru-RU"/>
        </w:rPr>
        <w:t xml:space="preserve">Они вышли из боя, не сделав ни единого залпа, и </w:t>
      </w:r>
      <w:r w:rsidR="007C595C">
        <w:rPr>
          <w:lang w:val="ru-RU"/>
        </w:rPr>
        <w:t>с пустотой в душе из-за этого</w:t>
      </w:r>
      <w:r w:rsidRPr="00D26162">
        <w:rPr>
          <w:lang w:val="ru-RU"/>
        </w:rPr>
        <w:t xml:space="preserve">. После того, как </w:t>
      </w:r>
      <w:proofErr w:type="spellStart"/>
      <w:r w:rsidR="00BF2D7C" w:rsidRPr="00D26162">
        <w:rPr>
          <w:lang w:val="ru-RU"/>
        </w:rPr>
        <w:t>Ёрундур</w:t>
      </w:r>
      <w:proofErr w:type="spellEnd"/>
      <w:r w:rsidRPr="00D26162">
        <w:rPr>
          <w:lang w:val="ru-RU"/>
        </w:rPr>
        <w:t xml:space="preserve"> обуздал потрясение после выхода в реальное пространство, покинуть зону боевых действий не представляло сложности, но наблюдать в реальном времени за тем, как количество сражающихся кораблей вс</w:t>
      </w:r>
      <w:r w:rsidR="00BF2D7C" w:rsidRPr="00D26162">
        <w:rPr>
          <w:lang w:val="ru-RU"/>
        </w:rPr>
        <w:t>е</w:t>
      </w:r>
      <w:r w:rsidRPr="00D26162">
        <w:rPr>
          <w:lang w:val="ru-RU"/>
        </w:rPr>
        <w:t xml:space="preserve"> уменьшается, зная, что лишь часть из них добер</w:t>
      </w:r>
      <w:r w:rsidR="00BF2D7C" w:rsidRPr="00D26162">
        <w:rPr>
          <w:lang w:val="ru-RU"/>
        </w:rPr>
        <w:t>е</w:t>
      </w:r>
      <w:r w:rsidRPr="00D26162">
        <w:rPr>
          <w:lang w:val="ru-RU"/>
        </w:rPr>
        <w:t>тся до своих точек перехода, было тягостно.</w:t>
      </w:r>
    </w:p>
    <w:p w14:paraId="50D2703D" w14:textId="0AE0EB1B" w:rsidR="00DC2265" w:rsidRPr="00D26162" w:rsidRDefault="00DC2265" w:rsidP="0094125C">
      <w:pPr>
        <w:rPr>
          <w:lang w:val="ru-RU"/>
        </w:rPr>
      </w:pPr>
      <w:r w:rsidRPr="00D26162">
        <w:rPr>
          <w:lang w:val="ru-RU"/>
        </w:rPr>
        <w:t xml:space="preserve">За время боя </w:t>
      </w:r>
      <w:proofErr w:type="spellStart"/>
      <w:r w:rsidRPr="00D26162">
        <w:rPr>
          <w:lang w:val="ru-RU"/>
        </w:rPr>
        <w:t>Ольгейр</w:t>
      </w:r>
      <w:proofErr w:type="spellEnd"/>
      <w:r w:rsidRPr="00D26162">
        <w:rPr>
          <w:lang w:val="ru-RU"/>
        </w:rPr>
        <w:t xml:space="preserve"> не проронил ни слова, и когда </w:t>
      </w:r>
      <w:proofErr w:type="spellStart"/>
      <w:r w:rsidR="00BF2D7C" w:rsidRPr="00D26162">
        <w:rPr>
          <w:lang w:val="ru-RU"/>
        </w:rPr>
        <w:t>Ёрундур</w:t>
      </w:r>
      <w:proofErr w:type="spellEnd"/>
      <w:r w:rsidRPr="00D26162">
        <w:rPr>
          <w:lang w:val="ru-RU"/>
        </w:rPr>
        <w:t xml:space="preserve"> вышел из схватки, разогнав галеон до предельной скорости, продолжал хранить молчание. Он наблюдал за перестрелкой издалека, вместе с остальными подавляя в себе желание запрыгнуть в шаттл и приступить к уничтожению вражеских пустотных истребителей.</w:t>
      </w:r>
    </w:p>
    <w:p w14:paraId="3428A289" w14:textId="568245AF" w:rsidR="00DC2265" w:rsidRPr="00D26162" w:rsidRDefault="00DC2265" w:rsidP="0094125C">
      <w:pPr>
        <w:rPr>
          <w:lang w:val="ru-RU"/>
        </w:rPr>
      </w:pPr>
      <w:r w:rsidRPr="00D26162">
        <w:rPr>
          <w:lang w:val="ru-RU"/>
        </w:rPr>
        <w:t xml:space="preserve">На Кефе </w:t>
      </w:r>
      <w:proofErr w:type="spellStart"/>
      <w:r w:rsidRPr="00D26162">
        <w:rPr>
          <w:lang w:val="ru-RU"/>
        </w:rPr>
        <w:t>Примарис</w:t>
      </w:r>
      <w:proofErr w:type="spellEnd"/>
      <w:r w:rsidRPr="00D26162">
        <w:rPr>
          <w:lang w:val="ru-RU"/>
        </w:rPr>
        <w:t xml:space="preserve"> с </w:t>
      </w:r>
      <w:proofErr w:type="spellStart"/>
      <w:r w:rsidRPr="00D26162">
        <w:rPr>
          <w:lang w:val="ru-RU"/>
        </w:rPr>
        <w:t>Ольгейром</w:t>
      </w:r>
      <w:proofErr w:type="spellEnd"/>
      <w:r w:rsidRPr="00D26162">
        <w:rPr>
          <w:lang w:val="ru-RU"/>
        </w:rPr>
        <w:t xml:space="preserve"> случилось то же самое: вместо того, чтобы помочь с защитой планеты, он вынужден был отдать приказ об эвакуации. С тех пор каждое сражение, которое мог припомнить Тяж</w:t>
      </w:r>
      <w:r w:rsidR="00BF2D7C" w:rsidRPr="00D26162">
        <w:rPr>
          <w:lang w:val="ru-RU"/>
        </w:rPr>
        <w:t>е</w:t>
      </w:r>
      <w:r w:rsidRPr="00D26162">
        <w:rPr>
          <w:lang w:val="ru-RU"/>
        </w:rPr>
        <w:t xml:space="preserve">лая Рука, походило на подобные упражнения по ограничению ущерба — уходить до того, как у врага появляется возможность нанести ответный удар, идти на компромиссы, а не пускать в ход когти. По крайней мере, </w:t>
      </w:r>
      <w:proofErr w:type="spellStart"/>
      <w:r w:rsidRPr="00D26162">
        <w:rPr>
          <w:lang w:val="ru-RU"/>
        </w:rPr>
        <w:t>Ояда</w:t>
      </w:r>
      <w:proofErr w:type="spellEnd"/>
      <w:r w:rsidRPr="00D26162">
        <w:rPr>
          <w:lang w:val="ru-RU"/>
        </w:rPr>
        <w:t xml:space="preserve"> обещала им настоящее сражение, хотя и с противником, который слишком долго оставался неуловимым.</w:t>
      </w:r>
    </w:p>
    <w:p w14:paraId="15F03B76" w14:textId="0153C595" w:rsidR="00DC2265" w:rsidRPr="00D26162" w:rsidRDefault="00DC2265" w:rsidP="0094125C">
      <w:pPr>
        <w:rPr>
          <w:lang w:val="ru-RU"/>
        </w:rPr>
      </w:pPr>
      <w:proofErr w:type="spellStart"/>
      <w:r w:rsidRPr="00D26162">
        <w:rPr>
          <w:lang w:val="ru-RU"/>
        </w:rPr>
        <w:t>Ольгейр</w:t>
      </w:r>
      <w:proofErr w:type="spellEnd"/>
      <w:r w:rsidRPr="00D26162">
        <w:rPr>
          <w:lang w:val="ru-RU"/>
        </w:rPr>
        <w:t xml:space="preserve"> поднял свой тяж</w:t>
      </w:r>
      <w:r w:rsidR="00BF2D7C" w:rsidRPr="00D26162">
        <w:rPr>
          <w:lang w:val="ru-RU"/>
        </w:rPr>
        <w:t>е</w:t>
      </w:r>
      <w:r w:rsidRPr="00D26162">
        <w:rPr>
          <w:lang w:val="ru-RU"/>
        </w:rPr>
        <w:t>лый болтер, держа его двумя руками. Как и вс</w:t>
      </w:r>
      <w:r w:rsidR="00BF2D7C" w:rsidRPr="00D26162">
        <w:rPr>
          <w:lang w:val="ru-RU"/>
        </w:rPr>
        <w:t>е</w:t>
      </w:r>
      <w:r w:rsidRPr="00D26162">
        <w:rPr>
          <w:lang w:val="ru-RU"/>
        </w:rPr>
        <w:t xml:space="preserve"> снаряжение стаи, болтер обгорел в боях, на корпусе появились пот</w:t>
      </w:r>
      <w:r w:rsidR="00BF2D7C" w:rsidRPr="00D26162">
        <w:rPr>
          <w:lang w:val="ru-RU"/>
        </w:rPr>
        <w:t>е</w:t>
      </w:r>
      <w:r w:rsidRPr="00D26162">
        <w:rPr>
          <w:lang w:val="ru-RU"/>
        </w:rPr>
        <w:t xml:space="preserve">ртости и сколы. </w:t>
      </w:r>
    </w:p>
    <w:p w14:paraId="3C25E19A" w14:textId="1AA5C722" w:rsidR="00DC2265" w:rsidRPr="00D26162" w:rsidRDefault="007C595C" w:rsidP="0094125C">
      <w:pPr>
        <w:rPr>
          <w:lang w:val="ru-RU"/>
        </w:rPr>
      </w:pPr>
      <w:r w:rsidRPr="00D26162">
        <w:rPr>
          <w:lang w:val="ru-RU"/>
        </w:rPr>
        <w:t>После</w:t>
      </w:r>
      <w:r>
        <w:rPr>
          <w:lang w:val="ru-RU"/>
        </w:rPr>
        <w:t xml:space="preserve"> </w:t>
      </w:r>
      <w:r w:rsidRPr="00D26162">
        <w:rPr>
          <w:lang w:val="ru-RU"/>
        </w:rPr>
        <w:t xml:space="preserve">каждого сражения </w:t>
      </w:r>
      <w:proofErr w:type="spellStart"/>
      <w:r w:rsidR="00DC2265" w:rsidRPr="00D26162">
        <w:rPr>
          <w:lang w:val="ru-RU"/>
        </w:rPr>
        <w:t>Ольгейр</w:t>
      </w:r>
      <w:proofErr w:type="spellEnd"/>
      <w:r w:rsidR="00DC2265" w:rsidRPr="00D26162">
        <w:rPr>
          <w:lang w:val="ru-RU"/>
        </w:rPr>
        <w:t xml:space="preserve"> разбирал его, очищал священные компоненты оружия и произносил над ними слова защиты, как учили его железные жрецы. У этого </w:t>
      </w:r>
      <w:proofErr w:type="spellStart"/>
      <w:r w:rsidR="00DC2265" w:rsidRPr="00D26162">
        <w:rPr>
          <w:lang w:val="ru-RU"/>
        </w:rPr>
        <w:t>болтера</w:t>
      </w:r>
      <w:proofErr w:type="spellEnd"/>
      <w:r w:rsidR="00DC2265" w:rsidRPr="00D26162">
        <w:rPr>
          <w:lang w:val="ru-RU"/>
        </w:rPr>
        <w:t xml:space="preserve"> был свой собственный дух, и Тяж</w:t>
      </w:r>
      <w:r w:rsidR="00BF2D7C" w:rsidRPr="00D26162">
        <w:rPr>
          <w:lang w:val="ru-RU"/>
        </w:rPr>
        <w:t>е</w:t>
      </w:r>
      <w:r w:rsidR="00DC2265" w:rsidRPr="00D26162">
        <w:rPr>
          <w:lang w:val="ru-RU"/>
        </w:rPr>
        <w:t xml:space="preserve">лая Рука уважал его, признавал и заботился. Оружию хотелось петь не меньше, чем его хозяин жаждал битвы. Болтер хотел разинуть пасть на врага, который достоин его славы. </w:t>
      </w:r>
    </w:p>
    <w:p w14:paraId="144CB294" w14:textId="52244482" w:rsidR="00DC2265" w:rsidRPr="00D26162" w:rsidRDefault="00DC2265" w:rsidP="0094125C">
      <w:pPr>
        <w:rPr>
          <w:lang w:val="ru-RU"/>
        </w:rPr>
      </w:pPr>
      <w:r w:rsidRPr="00D26162">
        <w:rPr>
          <w:lang w:val="ru-RU"/>
        </w:rPr>
        <w:t>Он звался Сигрун</w:t>
      </w:r>
      <w:r w:rsidRPr="00D26162">
        <w:rPr>
          <w:vertAlign w:val="superscript"/>
          <w:lang w:val="ru-RU"/>
        </w:rPr>
        <w:t>8</w:t>
      </w:r>
      <w:r w:rsidRPr="00D26162">
        <w:rPr>
          <w:lang w:val="ru-RU"/>
        </w:rPr>
        <w:t xml:space="preserve">. Болтер носил это имя дольше, чем </w:t>
      </w:r>
      <w:proofErr w:type="spellStart"/>
      <w:r w:rsidRPr="00D26162">
        <w:rPr>
          <w:lang w:val="ru-RU"/>
        </w:rPr>
        <w:t>Ольгейр</w:t>
      </w:r>
      <w:proofErr w:type="spellEnd"/>
      <w:r w:rsidRPr="00D26162">
        <w:rPr>
          <w:lang w:val="ru-RU"/>
        </w:rPr>
        <w:t xml:space="preserve"> им владел, хотя тот держал его в руках так давно, что считал своей собственностью. Многие члены Ордена унаследовали оружие — самым древним из всех, которые знал Тяж</w:t>
      </w:r>
      <w:r w:rsidR="00BF2D7C" w:rsidRPr="00D26162">
        <w:rPr>
          <w:lang w:val="ru-RU"/>
        </w:rPr>
        <w:t>е</w:t>
      </w:r>
      <w:r w:rsidRPr="00D26162">
        <w:rPr>
          <w:lang w:val="ru-RU"/>
        </w:rPr>
        <w:t>лая Рука, был клинок Ингвара, — и все братья понимали, что после смерти оно перейд</w:t>
      </w:r>
      <w:r w:rsidR="00BF2D7C" w:rsidRPr="00D26162">
        <w:rPr>
          <w:lang w:val="ru-RU"/>
        </w:rPr>
        <w:t>е</w:t>
      </w:r>
      <w:r w:rsidRPr="00D26162">
        <w:rPr>
          <w:lang w:val="ru-RU"/>
        </w:rPr>
        <w:t xml:space="preserve">т к следующему владельцу. Волки </w:t>
      </w:r>
      <w:proofErr w:type="spellStart"/>
      <w:r w:rsidRPr="00D26162">
        <w:rPr>
          <w:lang w:val="ru-RU"/>
        </w:rPr>
        <w:t>Фенриса</w:t>
      </w:r>
      <w:proofErr w:type="spellEnd"/>
      <w:r w:rsidRPr="00D26162">
        <w:rPr>
          <w:lang w:val="ru-RU"/>
        </w:rPr>
        <w:t xml:space="preserve"> были держателями многих нитей истории, которые уходили к заре Империума. Некоторые нити представляли из себя саги, которые </w:t>
      </w:r>
      <w:proofErr w:type="spellStart"/>
      <w:r w:rsidRPr="00D26162">
        <w:rPr>
          <w:lang w:val="ru-RU"/>
        </w:rPr>
        <w:t>скьяльды</w:t>
      </w:r>
      <w:proofErr w:type="spellEnd"/>
      <w:r w:rsidRPr="00D26162">
        <w:rPr>
          <w:lang w:val="ru-RU"/>
        </w:rPr>
        <w:t xml:space="preserve"> заучивали наизусть и читали в залах, залитых светом очагов. Некоторые были дредноутами, в том числе и самыми почтенными, что покоились </w:t>
      </w:r>
      <w:r w:rsidRPr="00D26162">
        <w:rPr>
          <w:lang w:val="ru-RU"/>
        </w:rPr>
        <w:lastRenderedPageBreak/>
        <w:t>в недрах Горы, среди вечных льдов и теней. Среди этих нитей были клинки, болтеры и громовые щиты, каждый — обагр</w:t>
      </w:r>
      <w:r w:rsidR="00BF2D7C" w:rsidRPr="00D26162">
        <w:rPr>
          <w:lang w:val="ru-RU"/>
        </w:rPr>
        <w:t>е</w:t>
      </w:r>
      <w:r w:rsidRPr="00D26162">
        <w:rPr>
          <w:lang w:val="ru-RU"/>
        </w:rPr>
        <w:t>нный кровью тысяч врагов человечества; их снова и снова доставали из арсеналов, и утрата любой из этих вещей ощущалась так же болезненно, как и гибель их владельца.</w:t>
      </w:r>
    </w:p>
    <w:p w14:paraId="5D6BA53D" w14:textId="5F3B29C4" w:rsidR="00DC2265" w:rsidRPr="00D26162" w:rsidRDefault="00DC2265" w:rsidP="0094125C">
      <w:pPr>
        <w:rPr>
          <w:lang w:val="ru-RU"/>
        </w:rPr>
      </w:pPr>
      <w:r w:rsidRPr="00D26162">
        <w:rPr>
          <w:lang w:val="ru-RU"/>
        </w:rPr>
        <w:t xml:space="preserve">— Уже </w:t>
      </w:r>
      <w:r w:rsidR="007C595C">
        <w:rPr>
          <w:lang w:val="ru-RU"/>
        </w:rPr>
        <w:t>вот-вот</w:t>
      </w:r>
      <w:r w:rsidRPr="00D26162">
        <w:rPr>
          <w:lang w:val="ru-RU"/>
        </w:rPr>
        <w:t xml:space="preserve">, — прошептал </w:t>
      </w:r>
      <w:proofErr w:type="spellStart"/>
      <w:r w:rsidRPr="00D26162">
        <w:rPr>
          <w:lang w:val="ru-RU"/>
        </w:rPr>
        <w:t>Ольгейр</w:t>
      </w:r>
      <w:proofErr w:type="spellEnd"/>
      <w:r w:rsidRPr="00D26162">
        <w:rPr>
          <w:lang w:val="ru-RU"/>
        </w:rPr>
        <w:t xml:space="preserve"> одними губами, обращаясь не столько к духу оружия, сколько к самому себе.</w:t>
      </w:r>
    </w:p>
    <w:p w14:paraId="05AF0E53" w14:textId="3BB858DC" w:rsidR="00DC2265" w:rsidRPr="00D26162" w:rsidRDefault="00DC2265" w:rsidP="0094125C">
      <w:pPr>
        <w:rPr>
          <w:lang w:val="ru-RU"/>
        </w:rPr>
      </w:pPr>
      <w:r w:rsidRPr="00D26162">
        <w:rPr>
          <w:lang w:val="ru-RU"/>
        </w:rPr>
        <w:t xml:space="preserve">Путь к </w:t>
      </w:r>
      <w:proofErr w:type="spellStart"/>
      <w:r w:rsidRPr="00D26162">
        <w:rPr>
          <w:lang w:val="ru-RU"/>
        </w:rPr>
        <w:t>Ояде</w:t>
      </w:r>
      <w:proofErr w:type="spellEnd"/>
      <w:r w:rsidRPr="00D26162">
        <w:rPr>
          <w:lang w:val="ru-RU"/>
        </w:rPr>
        <w:t xml:space="preserve"> был недолгим. Сенсоры галеона зафиксировали ещ</w:t>
      </w:r>
      <w:r w:rsidR="00BF2D7C" w:rsidRPr="00D26162">
        <w:rPr>
          <w:lang w:val="ru-RU"/>
        </w:rPr>
        <w:t>е</w:t>
      </w:r>
      <w:r w:rsidRPr="00D26162">
        <w:rPr>
          <w:lang w:val="ru-RU"/>
        </w:rPr>
        <w:t xml:space="preserve"> десятки судов, покидающих систему, и все они направлялись к ближайшей точке </w:t>
      </w:r>
      <w:proofErr w:type="spellStart"/>
      <w:r w:rsidRPr="00D26162">
        <w:rPr>
          <w:lang w:val="ru-RU"/>
        </w:rPr>
        <w:t>Мандевилля</w:t>
      </w:r>
      <w:proofErr w:type="spellEnd"/>
      <w:r w:rsidRPr="00D26162">
        <w:rPr>
          <w:lang w:val="ru-RU"/>
        </w:rPr>
        <w:t>. Некоторые, проносясь мимо, попадали в поле зрения увеличительных приборов — ряды т</w:t>
      </w:r>
      <w:r w:rsidR="00BF2D7C" w:rsidRPr="00D26162">
        <w:rPr>
          <w:lang w:val="ru-RU"/>
        </w:rPr>
        <w:t>е</w:t>
      </w:r>
      <w:r w:rsidRPr="00D26162">
        <w:rPr>
          <w:lang w:val="ru-RU"/>
        </w:rPr>
        <w:t>мно-зел</w:t>
      </w:r>
      <w:r w:rsidR="00BF2D7C" w:rsidRPr="00D26162">
        <w:rPr>
          <w:lang w:val="ru-RU"/>
        </w:rPr>
        <w:t>е</w:t>
      </w:r>
      <w:r w:rsidRPr="00D26162">
        <w:rPr>
          <w:lang w:val="ru-RU"/>
        </w:rPr>
        <w:t xml:space="preserve">ных транспортников с потускневшей краской, нечто, напоминающее артиллерийский катер, в цветах </w:t>
      </w:r>
      <w:proofErr w:type="spellStart"/>
      <w:r w:rsidRPr="00D26162">
        <w:rPr>
          <w:lang w:val="ru-RU"/>
        </w:rPr>
        <w:t>Арбитрес</w:t>
      </w:r>
      <w:proofErr w:type="spellEnd"/>
      <w:r w:rsidRPr="00D26162">
        <w:rPr>
          <w:lang w:val="ru-RU"/>
        </w:rPr>
        <w:t>. Авгуры дальнего действия также обнаружили множество безжизненных и обесточенных остовов с разорванными бортами, которые дрейфовали в космосе. Обломки были повсюду; слои космического мусора, неуклонно увеличиваясь в размерах, усеивали подходы к планете.</w:t>
      </w:r>
    </w:p>
    <w:p w14:paraId="20B6EC30" w14:textId="598A9499" w:rsidR="00DC2265" w:rsidRPr="00D26162" w:rsidRDefault="00DC2265" w:rsidP="0094125C">
      <w:pPr>
        <w:rPr>
          <w:lang w:val="ru-RU"/>
        </w:rPr>
      </w:pPr>
      <w:r w:rsidRPr="00D26162">
        <w:rPr>
          <w:lang w:val="ru-RU"/>
        </w:rPr>
        <w:t xml:space="preserve">— Получены первые важные сигналы, — доложила </w:t>
      </w:r>
      <w:proofErr w:type="spellStart"/>
      <w:r w:rsidRPr="00D26162">
        <w:rPr>
          <w:lang w:val="ru-RU"/>
        </w:rPr>
        <w:t>Суака</w:t>
      </w:r>
      <w:proofErr w:type="spellEnd"/>
      <w:r w:rsidRPr="00D26162">
        <w:rPr>
          <w:lang w:val="ru-RU"/>
        </w:rPr>
        <w:t xml:space="preserve">, как раз в тот момент, когда сенсоры зафиксировали массу планеты, а </w:t>
      </w:r>
      <w:proofErr w:type="spellStart"/>
      <w:r w:rsidR="00BF2D7C" w:rsidRPr="00D26162">
        <w:rPr>
          <w:lang w:val="ru-RU"/>
        </w:rPr>
        <w:t>Ёрундур</w:t>
      </w:r>
      <w:proofErr w:type="spellEnd"/>
      <w:r w:rsidRPr="00D26162">
        <w:rPr>
          <w:lang w:val="ru-RU"/>
        </w:rPr>
        <w:t xml:space="preserve"> скорректировал внутреннюю траекторию движения. — Несколько тысяч движущихся объектов — сейчас ид</w:t>
      </w:r>
      <w:r w:rsidR="00BF2D7C" w:rsidRPr="00D26162">
        <w:rPr>
          <w:lang w:val="ru-RU"/>
        </w:rPr>
        <w:t>е</w:t>
      </w:r>
      <w:r w:rsidRPr="00D26162">
        <w:rPr>
          <w:lang w:val="ru-RU"/>
        </w:rPr>
        <w:t xml:space="preserve">т переброска. </w:t>
      </w:r>
    </w:p>
    <w:p w14:paraId="248FB645" w14:textId="4D01CA66" w:rsidR="00DC2265" w:rsidRPr="00D26162" w:rsidRDefault="00DC2265" w:rsidP="0094125C">
      <w:pPr>
        <w:rPr>
          <w:lang w:val="ru-RU"/>
        </w:rPr>
      </w:pPr>
      <w:r w:rsidRPr="00D26162">
        <w:rPr>
          <w:lang w:val="ru-RU"/>
        </w:rPr>
        <w:t>Вскоре авгуры сфокусировали на планете и увеличили е</w:t>
      </w:r>
      <w:r w:rsidR="00BF2D7C" w:rsidRPr="00D26162">
        <w:rPr>
          <w:lang w:val="ru-RU"/>
        </w:rPr>
        <w:t>е</w:t>
      </w:r>
      <w:r w:rsidRPr="00D26162">
        <w:rPr>
          <w:lang w:val="ru-RU"/>
        </w:rPr>
        <w:t xml:space="preserve"> изображение. </w:t>
      </w:r>
      <w:proofErr w:type="spellStart"/>
      <w:r w:rsidRPr="00D26162">
        <w:rPr>
          <w:lang w:val="ru-RU"/>
        </w:rPr>
        <w:t>Ольгейр</w:t>
      </w:r>
      <w:proofErr w:type="spellEnd"/>
      <w:r w:rsidRPr="00D26162">
        <w:rPr>
          <w:lang w:val="ru-RU"/>
        </w:rPr>
        <w:t xml:space="preserve">, как и вся остальная стая, оценивал новые данные. </w:t>
      </w:r>
    </w:p>
    <w:p w14:paraId="38503DD3" w14:textId="6245E005" w:rsidR="00DC2265" w:rsidRPr="00D26162" w:rsidRDefault="00DC2265" w:rsidP="0094125C">
      <w:pPr>
        <w:rPr>
          <w:lang w:val="ru-RU"/>
        </w:rPr>
      </w:pPr>
      <w:r w:rsidRPr="00D26162">
        <w:rPr>
          <w:lang w:val="ru-RU"/>
        </w:rPr>
        <w:t xml:space="preserve">Это был </w:t>
      </w:r>
      <w:r w:rsidR="007C595C">
        <w:rPr>
          <w:lang w:val="ru-RU"/>
        </w:rPr>
        <w:t>багров</w:t>
      </w:r>
      <w:r w:rsidRPr="00D26162">
        <w:rPr>
          <w:lang w:val="ru-RU"/>
        </w:rPr>
        <w:t>ый мир, — бушующий, окруж</w:t>
      </w:r>
      <w:r w:rsidR="00BF2D7C" w:rsidRPr="00D26162">
        <w:rPr>
          <w:lang w:val="ru-RU"/>
        </w:rPr>
        <w:t>е</w:t>
      </w:r>
      <w:r w:rsidRPr="00D26162">
        <w:rPr>
          <w:lang w:val="ru-RU"/>
        </w:rPr>
        <w:t>нный полосами т</w:t>
      </w:r>
      <w:r w:rsidR="00BF2D7C" w:rsidRPr="00D26162">
        <w:rPr>
          <w:lang w:val="ru-RU"/>
        </w:rPr>
        <w:t>е</w:t>
      </w:r>
      <w:r w:rsidRPr="00D26162">
        <w:rPr>
          <w:lang w:val="ru-RU"/>
        </w:rPr>
        <w:t>мных облаков; казалось, планета охвачена пламенем. Оптические приборы увеличивали кратность, выделяя скопления военных кораблей на высокой орбите — крошечные ч</w:t>
      </w:r>
      <w:r w:rsidR="00BF2D7C" w:rsidRPr="00D26162">
        <w:rPr>
          <w:lang w:val="ru-RU"/>
        </w:rPr>
        <w:t>е</w:t>
      </w:r>
      <w:r w:rsidRPr="00D26162">
        <w:rPr>
          <w:lang w:val="ru-RU"/>
        </w:rPr>
        <w:t>рные точки на фоне раскал</w:t>
      </w:r>
      <w:r w:rsidR="00BF2D7C" w:rsidRPr="00D26162">
        <w:rPr>
          <w:lang w:val="ru-RU"/>
        </w:rPr>
        <w:t>е</w:t>
      </w:r>
      <w:r w:rsidRPr="00D26162">
        <w:rPr>
          <w:lang w:val="ru-RU"/>
        </w:rPr>
        <w:t xml:space="preserve">нной атмосферы внизу. По всей площади виднелись вспышки света, напоминающее булавочные уколы, — выстрелы </w:t>
      </w:r>
      <w:proofErr w:type="spellStart"/>
      <w:r w:rsidRPr="00D26162">
        <w:rPr>
          <w:lang w:val="ru-RU"/>
        </w:rPr>
        <w:t>лэнсов</w:t>
      </w:r>
      <w:proofErr w:type="spellEnd"/>
      <w:r w:rsidRPr="00D26162">
        <w:rPr>
          <w:lang w:val="ru-RU"/>
        </w:rPr>
        <w:t xml:space="preserve"> или воспламеняющиеся остовы кораблей. Вокруг измученной планеты вращались столбы обломков, образовывая орбитальные кольца.</w:t>
      </w:r>
    </w:p>
    <w:p w14:paraId="79608970" w14:textId="77777777" w:rsidR="00DC2265" w:rsidRPr="00D26162" w:rsidRDefault="00DC2265" w:rsidP="0094125C">
      <w:pPr>
        <w:rPr>
          <w:lang w:val="ru-RU"/>
        </w:rPr>
      </w:pPr>
      <w:r w:rsidRPr="00D26162">
        <w:rPr>
          <w:lang w:val="ru-RU"/>
        </w:rPr>
        <w:t xml:space="preserve">— Повсеместные пожары на поверхности, — доложил </w:t>
      </w:r>
      <w:proofErr w:type="spellStart"/>
      <w:r w:rsidRPr="00D26162">
        <w:rPr>
          <w:lang w:val="ru-RU"/>
        </w:rPr>
        <w:t>Бъяргборн</w:t>
      </w:r>
      <w:proofErr w:type="spellEnd"/>
      <w:r w:rsidRPr="00D26162">
        <w:rPr>
          <w:lang w:val="ru-RU"/>
        </w:rPr>
        <w:t>, склонившись над экраном сенсора с максимальным радиусом действия. — Эта планета, по-видимому, океанический мир, но трубопроводы с прометием повреждены, и топливные пятна растут.</w:t>
      </w:r>
    </w:p>
    <w:p w14:paraId="078579F6" w14:textId="77777777" w:rsidR="00DC2265" w:rsidRPr="00D26162" w:rsidRDefault="00DC2265" w:rsidP="0094125C">
      <w:pPr>
        <w:rPr>
          <w:lang w:val="ru-RU"/>
        </w:rPr>
      </w:pPr>
      <w:proofErr w:type="spellStart"/>
      <w:r w:rsidRPr="00D26162">
        <w:rPr>
          <w:lang w:val="ru-RU"/>
        </w:rPr>
        <w:t>Ольгейр</w:t>
      </w:r>
      <w:proofErr w:type="spellEnd"/>
      <w:r w:rsidRPr="00D26162">
        <w:rPr>
          <w:lang w:val="ru-RU"/>
        </w:rPr>
        <w:t xml:space="preserve"> внимательно изучал записи. </w:t>
      </w:r>
    </w:p>
    <w:p w14:paraId="26A497FA" w14:textId="459C700A" w:rsidR="00DC2265" w:rsidRPr="00D26162" w:rsidRDefault="00DC2265" w:rsidP="0094125C">
      <w:pPr>
        <w:rPr>
          <w:lang w:val="ru-RU"/>
        </w:rPr>
      </w:pPr>
      <w:r w:rsidRPr="00D26162">
        <w:rPr>
          <w:lang w:val="ru-RU"/>
        </w:rPr>
        <w:t>— Эти города, они… плав</w:t>
      </w:r>
      <w:r w:rsidR="007C595C">
        <w:rPr>
          <w:lang w:val="ru-RU"/>
        </w:rPr>
        <w:t>уч</w:t>
      </w:r>
      <w:r w:rsidRPr="00D26162">
        <w:rPr>
          <w:lang w:val="ru-RU"/>
        </w:rPr>
        <w:t xml:space="preserve">ие? </w:t>
      </w:r>
    </w:p>
    <w:p w14:paraId="136721D9" w14:textId="77777777" w:rsidR="00DC2265" w:rsidRPr="00D26162" w:rsidRDefault="00DC2265" w:rsidP="0094125C">
      <w:pPr>
        <w:rPr>
          <w:lang w:val="ru-RU"/>
        </w:rPr>
      </w:pPr>
      <w:r w:rsidRPr="00D26162">
        <w:rPr>
          <w:lang w:val="ru-RU"/>
        </w:rPr>
        <w:t xml:space="preserve">— Похоже на то, господин, — сказала </w:t>
      </w:r>
      <w:proofErr w:type="spellStart"/>
      <w:r w:rsidRPr="00D26162">
        <w:rPr>
          <w:lang w:val="ru-RU"/>
        </w:rPr>
        <w:t>Суака</w:t>
      </w:r>
      <w:proofErr w:type="spellEnd"/>
      <w:r w:rsidRPr="00D26162">
        <w:rPr>
          <w:lang w:val="ru-RU"/>
        </w:rPr>
        <w:t>, анализируя новые видеопотоки. — Или, может быть, они стоят на буровых установках.</w:t>
      </w:r>
    </w:p>
    <w:p w14:paraId="768A3501" w14:textId="507077A1" w:rsidR="00DC2265" w:rsidRPr="00D26162" w:rsidRDefault="00DC2265" w:rsidP="0094125C">
      <w:pPr>
        <w:rPr>
          <w:lang w:val="ru-RU"/>
        </w:rPr>
      </w:pPr>
      <w:r w:rsidRPr="00D26162">
        <w:rPr>
          <w:lang w:val="ru-RU"/>
        </w:rPr>
        <w:t xml:space="preserve">— Я уже видел подобное раньше, — сказал </w:t>
      </w:r>
      <w:proofErr w:type="spellStart"/>
      <w:r w:rsidR="00BF2D7C" w:rsidRPr="00D26162">
        <w:rPr>
          <w:lang w:val="ru-RU"/>
        </w:rPr>
        <w:t>Ёрундур</w:t>
      </w:r>
      <w:proofErr w:type="spellEnd"/>
      <w:r w:rsidRPr="00D26162">
        <w:rPr>
          <w:lang w:val="ru-RU"/>
        </w:rPr>
        <w:t xml:space="preserve">, сосредоточенно наморщив лоб и подводя галеон ближе. — Нефтеперерабатывающие города-заводы, построенные над водой, как на </w:t>
      </w:r>
      <w:proofErr w:type="spellStart"/>
      <w:r w:rsidRPr="00D26162">
        <w:rPr>
          <w:lang w:val="ru-RU"/>
        </w:rPr>
        <w:t>Атрее</w:t>
      </w:r>
      <w:proofErr w:type="spellEnd"/>
      <w:r w:rsidRPr="00D26162">
        <w:rPr>
          <w:lang w:val="ru-RU"/>
        </w:rPr>
        <w:t xml:space="preserve"> Аяксе. Однако, если моря поглотит пламя, то это станет настоящим испытанием. </w:t>
      </w:r>
    </w:p>
    <w:p w14:paraId="2F2069E4" w14:textId="77777777" w:rsidR="00DC2265" w:rsidRPr="00D26162" w:rsidRDefault="00DC2265" w:rsidP="0094125C">
      <w:pPr>
        <w:rPr>
          <w:lang w:val="ru-RU"/>
        </w:rPr>
      </w:pPr>
      <w:r w:rsidRPr="00D26162">
        <w:rPr>
          <w:lang w:val="ru-RU"/>
        </w:rPr>
        <w:t xml:space="preserve">— Дайте мне больше информации, что находится на орбите, — приказал </w:t>
      </w:r>
      <w:proofErr w:type="spellStart"/>
      <w:r w:rsidRPr="00D26162">
        <w:rPr>
          <w:lang w:val="ru-RU"/>
        </w:rPr>
        <w:t>Гуннлаугур</w:t>
      </w:r>
      <w:proofErr w:type="spellEnd"/>
      <w:r w:rsidRPr="00D26162">
        <w:rPr>
          <w:lang w:val="ru-RU"/>
        </w:rPr>
        <w:t>.</w:t>
      </w:r>
    </w:p>
    <w:p w14:paraId="098B137E" w14:textId="77777777" w:rsidR="00DC2265" w:rsidRPr="00D26162" w:rsidRDefault="00DC2265" w:rsidP="0094125C">
      <w:pPr>
        <w:rPr>
          <w:lang w:val="ru-RU"/>
        </w:rPr>
      </w:pPr>
      <w:r w:rsidRPr="00D26162">
        <w:rPr>
          <w:lang w:val="ru-RU"/>
        </w:rPr>
        <w:t xml:space="preserve">Команда сенсоров зарылась в данные, вычленяя полезную информацию из мешанины сигналов. </w:t>
      </w:r>
    </w:p>
    <w:p w14:paraId="37777D13" w14:textId="322F3EE7" w:rsidR="00DC2265" w:rsidRPr="00D26162" w:rsidRDefault="00DC2265" w:rsidP="0094125C">
      <w:pPr>
        <w:rPr>
          <w:lang w:val="ru-RU"/>
        </w:rPr>
      </w:pPr>
      <w:r w:rsidRPr="00D26162">
        <w:rPr>
          <w:lang w:val="ru-RU"/>
        </w:rPr>
        <w:t>— Оборонительные платформы получили тяж</w:t>
      </w:r>
      <w:r w:rsidR="00BF2D7C" w:rsidRPr="00D26162">
        <w:rPr>
          <w:lang w:val="ru-RU"/>
        </w:rPr>
        <w:t>е</w:t>
      </w:r>
      <w:r w:rsidRPr="00D26162">
        <w:rPr>
          <w:lang w:val="ru-RU"/>
        </w:rPr>
        <w:t xml:space="preserve">лые повреждения, — доложила </w:t>
      </w:r>
      <w:proofErr w:type="spellStart"/>
      <w:r w:rsidRPr="00D26162">
        <w:rPr>
          <w:lang w:val="ru-RU"/>
        </w:rPr>
        <w:t>Суака</w:t>
      </w:r>
      <w:proofErr w:type="spellEnd"/>
      <w:r w:rsidRPr="00D26162">
        <w:rPr>
          <w:lang w:val="ru-RU"/>
        </w:rPr>
        <w:t>. — Несколько разрушены, шесть держатся до сих пор. Из-за обломков трудно определить точное количество судов, но вед</w:t>
      </w:r>
      <w:r w:rsidR="00BF2D7C" w:rsidRPr="00D26162">
        <w:rPr>
          <w:lang w:val="ru-RU"/>
        </w:rPr>
        <w:t>е</w:t>
      </w:r>
      <w:r w:rsidRPr="00D26162">
        <w:rPr>
          <w:lang w:val="ru-RU"/>
        </w:rPr>
        <w:t>тся интенсивный обстрел. Сражение вс</w:t>
      </w:r>
      <w:r w:rsidR="00BF2D7C" w:rsidRPr="00D26162">
        <w:rPr>
          <w:lang w:val="ru-RU"/>
        </w:rPr>
        <w:t>е</w:t>
      </w:r>
      <w:r w:rsidRPr="00D26162">
        <w:rPr>
          <w:lang w:val="ru-RU"/>
        </w:rPr>
        <w:t xml:space="preserve"> ещ</w:t>
      </w:r>
      <w:r w:rsidR="00BF2D7C" w:rsidRPr="00D26162">
        <w:rPr>
          <w:lang w:val="ru-RU"/>
        </w:rPr>
        <w:t>е</w:t>
      </w:r>
      <w:r w:rsidRPr="00D26162">
        <w:rPr>
          <w:lang w:val="ru-RU"/>
        </w:rPr>
        <w:t xml:space="preserve"> далеко от развязки.</w:t>
      </w:r>
    </w:p>
    <w:p w14:paraId="7E06137F" w14:textId="77777777" w:rsidR="00DC2265" w:rsidRPr="00D26162" w:rsidRDefault="00DC2265" w:rsidP="0094125C">
      <w:pPr>
        <w:rPr>
          <w:lang w:val="ru-RU"/>
        </w:rPr>
      </w:pPr>
      <w:r w:rsidRPr="00D26162">
        <w:rPr>
          <w:lang w:val="ru-RU"/>
        </w:rPr>
        <w:t xml:space="preserve">— Есть сигналы техники </w:t>
      </w:r>
      <w:proofErr w:type="spellStart"/>
      <w:r w:rsidRPr="00D26162">
        <w:rPr>
          <w:lang w:val="ru-RU"/>
        </w:rPr>
        <w:t>Экклезиархии</w:t>
      </w:r>
      <w:proofErr w:type="spellEnd"/>
      <w:r w:rsidRPr="00D26162">
        <w:rPr>
          <w:lang w:val="ru-RU"/>
        </w:rPr>
        <w:t>? — спросил Ингвар.</w:t>
      </w:r>
    </w:p>
    <w:p w14:paraId="4A26E7EC" w14:textId="77777777" w:rsidR="00DC2265" w:rsidRPr="00D26162" w:rsidRDefault="00DC2265" w:rsidP="0094125C">
      <w:pPr>
        <w:rPr>
          <w:lang w:val="ru-RU"/>
        </w:rPr>
      </w:pPr>
      <w:r w:rsidRPr="00D26162">
        <w:rPr>
          <w:lang w:val="ru-RU"/>
        </w:rPr>
        <w:lastRenderedPageBreak/>
        <w:t xml:space="preserve">— Сигналов много, но пока что нет ничего, что соответствовало бы нужным обозначениям, — сказал </w:t>
      </w:r>
      <w:proofErr w:type="spellStart"/>
      <w:r w:rsidRPr="00D26162">
        <w:rPr>
          <w:lang w:val="ru-RU"/>
        </w:rPr>
        <w:t>Бъяргборн</w:t>
      </w:r>
      <w:proofErr w:type="spellEnd"/>
      <w:r w:rsidRPr="00D26162">
        <w:rPr>
          <w:lang w:val="ru-RU"/>
        </w:rPr>
        <w:t>.</w:t>
      </w:r>
    </w:p>
    <w:p w14:paraId="519C1B14" w14:textId="77777777" w:rsidR="00DC2265" w:rsidRPr="00D26162" w:rsidRDefault="00DC2265" w:rsidP="0094125C">
      <w:pPr>
        <w:rPr>
          <w:lang w:val="ru-RU"/>
        </w:rPr>
      </w:pPr>
      <w:r w:rsidRPr="00D26162">
        <w:rPr>
          <w:lang w:val="ru-RU"/>
        </w:rPr>
        <w:t xml:space="preserve">— Может, эскадрилью уже уничтожили? — спросил </w:t>
      </w:r>
      <w:proofErr w:type="spellStart"/>
      <w:r w:rsidRPr="00D26162">
        <w:rPr>
          <w:lang w:val="ru-RU"/>
        </w:rPr>
        <w:t>Гуннлаугур</w:t>
      </w:r>
      <w:proofErr w:type="spellEnd"/>
      <w:r w:rsidRPr="00D26162">
        <w:rPr>
          <w:lang w:val="ru-RU"/>
        </w:rPr>
        <w:t>.</w:t>
      </w:r>
    </w:p>
    <w:p w14:paraId="6CC7C001" w14:textId="77777777" w:rsidR="00DC2265" w:rsidRPr="00D26162" w:rsidRDefault="00DC2265" w:rsidP="0094125C">
      <w:pPr>
        <w:rPr>
          <w:lang w:val="ru-RU"/>
        </w:rPr>
      </w:pPr>
      <w:r w:rsidRPr="00D26162">
        <w:rPr>
          <w:lang w:val="ru-RU"/>
        </w:rPr>
        <w:t>— Нет, они здесь, — тихо ответил Бальдр.</w:t>
      </w:r>
    </w:p>
    <w:p w14:paraId="461DDC3A" w14:textId="77777777" w:rsidR="00DC2265" w:rsidRPr="00D26162" w:rsidRDefault="00DC2265" w:rsidP="0094125C">
      <w:pPr>
        <w:rPr>
          <w:lang w:val="ru-RU"/>
        </w:rPr>
      </w:pPr>
      <w:proofErr w:type="spellStart"/>
      <w:r w:rsidRPr="00D26162">
        <w:rPr>
          <w:lang w:val="ru-RU"/>
        </w:rPr>
        <w:t>Ольгейр</w:t>
      </w:r>
      <w:proofErr w:type="spellEnd"/>
      <w:r w:rsidRPr="00D26162">
        <w:rPr>
          <w:lang w:val="ru-RU"/>
        </w:rPr>
        <w:t xml:space="preserve"> резко повернулся, чтобы посмотреть на боевого брата, и увидел на его лице лишь уверенность. На мгновение он подумал, что Бальдр каким-то образом снял этот проклятый ошейник и полностью раскрыл свой загадочный потенциал, но вот он — притаился между нагрудником и уплотнителем шлема; железные наконечники поблескивали в просветах моста.</w:t>
      </w:r>
    </w:p>
    <w:p w14:paraId="02966C46" w14:textId="0EA287AA" w:rsidR="00DC2265" w:rsidRPr="00D26162" w:rsidRDefault="00DC2265" w:rsidP="0094125C">
      <w:pPr>
        <w:rPr>
          <w:lang w:val="ru-RU"/>
        </w:rPr>
      </w:pPr>
      <w:r w:rsidRPr="00D26162">
        <w:rPr>
          <w:lang w:val="ru-RU"/>
        </w:rPr>
        <w:t xml:space="preserve">Поняв, что ошейник на месте, все так… </w:t>
      </w:r>
      <w:r w:rsidRPr="00D26162">
        <w:rPr>
          <w:i/>
          <w:lang w:val="ru-RU"/>
        </w:rPr>
        <w:t>расслабились</w:t>
      </w:r>
      <w:r w:rsidRPr="00D26162">
        <w:rPr>
          <w:lang w:val="ru-RU"/>
        </w:rPr>
        <w:t xml:space="preserve">, будто только что исчезла потенциальная угроза. Все это видели — все видели, кем стал Бальдр. Даже сейчас, на пороге битвы, </w:t>
      </w:r>
      <w:proofErr w:type="spellStart"/>
      <w:r w:rsidRPr="00D26162">
        <w:rPr>
          <w:lang w:val="ru-RU"/>
        </w:rPr>
        <w:t>Ольгейра</w:t>
      </w:r>
      <w:proofErr w:type="spellEnd"/>
      <w:r w:rsidRPr="00D26162">
        <w:rPr>
          <w:lang w:val="ru-RU"/>
        </w:rPr>
        <w:t xml:space="preserve"> не покидали сомнения, терзавшие его ещ</w:t>
      </w:r>
      <w:r w:rsidR="00BF2D7C" w:rsidRPr="00D26162">
        <w:rPr>
          <w:lang w:val="ru-RU"/>
        </w:rPr>
        <w:t>е</w:t>
      </w:r>
      <w:r w:rsidRPr="00D26162">
        <w:rPr>
          <w:lang w:val="ru-RU"/>
        </w:rPr>
        <w:t xml:space="preserve"> с первой вспышки на Рас </w:t>
      </w:r>
      <w:proofErr w:type="spellStart"/>
      <w:r w:rsidRPr="00D26162">
        <w:rPr>
          <w:lang w:val="ru-RU"/>
        </w:rPr>
        <w:t>Шакех</w:t>
      </w:r>
      <w:proofErr w:type="spellEnd"/>
      <w:r w:rsidRPr="00D26162">
        <w:rPr>
          <w:lang w:val="ru-RU"/>
        </w:rPr>
        <w:t>.</w:t>
      </w:r>
    </w:p>
    <w:p w14:paraId="5FC46CAE" w14:textId="77777777" w:rsidR="00DC2265" w:rsidRPr="00D26162" w:rsidRDefault="00DC2265" w:rsidP="0094125C">
      <w:pPr>
        <w:rPr>
          <w:lang w:val="ru-RU"/>
        </w:rPr>
      </w:pPr>
      <w:r w:rsidRPr="00D26162">
        <w:rPr>
          <w:lang w:val="ru-RU"/>
        </w:rPr>
        <w:t>Однако сейчас не время их высказывать.</w:t>
      </w:r>
    </w:p>
    <w:p w14:paraId="0D8A3259" w14:textId="56F786D2" w:rsidR="00DC2265" w:rsidRPr="00D26162" w:rsidRDefault="00DC2265" w:rsidP="0094125C">
      <w:pPr>
        <w:rPr>
          <w:lang w:val="ru-RU"/>
        </w:rPr>
      </w:pPr>
      <w:r w:rsidRPr="00D26162">
        <w:rPr>
          <w:lang w:val="ru-RU"/>
        </w:rPr>
        <w:t xml:space="preserve">— Подведите нас поближе, — приказал </w:t>
      </w:r>
      <w:proofErr w:type="spellStart"/>
      <w:r w:rsidRPr="00D26162">
        <w:rPr>
          <w:lang w:val="ru-RU"/>
        </w:rPr>
        <w:t>Гуннлаугур</w:t>
      </w:r>
      <w:proofErr w:type="spellEnd"/>
      <w:r w:rsidRPr="00D26162">
        <w:rPr>
          <w:lang w:val="ru-RU"/>
        </w:rPr>
        <w:t>. — Если они на орбите, то там мы их и достанем. Сосредоточьте все сенсоры на сигнатуре цели — я хочу, чтобы е</w:t>
      </w:r>
      <w:r w:rsidR="00BF2D7C" w:rsidRPr="00D26162">
        <w:rPr>
          <w:lang w:val="ru-RU"/>
        </w:rPr>
        <w:t>е</w:t>
      </w:r>
      <w:r w:rsidRPr="00D26162">
        <w:rPr>
          <w:lang w:val="ru-RU"/>
        </w:rPr>
        <w:t xml:space="preserve"> обнаружили.</w:t>
      </w:r>
    </w:p>
    <w:p w14:paraId="09BA305D" w14:textId="1135C5CA" w:rsidR="00DC2265" w:rsidRPr="00D26162" w:rsidRDefault="00DC2265" w:rsidP="0094125C">
      <w:pPr>
        <w:rPr>
          <w:lang w:val="ru-RU"/>
        </w:rPr>
      </w:pPr>
      <w:r w:rsidRPr="00D26162">
        <w:rPr>
          <w:lang w:val="ru-RU"/>
        </w:rPr>
        <w:t>— Если нам не очень повез</w:t>
      </w:r>
      <w:r w:rsidR="00BF2D7C" w:rsidRPr="00D26162">
        <w:rPr>
          <w:lang w:val="ru-RU"/>
        </w:rPr>
        <w:t>е</w:t>
      </w:r>
      <w:r w:rsidRPr="00D26162">
        <w:rPr>
          <w:lang w:val="ru-RU"/>
        </w:rPr>
        <w:t xml:space="preserve">т, — сказал </w:t>
      </w:r>
      <w:proofErr w:type="spellStart"/>
      <w:r w:rsidRPr="00D26162">
        <w:rPr>
          <w:lang w:val="ru-RU"/>
        </w:rPr>
        <w:t>Ольгейр</w:t>
      </w:r>
      <w:proofErr w:type="spellEnd"/>
      <w:r w:rsidRPr="00D26162">
        <w:rPr>
          <w:lang w:val="ru-RU"/>
        </w:rPr>
        <w:t>, — то они уже приземлятся.</w:t>
      </w:r>
    </w:p>
    <w:p w14:paraId="46DE23D2" w14:textId="77777777" w:rsidR="00DC2265" w:rsidRPr="00D26162" w:rsidRDefault="00DC2265" w:rsidP="0094125C">
      <w:pPr>
        <w:rPr>
          <w:lang w:val="ru-RU"/>
        </w:rPr>
      </w:pPr>
      <w:r w:rsidRPr="00D26162">
        <w:rPr>
          <w:lang w:val="ru-RU"/>
        </w:rPr>
        <w:t>— До сих пор нам не очень-то везло, — сказал Ингвар.</w:t>
      </w:r>
    </w:p>
    <w:p w14:paraId="5311066E" w14:textId="77777777" w:rsidR="00DC2265" w:rsidRPr="00D26162" w:rsidRDefault="00DC2265" w:rsidP="0094125C">
      <w:pPr>
        <w:rPr>
          <w:lang w:val="ru-RU"/>
        </w:rPr>
      </w:pPr>
      <w:r w:rsidRPr="00D26162">
        <w:rPr>
          <w:lang w:val="ru-RU"/>
        </w:rPr>
        <w:t xml:space="preserve">— Просто покажите его, — сказал </w:t>
      </w:r>
      <w:proofErr w:type="spellStart"/>
      <w:r w:rsidRPr="00D26162">
        <w:rPr>
          <w:lang w:val="ru-RU"/>
        </w:rPr>
        <w:t>Гуннлаугур</w:t>
      </w:r>
      <w:proofErr w:type="spellEnd"/>
      <w:r w:rsidRPr="00D26162">
        <w:rPr>
          <w:lang w:val="ru-RU"/>
        </w:rPr>
        <w:t>. — «</w:t>
      </w:r>
      <w:proofErr w:type="spellStart"/>
      <w:r w:rsidRPr="00D26162">
        <w:rPr>
          <w:i/>
          <w:lang w:val="ru-RU"/>
        </w:rPr>
        <w:t>Хлаупнир</w:t>
      </w:r>
      <w:proofErr w:type="spellEnd"/>
      <w:r w:rsidRPr="00D26162">
        <w:rPr>
          <w:lang w:val="ru-RU"/>
        </w:rPr>
        <w:t xml:space="preserve">» готов; если понадобится, то мы высадимся на планету. </w:t>
      </w:r>
    </w:p>
    <w:p w14:paraId="4F308D51" w14:textId="55C0FF25" w:rsidR="00DC2265" w:rsidRPr="00D26162" w:rsidRDefault="00DC2265" w:rsidP="0094125C">
      <w:pPr>
        <w:rPr>
          <w:lang w:val="ru-RU"/>
        </w:rPr>
      </w:pPr>
      <w:r w:rsidRPr="00D26162">
        <w:rPr>
          <w:lang w:val="ru-RU"/>
        </w:rPr>
        <w:t>«</w:t>
      </w:r>
      <w:r w:rsidRPr="00D26162">
        <w:rPr>
          <w:i/>
          <w:lang w:val="ru-RU"/>
        </w:rPr>
        <w:t>Аметистовый сюзерен</w:t>
      </w:r>
      <w:r w:rsidRPr="00D26162">
        <w:rPr>
          <w:lang w:val="ru-RU"/>
        </w:rPr>
        <w:t>» устремился впер</w:t>
      </w:r>
      <w:r w:rsidR="00BF2D7C" w:rsidRPr="00D26162">
        <w:rPr>
          <w:lang w:val="ru-RU"/>
        </w:rPr>
        <w:t>е</w:t>
      </w:r>
      <w:r w:rsidRPr="00D26162">
        <w:rPr>
          <w:lang w:val="ru-RU"/>
        </w:rPr>
        <w:t>д, врезаясь в сгущающиеся скопления обломков и держа курс на дал</w:t>
      </w:r>
      <w:r w:rsidR="00BF2D7C" w:rsidRPr="00D26162">
        <w:rPr>
          <w:lang w:val="ru-RU"/>
        </w:rPr>
        <w:t>е</w:t>
      </w:r>
      <w:r w:rsidRPr="00D26162">
        <w:rPr>
          <w:lang w:val="ru-RU"/>
        </w:rPr>
        <w:t>кую светящуюся точку, которая превратилась в сияющий диск — восходящую дугу мира, бьющегося в предсмертной агонии.</w:t>
      </w:r>
    </w:p>
    <w:p w14:paraId="14AA30B9" w14:textId="377F0390" w:rsidR="00DC2265" w:rsidRPr="00D26162" w:rsidRDefault="00DC2265" w:rsidP="0094125C">
      <w:pPr>
        <w:rPr>
          <w:lang w:val="ru-RU"/>
        </w:rPr>
      </w:pPr>
      <w:proofErr w:type="spellStart"/>
      <w:r w:rsidRPr="00D26162">
        <w:rPr>
          <w:lang w:val="ru-RU"/>
        </w:rPr>
        <w:t>Суака</w:t>
      </w:r>
      <w:proofErr w:type="spellEnd"/>
      <w:r w:rsidRPr="00D26162">
        <w:rPr>
          <w:lang w:val="ru-RU"/>
        </w:rPr>
        <w:t xml:space="preserve"> постоянно комментировала приближение. По мере того, как расстояние сокращалось, команда </w:t>
      </w:r>
      <w:r w:rsidR="00255795" w:rsidRPr="00D26162">
        <w:rPr>
          <w:lang w:val="ru-RU"/>
        </w:rPr>
        <w:t>наблюда</w:t>
      </w:r>
      <w:r w:rsidR="00255795">
        <w:rPr>
          <w:lang w:val="ru-RU"/>
        </w:rPr>
        <w:t>ла</w:t>
      </w:r>
      <w:r w:rsidR="00255795" w:rsidRPr="00D26162">
        <w:rPr>
          <w:lang w:val="ru-RU"/>
        </w:rPr>
        <w:t xml:space="preserve"> </w:t>
      </w:r>
      <w:r w:rsidRPr="00D26162">
        <w:rPr>
          <w:lang w:val="ru-RU"/>
        </w:rPr>
        <w:t xml:space="preserve">в реальном времени увеличивающееся качество изображения; на нем проступали картины массового разрушения, развернувшегося по всей планете. Когда они </w:t>
      </w:r>
      <w:r w:rsidR="00255795">
        <w:rPr>
          <w:lang w:val="ru-RU"/>
        </w:rPr>
        <w:t>попали в</w:t>
      </w:r>
      <w:r w:rsidRPr="00D26162">
        <w:rPr>
          <w:lang w:val="ru-RU"/>
        </w:rPr>
        <w:t xml:space="preserve"> зон</w:t>
      </w:r>
      <w:r w:rsidR="00255795">
        <w:rPr>
          <w:lang w:val="ru-RU"/>
        </w:rPr>
        <w:t>у</w:t>
      </w:r>
      <w:r w:rsidRPr="00D26162">
        <w:rPr>
          <w:lang w:val="ru-RU"/>
        </w:rPr>
        <w:t xml:space="preserve"> прямой видимости, в поле зрения появились три осажд</w:t>
      </w:r>
      <w:r w:rsidR="00BF2D7C" w:rsidRPr="00D26162">
        <w:rPr>
          <w:lang w:val="ru-RU"/>
        </w:rPr>
        <w:t>е</w:t>
      </w:r>
      <w:r w:rsidRPr="00D26162">
        <w:rPr>
          <w:lang w:val="ru-RU"/>
        </w:rPr>
        <w:t xml:space="preserve">нные орбитальные платформы, сердца </w:t>
      </w:r>
      <w:r w:rsidR="00255795">
        <w:rPr>
          <w:lang w:val="ru-RU"/>
        </w:rPr>
        <w:t xml:space="preserve">которых </w:t>
      </w:r>
      <w:r w:rsidRPr="00D26162">
        <w:rPr>
          <w:lang w:val="ru-RU"/>
        </w:rPr>
        <w:t xml:space="preserve">горели, реакторы протекали, а изрытые отметинами корпуса вспучились и треснули. Вокруг платформ сновали мчащиеся эскорты, неуклюжие линейные крейсера, стремительные тендеры и целая плеяда неклассифицированных малых боевых кораблей со сверкающими лазерными пушками. Примерно на трети кораблей виднелись эмблемы защитников </w:t>
      </w:r>
      <w:proofErr w:type="spellStart"/>
      <w:r w:rsidRPr="00D26162">
        <w:rPr>
          <w:lang w:val="ru-RU"/>
        </w:rPr>
        <w:t>Ояды</w:t>
      </w:r>
      <w:proofErr w:type="spellEnd"/>
      <w:r w:rsidRPr="00D26162">
        <w:rPr>
          <w:lang w:val="ru-RU"/>
        </w:rPr>
        <w:t xml:space="preserve">, среди них было несколько загадочных ковчегов Механикус, но преобладающее большинство </w:t>
      </w:r>
      <w:r w:rsidR="00352D18">
        <w:rPr>
          <w:lang w:val="ru-RU"/>
        </w:rPr>
        <w:t>по виду было</w:t>
      </w:r>
      <w:r w:rsidRPr="00D26162">
        <w:rPr>
          <w:lang w:val="ru-RU"/>
        </w:rPr>
        <w:t xml:space="preserve"> </w:t>
      </w:r>
      <w:proofErr w:type="spellStart"/>
      <w:r w:rsidR="00352D18">
        <w:rPr>
          <w:lang w:val="ru-RU"/>
        </w:rPr>
        <w:t>суднм</w:t>
      </w:r>
      <w:r w:rsidRPr="00D26162">
        <w:rPr>
          <w:lang w:val="ru-RU"/>
        </w:rPr>
        <w:t>и</w:t>
      </w:r>
      <w:proofErr w:type="spellEnd"/>
      <w:r w:rsidRPr="00D26162">
        <w:rPr>
          <w:lang w:val="ru-RU"/>
        </w:rPr>
        <w:t xml:space="preserve"> предателей — разграбленные авианосцы </w:t>
      </w:r>
      <w:proofErr w:type="spellStart"/>
      <w:r w:rsidRPr="00D26162">
        <w:rPr>
          <w:lang w:val="ru-RU"/>
        </w:rPr>
        <w:t>Милитарум</w:t>
      </w:r>
      <w:proofErr w:type="spellEnd"/>
      <w:r w:rsidRPr="00D26162">
        <w:rPr>
          <w:lang w:val="ru-RU"/>
        </w:rPr>
        <w:t>, похожие на «</w:t>
      </w:r>
      <w:r w:rsidRPr="00255795">
        <w:rPr>
          <w:i/>
          <w:iCs/>
          <w:lang w:val="ru-RU"/>
        </w:rPr>
        <w:t>Аметистовый сюзерен</w:t>
      </w:r>
      <w:r w:rsidRPr="00D26162">
        <w:rPr>
          <w:lang w:val="ru-RU"/>
        </w:rPr>
        <w:t>» галеоны ренегатов, захваченные военные корабли с наспех намал</w:t>
      </w:r>
      <w:r w:rsidR="00BF2D7C" w:rsidRPr="00D26162">
        <w:rPr>
          <w:lang w:val="ru-RU"/>
        </w:rPr>
        <w:t>е</w:t>
      </w:r>
      <w:r w:rsidRPr="00D26162">
        <w:rPr>
          <w:lang w:val="ru-RU"/>
        </w:rPr>
        <w:t>ванными символами запрещ</w:t>
      </w:r>
      <w:r w:rsidR="00BF2D7C" w:rsidRPr="00D26162">
        <w:rPr>
          <w:lang w:val="ru-RU"/>
        </w:rPr>
        <w:t>е</w:t>
      </w:r>
      <w:r w:rsidRPr="00D26162">
        <w:rPr>
          <w:lang w:val="ru-RU"/>
        </w:rPr>
        <w:t xml:space="preserve">нных частей, и </w:t>
      </w:r>
      <w:proofErr w:type="spellStart"/>
      <w:r w:rsidRPr="00D26162">
        <w:rPr>
          <w:lang w:val="ru-RU"/>
        </w:rPr>
        <w:t>бóльшая</w:t>
      </w:r>
      <w:proofErr w:type="spellEnd"/>
      <w:r w:rsidRPr="00D26162">
        <w:rPr>
          <w:lang w:val="ru-RU"/>
        </w:rPr>
        <w:t xml:space="preserve"> часть этого сборища была разбита подчистую. Самым впечатляющим зрелищем был остроконечный профиль настоящего боевого корабля Хаоса, ощетинившегося медными пушками, жерла которых извергали в атмосферу зловещие энергетические лучи.</w:t>
      </w:r>
    </w:p>
    <w:p w14:paraId="601BE9F2" w14:textId="0DDE6AC8" w:rsidR="00DC2265" w:rsidRPr="00D26162" w:rsidRDefault="00DC2265" w:rsidP="0094125C">
      <w:pPr>
        <w:rPr>
          <w:lang w:val="ru-RU"/>
        </w:rPr>
      </w:pPr>
      <w:r w:rsidRPr="00D26162">
        <w:rPr>
          <w:lang w:val="ru-RU"/>
        </w:rPr>
        <w:t xml:space="preserve">Атмосфера пылала. Приблизившись, </w:t>
      </w:r>
      <w:proofErr w:type="spellStart"/>
      <w:r w:rsidRPr="00D26162">
        <w:rPr>
          <w:lang w:val="ru-RU"/>
        </w:rPr>
        <w:t>Ольгейр</w:t>
      </w:r>
      <w:proofErr w:type="spellEnd"/>
      <w:r w:rsidRPr="00D26162">
        <w:rPr>
          <w:lang w:val="ru-RU"/>
        </w:rPr>
        <w:t xml:space="preserve"> увидел огромные клубы гонимого раскал</w:t>
      </w:r>
      <w:r w:rsidR="00BF2D7C" w:rsidRPr="00D26162">
        <w:rPr>
          <w:lang w:val="ru-RU"/>
        </w:rPr>
        <w:t>е</w:t>
      </w:r>
      <w:r w:rsidRPr="00D26162">
        <w:rPr>
          <w:lang w:val="ru-RU"/>
        </w:rPr>
        <w:t xml:space="preserve">нными ветрами дыма, окутывающего полушарие планеты, точно прошитый вспышками молний саван. </w:t>
      </w:r>
    </w:p>
    <w:p w14:paraId="29EAC05B" w14:textId="10E3E9A7" w:rsidR="00DC2265" w:rsidRPr="00D26162" w:rsidRDefault="00DC2265" w:rsidP="0094125C">
      <w:pPr>
        <w:rPr>
          <w:lang w:val="ru-RU"/>
        </w:rPr>
      </w:pPr>
      <w:r w:rsidRPr="00D26162">
        <w:rPr>
          <w:lang w:val="ru-RU"/>
        </w:rPr>
        <w:t>Сквозь рваные просветы в завесе можно было разглядеть подсвеч</w:t>
      </w:r>
      <w:r w:rsidR="00352D18">
        <w:rPr>
          <w:lang w:val="ru-RU"/>
        </w:rPr>
        <w:t>енн</w:t>
      </w:r>
      <w:r w:rsidRPr="00D26162">
        <w:rPr>
          <w:lang w:val="ru-RU"/>
        </w:rPr>
        <w:t>ую красными пожарами поверхность планеты, шипящую от пара и смога; огни огромных городов вс</w:t>
      </w:r>
      <w:r w:rsidR="00BF2D7C" w:rsidRPr="00D26162">
        <w:rPr>
          <w:lang w:val="ru-RU"/>
        </w:rPr>
        <w:t>е</w:t>
      </w:r>
      <w:r w:rsidRPr="00D26162">
        <w:rPr>
          <w:lang w:val="ru-RU"/>
        </w:rPr>
        <w:t xml:space="preserve"> ещ</w:t>
      </w:r>
      <w:r w:rsidR="00BF2D7C" w:rsidRPr="00D26162">
        <w:rPr>
          <w:lang w:val="ru-RU"/>
        </w:rPr>
        <w:t>е</w:t>
      </w:r>
      <w:r w:rsidRPr="00D26162">
        <w:rPr>
          <w:lang w:val="ru-RU"/>
        </w:rPr>
        <w:t xml:space="preserve"> побл</w:t>
      </w:r>
      <w:r w:rsidR="00BF2D7C" w:rsidRPr="00D26162">
        <w:rPr>
          <w:lang w:val="ru-RU"/>
        </w:rPr>
        <w:t>е</w:t>
      </w:r>
      <w:r w:rsidRPr="00D26162">
        <w:rPr>
          <w:lang w:val="ru-RU"/>
        </w:rPr>
        <w:t>скивали, но были едва различимы среди клубов дыма.</w:t>
      </w:r>
    </w:p>
    <w:p w14:paraId="2DE23BED" w14:textId="3A2DA259" w:rsidR="00DC2265" w:rsidRPr="00D26162" w:rsidRDefault="00DC2265" w:rsidP="0094125C">
      <w:pPr>
        <w:rPr>
          <w:lang w:val="ru-RU"/>
        </w:rPr>
      </w:pPr>
      <w:r w:rsidRPr="00D26162">
        <w:rPr>
          <w:lang w:val="ru-RU"/>
        </w:rPr>
        <w:lastRenderedPageBreak/>
        <w:t xml:space="preserve">— Повелитель, на нас навелись, — предупредил </w:t>
      </w:r>
      <w:proofErr w:type="spellStart"/>
      <w:r w:rsidRPr="00D26162">
        <w:rPr>
          <w:lang w:val="ru-RU"/>
        </w:rPr>
        <w:t>Бъяргборн</w:t>
      </w:r>
      <w:proofErr w:type="spellEnd"/>
      <w:r w:rsidRPr="00D26162">
        <w:rPr>
          <w:lang w:val="ru-RU"/>
        </w:rPr>
        <w:t>, когда галеон подош</w:t>
      </w:r>
      <w:r w:rsidR="00BF2D7C" w:rsidRPr="00D26162">
        <w:rPr>
          <w:lang w:val="ru-RU"/>
        </w:rPr>
        <w:t>е</w:t>
      </w:r>
      <w:r w:rsidRPr="00D26162">
        <w:rPr>
          <w:lang w:val="ru-RU"/>
        </w:rPr>
        <w:t>л поближе. На нескольких экранах авгуров замигали датчики облучения.</w:t>
      </w:r>
    </w:p>
    <w:p w14:paraId="5B21B6E8" w14:textId="5E1119C2" w:rsidR="00DC2265" w:rsidRPr="00D26162" w:rsidRDefault="00DC2265" w:rsidP="0094125C">
      <w:pPr>
        <w:rPr>
          <w:lang w:val="ru-RU"/>
        </w:rPr>
      </w:pPr>
      <w:r w:rsidRPr="00D26162">
        <w:rPr>
          <w:lang w:val="ru-RU"/>
        </w:rPr>
        <w:t xml:space="preserve">— Оставь это пустотным щитам, — приказал </w:t>
      </w:r>
      <w:proofErr w:type="spellStart"/>
      <w:r w:rsidRPr="00D26162">
        <w:rPr>
          <w:lang w:val="ru-RU"/>
        </w:rPr>
        <w:t>Гуннлаугур</w:t>
      </w:r>
      <w:proofErr w:type="spellEnd"/>
      <w:r w:rsidRPr="00D26162">
        <w:rPr>
          <w:lang w:val="ru-RU"/>
        </w:rPr>
        <w:t>. — Предупредите меня, если на нас нацелится что-то по-настоящему серь</w:t>
      </w:r>
      <w:r w:rsidR="00BF2D7C" w:rsidRPr="00D26162">
        <w:rPr>
          <w:lang w:val="ru-RU"/>
        </w:rPr>
        <w:t>е</w:t>
      </w:r>
      <w:r w:rsidRPr="00D26162">
        <w:rPr>
          <w:lang w:val="ru-RU"/>
        </w:rPr>
        <w:t>зное. Где наша ч</w:t>
      </w:r>
      <w:r w:rsidR="00BF2D7C" w:rsidRPr="00D26162">
        <w:rPr>
          <w:lang w:val="ru-RU"/>
        </w:rPr>
        <w:t>е</w:t>
      </w:r>
      <w:r w:rsidRPr="00D26162">
        <w:rPr>
          <w:lang w:val="ru-RU"/>
        </w:rPr>
        <w:t>ртова цель?</w:t>
      </w:r>
    </w:p>
    <w:p w14:paraId="3772CAE2" w14:textId="77777777" w:rsidR="00DC2265" w:rsidRPr="00D26162" w:rsidRDefault="00DC2265" w:rsidP="0094125C">
      <w:pPr>
        <w:rPr>
          <w:lang w:val="ru-RU"/>
        </w:rPr>
      </w:pPr>
      <w:r w:rsidRPr="00D26162">
        <w:rPr>
          <w:lang w:val="ru-RU"/>
        </w:rPr>
        <w:t xml:space="preserve">— Фильтруем сигналы, господин, — ответила </w:t>
      </w:r>
      <w:proofErr w:type="spellStart"/>
      <w:r w:rsidRPr="00D26162">
        <w:rPr>
          <w:lang w:val="ru-RU"/>
        </w:rPr>
        <w:t>Суака</w:t>
      </w:r>
      <w:proofErr w:type="spellEnd"/>
      <w:r w:rsidRPr="00D26162">
        <w:rPr>
          <w:lang w:val="ru-RU"/>
        </w:rPr>
        <w:t>. — Каналы перегружены, работаем над этим.</w:t>
      </w:r>
    </w:p>
    <w:p w14:paraId="49DE0975" w14:textId="05884DE6" w:rsidR="00DC2265" w:rsidRPr="00D26162" w:rsidRDefault="00DC2265" w:rsidP="0094125C">
      <w:pPr>
        <w:rPr>
          <w:lang w:val="ru-RU"/>
        </w:rPr>
      </w:pPr>
      <w:r w:rsidRPr="00D26162">
        <w:rPr>
          <w:lang w:val="ru-RU"/>
        </w:rPr>
        <w:t xml:space="preserve">— Фильтруйте </w:t>
      </w:r>
      <w:r w:rsidR="00352D18">
        <w:rPr>
          <w:lang w:val="ru-RU"/>
        </w:rPr>
        <w:t>по</w:t>
      </w:r>
      <w:r w:rsidRPr="00D26162">
        <w:rPr>
          <w:lang w:val="ru-RU"/>
        </w:rPr>
        <w:t xml:space="preserve">быстрее, — прорычал </w:t>
      </w:r>
      <w:proofErr w:type="spellStart"/>
      <w:r w:rsidR="00BF2D7C" w:rsidRPr="00D26162">
        <w:rPr>
          <w:lang w:val="ru-RU"/>
        </w:rPr>
        <w:t>Ёрундур</w:t>
      </w:r>
      <w:proofErr w:type="spellEnd"/>
      <w:r w:rsidRPr="00D26162">
        <w:rPr>
          <w:lang w:val="ru-RU"/>
        </w:rPr>
        <w:t>, переводя галеон на более крутой курс. — Скоро это станет не так-то просто.</w:t>
      </w:r>
    </w:p>
    <w:p w14:paraId="661DA0AC" w14:textId="246F4281" w:rsidR="00DC2265" w:rsidRPr="00D26162" w:rsidRDefault="00DC2265" w:rsidP="0094125C">
      <w:pPr>
        <w:rPr>
          <w:lang w:val="ru-RU"/>
        </w:rPr>
      </w:pPr>
      <w:r w:rsidRPr="00D26162">
        <w:rPr>
          <w:lang w:val="ru-RU"/>
        </w:rPr>
        <w:t xml:space="preserve">Все доступные пути перед ними были забиты мусором. Теперь навстречу кораблю летели фрагменты разрушенного полушария </w:t>
      </w:r>
      <w:proofErr w:type="spellStart"/>
      <w:r w:rsidRPr="00D26162">
        <w:rPr>
          <w:lang w:val="ru-RU"/>
        </w:rPr>
        <w:t>Ояды</w:t>
      </w:r>
      <w:proofErr w:type="spellEnd"/>
      <w:r w:rsidRPr="00D26162">
        <w:rPr>
          <w:lang w:val="ru-RU"/>
        </w:rPr>
        <w:t>, заполняя нижнюю полусферу обзора, при этом изгиб горизонта становился вс</w:t>
      </w:r>
      <w:r w:rsidR="00BF2D7C" w:rsidRPr="00D26162">
        <w:rPr>
          <w:lang w:val="ru-RU"/>
        </w:rPr>
        <w:t>е</w:t>
      </w:r>
      <w:r w:rsidRPr="00D26162">
        <w:rPr>
          <w:lang w:val="ru-RU"/>
        </w:rPr>
        <w:t xml:space="preserve"> ровнее. Боевые корабли, рвущие ещ</w:t>
      </w:r>
      <w:r w:rsidR="00BF2D7C" w:rsidRPr="00D26162">
        <w:rPr>
          <w:lang w:val="ru-RU"/>
        </w:rPr>
        <w:t>е</w:t>
      </w:r>
      <w:r w:rsidRPr="00D26162">
        <w:rPr>
          <w:lang w:val="ru-RU"/>
        </w:rPr>
        <w:t xml:space="preserve"> не остывшее тело мира, обрели более ч</w:t>
      </w:r>
      <w:r w:rsidR="00BF2D7C" w:rsidRPr="00D26162">
        <w:rPr>
          <w:lang w:val="ru-RU"/>
        </w:rPr>
        <w:t>е</w:t>
      </w:r>
      <w:r w:rsidRPr="00D26162">
        <w:rPr>
          <w:lang w:val="ru-RU"/>
        </w:rPr>
        <w:t>ткие очертания — мчащиеся звенья пустотных истребителей, бело-голубые вспышки от их двигателей; ряды фрегатов и эсминцев, борта которых освещались слаженным огн</w:t>
      </w:r>
      <w:r w:rsidR="00BF2D7C" w:rsidRPr="00D26162">
        <w:rPr>
          <w:lang w:val="ru-RU"/>
        </w:rPr>
        <w:t>е</w:t>
      </w:r>
      <w:r w:rsidRPr="00D26162">
        <w:rPr>
          <w:lang w:val="ru-RU"/>
        </w:rPr>
        <w:t>м лазерных батарей; одинокие тени крупных линкоров, озар</w:t>
      </w:r>
      <w:r w:rsidR="00BF2D7C" w:rsidRPr="00D26162">
        <w:rPr>
          <w:lang w:val="ru-RU"/>
        </w:rPr>
        <w:t>е</w:t>
      </w:r>
      <w:r w:rsidRPr="00D26162">
        <w:rPr>
          <w:lang w:val="ru-RU"/>
        </w:rPr>
        <w:t xml:space="preserve">нные яркой вспышкой </w:t>
      </w:r>
      <w:proofErr w:type="spellStart"/>
      <w:r w:rsidRPr="00D26162">
        <w:rPr>
          <w:lang w:val="ru-RU"/>
        </w:rPr>
        <w:t>лэнсов</w:t>
      </w:r>
      <w:proofErr w:type="spellEnd"/>
      <w:r w:rsidRPr="00D26162">
        <w:rPr>
          <w:lang w:val="ru-RU"/>
        </w:rPr>
        <w:t xml:space="preserve"> или скрытые за рябью бортовых залпов </w:t>
      </w:r>
      <w:proofErr w:type="spellStart"/>
      <w:r w:rsidRPr="00D26162">
        <w:rPr>
          <w:lang w:val="ru-RU"/>
        </w:rPr>
        <w:t>макропушек</w:t>
      </w:r>
      <w:proofErr w:type="spellEnd"/>
      <w:r w:rsidRPr="00D26162">
        <w:rPr>
          <w:lang w:val="ru-RU"/>
        </w:rPr>
        <w:t>. Развернувшаяся сцена ошеломляла своей яркостью, на фоне ч</w:t>
      </w:r>
      <w:r w:rsidR="00BF2D7C" w:rsidRPr="00D26162">
        <w:rPr>
          <w:lang w:val="ru-RU"/>
        </w:rPr>
        <w:t>е</w:t>
      </w:r>
      <w:r w:rsidRPr="00D26162">
        <w:rPr>
          <w:lang w:val="ru-RU"/>
        </w:rPr>
        <w:t>рной пустоты сверкали вспышки и взрывы.</w:t>
      </w:r>
    </w:p>
    <w:p w14:paraId="19A9D827" w14:textId="77777777" w:rsidR="00DC2265" w:rsidRPr="00D26162" w:rsidRDefault="00DC2265" w:rsidP="0094125C">
      <w:pPr>
        <w:rPr>
          <w:lang w:val="ru-RU"/>
        </w:rPr>
      </w:pPr>
      <w:r w:rsidRPr="00D26162">
        <w:rPr>
          <w:lang w:val="ru-RU"/>
        </w:rPr>
        <w:t xml:space="preserve">— На нас кто-то нацелился, — подтвердил </w:t>
      </w:r>
      <w:proofErr w:type="spellStart"/>
      <w:r w:rsidRPr="00D26162">
        <w:rPr>
          <w:lang w:val="ru-RU"/>
        </w:rPr>
        <w:t>Бъяргборн</w:t>
      </w:r>
      <w:proofErr w:type="spellEnd"/>
      <w:r w:rsidRPr="00D26162">
        <w:rPr>
          <w:lang w:val="ru-RU"/>
        </w:rPr>
        <w:t>, разворачиваясь на троне, чтобы показать приближающийся военный корабль.</w:t>
      </w:r>
    </w:p>
    <w:p w14:paraId="23D618B3" w14:textId="0D1A9662" w:rsidR="00DC2265" w:rsidRPr="00D26162" w:rsidRDefault="00DC2265" w:rsidP="0094125C">
      <w:pPr>
        <w:rPr>
          <w:lang w:val="ru-RU"/>
        </w:rPr>
      </w:pPr>
      <w:proofErr w:type="spellStart"/>
      <w:r w:rsidRPr="00D26162">
        <w:rPr>
          <w:lang w:val="ru-RU"/>
        </w:rPr>
        <w:t>Ольгейр</w:t>
      </w:r>
      <w:proofErr w:type="spellEnd"/>
      <w:r w:rsidRPr="00D26162">
        <w:rPr>
          <w:lang w:val="ru-RU"/>
        </w:rPr>
        <w:t xml:space="preserve"> взглянул на экран. Корабль, который они засекли, был большим, уродливым и напоминал выкованный из железа скелет цвета ночи с ярким выступающим серебряным позвоночником. Передняя часть корабля когда-то могла иметь </w:t>
      </w:r>
      <w:proofErr w:type="spellStart"/>
      <w:r w:rsidRPr="00D26162">
        <w:rPr>
          <w:lang w:val="ru-RU"/>
        </w:rPr>
        <w:t>плугообразный</w:t>
      </w:r>
      <w:proofErr w:type="spellEnd"/>
      <w:r w:rsidRPr="00D26162">
        <w:rPr>
          <w:lang w:val="ru-RU"/>
        </w:rPr>
        <w:t xml:space="preserve"> нос, характерный для имперского судна, но теперь его перековали в виде огромной м</w:t>
      </w:r>
      <w:r w:rsidR="00BF2D7C" w:rsidRPr="00D26162">
        <w:rPr>
          <w:lang w:val="ru-RU"/>
        </w:rPr>
        <w:t>е</w:t>
      </w:r>
      <w:r w:rsidRPr="00D26162">
        <w:rPr>
          <w:lang w:val="ru-RU"/>
        </w:rPr>
        <w:t>ртвой головы, в глазницах которой горело голубое пламя, вырывавшееся в пустоту после каждого поворота. Мясистые борта напоминали ребра истощ</w:t>
      </w:r>
      <w:r w:rsidR="00BF2D7C" w:rsidRPr="00D26162">
        <w:rPr>
          <w:lang w:val="ru-RU"/>
        </w:rPr>
        <w:t>е</w:t>
      </w:r>
      <w:r w:rsidRPr="00D26162">
        <w:rPr>
          <w:lang w:val="ru-RU"/>
        </w:rPr>
        <w:t>нного пса, перетянутые тяж</w:t>
      </w:r>
      <w:r w:rsidR="00BF2D7C" w:rsidRPr="00D26162">
        <w:rPr>
          <w:lang w:val="ru-RU"/>
        </w:rPr>
        <w:t>е</w:t>
      </w:r>
      <w:r w:rsidRPr="00D26162">
        <w:rPr>
          <w:lang w:val="ru-RU"/>
        </w:rPr>
        <w:t>лыми цепями и усеянные пушками с оскаленными пастями. Разверзшиеся двигатели оставляли за собой чернильные, паутинообразные пятна, подсвеченные искрами какого-то отвратительного разряда, созданного его адскими двигателями. Точную принадлежность корабля определить было невозможно: на н</w:t>
      </w:r>
      <w:r w:rsidR="00BF2D7C" w:rsidRPr="00D26162">
        <w:rPr>
          <w:lang w:val="ru-RU"/>
        </w:rPr>
        <w:t>е</w:t>
      </w:r>
      <w:r w:rsidRPr="00D26162">
        <w:rPr>
          <w:lang w:val="ru-RU"/>
        </w:rPr>
        <w:t>м отсутствовали какие бы то ни было отличительные знаки и даже эмблемы древних павших легионов — это была просто груда искор</w:t>
      </w:r>
      <w:r w:rsidR="00BF2D7C" w:rsidRPr="00D26162">
        <w:rPr>
          <w:lang w:val="ru-RU"/>
        </w:rPr>
        <w:t>е</w:t>
      </w:r>
      <w:r w:rsidRPr="00D26162">
        <w:rPr>
          <w:lang w:val="ru-RU"/>
        </w:rPr>
        <w:t>женного металла, превращ</w:t>
      </w:r>
      <w:r w:rsidR="00BF2D7C" w:rsidRPr="00D26162">
        <w:rPr>
          <w:lang w:val="ru-RU"/>
        </w:rPr>
        <w:t>е</w:t>
      </w:r>
      <w:r w:rsidRPr="00D26162">
        <w:rPr>
          <w:lang w:val="ru-RU"/>
        </w:rPr>
        <w:t>нного в пародию на смертную кость.</w:t>
      </w:r>
    </w:p>
    <w:p w14:paraId="677E5E45" w14:textId="77777777" w:rsidR="00DC2265" w:rsidRPr="00D26162" w:rsidRDefault="00DC2265" w:rsidP="0094125C">
      <w:pPr>
        <w:rPr>
          <w:lang w:val="ru-RU"/>
        </w:rPr>
      </w:pPr>
      <w:r w:rsidRPr="00D26162">
        <w:rPr>
          <w:lang w:val="ru-RU"/>
        </w:rPr>
        <w:t>— Мы можем это уничтожить? — спросил Ингвар.</w:t>
      </w:r>
    </w:p>
    <w:p w14:paraId="75F375B3" w14:textId="0FB01214" w:rsidR="00DC2265" w:rsidRPr="00D26162" w:rsidRDefault="00DC2265" w:rsidP="0094125C">
      <w:pPr>
        <w:rPr>
          <w:lang w:val="ru-RU"/>
        </w:rPr>
      </w:pPr>
      <w:r w:rsidRPr="00D26162">
        <w:rPr>
          <w:lang w:val="ru-RU"/>
        </w:rPr>
        <w:t xml:space="preserve">— Он, похоже, медлительный, — сказал </w:t>
      </w:r>
      <w:proofErr w:type="spellStart"/>
      <w:r w:rsidR="00BF2D7C" w:rsidRPr="00D26162">
        <w:rPr>
          <w:lang w:val="ru-RU"/>
        </w:rPr>
        <w:t>Ёрундур</w:t>
      </w:r>
      <w:proofErr w:type="spellEnd"/>
      <w:r w:rsidRPr="00D26162">
        <w:rPr>
          <w:lang w:val="ru-RU"/>
        </w:rPr>
        <w:t>, увеличивая мощность двигателей на максимум, чтобы удерживать дистанцию. — Наводимся на цель.</w:t>
      </w:r>
    </w:p>
    <w:p w14:paraId="79C2E4E6" w14:textId="1A34730E" w:rsidR="00DC2265" w:rsidRPr="00D26162" w:rsidRDefault="00DC2265" w:rsidP="0094125C">
      <w:pPr>
        <w:rPr>
          <w:lang w:val="ru-RU"/>
        </w:rPr>
      </w:pPr>
      <w:r w:rsidRPr="00D26162">
        <w:rPr>
          <w:lang w:val="ru-RU"/>
        </w:rPr>
        <w:t>— Если убийства — это вс</w:t>
      </w:r>
      <w:r w:rsidR="00BF2D7C" w:rsidRPr="00D26162">
        <w:rPr>
          <w:lang w:val="ru-RU"/>
        </w:rPr>
        <w:t>е</w:t>
      </w:r>
      <w:r w:rsidRPr="00D26162">
        <w:rPr>
          <w:lang w:val="ru-RU"/>
        </w:rPr>
        <w:t xml:space="preserve">, что им нужно, то пусть поищут себе цель попроще, — сказал </w:t>
      </w:r>
      <w:proofErr w:type="spellStart"/>
      <w:r w:rsidRPr="00D26162">
        <w:rPr>
          <w:lang w:val="ru-RU"/>
        </w:rPr>
        <w:t>Гуннлаугур</w:t>
      </w:r>
      <w:proofErr w:type="spellEnd"/>
      <w:r w:rsidRPr="00D26162">
        <w:rPr>
          <w:lang w:val="ru-RU"/>
        </w:rPr>
        <w:t xml:space="preserve">. — Не останавливайся. Зубы </w:t>
      </w:r>
      <w:proofErr w:type="spellStart"/>
      <w:r w:rsidRPr="00D26162">
        <w:rPr>
          <w:lang w:val="ru-RU"/>
        </w:rPr>
        <w:t>Хель</w:t>
      </w:r>
      <w:proofErr w:type="spellEnd"/>
      <w:r w:rsidRPr="00D26162">
        <w:rPr>
          <w:lang w:val="ru-RU"/>
        </w:rPr>
        <w:t xml:space="preserve">, где </w:t>
      </w:r>
      <w:r w:rsidRPr="00D26162">
        <w:rPr>
          <w:i/>
          <w:lang w:val="ru-RU"/>
        </w:rPr>
        <w:t>наша</w:t>
      </w:r>
      <w:r w:rsidRPr="00D26162">
        <w:rPr>
          <w:lang w:val="ru-RU"/>
        </w:rPr>
        <w:t xml:space="preserve"> цель?</w:t>
      </w:r>
    </w:p>
    <w:p w14:paraId="44D44550" w14:textId="77777777" w:rsidR="00DC2265" w:rsidRPr="00D26162" w:rsidRDefault="00DC2265" w:rsidP="0094125C">
      <w:pPr>
        <w:rPr>
          <w:lang w:val="ru-RU"/>
        </w:rPr>
      </w:pPr>
      <w:r w:rsidRPr="00D26162">
        <w:rPr>
          <w:lang w:val="ru-RU"/>
        </w:rPr>
        <w:t xml:space="preserve">— Теперь я что-то засекла, господин, — сообщила </w:t>
      </w:r>
      <w:proofErr w:type="spellStart"/>
      <w:r w:rsidRPr="00D26162">
        <w:rPr>
          <w:lang w:val="ru-RU"/>
        </w:rPr>
        <w:t>Суака</w:t>
      </w:r>
      <w:proofErr w:type="spellEnd"/>
      <w:r w:rsidRPr="00D26162">
        <w:rPr>
          <w:lang w:val="ru-RU"/>
        </w:rPr>
        <w:t>. — Девятьсот миль, азимут двадцать четыре-четыре...</w:t>
      </w:r>
    </w:p>
    <w:p w14:paraId="1E73EE59" w14:textId="77777777" w:rsidR="00DC2265" w:rsidRPr="00D26162" w:rsidRDefault="00DC2265" w:rsidP="0094125C">
      <w:pPr>
        <w:rPr>
          <w:lang w:val="ru-RU"/>
        </w:rPr>
      </w:pPr>
      <w:r w:rsidRPr="00D26162">
        <w:rPr>
          <w:lang w:val="ru-RU"/>
        </w:rPr>
        <w:t xml:space="preserve">— Выводи, — прорычал </w:t>
      </w:r>
      <w:proofErr w:type="spellStart"/>
      <w:r w:rsidRPr="00D26162">
        <w:rPr>
          <w:lang w:val="ru-RU"/>
        </w:rPr>
        <w:t>Гуннлаугур</w:t>
      </w:r>
      <w:proofErr w:type="spellEnd"/>
      <w:r w:rsidRPr="00D26162">
        <w:rPr>
          <w:lang w:val="ru-RU"/>
        </w:rPr>
        <w:t>. — Выведи нас на расстояние залпа.</w:t>
      </w:r>
    </w:p>
    <w:p w14:paraId="608B8F77" w14:textId="04220B91" w:rsidR="00DC2265" w:rsidRPr="00D26162" w:rsidRDefault="00DC2265" w:rsidP="0094125C">
      <w:pPr>
        <w:rPr>
          <w:lang w:val="ru-RU"/>
        </w:rPr>
      </w:pPr>
      <w:r w:rsidRPr="00D26162">
        <w:rPr>
          <w:lang w:val="ru-RU"/>
        </w:rPr>
        <w:t>«</w:t>
      </w:r>
      <w:r w:rsidRPr="00D26162">
        <w:rPr>
          <w:i/>
          <w:lang w:val="ru-RU"/>
        </w:rPr>
        <w:t>Аметистовый сюзерен</w:t>
      </w:r>
      <w:r w:rsidRPr="00D26162">
        <w:rPr>
          <w:lang w:val="ru-RU"/>
        </w:rPr>
        <w:t>» прибавил ходу, резко накренившись на левый борт, прежде чем рывком увеличить скорость. Позади них, вс</w:t>
      </w:r>
      <w:r w:rsidR="00BF2D7C" w:rsidRPr="00D26162">
        <w:rPr>
          <w:lang w:val="ru-RU"/>
        </w:rPr>
        <w:t>е</w:t>
      </w:r>
      <w:r w:rsidRPr="00D26162">
        <w:rPr>
          <w:lang w:val="ru-RU"/>
        </w:rPr>
        <w:t xml:space="preserve"> ещ</w:t>
      </w:r>
      <w:r w:rsidR="00BF2D7C" w:rsidRPr="00D26162">
        <w:rPr>
          <w:lang w:val="ru-RU"/>
        </w:rPr>
        <w:t>е</w:t>
      </w:r>
      <w:r w:rsidRPr="00D26162">
        <w:rPr>
          <w:lang w:val="ru-RU"/>
        </w:rPr>
        <w:t xml:space="preserve"> на большом расстоянии, корабль с м</w:t>
      </w:r>
      <w:r w:rsidR="00BF2D7C" w:rsidRPr="00D26162">
        <w:rPr>
          <w:lang w:val="ru-RU"/>
        </w:rPr>
        <w:t>е</w:t>
      </w:r>
      <w:r w:rsidRPr="00D26162">
        <w:rPr>
          <w:lang w:val="ru-RU"/>
        </w:rPr>
        <w:t xml:space="preserve">ртвой головой устремился в погоню. Остальные тоже начали пеленговать местоположение галеона, хотя огромная интенсивность огня вокруг почти никому не давала возможности что-либо предпринять. </w:t>
      </w:r>
    </w:p>
    <w:p w14:paraId="650BBED7" w14:textId="77777777" w:rsidR="00DC2265" w:rsidRPr="00D26162" w:rsidRDefault="00DC2265" w:rsidP="0094125C">
      <w:pPr>
        <w:rPr>
          <w:lang w:val="ru-RU"/>
        </w:rPr>
      </w:pPr>
      <w:r w:rsidRPr="00D26162">
        <w:rPr>
          <w:lang w:val="ru-RU"/>
        </w:rPr>
        <w:lastRenderedPageBreak/>
        <w:t xml:space="preserve">— Повелитель, у нас наконец-то есть точные визуальные данные, — объявил </w:t>
      </w:r>
      <w:proofErr w:type="spellStart"/>
      <w:r w:rsidRPr="00D26162">
        <w:rPr>
          <w:lang w:val="ru-RU"/>
        </w:rPr>
        <w:t>Бъяргборн</w:t>
      </w:r>
      <w:proofErr w:type="spellEnd"/>
      <w:r w:rsidRPr="00D26162">
        <w:rPr>
          <w:lang w:val="ru-RU"/>
        </w:rPr>
        <w:t xml:space="preserve">, не переставая работать с индикаторами. </w:t>
      </w:r>
    </w:p>
    <w:p w14:paraId="0EA52C8E" w14:textId="28D38211" w:rsidR="00DC2265" w:rsidRPr="00D26162" w:rsidRDefault="00DC2265" w:rsidP="0094125C">
      <w:pPr>
        <w:rPr>
          <w:lang w:val="ru-RU"/>
        </w:rPr>
      </w:pPr>
      <w:r w:rsidRPr="00D26162">
        <w:rPr>
          <w:lang w:val="ru-RU"/>
        </w:rPr>
        <w:t>Палуба покачнулась: по галеону что-то ударило. На индикаторах пустотного щита загорелись ж</w:t>
      </w:r>
      <w:r w:rsidR="00BF2D7C" w:rsidRPr="00D26162">
        <w:rPr>
          <w:lang w:val="ru-RU"/>
        </w:rPr>
        <w:t>е</w:t>
      </w:r>
      <w:r w:rsidRPr="00D26162">
        <w:rPr>
          <w:lang w:val="ru-RU"/>
        </w:rPr>
        <w:t>лтые сигналы тревоги.</w:t>
      </w:r>
    </w:p>
    <w:p w14:paraId="71AAED05" w14:textId="77777777" w:rsidR="00DC2265" w:rsidRPr="00D26162" w:rsidRDefault="00DC2265" w:rsidP="0094125C">
      <w:pPr>
        <w:rPr>
          <w:lang w:val="ru-RU"/>
        </w:rPr>
      </w:pPr>
      <w:r w:rsidRPr="00D26162">
        <w:rPr>
          <w:lang w:val="ru-RU"/>
        </w:rPr>
        <w:t xml:space="preserve">— Сохраняйте нынешний курс, — приказал </w:t>
      </w:r>
      <w:proofErr w:type="spellStart"/>
      <w:r w:rsidRPr="00D26162">
        <w:rPr>
          <w:lang w:val="ru-RU"/>
        </w:rPr>
        <w:t>Гуннлаугур</w:t>
      </w:r>
      <w:proofErr w:type="spellEnd"/>
      <w:r w:rsidRPr="00D26162">
        <w:rPr>
          <w:lang w:val="ru-RU"/>
        </w:rPr>
        <w:t xml:space="preserve">. — Покажи, что у тебя есть. </w:t>
      </w:r>
    </w:p>
    <w:p w14:paraId="4553C3D0" w14:textId="6196B4D0" w:rsidR="00DC2265" w:rsidRPr="00D26162" w:rsidRDefault="00DC2265" w:rsidP="0094125C">
      <w:pPr>
        <w:rPr>
          <w:lang w:val="ru-RU"/>
        </w:rPr>
      </w:pPr>
      <w:r w:rsidRPr="00D26162">
        <w:rPr>
          <w:lang w:val="ru-RU"/>
        </w:rPr>
        <w:t>Пара экранов, смонтированных высоко над первым ярусом, ожила: на них появился увеличенный фрагмент орбитального сражения. Несмотря на усердн</w:t>
      </w:r>
      <w:r w:rsidR="00352D18">
        <w:rPr>
          <w:lang w:val="ru-RU"/>
        </w:rPr>
        <w:t>ый</w:t>
      </w:r>
      <w:r w:rsidRPr="00D26162">
        <w:rPr>
          <w:lang w:val="ru-RU"/>
        </w:rPr>
        <w:t xml:space="preserve"> </w:t>
      </w:r>
      <w:r w:rsidR="00352D18">
        <w:rPr>
          <w:lang w:val="ru-RU"/>
        </w:rPr>
        <w:t>труд</w:t>
      </w:r>
      <w:r w:rsidRPr="00D26162">
        <w:rPr>
          <w:lang w:val="ru-RU"/>
        </w:rPr>
        <w:t xml:space="preserve"> </w:t>
      </w:r>
      <w:proofErr w:type="spellStart"/>
      <w:r w:rsidRPr="00D26162">
        <w:rPr>
          <w:lang w:val="ru-RU"/>
        </w:rPr>
        <w:t>когитаторов</w:t>
      </w:r>
      <w:proofErr w:type="spellEnd"/>
      <w:r w:rsidRPr="00D26162">
        <w:rPr>
          <w:lang w:val="ru-RU"/>
        </w:rPr>
        <w:t xml:space="preserve"> по улучшению изображения, картинка была зернистой и тусклой — не более чем набор качающихся и размытых пятен.</w:t>
      </w:r>
    </w:p>
    <w:p w14:paraId="398BEB17" w14:textId="77777777" w:rsidR="00DC2265" w:rsidRPr="00D26162" w:rsidRDefault="00DC2265" w:rsidP="0094125C">
      <w:pPr>
        <w:rPr>
          <w:lang w:val="ru-RU"/>
        </w:rPr>
      </w:pPr>
      <w:r w:rsidRPr="00D26162">
        <w:rPr>
          <w:lang w:val="ru-RU"/>
        </w:rPr>
        <w:t>Затем изображения немного прояснились.</w:t>
      </w:r>
    </w:p>
    <w:p w14:paraId="47C693BE" w14:textId="680EB694" w:rsidR="00DC2265" w:rsidRPr="00D26162" w:rsidRDefault="00DC2265" w:rsidP="0094125C">
      <w:pPr>
        <w:rPr>
          <w:lang w:val="ru-RU"/>
        </w:rPr>
      </w:pPr>
      <w:r w:rsidRPr="00D26162">
        <w:rPr>
          <w:lang w:val="ru-RU"/>
        </w:rPr>
        <w:t>— Вот и вс</w:t>
      </w:r>
      <w:r w:rsidR="00BF2D7C" w:rsidRPr="00D26162">
        <w:rPr>
          <w:lang w:val="ru-RU"/>
        </w:rPr>
        <w:t>е</w:t>
      </w:r>
      <w:r w:rsidRPr="00D26162">
        <w:rPr>
          <w:lang w:val="ru-RU"/>
        </w:rPr>
        <w:t>, — сказал Ингвар, сжимая кулаки.</w:t>
      </w:r>
    </w:p>
    <w:p w14:paraId="65ED6FC8" w14:textId="6E503824" w:rsidR="00DC2265" w:rsidRPr="00D26162" w:rsidRDefault="00DC2265" w:rsidP="0094125C">
      <w:pPr>
        <w:rPr>
          <w:lang w:val="ru-RU"/>
        </w:rPr>
      </w:pPr>
      <w:r w:rsidRPr="00D26162">
        <w:rPr>
          <w:lang w:val="ru-RU"/>
        </w:rPr>
        <w:t xml:space="preserve">Этот корабль, несомненно, принадлежал </w:t>
      </w:r>
      <w:proofErr w:type="spellStart"/>
      <w:r w:rsidRPr="00D26162">
        <w:rPr>
          <w:lang w:val="ru-RU"/>
        </w:rPr>
        <w:t>Экклезиархии</w:t>
      </w:r>
      <w:proofErr w:type="spellEnd"/>
      <w:r w:rsidRPr="00D26162">
        <w:rPr>
          <w:lang w:val="ru-RU"/>
        </w:rPr>
        <w:t>. Ни у одной другой организации не бывало таких аляповато изукрашенных военных судов — все в золоте и багряных полосах. Это было помпезное сооружение со стабилизаторами и реями: внушительный линкор, оснащ</w:t>
      </w:r>
      <w:r w:rsidR="00BF2D7C" w:rsidRPr="00D26162">
        <w:rPr>
          <w:lang w:val="ru-RU"/>
        </w:rPr>
        <w:t>е</w:t>
      </w:r>
      <w:r w:rsidRPr="00D26162">
        <w:rPr>
          <w:lang w:val="ru-RU"/>
        </w:rPr>
        <w:t xml:space="preserve">нный как противокорабельным </w:t>
      </w:r>
      <w:proofErr w:type="spellStart"/>
      <w:r w:rsidRPr="00D26162">
        <w:rPr>
          <w:lang w:val="ru-RU"/>
        </w:rPr>
        <w:t>лэнс</w:t>
      </w:r>
      <w:proofErr w:type="spellEnd"/>
      <w:r w:rsidRPr="00D26162">
        <w:rPr>
          <w:lang w:val="ru-RU"/>
        </w:rPr>
        <w:t>-вооружением, так и вычурными батареями ближнего радиуса. Линкор вторгся в зону боевых действий в сопровождении целого соединения кораблей сопровождения, и все они были заняты тем, что обстреливали поверхность планеты яростным лазерным огн</w:t>
      </w:r>
      <w:r w:rsidR="00BF2D7C" w:rsidRPr="00D26162">
        <w:rPr>
          <w:lang w:val="ru-RU"/>
        </w:rPr>
        <w:t>е</w:t>
      </w:r>
      <w:r w:rsidRPr="00D26162">
        <w:rPr>
          <w:lang w:val="ru-RU"/>
        </w:rPr>
        <w:t xml:space="preserve">м. Прямо на глазах у </w:t>
      </w:r>
      <w:proofErr w:type="spellStart"/>
      <w:r w:rsidRPr="00D26162">
        <w:rPr>
          <w:lang w:val="ru-RU"/>
        </w:rPr>
        <w:t>Ольгейра</w:t>
      </w:r>
      <w:proofErr w:type="spellEnd"/>
      <w:r w:rsidRPr="00D26162">
        <w:rPr>
          <w:lang w:val="ru-RU"/>
        </w:rPr>
        <w:t xml:space="preserve"> эскадра неуклонно продвигалась на север по поверхности </w:t>
      </w:r>
      <w:proofErr w:type="spellStart"/>
      <w:r w:rsidRPr="00D26162">
        <w:rPr>
          <w:lang w:val="ru-RU"/>
        </w:rPr>
        <w:t>Ояды</w:t>
      </w:r>
      <w:proofErr w:type="spellEnd"/>
      <w:r w:rsidRPr="00D26162">
        <w:rPr>
          <w:lang w:val="ru-RU"/>
        </w:rPr>
        <w:t>, вызывая на себя шквальный огонь десятков вражеских кораблей, находившихся в радиусе досягаемости.</w:t>
      </w:r>
    </w:p>
    <w:p w14:paraId="60E63993" w14:textId="48D093A5" w:rsidR="00DC2265" w:rsidRPr="00D26162" w:rsidRDefault="00DC2265" w:rsidP="0094125C">
      <w:pPr>
        <w:rPr>
          <w:lang w:val="ru-RU"/>
        </w:rPr>
      </w:pPr>
      <w:r w:rsidRPr="00D26162">
        <w:rPr>
          <w:lang w:val="ru-RU"/>
        </w:rPr>
        <w:t xml:space="preserve">— Позывные подтверждены, — прокричала </w:t>
      </w:r>
      <w:proofErr w:type="spellStart"/>
      <w:r w:rsidRPr="00D26162">
        <w:rPr>
          <w:lang w:val="ru-RU"/>
        </w:rPr>
        <w:t>Суака</w:t>
      </w:r>
      <w:proofErr w:type="spellEnd"/>
      <w:r w:rsidRPr="00D26162">
        <w:rPr>
          <w:lang w:val="ru-RU"/>
        </w:rPr>
        <w:t>. — Описание совпадает с тем, что дал заключ</w:t>
      </w:r>
      <w:r w:rsidR="00BF2D7C" w:rsidRPr="00D26162">
        <w:rPr>
          <w:lang w:val="ru-RU"/>
        </w:rPr>
        <w:t>е</w:t>
      </w:r>
      <w:r w:rsidRPr="00D26162">
        <w:rPr>
          <w:lang w:val="ru-RU"/>
        </w:rPr>
        <w:t>нный. Главный корабль — «</w:t>
      </w:r>
      <w:r w:rsidRPr="00D26162">
        <w:rPr>
          <w:i/>
          <w:lang w:val="ru-RU"/>
        </w:rPr>
        <w:t>Непорочное предназначение</w:t>
      </w:r>
      <w:r w:rsidRPr="00D26162">
        <w:rPr>
          <w:lang w:val="ru-RU"/>
        </w:rPr>
        <w:t>». Опознаны также вспомогательные корабли сопровождения: «</w:t>
      </w:r>
      <w:r w:rsidRPr="00D26162">
        <w:rPr>
          <w:i/>
          <w:lang w:val="ru-RU"/>
        </w:rPr>
        <w:t>Праведность действий</w:t>
      </w:r>
      <w:r w:rsidRPr="00D26162">
        <w:rPr>
          <w:lang w:val="ru-RU"/>
        </w:rPr>
        <w:t>», «</w:t>
      </w:r>
      <w:r w:rsidRPr="00D26162">
        <w:rPr>
          <w:i/>
          <w:lang w:val="ru-RU"/>
        </w:rPr>
        <w:t>Обсидиановая митра</w:t>
      </w:r>
      <w:r w:rsidRPr="00D26162">
        <w:rPr>
          <w:lang w:val="ru-RU"/>
        </w:rPr>
        <w:t>» и «</w:t>
      </w:r>
      <w:r w:rsidRPr="00D26162">
        <w:rPr>
          <w:i/>
          <w:lang w:val="ru-RU"/>
        </w:rPr>
        <w:t>Заслуженное правосудие</w:t>
      </w:r>
      <w:r w:rsidRPr="00D26162">
        <w:rPr>
          <w:lang w:val="ru-RU"/>
        </w:rPr>
        <w:t>», скоро опознаем остальные корабли.</w:t>
      </w:r>
    </w:p>
    <w:p w14:paraId="7B3BA825" w14:textId="77777777" w:rsidR="00DC2265" w:rsidRPr="00D26162" w:rsidRDefault="00DC2265" w:rsidP="0094125C">
      <w:pPr>
        <w:rPr>
          <w:lang w:val="ru-RU"/>
        </w:rPr>
      </w:pPr>
      <w:r w:rsidRPr="00D26162">
        <w:rPr>
          <w:lang w:val="ru-RU"/>
        </w:rPr>
        <w:t>«</w:t>
      </w:r>
      <w:r w:rsidRPr="00D26162">
        <w:rPr>
          <w:i/>
          <w:lang w:val="ru-RU"/>
        </w:rPr>
        <w:t>Аметистовый сюзерен</w:t>
      </w:r>
      <w:r w:rsidRPr="00D26162">
        <w:rPr>
          <w:lang w:val="ru-RU"/>
        </w:rPr>
        <w:t>» снова покачнулся, получив удар в брюхо — похоже, торпедный залп. На экранах наблюдения в реальном времени разлетались волны лазерного огня, а на полях авгуров среднего радиуса действия появилось больше сигналов от датчиков.</w:t>
      </w:r>
    </w:p>
    <w:p w14:paraId="3AAE9B49" w14:textId="4273582A" w:rsidR="00DC2265" w:rsidRPr="00D26162" w:rsidRDefault="00DC2265" w:rsidP="0094125C">
      <w:pPr>
        <w:rPr>
          <w:lang w:val="ru-RU"/>
        </w:rPr>
      </w:pPr>
      <w:r w:rsidRPr="00D26162">
        <w:rPr>
          <w:lang w:val="ru-RU"/>
        </w:rPr>
        <w:t>— Как только войд</w:t>
      </w:r>
      <w:r w:rsidR="00BF2D7C" w:rsidRPr="00D26162">
        <w:rPr>
          <w:lang w:val="ru-RU"/>
        </w:rPr>
        <w:t>е</w:t>
      </w:r>
      <w:r w:rsidRPr="00D26162">
        <w:rPr>
          <w:lang w:val="ru-RU"/>
        </w:rPr>
        <w:t xml:space="preserve">м в зону досягаемости, открывайте огонь по всем орудиям, — сказал </w:t>
      </w:r>
      <w:proofErr w:type="spellStart"/>
      <w:r w:rsidRPr="00D26162">
        <w:rPr>
          <w:lang w:val="ru-RU"/>
        </w:rPr>
        <w:t>Гуннлаугур</w:t>
      </w:r>
      <w:proofErr w:type="spellEnd"/>
      <w:r w:rsidRPr="00D26162">
        <w:rPr>
          <w:lang w:val="ru-RU"/>
        </w:rPr>
        <w:t xml:space="preserve">. — Сосредоточьтесь на верхней части корпуса. На эскорт можно </w:t>
      </w:r>
      <w:r w:rsidR="00352D18">
        <w:rPr>
          <w:lang w:val="ru-RU"/>
        </w:rPr>
        <w:t>махнуть рукой</w:t>
      </w:r>
      <w:r w:rsidRPr="00D26162">
        <w:rPr>
          <w:lang w:val="ru-RU"/>
        </w:rPr>
        <w:t xml:space="preserve">, у них и без нас забот хватает. </w:t>
      </w:r>
    </w:p>
    <w:p w14:paraId="5788257F" w14:textId="0180AB3D" w:rsidR="00DC2265" w:rsidRPr="00D26162" w:rsidRDefault="00DC2265" w:rsidP="0094125C">
      <w:pPr>
        <w:rPr>
          <w:lang w:val="ru-RU"/>
        </w:rPr>
      </w:pPr>
      <w:proofErr w:type="spellStart"/>
      <w:r w:rsidRPr="00D26162">
        <w:rPr>
          <w:lang w:val="ru-RU"/>
        </w:rPr>
        <w:t>Ольгейр</w:t>
      </w:r>
      <w:proofErr w:type="spellEnd"/>
      <w:r w:rsidRPr="00D26162">
        <w:rPr>
          <w:lang w:val="ru-RU"/>
        </w:rPr>
        <w:t xml:space="preserve"> с сомнением посмотрел на экраны. До эскадры было ещ</w:t>
      </w:r>
      <w:r w:rsidR="00BF2D7C" w:rsidRPr="00D26162">
        <w:rPr>
          <w:lang w:val="ru-RU"/>
        </w:rPr>
        <w:t>е</w:t>
      </w:r>
      <w:r w:rsidRPr="00D26162">
        <w:rPr>
          <w:lang w:val="ru-RU"/>
        </w:rPr>
        <w:t xml:space="preserve"> далеко, но, судя по тому, что он видел, «</w:t>
      </w:r>
      <w:r w:rsidRPr="00D26162">
        <w:rPr>
          <w:i/>
          <w:lang w:val="ru-RU"/>
        </w:rPr>
        <w:t>Непорочное предназначение</w:t>
      </w:r>
      <w:r w:rsidRPr="00D26162">
        <w:rPr>
          <w:lang w:val="ru-RU"/>
        </w:rPr>
        <w:t>» на голову превосходило их по огневой мощи. Даже при лучших раскладах подобраться к линкору было бы непростой задачей, а бушевавшая вокруг полномасштабная орбитальная война вс</w:t>
      </w:r>
      <w:r w:rsidR="00BF2D7C" w:rsidRPr="00D26162">
        <w:rPr>
          <w:lang w:val="ru-RU"/>
        </w:rPr>
        <w:t>е</w:t>
      </w:r>
      <w:r w:rsidRPr="00D26162">
        <w:rPr>
          <w:lang w:val="ru-RU"/>
        </w:rPr>
        <w:t xml:space="preserve"> многократно усложняла. </w:t>
      </w:r>
    </w:p>
    <w:p w14:paraId="21F11F06" w14:textId="508E7DBE" w:rsidR="00DC2265" w:rsidRPr="00D26162" w:rsidRDefault="00DC2265" w:rsidP="0094125C">
      <w:pPr>
        <w:rPr>
          <w:lang w:val="ru-RU"/>
        </w:rPr>
      </w:pPr>
      <w:r w:rsidRPr="00D26162">
        <w:rPr>
          <w:lang w:val="ru-RU"/>
        </w:rPr>
        <w:t>Тяж</w:t>
      </w:r>
      <w:r w:rsidR="00BF2D7C" w:rsidRPr="00D26162">
        <w:rPr>
          <w:lang w:val="ru-RU"/>
        </w:rPr>
        <w:t>е</w:t>
      </w:r>
      <w:r w:rsidRPr="00D26162">
        <w:rPr>
          <w:lang w:val="ru-RU"/>
        </w:rPr>
        <w:t>лая Рука собирался было заговорить и предложить другой подход, как вдруг изображение изменилось. «</w:t>
      </w:r>
      <w:r w:rsidRPr="00D26162">
        <w:rPr>
          <w:i/>
          <w:lang w:val="ru-RU"/>
        </w:rPr>
        <w:t>Непорочное предназначение</w:t>
      </w:r>
      <w:r w:rsidRPr="00D26162">
        <w:rPr>
          <w:lang w:val="ru-RU"/>
        </w:rPr>
        <w:t>» на миг скрылся за огромной вспышкой света, а затем на мир внизу обрушился стремительный стол</w:t>
      </w:r>
      <w:r w:rsidR="00352D18">
        <w:rPr>
          <w:lang w:val="ru-RU"/>
        </w:rPr>
        <w:t>п</w:t>
      </w:r>
      <w:r w:rsidRPr="00D26162">
        <w:rPr>
          <w:lang w:val="ru-RU"/>
        </w:rPr>
        <w:t xml:space="preserve"> энергии. Вс</w:t>
      </w:r>
      <w:r w:rsidR="00BF2D7C" w:rsidRPr="00D26162">
        <w:rPr>
          <w:lang w:val="ru-RU"/>
        </w:rPr>
        <w:t>е</w:t>
      </w:r>
      <w:r w:rsidRPr="00D26162">
        <w:rPr>
          <w:lang w:val="ru-RU"/>
        </w:rPr>
        <w:t>, что попадало в этот стол</w:t>
      </w:r>
      <w:r w:rsidR="00352D18">
        <w:rPr>
          <w:lang w:val="ru-RU"/>
        </w:rPr>
        <w:t>п</w:t>
      </w:r>
      <w:r w:rsidRPr="00D26162">
        <w:rPr>
          <w:lang w:val="ru-RU"/>
        </w:rPr>
        <w:t xml:space="preserve"> огня, разлеталось на части в каскадах взрывов, расчищая пространство вплоть до поверхности </w:t>
      </w:r>
      <w:proofErr w:type="spellStart"/>
      <w:r w:rsidRPr="00D26162">
        <w:rPr>
          <w:lang w:val="ru-RU"/>
        </w:rPr>
        <w:t>Ояды</w:t>
      </w:r>
      <w:proofErr w:type="spellEnd"/>
      <w:r w:rsidRPr="00D26162">
        <w:rPr>
          <w:lang w:val="ru-RU"/>
        </w:rPr>
        <w:t xml:space="preserve">. </w:t>
      </w:r>
    </w:p>
    <w:p w14:paraId="3A3FE0ED" w14:textId="77777777" w:rsidR="00DC2265" w:rsidRPr="00D26162" w:rsidRDefault="00DC2265" w:rsidP="0094125C">
      <w:pPr>
        <w:rPr>
          <w:lang w:val="ru-RU"/>
        </w:rPr>
      </w:pPr>
      <w:r w:rsidRPr="00D26162">
        <w:rPr>
          <w:lang w:val="ru-RU"/>
        </w:rPr>
        <w:t xml:space="preserve">Спустя долю секунды стыковочные люки в нижней части корабля распахнулись, и оттуда появилась группа тяжело бронированных посадочных аппаратов, которые начали быстрое снижение. </w:t>
      </w:r>
    </w:p>
    <w:p w14:paraId="3FA4C355" w14:textId="77777777" w:rsidR="00DC2265" w:rsidRPr="00D26162" w:rsidRDefault="00DC2265" w:rsidP="0094125C">
      <w:pPr>
        <w:rPr>
          <w:lang w:val="ru-RU"/>
        </w:rPr>
      </w:pPr>
      <w:r w:rsidRPr="00D26162">
        <w:rPr>
          <w:lang w:val="ru-RU"/>
        </w:rPr>
        <w:t xml:space="preserve">— Мы уже можем прицелиться? — спросил </w:t>
      </w:r>
      <w:proofErr w:type="spellStart"/>
      <w:r w:rsidRPr="00D26162">
        <w:rPr>
          <w:lang w:val="ru-RU"/>
        </w:rPr>
        <w:t>Гуннлаугур</w:t>
      </w:r>
      <w:proofErr w:type="spellEnd"/>
      <w:r w:rsidRPr="00D26162">
        <w:rPr>
          <w:lang w:val="ru-RU"/>
        </w:rPr>
        <w:t>.</w:t>
      </w:r>
    </w:p>
    <w:p w14:paraId="2EE6688D" w14:textId="362ECEFB" w:rsidR="00DC2265" w:rsidRPr="00D26162" w:rsidRDefault="00DC2265" w:rsidP="0094125C">
      <w:pPr>
        <w:rPr>
          <w:lang w:val="ru-RU"/>
        </w:rPr>
      </w:pPr>
      <w:r w:rsidRPr="00D26162">
        <w:rPr>
          <w:lang w:val="ru-RU"/>
        </w:rPr>
        <w:lastRenderedPageBreak/>
        <w:t>— Ещ</w:t>
      </w:r>
      <w:r w:rsidR="00BF2D7C" w:rsidRPr="00D26162">
        <w:rPr>
          <w:lang w:val="ru-RU"/>
        </w:rPr>
        <w:t>е</w:t>
      </w:r>
      <w:r w:rsidRPr="00D26162">
        <w:rPr>
          <w:lang w:val="ru-RU"/>
        </w:rPr>
        <w:t xml:space="preserve"> несколько секунд... — проворчал </w:t>
      </w:r>
      <w:proofErr w:type="spellStart"/>
      <w:r w:rsidR="00BF2D7C" w:rsidRPr="00D26162">
        <w:rPr>
          <w:lang w:val="ru-RU"/>
        </w:rPr>
        <w:t>Ёрундур</w:t>
      </w:r>
      <w:proofErr w:type="spellEnd"/>
      <w:r w:rsidRPr="00D26162">
        <w:rPr>
          <w:lang w:val="ru-RU"/>
        </w:rPr>
        <w:t xml:space="preserve">, изо всех сил продолжая работать, </w:t>
      </w:r>
      <w:r w:rsidR="00740468" w:rsidRPr="00D26162">
        <w:rPr>
          <w:lang w:val="ru-RU"/>
        </w:rPr>
        <w:t>хотя</w:t>
      </w:r>
      <w:r w:rsidRPr="00D26162">
        <w:rPr>
          <w:lang w:val="ru-RU"/>
        </w:rPr>
        <w:t xml:space="preserve"> новые попадания отбрасывали видоискатели галеона. — Зубы Русса, всего </w:t>
      </w:r>
      <w:r w:rsidRPr="00D26162">
        <w:rPr>
          <w:i/>
          <w:lang w:val="ru-RU"/>
        </w:rPr>
        <w:t>несколько секунд</w:t>
      </w:r>
      <w:r w:rsidRPr="00D26162">
        <w:rPr>
          <w:lang w:val="ru-RU"/>
        </w:rPr>
        <w:t>…</w:t>
      </w:r>
    </w:p>
    <w:p w14:paraId="5845A670" w14:textId="77777777" w:rsidR="00DC2265" w:rsidRPr="00D26162" w:rsidRDefault="00DC2265" w:rsidP="0094125C">
      <w:pPr>
        <w:rPr>
          <w:lang w:val="ru-RU"/>
        </w:rPr>
      </w:pPr>
      <w:r w:rsidRPr="00D26162">
        <w:rPr>
          <w:lang w:val="ru-RU"/>
        </w:rPr>
        <w:t>Посадочные модули рухнули вниз, падая сквозь вращающиеся в пустоте обломки, словно камни; их нижняя часть быстро краснела, пока они не стали походить скорее на метеориты, чем на пилотируемые корабли.</w:t>
      </w:r>
    </w:p>
    <w:p w14:paraId="030EFFE4" w14:textId="1AE19405" w:rsidR="00DC2265" w:rsidRPr="00D26162" w:rsidRDefault="00DC2265" w:rsidP="0094125C">
      <w:pPr>
        <w:rPr>
          <w:lang w:val="ru-RU"/>
        </w:rPr>
      </w:pPr>
      <w:proofErr w:type="spellStart"/>
      <w:r w:rsidRPr="00D26162">
        <w:rPr>
          <w:lang w:val="ru-RU"/>
        </w:rPr>
        <w:t>Гуннлаугур</w:t>
      </w:r>
      <w:proofErr w:type="spellEnd"/>
      <w:r w:rsidRPr="00D26162">
        <w:rPr>
          <w:lang w:val="ru-RU"/>
        </w:rPr>
        <w:t xml:space="preserve"> громко выругался, подош</w:t>
      </w:r>
      <w:r w:rsidR="00BF2D7C" w:rsidRPr="00D26162">
        <w:rPr>
          <w:lang w:val="ru-RU"/>
        </w:rPr>
        <w:t>е</w:t>
      </w:r>
      <w:r w:rsidRPr="00D26162">
        <w:rPr>
          <w:lang w:val="ru-RU"/>
        </w:rPr>
        <w:t>л к экрану авгура и повернул его, чтобы получше вс</w:t>
      </w:r>
      <w:r w:rsidR="00BF2D7C" w:rsidRPr="00D26162">
        <w:rPr>
          <w:lang w:val="ru-RU"/>
        </w:rPr>
        <w:t>е</w:t>
      </w:r>
      <w:r w:rsidRPr="00D26162">
        <w:rPr>
          <w:lang w:val="ru-RU"/>
        </w:rPr>
        <w:t xml:space="preserve"> рассмотреть: </w:t>
      </w:r>
    </w:p>
    <w:p w14:paraId="717B8233" w14:textId="00DB197F" w:rsidR="00DC2265" w:rsidRPr="00D26162" w:rsidRDefault="00DC2265" w:rsidP="0094125C">
      <w:pPr>
        <w:rPr>
          <w:lang w:val="ru-RU"/>
        </w:rPr>
      </w:pPr>
      <w:r w:rsidRPr="00D26162">
        <w:rPr>
          <w:lang w:val="ru-RU"/>
        </w:rPr>
        <w:t>— Отметьте их местоположение! Получите ч</w:t>
      </w:r>
      <w:r w:rsidR="00BF2D7C" w:rsidRPr="00D26162">
        <w:rPr>
          <w:lang w:val="ru-RU"/>
        </w:rPr>
        <w:t>е</w:t>
      </w:r>
      <w:r w:rsidRPr="00D26162">
        <w:rPr>
          <w:lang w:val="ru-RU"/>
        </w:rPr>
        <w:t>ткое изображение!</w:t>
      </w:r>
    </w:p>
    <w:p w14:paraId="2A3EDD76" w14:textId="41E5B1D1" w:rsidR="00DC2265" w:rsidRPr="00D26162" w:rsidRDefault="00DC2265" w:rsidP="0094125C">
      <w:pPr>
        <w:rPr>
          <w:lang w:val="ru-RU"/>
        </w:rPr>
      </w:pPr>
      <w:r w:rsidRPr="00D26162">
        <w:rPr>
          <w:lang w:val="ru-RU"/>
        </w:rPr>
        <w:t xml:space="preserve">— Да, господин, — подтвердила </w:t>
      </w:r>
      <w:proofErr w:type="spellStart"/>
      <w:r w:rsidRPr="00D26162">
        <w:rPr>
          <w:lang w:val="ru-RU"/>
        </w:rPr>
        <w:t>Суака</w:t>
      </w:r>
      <w:proofErr w:type="spellEnd"/>
      <w:r w:rsidRPr="00D26162">
        <w:rPr>
          <w:lang w:val="ru-RU"/>
        </w:rPr>
        <w:t>, склонившись над своим пультом; е</w:t>
      </w:r>
      <w:r w:rsidR="00BF2D7C" w:rsidRPr="00D26162">
        <w:rPr>
          <w:lang w:val="ru-RU"/>
        </w:rPr>
        <w:t>е</w:t>
      </w:r>
      <w:r w:rsidRPr="00D26162">
        <w:rPr>
          <w:lang w:val="ru-RU"/>
        </w:rPr>
        <w:t xml:space="preserve"> пальцы двигались так быстро, что казались размытыми.</w:t>
      </w:r>
    </w:p>
    <w:p w14:paraId="48C2B6E2" w14:textId="77777777" w:rsidR="00DC2265" w:rsidRPr="00D26162" w:rsidRDefault="00DC2265" w:rsidP="0094125C">
      <w:pPr>
        <w:rPr>
          <w:lang w:val="ru-RU"/>
        </w:rPr>
      </w:pPr>
      <w:r w:rsidRPr="00D26162">
        <w:rPr>
          <w:lang w:val="ru-RU"/>
        </w:rPr>
        <w:t xml:space="preserve">— Мы не сможем захватить этот корабль, </w:t>
      </w:r>
      <w:proofErr w:type="spellStart"/>
      <w:r w:rsidRPr="00D26162">
        <w:rPr>
          <w:lang w:val="ru-RU"/>
        </w:rPr>
        <w:t>Раскалыватель</w:t>
      </w:r>
      <w:proofErr w:type="spellEnd"/>
      <w:r w:rsidRPr="00D26162">
        <w:rPr>
          <w:lang w:val="ru-RU"/>
        </w:rPr>
        <w:t xml:space="preserve"> Черепов, — сказал </w:t>
      </w:r>
      <w:proofErr w:type="spellStart"/>
      <w:r w:rsidRPr="00D26162">
        <w:rPr>
          <w:lang w:val="ru-RU"/>
        </w:rPr>
        <w:t>Ольгейр</w:t>
      </w:r>
      <w:proofErr w:type="spellEnd"/>
      <w:r w:rsidRPr="00D26162">
        <w:rPr>
          <w:lang w:val="ru-RU"/>
        </w:rPr>
        <w:t xml:space="preserve">, увидев свой шанс. — Будет нелегко. Но мы можем отправиться за ними. </w:t>
      </w:r>
    </w:p>
    <w:p w14:paraId="70EECCB9" w14:textId="77777777" w:rsidR="00DC2265" w:rsidRPr="00D26162" w:rsidRDefault="00DC2265" w:rsidP="0094125C">
      <w:pPr>
        <w:rPr>
          <w:lang w:val="ru-RU"/>
        </w:rPr>
      </w:pPr>
      <w:proofErr w:type="spellStart"/>
      <w:r w:rsidRPr="00D26162">
        <w:rPr>
          <w:lang w:val="ru-RU"/>
        </w:rPr>
        <w:t>Гуннлаугур</w:t>
      </w:r>
      <w:proofErr w:type="spellEnd"/>
      <w:r w:rsidRPr="00D26162">
        <w:rPr>
          <w:lang w:val="ru-RU"/>
        </w:rPr>
        <w:t xml:space="preserve"> оглянулся на брата, и его щербатый рот растянулся в широкой ухмылке: </w:t>
      </w:r>
    </w:p>
    <w:p w14:paraId="1430C022" w14:textId="6A34F682" w:rsidR="00DC2265" w:rsidRPr="00D26162" w:rsidRDefault="00DC2265" w:rsidP="0094125C">
      <w:pPr>
        <w:rPr>
          <w:lang w:val="ru-RU"/>
        </w:rPr>
      </w:pPr>
      <w:r w:rsidRPr="00D26162">
        <w:rPr>
          <w:lang w:val="ru-RU"/>
        </w:rPr>
        <w:t>— Да, Тяж</w:t>
      </w:r>
      <w:r w:rsidR="00BF2D7C" w:rsidRPr="00D26162">
        <w:rPr>
          <w:lang w:val="ru-RU"/>
        </w:rPr>
        <w:t>е</w:t>
      </w:r>
      <w:r w:rsidRPr="00D26162">
        <w:rPr>
          <w:lang w:val="ru-RU"/>
        </w:rPr>
        <w:t xml:space="preserve">лая Рука, это мы можем. Так что приступайте — я хочу, чтобы </w:t>
      </w:r>
      <w:proofErr w:type="spellStart"/>
      <w:r w:rsidRPr="00D26162">
        <w:rPr>
          <w:lang w:val="ru-RU"/>
        </w:rPr>
        <w:t>Сигрун</w:t>
      </w:r>
      <w:proofErr w:type="spellEnd"/>
      <w:r w:rsidRPr="00D26162">
        <w:rPr>
          <w:lang w:val="ru-RU"/>
        </w:rPr>
        <w:t xml:space="preserve"> тоже была со мной.</w:t>
      </w:r>
    </w:p>
    <w:p w14:paraId="71C00624" w14:textId="2D47939F" w:rsidR="00DC2265" w:rsidRPr="00D26162" w:rsidRDefault="00DC2265" w:rsidP="0094125C">
      <w:pPr>
        <w:rPr>
          <w:lang w:val="ru-RU"/>
        </w:rPr>
      </w:pPr>
    </w:p>
    <w:p w14:paraId="259F0087" w14:textId="77777777" w:rsidR="00DC2265" w:rsidRPr="00D26162" w:rsidRDefault="00DC2265" w:rsidP="005F09C4">
      <w:pPr>
        <w:pStyle w:val="2"/>
        <w:rPr>
          <w:lang w:val="ru-RU"/>
        </w:rPr>
      </w:pPr>
      <w:r w:rsidRPr="00D26162">
        <w:rPr>
          <w:lang w:val="ru-RU"/>
        </w:rPr>
        <w:t xml:space="preserve">Глава десятая </w:t>
      </w:r>
    </w:p>
    <w:p w14:paraId="5FE40572" w14:textId="77777777" w:rsidR="00DC2265" w:rsidRPr="00D26162" w:rsidRDefault="00DC2265" w:rsidP="00DC2265">
      <w:pPr>
        <w:ind w:firstLineChars="235" w:firstLine="564"/>
        <w:rPr>
          <w:rFonts w:cs="Times New Roman"/>
          <w:szCs w:val="24"/>
          <w:lang w:val="ru-RU"/>
        </w:rPr>
      </w:pPr>
    </w:p>
    <w:p w14:paraId="49B1CE6A" w14:textId="77777777" w:rsidR="00DC2265" w:rsidRPr="00D26162" w:rsidRDefault="00DC2265" w:rsidP="0094125C">
      <w:pPr>
        <w:rPr>
          <w:lang w:val="ru-RU"/>
        </w:rPr>
      </w:pPr>
      <w:r w:rsidRPr="00D26162">
        <w:rPr>
          <w:lang w:val="ru-RU"/>
        </w:rPr>
        <w:t xml:space="preserve">С командного мостика к ангарам побежали четверо из стаи — </w:t>
      </w:r>
      <w:proofErr w:type="spellStart"/>
      <w:r w:rsidRPr="00D26162">
        <w:rPr>
          <w:lang w:val="ru-RU"/>
        </w:rPr>
        <w:t>Гуннлаугур</w:t>
      </w:r>
      <w:proofErr w:type="spellEnd"/>
      <w:r w:rsidRPr="00D26162">
        <w:rPr>
          <w:lang w:val="ru-RU"/>
        </w:rPr>
        <w:t xml:space="preserve">, Ингвар, </w:t>
      </w:r>
      <w:proofErr w:type="spellStart"/>
      <w:r w:rsidRPr="00D26162">
        <w:rPr>
          <w:lang w:val="ru-RU"/>
        </w:rPr>
        <w:t>Ольгейр</w:t>
      </w:r>
      <w:proofErr w:type="spellEnd"/>
      <w:r w:rsidRPr="00D26162">
        <w:rPr>
          <w:lang w:val="ru-RU"/>
        </w:rPr>
        <w:t xml:space="preserve"> и Бальдр. К тому времени, как они спустились на нижний уровень, </w:t>
      </w:r>
      <w:proofErr w:type="spellStart"/>
      <w:r w:rsidRPr="00D26162">
        <w:rPr>
          <w:lang w:val="ru-RU"/>
        </w:rPr>
        <w:t>кэрлы</w:t>
      </w:r>
      <w:proofErr w:type="spellEnd"/>
      <w:r w:rsidRPr="00D26162">
        <w:rPr>
          <w:lang w:val="ru-RU"/>
        </w:rPr>
        <w:t xml:space="preserve"> уже все подготовили. От «</w:t>
      </w:r>
      <w:proofErr w:type="spellStart"/>
      <w:r w:rsidRPr="00D26162">
        <w:rPr>
          <w:i/>
          <w:lang w:val="ru-RU"/>
        </w:rPr>
        <w:t>Хлаупнира</w:t>
      </w:r>
      <w:proofErr w:type="spellEnd"/>
      <w:r w:rsidRPr="00D26162">
        <w:rPr>
          <w:lang w:val="ru-RU"/>
        </w:rPr>
        <w:t>» отсоединили топливопроводы; двери ангара распахивались в пустоту, ревели сирены, весь персонал убрался с палубы.</w:t>
      </w:r>
    </w:p>
    <w:p w14:paraId="454896D8" w14:textId="7D8C5E13" w:rsidR="00DC2265" w:rsidRPr="00D26162" w:rsidRDefault="00DC2265" w:rsidP="0094125C">
      <w:pPr>
        <w:rPr>
          <w:lang w:val="ru-RU"/>
        </w:rPr>
      </w:pPr>
      <w:r w:rsidRPr="00D26162">
        <w:rPr>
          <w:lang w:val="ru-RU"/>
        </w:rPr>
        <w:t xml:space="preserve">Ингвар промчался по настилу; клинок болтался у него на поясе. </w:t>
      </w:r>
      <w:proofErr w:type="spellStart"/>
      <w:r w:rsidRPr="00D26162">
        <w:rPr>
          <w:lang w:val="ru-RU"/>
        </w:rPr>
        <w:t>Хафлои</w:t>
      </w:r>
      <w:proofErr w:type="spellEnd"/>
      <w:r w:rsidRPr="00D26162">
        <w:rPr>
          <w:lang w:val="ru-RU"/>
        </w:rPr>
        <w:t xml:space="preserve"> остался на корабле вместе со Старым Псом — к своему неудовольствию, но щенок научился прикусывать язык, когда ему приказывают. В любом случае, вряд ли на борту обойд</w:t>
      </w:r>
      <w:r w:rsidR="00BF2D7C" w:rsidRPr="00D26162">
        <w:rPr>
          <w:lang w:val="ru-RU"/>
        </w:rPr>
        <w:t>е</w:t>
      </w:r>
      <w:r w:rsidRPr="00D26162">
        <w:rPr>
          <w:lang w:val="ru-RU"/>
        </w:rPr>
        <w:t>тся без происшествий: тяж</w:t>
      </w:r>
      <w:r w:rsidR="00BF2D7C" w:rsidRPr="00D26162">
        <w:rPr>
          <w:lang w:val="ru-RU"/>
        </w:rPr>
        <w:t>е</w:t>
      </w:r>
      <w:r w:rsidRPr="00D26162">
        <w:rPr>
          <w:lang w:val="ru-RU"/>
        </w:rPr>
        <w:t xml:space="preserve">лые снаряды не переставая били по пустотным щитам, и напор лишь усиливался. Как только внутрисистемный корабль покинет галеон, </w:t>
      </w:r>
      <w:proofErr w:type="spellStart"/>
      <w:r w:rsidR="00BF2D7C" w:rsidRPr="00D26162">
        <w:rPr>
          <w:lang w:val="ru-RU"/>
        </w:rPr>
        <w:t>Ёрундур</w:t>
      </w:r>
      <w:r w:rsidRPr="00D26162">
        <w:rPr>
          <w:lang w:val="ru-RU"/>
        </w:rPr>
        <w:t>у</w:t>
      </w:r>
      <w:proofErr w:type="spellEnd"/>
      <w:r w:rsidRPr="00D26162">
        <w:rPr>
          <w:lang w:val="ru-RU"/>
        </w:rPr>
        <w:t xml:space="preserve"> прид</w:t>
      </w:r>
      <w:r w:rsidR="00BF2D7C" w:rsidRPr="00D26162">
        <w:rPr>
          <w:lang w:val="ru-RU"/>
        </w:rPr>
        <w:t>е</w:t>
      </w:r>
      <w:r w:rsidRPr="00D26162">
        <w:rPr>
          <w:lang w:val="ru-RU"/>
        </w:rPr>
        <w:t xml:space="preserve">тся пробивать себе дорогу, и никто из экипажа не останется без дела. </w:t>
      </w:r>
    </w:p>
    <w:p w14:paraId="0CCFAA3F" w14:textId="5350F185" w:rsidR="00DC2265" w:rsidRPr="00D26162" w:rsidRDefault="00DC2265" w:rsidP="0094125C">
      <w:pPr>
        <w:rPr>
          <w:lang w:val="ru-RU"/>
        </w:rPr>
      </w:pPr>
      <w:r w:rsidRPr="00D26162">
        <w:rPr>
          <w:lang w:val="ru-RU"/>
        </w:rPr>
        <w:t xml:space="preserve">Добравшись до шаттла, Ингвар залетел в открытый люк для экипажа, ухватился за поручень и прыгнул в шлюз. </w:t>
      </w:r>
      <w:proofErr w:type="spellStart"/>
      <w:r w:rsidRPr="00D26162">
        <w:rPr>
          <w:lang w:val="ru-RU"/>
        </w:rPr>
        <w:t>Гуннлаугур</w:t>
      </w:r>
      <w:proofErr w:type="spellEnd"/>
      <w:r w:rsidRPr="00D26162">
        <w:rPr>
          <w:lang w:val="ru-RU"/>
        </w:rPr>
        <w:t xml:space="preserve"> опере</w:t>
      </w:r>
      <w:r w:rsidR="00FD560A">
        <w:rPr>
          <w:lang w:val="ru-RU"/>
        </w:rPr>
        <w:t>ди</w:t>
      </w:r>
      <w:r w:rsidRPr="00D26162">
        <w:rPr>
          <w:lang w:val="ru-RU"/>
        </w:rPr>
        <w:t>л брата на несколько шагов: он уже поднимался по трапу и направлялся на мостик. Первые несколько недель охоты на «</w:t>
      </w:r>
      <w:proofErr w:type="spellStart"/>
      <w:r w:rsidRPr="00D26162">
        <w:rPr>
          <w:i/>
          <w:lang w:val="ru-RU"/>
        </w:rPr>
        <w:t>Хлаупнире</w:t>
      </w:r>
      <w:proofErr w:type="spellEnd"/>
      <w:r w:rsidRPr="00D26162">
        <w:rPr>
          <w:lang w:val="ru-RU"/>
        </w:rPr>
        <w:t xml:space="preserve">» было до </w:t>
      </w:r>
      <w:r w:rsidR="00FD560A">
        <w:rPr>
          <w:lang w:val="ru-RU"/>
        </w:rPr>
        <w:t>безобразия</w:t>
      </w:r>
      <w:r w:rsidRPr="00D26162">
        <w:rPr>
          <w:lang w:val="ru-RU"/>
        </w:rPr>
        <w:t xml:space="preserve"> тесно, но теперь экипаж стал поменьше — всего две дюжины солдат </w:t>
      </w:r>
      <w:proofErr w:type="spellStart"/>
      <w:r w:rsidRPr="00D26162">
        <w:rPr>
          <w:lang w:val="ru-RU"/>
        </w:rPr>
        <w:t>Бъяргборна</w:t>
      </w:r>
      <w:proofErr w:type="spellEnd"/>
      <w:r w:rsidRPr="00D26162">
        <w:rPr>
          <w:lang w:val="ru-RU"/>
        </w:rPr>
        <w:t xml:space="preserve">, несколько сервиторов и четыре Космических Волка. Это делало корабль более сбалансированным, эффективным, увеличивало скорость реакции и при этом не отнимало возможность наносить мощные удары. </w:t>
      </w:r>
    </w:p>
    <w:p w14:paraId="15C2FB32" w14:textId="6CF42EBA" w:rsidR="00DC2265" w:rsidRPr="00D26162" w:rsidRDefault="00DC2265" w:rsidP="0094125C">
      <w:pPr>
        <w:rPr>
          <w:lang w:val="ru-RU"/>
        </w:rPr>
      </w:pPr>
      <w:r w:rsidRPr="00D26162">
        <w:rPr>
          <w:lang w:val="ru-RU"/>
        </w:rPr>
        <w:t>Вряд ли кому-то захотелось бы совершать варп-прыжок с такой конфигурацией, но жаркая и тяж</w:t>
      </w:r>
      <w:r w:rsidR="00BF2D7C" w:rsidRPr="00D26162">
        <w:rPr>
          <w:lang w:val="ru-RU"/>
        </w:rPr>
        <w:t>е</w:t>
      </w:r>
      <w:r w:rsidRPr="00D26162">
        <w:rPr>
          <w:lang w:val="ru-RU"/>
        </w:rPr>
        <w:t>лая высадка на планету — совсем другое дело.</w:t>
      </w:r>
    </w:p>
    <w:p w14:paraId="742B6B80" w14:textId="2E72572D" w:rsidR="00DC2265" w:rsidRPr="00D26162" w:rsidRDefault="00DC2265" w:rsidP="0094125C">
      <w:pPr>
        <w:rPr>
          <w:lang w:val="ru-RU"/>
        </w:rPr>
      </w:pPr>
      <w:r w:rsidRPr="00D26162">
        <w:rPr>
          <w:lang w:val="ru-RU"/>
        </w:rPr>
        <w:t>Бальдр вош</w:t>
      </w:r>
      <w:r w:rsidR="00BF2D7C" w:rsidRPr="00D26162">
        <w:rPr>
          <w:lang w:val="ru-RU"/>
        </w:rPr>
        <w:t>е</w:t>
      </w:r>
      <w:r w:rsidRPr="00D26162">
        <w:rPr>
          <w:lang w:val="ru-RU"/>
        </w:rPr>
        <w:t>л внутрь последним. Люк за ними захлопнулся, а шлюзы плотно задраились. Палубы загудели; активировались маневровые двигатели, и настил задрожал. Когда Ингвар добрался до мостика, «</w:t>
      </w:r>
      <w:proofErr w:type="spellStart"/>
      <w:r w:rsidRPr="00D26162">
        <w:rPr>
          <w:i/>
          <w:lang w:val="ru-RU"/>
        </w:rPr>
        <w:t>Хлаупнир</w:t>
      </w:r>
      <w:proofErr w:type="spellEnd"/>
      <w:r w:rsidRPr="00D26162">
        <w:rPr>
          <w:i/>
          <w:lang w:val="ru-RU"/>
        </w:rPr>
        <w:t>»</w:t>
      </w:r>
      <w:r w:rsidRPr="00D26162">
        <w:rPr>
          <w:lang w:val="ru-RU"/>
        </w:rPr>
        <w:t xml:space="preserve"> уже оторвался от площадки ангара и разворачивался, готовясь улететь в пустоту.</w:t>
      </w:r>
    </w:p>
    <w:p w14:paraId="40C8127F" w14:textId="19C1C140" w:rsidR="00DC2265" w:rsidRPr="00D26162" w:rsidRDefault="00DC2265" w:rsidP="0094125C">
      <w:pPr>
        <w:rPr>
          <w:lang w:val="ru-RU"/>
        </w:rPr>
      </w:pPr>
      <w:r w:rsidRPr="00D26162">
        <w:rPr>
          <w:lang w:val="ru-RU"/>
        </w:rPr>
        <w:lastRenderedPageBreak/>
        <w:t xml:space="preserve">Мостик шаттла сам по себе был небольшим: там разместились бы всего человек двадцать, если бы набились поплотнее. </w:t>
      </w:r>
      <w:proofErr w:type="spellStart"/>
      <w:r w:rsidRPr="00D26162">
        <w:rPr>
          <w:lang w:val="ru-RU"/>
        </w:rPr>
        <w:t>Гуннлаугур</w:t>
      </w:r>
      <w:proofErr w:type="spellEnd"/>
      <w:r w:rsidRPr="00D26162">
        <w:rPr>
          <w:lang w:val="ru-RU"/>
        </w:rPr>
        <w:t xml:space="preserve"> уселся на высеченный из камня командирский трон; остальные посты заняли прист</w:t>
      </w:r>
      <w:r w:rsidR="00BF2D7C" w:rsidRPr="00D26162">
        <w:rPr>
          <w:lang w:val="ru-RU"/>
        </w:rPr>
        <w:t>е</w:t>
      </w:r>
      <w:r w:rsidRPr="00D26162">
        <w:rPr>
          <w:lang w:val="ru-RU"/>
        </w:rPr>
        <w:t>гнутые и облач</w:t>
      </w:r>
      <w:r w:rsidR="00BF2D7C" w:rsidRPr="00D26162">
        <w:rPr>
          <w:lang w:val="ru-RU"/>
        </w:rPr>
        <w:t>е</w:t>
      </w:r>
      <w:r w:rsidRPr="00D26162">
        <w:rPr>
          <w:lang w:val="ru-RU"/>
        </w:rPr>
        <w:t xml:space="preserve">нные в броню </w:t>
      </w:r>
      <w:proofErr w:type="spellStart"/>
      <w:r w:rsidRPr="00D26162">
        <w:rPr>
          <w:lang w:val="ru-RU"/>
        </w:rPr>
        <w:t>кэрлы</w:t>
      </w:r>
      <w:proofErr w:type="spellEnd"/>
      <w:r w:rsidRPr="00D26162">
        <w:rPr>
          <w:lang w:val="ru-RU"/>
        </w:rPr>
        <w:t>. Над головой простирался наклонный купол из обшитого железом бронестекла, на котором уже побл</w:t>
      </w:r>
      <w:r w:rsidR="00BF2D7C" w:rsidRPr="00D26162">
        <w:rPr>
          <w:lang w:val="ru-RU"/>
        </w:rPr>
        <w:t>е</w:t>
      </w:r>
      <w:r w:rsidRPr="00D26162">
        <w:rPr>
          <w:lang w:val="ru-RU"/>
        </w:rPr>
        <w:t xml:space="preserve">скивали тактические индикаторы от </w:t>
      </w:r>
      <w:proofErr w:type="spellStart"/>
      <w:r w:rsidRPr="00D26162">
        <w:rPr>
          <w:lang w:val="ru-RU"/>
        </w:rPr>
        <w:t>гололита</w:t>
      </w:r>
      <w:proofErr w:type="spellEnd"/>
      <w:r w:rsidRPr="00D26162">
        <w:rPr>
          <w:lang w:val="ru-RU"/>
        </w:rPr>
        <w:t xml:space="preserve">. Мостик был голым, безликим и практичным, как и полагалось </w:t>
      </w:r>
      <w:proofErr w:type="spellStart"/>
      <w:r w:rsidRPr="00D26162">
        <w:rPr>
          <w:lang w:val="ru-RU"/>
        </w:rPr>
        <w:t>фенрисийскому</w:t>
      </w:r>
      <w:proofErr w:type="spellEnd"/>
      <w:r w:rsidRPr="00D26162">
        <w:rPr>
          <w:lang w:val="ru-RU"/>
        </w:rPr>
        <w:t xml:space="preserve"> кораблю. </w:t>
      </w:r>
    </w:p>
    <w:p w14:paraId="567A7BDC" w14:textId="77777777" w:rsidR="00DC2265" w:rsidRPr="00D26162" w:rsidRDefault="00DC2265" w:rsidP="0094125C">
      <w:pPr>
        <w:rPr>
          <w:lang w:val="ru-RU"/>
        </w:rPr>
      </w:pPr>
      <w:proofErr w:type="spellStart"/>
      <w:r w:rsidRPr="00D26162">
        <w:rPr>
          <w:lang w:val="ru-RU"/>
        </w:rPr>
        <w:t>Ольгейр</w:t>
      </w:r>
      <w:proofErr w:type="spellEnd"/>
      <w:r w:rsidRPr="00D26162">
        <w:rPr>
          <w:lang w:val="ru-RU"/>
        </w:rPr>
        <w:t xml:space="preserve"> влез в напольный люк как раз в тот момент, когда двигатели шаттла заработали на полную мощность, и космодесантника чуть было не отбросило к задним переборкам.</w:t>
      </w:r>
    </w:p>
    <w:p w14:paraId="33EE8C13" w14:textId="08FCECA7" w:rsidR="00DC2265" w:rsidRPr="00D26162" w:rsidRDefault="00DC2265" w:rsidP="0094125C">
      <w:pPr>
        <w:rPr>
          <w:lang w:val="ru-RU"/>
        </w:rPr>
      </w:pPr>
      <w:r w:rsidRPr="00D26162">
        <w:rPr>
          <w:lang w:val="ru-RU"/>
        </w:rPr>
        <w:t>— Осторожнее, брат, — по-доброму посоветовал Бальдр, подходя к нему сзади. Чудовищным ускорением их отшвырнуло от «</w:t>
      </w:r>
      <w:r w:rsidRPr="00D26162">
        <w:rPr>
          <w:i/>
          <w:lang w:val="ru-RU"/>
        </w:rPr>
        <w:t>Аметистового сюзерена</w:t>
      </w:r>
      <w:r w:rsidRPr="00D26162">
        <w:rPr>
          <w:lang w:val="ru-RU"/>
        </w:rPr>
        <w:t xml:space="preserve">» в глубь орбитального апокалипсиса. </w:t>
      </w:r>
      <w:proofErr w:type="spellStart"/>
      <w:r w:rsidRPr="00D26162">
        <w:rPr>
          <w:lang w:val="ru-RU"/>
        </w:rPr>
        <w:t>Гуннлаугур</w:t>
      </w:r>
      <w:proofErr w:type="spellEnd"/>
      <w:r w:rsidRPr="00D26162">
        <w:rPr>
          <w:lang w:val="ru-RU"/>
        </w:rPr>
        <w:t xml:space="preserve"> опустил носовую часть шаттла, и передние наблюдательные приборы заполнила пылающая атмосфера </w:t>
      </w:r>
      <w:proofErr w:type="spellStart"/>
      <w:r w:rsidRPr="00D26162">
        <w:rPr>
          <w:lang w:val="ru-RU"/>
        </w:rPr>
        <w:t>Ояды</w:t>
      </w:r>
      <w:proofErr w:type="spellEnd"/>
      <w:r w:rsidRPr="00D26162">
        <w:rPr>
          <w:lang w:val="ru-RU"/>
        </w:rPr>
        <w:t>. Ингвар в последний раз окинул взглядом удаляющийся галеон: пустотные щиты «</w:t>
      </w:r>
      <w:r w:rsidRPr="00D26162">
        <w:rPr>
          <w:i/>
          <w:lang w:val="ru-RU"/>
        </w:rPr>
        <w:t>Аметистового сюзерена</w:t>
      </w:r>
      <w:r w:rsidRPr="00D26162">
        <w:rPr>
          <w:lang w:val="ru-RU"/>
        </w:rPr>
        <w:t>» шли рябью от бьющих по ним энергетических разрядов, затем вс</w:t>
      </w:r>
      <w:r w:rsidR="00BF2D7C" w:rsidRPr="00D26162">
        <w:rPr>
          <w:lang w:val="ru-RU"/>
        </w:rPr>
        <w:t>е</w:t>
      </w:r>
      <w:r w:rsidRPr="00D26162">
        <w:rPr>
          <w:lang w:val="ru-RU"/>
        </w:rPr>
        <w:t xml:space="preserve"> превратилось в череду всплесков — лазерных и плазменных ударов.</w:t>
      </w:r>
    </w:p>
    <w:p w14:paraId="618096FB" w14:textId="77777777" w:rsidR="00DC2265" w:rsidRPr="00D26162" w:rsidRDefault="00DC2265" w:rsidP="0094125C">
      <w:pPr>
        <w:rPr>
          <w:lang w:val="ru-RU"/>
        </w:rPr>
      </w:pPr>
      <w:r w:rsidRPr="00D26162">
        <w:rPr>
          <w:lang w:val="ru-RU"/>
        </w:rPr>
        <w:t>«</w:t>
      </w:r>
      <w:proofErr w:type="spellStart"/>
      <w:r w:rsidRPr="00D26162">
        <w:rPr>
          <w:i/>
          <w:lang w:val="ru-RU"/>
        </w:rPr>
        <w:t>Хлаупнир</w:t>
      </w:r>
      <w:proofErr w:type="spellEnd"/>
      <w:r w:rsidRPr="00D26162">
        <w:rPr>
          <w:lang w:val="ru-RU"/>
        </w:rPr>
        <w:t xml:space="preserve">» сильно накренило, Ингвару пришлось ухватиться за поручни, чтобы, пошатываясь, дойти до </w:t>
      </w:r>
      <w:proofErr w:type="spellStart"/>
      <w:r w:rsidRPr="00D26162">
        <w:rPr>
          <w:lang w:val="ru-RU"/>
        </w:rPr>
        <w:t>Гуннлаугура</w:t>
      </w:r>
      <w:proofErr w:type="spellEnd"/>
      <w:r w:rsidRPr="00D26162">
        <w:rPr>
          <w:lang w:val="ru-RU"/>
        </w:rPr>
        <w:t xml:space="preserve">. </w:t>
      </w:r>
    </w:p>
    <w:p w14:paraId="1D2D1279" w14:textId="70D4DCD9" w:rsidR="00DC2265" w:rsidRPr="00D26162" w:rsidRDefault="00DC2265" w:rsidP="0094125C">
      <w:pPr>
        <w:rPr>
          <w:lang w:val="ru-RU"/>
        </w:rPr>
      </w:pPr>
      <w:r w:rsidRPr="00D26162">
        <w:rPr>
          <w:lang w:val="ru-RU"/>
        </w:rPr>
        <w:t>— Ты ещ</w:t>
      </w:r>
      <w:r w:rsidR="00BF2D7C" w:rsidRPr="00D26162">
        <w:rPr>
          <w:lang w:val="ru-RU"/>
        </w:rPr>
        <w:t>е</w:t>
      </w:r>
      <w:r w:rsidRPr="00D26162">
        <w:rPr>
          <w:lang w:val="ru-RU"/>
        </w:rPr>
        <w:t xml:space="preserve"> не захватил цель? — спросил он.</w:t>
      </w:r>
    </w:p>
    <w:p w14:paraId="652A6606" w14:textId="77777777" w:rsidR="00DC2265" w:rsidRPr="00D26162" w:rsidRDefault="00DC2265" w:rsidP="0094125C">
      <w:pPr>
        <w:rPr>
          <w:lang w:val="ru-RU"/>
        </w:rPr>
      </w:pPr>
      <w:proofErr w:type="spellStart"/>
      <w:r w:rsidRPr="00D26162">
        <w:rPr>
          <w:lang w:val="ru-RU"/>
        </w:rPr>
        <w:t>Гуннлаугур</w:t>
      </w:r>
      <w:proofErr w:type="spellEnd"/>
      <w:r w:rsidRPr="00D26162">
        <w:rPr>
          <w:lang w:val="ru-RU"/>
        </w:rPr>
        <w:t xml:space="preserve"> кивнул. Он облачился в полный доспех, и его лицо скрывал шлем. </w:t>
      </w:r>
    </w:p>
    <w:p w14:paraId="2698EB9E" w14:textId="77777777" w:rsidR="00DC2265" w:rsidRPr="00D26162" w:rsidRDefault="00DC2265" w:rsidP="0094125C">
      <w:pPr>
        <w:rPr>
          <w:lang w:val="ru-RU"/>
        </w:rPr>
      </w:pPr>
      <w:r w:rsidRPr="00D26162">
        <w:rPr>
          <w:lang w:val="ru-RU"/>
        </w:rPr>
        <w:t xml:space="preserve">— Сильные помехи, — прорычал </w:t>
      </w:r>
      <w:proofErr w:type="spellStart"/>
      <w:r w:rsidRPr="00D26162">
        <w:rPr>
          <w:lang w:val="ru-RU"/>
        </w:rPr>
        <w:t>Раскалыватель</w:t>
      </w:r>
      <w:proofErr w:type="spellEnd"/>
      <w:r w:rsidRPr="00D26162">
        <w:rPr>
          <w:lang w:val="ru-RU"/>
        </w:rPr>
        <w:t xml:space="preserve"> Черепов. — Но им не уйти.</w:t>
      </w:r>
    </w:p>
    <w:p w14:paraId="5393D467" w14:textId="36551342" w:rsidR="00DC2265" w:rsidRPr="00D26162" w:rsidRDefault="00DC2265" w:rsidP="0094125C">
      <w:pPr>
        <w:rPr>
          <w:lang w:val="ru-RU"/>
        </w:rPr>
      </w:pPr>
      <w:r w:rsidRPr="00D26162">
        <w:rPr>
          <w:lang w:val="ru-RU"/>
        </w:rPr>
        <w:t>«</w:t>
      </w:r>
      <w:proofErr w:type="spellStart"/>
      <w:r w:rsidRPr="00D26162">
        <w:rPr>
          <w:i/>
          <w:lang w:val="ru-RU"/>
        </w:rPr>
        <w:t>Хлаупнир</w:t>
      </w:r>
      <w:proofErr w:type="spellEnd"/>
      <w:r w:rsidRPr="00D26162">
        <w:rPr>
          <w:lang w:val="ru-RU"/>
        </w:rPr>
        <w:t>» на полном ходу рванул впер</w:t>
      </w:r>
      <w:r w:rsidR="00BF2D7C" w:rsidRPr="00D26162">
        <w:rPr>
          <w:lang w:val="ru-RU"/>
        </w:rPr>
        <w:t>е</w:t>
      </w:r>
      <w:r w:rsidRPr="00D26162">
        <w:rPr>
          <w:lang w:val="ru-RU"/>
        </w:rPr>
        <w:t>д, устремившись к планете, словно колеблющееся копь</w:t>
      </w:r>
      <w:r w:rsidR="00BF2D7C" w:rsidRPr="00D26162">
        <w:rPr>
          <w:lang w:val="ru-RU"/>
        </w:rPr>
        <w:t>е</w:t>
      </w:r>
      <w:r w:rsidRPr="00D26162">
        <w:rPr>
          <w:lang w:val="ru-RU"/>
        </w:rPr>
        <w:t xml:space="preserve">; позади оставалось целое скопище других шаттлов, которые уже начали проявлять к пришельцу интерес. </w:t>
      </w:r>
    </w:p>
    <w:p w14:paraId="6948629C" w14:textId="702335F3" w:rsidR="00DC2265" w:rsidRPr="00D26162" w:rsidRDefault="00DC2265" w:rsidP="0094125C">
      <w:pPr>
        <w:rPr>
          <w:lang w:val="ru-RU"/>
        </w:rPr>
      </w:pPr>
      <w:r w:rsidRPr="00D26162">
        <w:rPr>
          <w:lang w:val="ru-RU"/>
        </w:rPr>
        <w:t>Корабль Космических Волков устремился прямо вниз, носом впер</w:t>
      </w:r>
      <w:r w:rsidR="00BF2D7C" w:rsidRPr="00D26162">
        <w:rPr>
          <w:lang w:val="ru-RU"/>
        </w:rPr>
        <w:t>е</w:t>
      </w:r>
      <w:r w:rsidRPr="00D26162">
        <w:rPr>
          <w:lang w:val="ru-RU"/>
        </w:rPr>
        <w:t xml:space="preserve">д, с трудом преодолевая удары лазерных лучей. Ингвар наконец добрался до своего трона и плюхнулся на него, пристегнувшись страховочными ремнями, чтобы его не </w:t>
      </w:r>
      <w:r w:rsidR="00FD560A">
        <w:rPr>
          <w:lang w:val="ru-RU"/>
        </w:rPr>
        <w:t>повали</w:t>
      </w:r>
      <w:r w:rsidRPr="00D26162">
        <w:rPr>
          <w:lang w:val="ru-RU"/>
        </w:rPr>
        <w:t>ло обратно на палубу.</w:t>
      </w:r>
    </w:p>
    <w:p w14:paraId="18FBE9CB" w14:textId="5249C9D4" w:rsidR="00DC2265" w:rsidRPr="00D26162" w:rsidRDefault="00DC2265" w:rsidP="0094125C">
      <w:pPr>
        <w:rPr>
          <w:lang w:val="ru-RU"/>
        </w:rPr>
      </w:pPr>
      <w:r w:rsidRPr="00D26162">
        <w:rPr>
          <w:lang w:val="ru-RU"/>
        </w:rPr>
        <w:t>Перед носом шаттла вс</w:t>
      </w:r>
      <w:r w:rsidR="00BF2D7C" w:rsidRPr="00D26162">
        <w:rPr>
          <w:lang w:val="ru-RU"/>
        </w:rPr>
        <w:t>е</w:t>
      </w:r>
      <w:r w:rsidRPr="00D26162">
        <w:rPr>
          <w:lang w:val="ru-RU"/>
        </w:rPr>
        <w:t xml:space="preserve"> заполыхало: сначала появились струйки пламени, затем они превратились в ленты, а затем вс</w:t>
      </w:r>
      <w:r w:rsidR="00BF2D7C" w:rsidRPr="00D26162">
        <w:rPr>
          <w:lang w:val="ru-RU"/>
        </w:rPr>
        <w:t>е</w:t>
      </w:r>
      <w:r w:rsidRPr="00D26162">
        <w:rPr>
          <w:lang w:val="ru-RU"/>
        </w:rPr>
        <w:t xml:space="preserve"> заволоклось ревущей огненной завесой, облизывающей бронестекло. Корабль подпрыгивал и трясся, прорываясь сквозь сгущающуюся атмосферу, которая раздирала его пустотные щиты. Удары не прекращались, хотя невозможно было сказать, что это: обломки или последние отчаянные выстрелы с орбиты.</w:t>
      </w:r>
    </w:p>
    <w:p w14:paraId="1344D289" w14:textId="3E5072F8" w:rsidR="00DC2265" w:rsidRPr="00D26162" w:rsidRDefault="00DC2265" w:rsidP="0094125C">
      <w:pPr>
        <w:rPr>
          <w:lang w:val="ru-RU"/>
        </w:rPr>
      </w:pPr>
      <w:r w:rsidRPr="00D26162">
        <w:rPr>
          <w:lang w:val="ru-RU"/>
        </w:rPr>
        <w:t>— Ч</w:t>
      </w:r>
      <w:r w:rsidR="00BF2D7C" w:rsidRPr="00D26162">
        <w:rPr>
          <w:lang w:val="ru-RU"/>
        </w:rPr>
        <w:t>е</w:t>
      </w:r>
      <w:r w:rsidRPr="00D26162">
        <w:rPr>
          <w:lang w:val="ru-RU"/>
        </w:rPr>
        <w:t xml:space="preserve">рт! Сигнал пропал, — выплюнул </w:t>
      </w:r>
      <w:proofErr w:type="spellStart"/>
      <w:r w:rsidRPr="00D26162">
        <w:rPr>
          <w:lang w:val="ru-RU"/>
        </w:rPr>
        <w:t>Гуннлаугур</w:t>
      </w:r>
      <w:proofErr w:type="spellEnd"/>
      <w:r w:rsidRPr="00D26162">
        <w:rPr>
          <w:lang w:val="ru-RU"/>
        </w:rPr>
        <w:t>, пытаясь справиться с управлением. — Но у меня есть примерное местоположение, подойд</w:t>
      </w:r>
      <w:r w:rsidR="00BF2D7C" w:rsidRPr="00D26162">
        <w:rPr>
          <w:lang w:val="ru-RU"/>
        </w:rPr>
        <w:t>е</w:t>
      </w:r>
      <w:r w:rsidRPr="00D26162">
        <w:rPr>
          <w:lang w:val="ru-RU"/>
        </w:rPr>
        <w:t xml:space="preserve">м ближе. </w:t>
      </w:r>
    </w:p>
    <w:p w14:paraId="524D97AD" w14:textId="1AB41471" w:rsidR="00DC2265" w:rsidRPr="00D26162" w:rsidRDefault="00DC2265" w:rsidP="0094125C">
      <w:pPr>
        <w:rPr>
          <w:lang w:val="ru-RU"/>
        </w:rPr>
      </w:pPr>
      <w:r w:rsidRPr="00D26162">
        <w:rPr>
          <w:lang w:val="ru-RU"/>
        </w:rPr>
        <w:t>Пока он говорил, «</w:t>
      </w:r>
      <w:proofErr w:type="spellStart"/>
      <w:r w:rsidRPr="00D26162">
        <w:rPr>
          <w:i/>
          <w:lang w:val="ru-RU"/>
        </w:rPr>
        <w:t>Хлаупнир</w:t>
      </w:r>
      <w:proofErr w:type="spellEnd"/>
      <w:r w:rsidRPr="00D26162">
        <w:rPr>
          <w:lang w:val="ru-RU"/>
        </w:rPr>
        <w:t>» вышел из пике, переключился на турбины и вош</w:t>
      </w:r>
      <w:r w:rsidR="00BF2D7C" w:rsidRPr="00D26162">
        <w:rPr>
          <w:lang w:val="ru-RU"/>
        </w:rPr>
        <w:t>е</w:t>
      </w:r>
      <w:r w:rsidRPr="00D26162">
        <w:rPr>
          <w:lang w:val="ru-RU"/>
        </w:rPr>
        <w:t>л в нижние слои атмосферы. Сильное атмосферное притяжение, борющееся с колоссальной энергией двигателя, накренило шаттл, так что каждая закл</w:t>
      </w:r>
      <w:r w:rsidR="00BF2D7C" w:rsidRPr="00D26162">
        <w:rPr>
          <w:lang w:val="ru-RU"/>
        </w:rPr>
        <w:t>е</w:t>
      </w:r>
      <w:r w:rsidRPr="00D26162">
        <w:rPr>
          <w:lang w:val="ru-RU"/>
        </w:rPr>
        <w:t>пка и узел на мостике задребезжали на своих местах.</w:t>
      </w:r>
    </w:p>
    <w:p w14:paraId="05C0B3C0" w14:textId="77777777" w:rsidR="00DC2265" w:rsidRPr="00D26162" w:rsidRDefault="00DC2265" w:rsidP="0094125C">
      <w:pPr>
        <w:rPr>
          <w:lang w:val="ru-RU"/>
        </w:rPr>
      </w:pPr>
      <w:r w:rsidRPr="00D26162">
        <w:rPr>
          <w:lang w:val="ru-RU"/>
        </w:rPr>
        <w:t xml:space="preserve">— Зубы </w:t>
      </w:r>
      <w:proofErr w:type="spellStart"/>
      <w:r w:rsidRPr="00D26162">
        <w:rPr>
          <w:lang w:val="ru-RU"/>
        </w:rPr>
        <w:t>Моркаи</w:t>
      </w:r>
      <w:proofErr w:type="spellEnd"/>
      <w:r w:rsidRPr="00D26162">
        <w:rPr>
          <w:lang w:val="ru-RU"/>
        </w:rPr>
        <w:t xml:space="preserve">, — выдохнул </w:t>
      </w:r>
      <w:proofErr w:type="spellStart"/>
      <w:r w:rsidRPr="00D26162">
        <w:rPr>
          <w:lang w:val="ru-RU"/>
        </w:rPr>
        <w:t>Ольгейр</w:t>
      </w:r>
      <w:proofErr w:type="spellEnd"/>
      <w:r w:rsidRPr="00D26162">
        <w:rPr>
          <w:lang w:val="ru-RU"/>
        </w:rPr>
        <w:t>, глядя в обзорный иллюминатор, когда картина прояснилась. — Что за кавардак они тут устроили!</w:t>
      </w:r>
    </w:p>
    <w:p w14:paraId="4CBC6F71" w14:textId="33070479" w:rsidR="00DC2265" w:rsidRPr="00D26162" w:rsidRDefault="00DC2265" w:rsidP="0094125C">
      <w:pPr>
        <w:rPr>
          <w:lang w:val="ru-RU"/>
        </w:rPr>
      </w:pPr>
      <w:r w:rsidRPr="00D26162">
        <w:rPr>
          <w:lang w:val="ru-RU"/>
        </w:rPr>
        <w:t>Языки пламени до сих пор прерывисто полыхали на бронестекле, но теперь сквозь них можно было разглядеть первые обрывки окружающего мира. Над экипажем расцвела ярко-оранжевая атмосфера, испещр</w:t>
      </w:r>
      <w:r w:rsidR="00BF2D7C" w:rsidRPr="00D26162">
        <w:rPr>
          <w:lang w:val="ru-RU"/>
        </w:rPr>
        <w:t>е</w:t>
      </w:r>
      <w:r w:rsidRPr="00D26162">
        <w:rPr>
          <w:lang w:val="ru-RU"/>
        </w:rPr>
        <w:t xml:space="preserve">нная толстыми полосами маслянистых облаков. </w:t>
      </w:r>
    </w:p>
    <w:p w14:paraId="740C1FB5" w14:textId="6B41EAEE" w:rsidR="00DC2265" w:rsidRPr="00D26162" w:rsidRDefault="00DC2265" w:rsidP="0094125C">
      <w:pPr>
        <w:rPr>
          <w:lang w:val="ru-RU"/>
        </w:rPr>
      </w:pPr>
      <w:r w:rsidRPr="00D26162">
        <w:rPr>
          <w:lang w:val="ru-RU"/>
        </w:rPr>
        <w:lastRenderedPageBreak/>
        <w:t>Планетарный ландшафт представлял собой бурлящую турбулентность — свинцово-т</w:t>
      </w:r>
      <w:r w:rsidR="00BF2D7C" w:rsidRPr="00D26162">
        <w:rPr>
          <w:lang w:val="ru-RU"/>
        </w:rPr>
        <w:t>е</w:t>
      </w:r>
      <w:r w:rsidRPr="00D26162">
        <w:rPr>
          <w:lang w:val="ru-RU"/>
        </w:rPr>
        <w:t>мные океаны, вскипающие столбами пара, молниевые столпы, сверкающие в этом водовороте, будто танцующие зв</w:t>
      </w:r>
      <w:r w:rsidR="00BF2D7C" w:rsidRPr="00D26162">
        <w:rPr>
          <w:lang w:val="ru-RU"/>
        </w:rPr>
        <w:t>е</w:t>
      </w:r>
      <w:r w:rsidRPr="00D26162">
        <w:rPr>
          <w:lang w:val="ru-RU"/>
        </w:rPr>
        <w:t xml:space="preserve">здные поля. Со всех сторон их окружали города-буровые вышки, уходящие к затянутому дымом горизонту — башни из почерневшего железа, </w:t>
      </w:r>
      <w:r w:rsidR="00FD560A">
        <w:rPr>
          <w:lang w:val="ru-RU"/>
        </w:rPr>
        <w:t>по</w:t>
      </w:r>
      <w:r w:rsidRPr="00D26162">
        <w:rPr>
          <w:lang w:val="ru-RU"/>
        </w:rPr>
        <w:t>меченные множеством люменов и габаритных огней, колоссальные искусственные горы, которые изрыгали и плевались промышленными отходами.</w:t>
      </w:r>
    </w:p>
    <w:p w14:paraId="102964E8" w14:textId="77777777" w:rsidR="00DC2265" w:rsidRPr="00D26162" w:rsidRDefault="00DC2265" w:rsidP="0094125C">
      <w:pPr>
        <w:rPr>
          <w:lang w:val="ru-RU"/>
        </w:rPr>
      </w:pPr>
      <w:r w:rsidRPr="00D26162">
        <w:rPr>
          <w:lang w:val="ru-RU"/>
        </w:rPr>
        <w:t>Покрытая толстым слоем прометия вода мерцала, словно магма. Огромные выбоины на боках всех буровых установок обнажали их невероятно сложное устройство. Многие секции полностью обрушились — они соскальзывали в маслянистую воду и разваливались на части, вызывая приливные волны, которые обрушивались на соседние буровые установки во вспышках искрящихся брызг.</w:t>
      </w:r>
    </w:p>
    <w:p w14:paraId="1F10DF64" w14:textId="033590AC" w:rsidR="00DC2265" w:rsidRPr="00D26162" w:rsidRDefault="00DC2265" w:rsidP="0094125C">
      <w:pPr>
        <w:rPr>
          <w:lang w:val="ru-RU"/>
        </w:rPr>
      </w:pPr>
      <w:r w:rsidRPr="00D26162">
        <w:rPr>
          <w:lang w:val="ru-RU"/>
        </w:rPr>
        <w:t>Плотные звенья атмосферных кораблей проносились сквозь этот хаос, стреляя, вращаясь вокруг своей оси и выпуская шквалы ракет во все ещ</w:t>
      </w:r>
      <w:r w:rsidR="00BF2D7C" w:rsidRPr="00D26162">
        <w:rPr>
          <w:lang w:val="ru-RU"/>
        </w:rPr>
        <w:t>е</w:t>
      </w:r>
      <w:r w:rsidRPr="00D26162">
        <w:rPr>
          <w:lang w:val="ru-RU"/>
        </w:rPr>
        <w:t xml:space="preserve"> не поврежд</w:t>
      </w:r>
      <w:r w:rsidR="00BF2D7C" w:rsidRPr="00D26162">
        <w:rPr>
          <w:lang w:val="ru-RU"/>
        </w:rPr>
        <w:t>е</w:t>
      </w:r>
      <w:r w:rsidRPr="00D26162">
        <w:rPr>
          <w:lang w:val="ru-RU"/>
        </w:rPr>
        <w:t xml:space="preserve">нные крепостные стены. На некоторых виднелась имперская символика сил планетарной обороны </w:t>
      </w:r>
      <w:proofErr w:type="spellStart"/>
      <w:r w:rsidRPr="00D26162">
        <w:rPr>
          <w:lang w:val="ru-RU"/>
        </w:rPr>
        <w:t>Ояды</w:t>
      </w:r>
      <w:proofErr w:type="spellEnd"/>
      <w:r w:rsidRPr="00D26162">
        <w:rPr>
          <w:lang w:val="ru-RU"/>
        </w:rPr>
        <w:t xml:space="preserve"> из множества разных отрядов, но причудливые корабли захватчиков превосходили защитников числом во много раз. Они походили на изрыгающие копоть обломки со свалки, на которые наварили наложенные друг на друга ржавые пластины, изукрасили их кричащими символами еретических формирований и увенчали обломанными рогами, шипами и крюками. Ещ</w:t>
      </w:r>
      <w:r w:rsidR="00BF2D7C" w:rsidRPr="00D26162">
        <w:rPr>
          <w:lang w:val="ru-RU"/>
        </w:rPr>
        <w:t>е</w:t>
      </w:r>
      <w:r w:rsidRPr="00D26162">
        <w:rPr>
          <w:lang w:val="ru-RU"/>
        </w:rPr>
        <w:t xml:space="preserve"> выше, среди разрушенных вершин могучих буровых установок, с орбиты, под прикрытием короны лазерного огня спускались более тяж</w:t>
      </w:r>
      <w:r w:rsidR="00BF2D7C" w:rsidRPr="00D26162">
        <w:rPr>
          <w:lang w:val="ru-RU"/>
        </w:rPr>
        <w:t>е</w:t>
      </w:r>
      <w:r w:rsidRPr="00D26162">
        <w:rPr>
          <w:lang w:val="ru-RU"/>
        </w:rPr>
        <w:t xml:space="preserve">лые посадочные модули; их раздутые брюхи полнились воинами, готовыми извергнуться в гущу кипящего терзания. </w:t>
      </w:r>
    </w:p>
    <w:p w14:paraId="6556C143" w14:textId="77777777" w:rsidR="00DC2265" w:rsidRPr="00D26162" w:rsidRDefault="00DC2265" w:rsidP="0094125C">
      <w:pPr>
        <w:rPr>
          <w:lang w:val="ru-RU"/>
        </w:rPr>
      </w:pPr>
      <w:r w:rsidRPr="00D26162">
        <w:rPr>
          <w:lang w:val="ru-RU"/>
        </w:rPr>
        <w:t>— Этот мир уже погиб, — сказал Бальдр.</w:t>
      </w:r>
    </w:p>
    <w:p w14:paraId="4C41218C" w14:textId="77777777" w:rsidR="00DC2265" w:rsidRPr="00D26162" w:rsidRDefault="00DC2265" w:rsidP="0094125C">
      <w:pPr>
        <w:rPr>
          <w:lang w:val="ru-RU"/>
        </w:rPr>
      </w:pPr>
      <w:r w:rsidRPr="00D26162">
        <w:rPr>
          <w:lang w:val="ru-RU"/>
        </w:rPr>
        <w:t xml:space="preserve">— Не совсем, — ответил Ингвар, внимательно изучая показания сканеров. — Он жив ровно настолько, чтобы можно было отправиться на охоту. </w:t>
      </w:r>
    </w:p>
    <w:p w14:paraId="79B0DB83" w14:textId="0A5A237E" w:rsidR="00DC2265" w:rsidRPr="00D26162" w:rsidRDefault="00DC2265" w:rsidP="0094125C">
      <w:pPr>
        <w:rPr>
          <w:lang w:val="ru-RU"/>
        </w:rPr>
      </w:pPr>
      <w:r w:rsidRPr="00D26162">
        <w:rPr>
          <w:lang w:val="ru-RU"/>
        </w:rPr>
        <w:t xml:space="preserve">Чувства </w:t>
      </w:r>
      <w:proofErr w:type="spellStart"/>
      <w:r w:rsidRPr="00D26162">
        <w:rPr>
          <w:lang w:val="ru-RU"/>
        </w:rPr>
        <w:t>Ольгейра</w:t>
      </w:r>
      <w:proofErr w:type="spellEnd"/>
      <w:r w:rsidRPr="00D26162">
        <w:rPr>
          <w:lang w:val="ru-RU"/>
        </w:rPr>
        <w:t xml:space="preserve"> вновь ожили, кожу покалывало. Так у </w:t>
      </w:r>
      <w:proofErr w:type="gramStart"/>
      <w:r w:rsidRPr="00D26162">
        <w:rPr>
          <w:lang w:val="ru-RU"/>
        </w:rPr>
        <w:t>него бывало</w:t>
      </w:r>
      <w:proofErr w:type="gramEnd"/>
      <w:r w:rsidRPr="00D26162">
        <w:rPr>
          <w:lang w:val="ru-RU"/>
        </w:rPr>
        <w:t xml:space="preserve"> всегда при выходе из варпа и возвращении в мир воздуха и пламени: они пробуждали инстинкты, с которыми </w:t>
      </w:r>
      <w:proofErr w:type="spellStart"/>
      <w:r w:rsidRPr="00D26162">
        <w:rPr>
          <w:lang w:val="ru-RU"/>
        </w:rPr>
        <w:t>фенрисиец</w:t>
      </w:r>
      <w:proofErr w:type="spellEnd"/>
      <w:r w:rsidRPr="00D26162">
        <w:rPr>
          <w:lang w:val="ru-RU"/>
        </w:rPr>
        <w:t xml:space="preserve"> был рожд</w:t>
      </w:r>
      <w:r w:rsidR="00BF2D7C" w:rsidRPr="00D26162">
        <w:rPr>
          <w:lang w:val="ru-RU"/>
        </w:rPr>
        <w:t>е</w:t>
      </w:r>
      <w:r w:rsidRPr="00D26162">
        <w:rPr>
          <w:lang w:val="ru-RU"/>
        </w:rPr>
        <w:t>н. Тяж</w:t>
      </w:r>
      <w:r w:rsidR="00BF2D7C" w:rsidRPr="00D26162">
        <w:rPr>
          <w:lang w:val="ru-RU"/>
        </w:rPr>
        <w:t>е</w:t>
      </w:r>
      <w:r w:rsidRPr="00D26162">
        <w:rPr>
          <w:lang w:val="ru-RU"/>
        </w:rPr>
        <w:t xml:space="preserve">лая Рука уже чувствовал их — агентов </w:t>
      </w:r>
      <w:proofErr w:type="spellStart"/>
      <w:r w:rsidRPr="00D26162">
        <w:rPr>
          <w:lang w:val="ru-RU"/>
        </w:rPr>
        <w:t>Экклезиархии</w:t>
      </w:r>
      <w:proofErr w:type="spellEnd"/>
      <w:r w:rsidRPr="00D26162">
        <w:rPr>
          <w:lang w:val="ru-RU"/>
        </w:rPr>
        <w:t xml:space="preserve">, затерянных где-то там, среди огня и смога, но, </w:t>
      </w:r>
      <w:r w:rsidRPr="00D26162">
        <w:rPr>
          <w:i/>
          <w:lang w:val="ru-RU"/>
        </w:rPr>
        <w:t>тем не менее</w:t>
      </w:r>
      <w:r w:rsidRPr="00D26162">
        <w:rPr>
          <w:lang w:val="ru-RU"/>
        </w:rPr>
        <w:t xml:space="preserve">, явившихся что-то спасти из-под обломков, как уже бывало на Рас </w:t>
      </w:r>
      <w:proofErr w:type="spellStart"/>
      <w:r w:rsidRPr="00D26162">
        <w:rPr>
          <w:lang w:val="ru-RU"/>
        </w:rPr>
        <w:t>Шакех</w:t>
      </w:r>
      <w:proofErr w:type="spellEnd"/>
      <w:r w:rsidRPr="00D26162">
        <w:rPr>
          <w:lang w:val="ru-RU"/>
        </w:rPr>
        <w:t>. Космический Волк почти ощущал их присутствие в воздухе — точно так же, как когда-то ощущал присутствие на льду зверей: на расстоянии броска копья, удара меча, на расстоянии вытянутой руки.</w:t>
      </w:r>
    </w:p>
    <w:p w14:paraId="10E220C3" w14:textId="77777777" w:rsidR="00DC2265" w:rsidRPr="00D26162" w:rsidRDefault="00DC2265" w:rsidP="0094125C">
      <w:pPr>
        <w:rPr>
          <w:lang w:val="ru-RU"/>
        </w:rPr>
      </w:pPr>
      <w:r w:rsidRPr="00D26162">
        <w:rPr>
          <w:lang w:val="ru-RU"/>
        </w:rPr>
        <w:t xml:space="preserve">— Цель прямо по курсу, — объявил </w:t>
      </w:r>
      <w:proofErr w:type="spellStart"/>
      <w:r w:rsidRPr="00D26162">
        <w:rPr>
          <w:lang w:val="ru-RU"/>
        </w:rPr>
        <w:t>Гуннлаугур</w:t>
      </w:r>
      <w:proofErr w:type="spellEnd"/>
      <w:r w:rsidRPr="00D26162">
        <w:rPr>
          <w:lang w:val="ru-RU"/>
        </w:rPr>
        <w:t>, опуская «</w:t>
      </w:r>
      <w:proofErr w:type="spellStart"/>
      <w:r w:rsidRPr="00D26162">
        <w:rPr>
          <w:i/>
          <w:lang w:val="ru-RU"/>
        </w:rPr>
        <w:t>Хлаупнир</w:t>
      </w:r>
      <w:proofErr w:type="spellEnd"/>
      <w:r w:rsidRPr="00D26162">
        <w:rPr>
          <w:lang w:val="ru-RU"/>
        </w:rPr>
        <w:t>» до отметки в триста футов над кипящим морем. — Здесь-то я их и потерял.</w:t>
      </w:r>
    </w:p>
    <w:p w14:paraId="4E0F892B" w14:textId="1957E7BA" w:rsidR="00DC2265" w:rsidRPr="00D26162" w:rsidRDefault="00DC2265" w:rsidP="0094125C">
      <w:pPr>
        <w:rPr>
          <w:lang w:val="ru-RU"/>
        </w:rPr>
      </w:pPr>
      <w:r w:rsidRPr="00D26162">
        <w:rPr>
          <w:lang w:val="ru-RU"/>
        </w:rPr>
        <w:t>Внутрисистемный корабль н</w:t>
      </w:r>
      <w:r w:rsidR="00BF2D7C" w:rsidRPr="00D26162">
        <w:rPr>
          <w:lang w:val="ru-RU"/>
        </w:rPr>
        <w:t>е</w:t>
      </w:r>
      <w:r w:rsidRPr="00D26162">
        <w:rPr>
          <w:lang w:val="ru-RU"/>
        </w:rPr>
        <w:t>сся на полной скорости, оставляя за собой глубокую борозду в воде и вздымая стену брызг. Истребители пытались вести преследование, но, развернувшись для атаки, они безнад</w:t>
      </w:r>
      <w:r w:rsidR="00BF2D7C" w:rsidRPr="00D26162">
        <w:rPr>
          <w:lang w:val="ru-RU"/>
        </w:rPr>
        <w:t>е</w:t>
      </w:r>
      <w:r w:rsidRPr="00D26162">
        <w:rPr>
          <w:lang w:val="ru-RU"/>
        </w:rPr>
        <w:t xml:space="preserve">жно отстали. Впереди, окутанная дымом и истекающая кровью, стояла буровая вышка, огромная как улей; она уходила высоко в атмосферу, будто какой-то жертвенный вулкан. На гигантские опоры накатывали штормовые волны, до половины окатывая их текучим потоком пены и огненных брызг. Нижние уровни вышки засыпало пеплом. Огромные куски более высоких секций, словно вырезанные зазубренным ножом, открывали ошеломляющий вид </w:t>
      </w:r>
      <w:r w:rsidR="00FD560A">
        <w:rPr>
          <w:lang w:val="ru-RU"/>
        </w:rPr>
        <w:t xml:space="preserve">на </w:t>
      </w:r>
      <w:r w:rsidRPr="00D26162">
        <w:rPr>
          <w:lang w:val="ru-RU"/>
        </w:rPr>
        <w:t>покор</w:t>
      </w:r>
      <w:r w:rsidR="00BF2D7C" w:rsidRPr="00D26162">
        <w:rPr>
          <w:lang w:val="ru-RU"/>
        </w:rPr>
        <w:t>е</w:t>
      </w:r>
      <w:r w:rsidRPr="00D26162">
        <w:rPr>
          <w:lang w:val="ru-RU"/>
        </w:rPr>
        <w:t>женн</w:t>
      </w:r>
      <w:r w:rsidR="00FD560A">
        <w:rPr>
          <w:lang w:val="ru-RU"/>
        </w:rPr>
        <w:t>ую</w:t>
      </w:r>
      <w:r w:rsidRPr="00D26162">
        <w:rPr>
          <w:lang w:val="ru-RU"/>
        </w:rPr>
        <w:t xml:space="preserve"> арматур</w:t>
      </w:r>
      <w:r w:rsidR="00FD560A">
        <w:rPr>
          <w:lang w:val="ru-RU"/>
        </w:rPr>
        <w:t>у</w:t>
      </w:r>
      <w:r w:rsidRPr="00D26162">
        <w:rPr>
          <w:lang w:val="ru-RU"/>
        </w:rPr>
        <w:t xml:space="preserve"> и сломанны</w:t>
      </w:r>
      <w:r w:rsidR="00FD560A">
        <w:rPr>
          <w:lang w:val="ru-RU"/>
        </w:rPr>
        <w:t>е</w:t>
      </w:r>
      <w:r w:rsidRPr="00D26162">
        <w:rPr>
          <w:lang w:val="ru-RU"/>
        </w:rPr>
        <w:t xml:space="preserve"> строительны</w:t>
      </w:r>
      <w:r w:rsidR="00FD560A">
        <w:rPr>
          <w:lang w:val="ru-RU"/>
        </w:rPr>
        <w:t>е</w:t>
      </w:r>
      <w:r w:rsidRPr="00D26162">
        <w:rPr>
          <w:lang w:val="ru-RU"/>
        </w:rPr>
        <w:t xml:space="preserve"> лес</w:t>
      </w:r>
      <w:r w:rsidR="00FD560A">
        <w:rPr>
          <w:lang w:val="ru-RU"/>
        </w:rPr>
        <w:t>а</w:t>
      </w:r>
      <w:r w:rsidRPr="00D26162">
        <w:rPr>
          <w:lang w:val="ru-RU"/>
        </w:rPr>
        <w:t>. Гигантские заводы вс</w:t>
      </w:r>
      <w:r w:rsidR="00BF2D7C" w:rsidRPr="00D26162">
        <w:rPr>
          <w:lang w:val="ru-RU"/>
        </w:rPr>
        <w:t>е</w:t>
      </w:r>
      <w:r w:rsidRPr="00D26162">
        <w:rPr>
          <w:lang w:val="ru-RU"/>
        </w:rPr>
        <w:t xml:space="preserve"> ещ</w:t>
      </w:r>
      <w:r w:rsidR="00BF2D7C" w:rsidRPr="00D26162">
        <w:rPr>
          <w:lang w:val="ru-RU"/>
        </w:rPr>
        <w:t>е</w:t>
      </w:r>
      <w:r w:rsidRPr="00D26162">
        <w:rPr>
          <w:lang w:val="ru-RU"/>
        </w:rPr>
        <w:t xml:space="preserve"> продолжали работать, всасывая топливо из подводных недр и направляя его по трубопроводам на переработку, даже когда весь мир вокруг них превратился в руины.</w:t>
      </w:r>
    </w:p>
    <w:p w14:paraId="450E1688" w14:textId="5CD95E8B" w:rsidR="00DC2265" w:rsidRPr="00D26162" w:rsidRDefault="00DC2265" w:rsidP="0094125C">
      <w:pPr>
        <w:rPr>
          <w:lang w:val="ru-RU"/>
        </w:rPr>
      </w:pPr>
      <w:proofErr w:type="spellStart"/>
      <w:r w:rsidRPr="00D26162">
        <w:rPr>
          <w:lang w:val="ru-RU"/>
        </w:rPr>
        <w:lastRenderedPageBreak/>
        <w:t>Гуннлаугур</w:t>
      </w:r>
      <w:proofErr w:type="spellEnd"/>
      <w:r w:rsidRPr="00D26162">
        <w:rPr>
          <w:lang w:val="ru-RU"/>
        </w:rPr>
        <w:t xml:space="preserve"> не сбавлял скорости до самого последнего момента. «</w:t>
      </w:r>
      <w:proofErr w:type="spellStart"/>
      <w:r w:rsidRPr="00D26162">
        <w:rPr>
          <w:i/>
          <w:lang w:val="ru-RU"/>
        </w:rPr>
        <w:t>Хлаупнир</w:t>
      </w:r>
      <w:proofErr w:type="spellEnd"/>
      <w:r w:rsidRPr="00D26162">
        <w:rPr>
          <w:lang w:val="ru-RU"/>
        </w:rPr>
        <w:t>» устремился к обнаж</w:t>
      </w:r>
      <w:r w:rsidR="00BF2D7C" w:rsidRPr="00D26162">
        <w:rPr>
          <w:lang w:val="ru-RU"/>
        </w:rPr>
        <w:t>е</w:t>
      </w:r>
      <w:r w:rsidRPr="00D26162">
        <w:rPr>
          <w:lang w:val="ru-RU"/>
        </w:rPr>
        <w:t>нным бортам буровой установки, наконец остановился — как раз в тот момент, когда казалось, что вот-вот врежется в обшивку. Двигатели взвыли, мир развернулся вокруг своей оси, и на секунду все уставились прямо на уходящий в небеса борт, устремив взгляд высоко в оранжевое небо.</w:t>
      </w:r>
    </w:p>
    <w:p w14:paraId="48832610" w14:textId="2A5D64C4" w:rsidR="00DC2265" w:rsidRPr="00D26162" w:rsidRDefault="00DC2265" w:rsidP="0094125C">
      <w:pPr>
        <w:rPr>
          <w:lang w:val="ru-RU"/>
        </w:rPr>
      </w:pPr>
      <w:r w:rsidRPr="00D26162">
        <w:rPr>
          <w:lang w:val="ru-RU"/>
        </w:rPr>
        <w:t xml:space="preserve">Затем </w:t>
      </w:r>
      <w:proofErr w:type="spellStart"/>
      <w:r w:rsidRPr="00D26162">
        <w:rPr>
          <w:lang w:val="ru-RU"/>
        </w:rPr>
        <w:t>Раскалыватель</w:t>
      </w:r>
      <w:proofErr w:type="spellEnd"/>
      <w:r w:rsidRPr="00D26162">
        <w:rPr>
          <w:lang w:val="ru-RU"/>
        </w:rPr>
        <w:t xml:space="preserve"> Черепов убрал тягу, активировал маневровые двигатели, развернув «</w:t>
      </w:r>
      <w:proofErr w:type="spellStart"/>
      <w:r w:rsidRPr="00D26162">
        <w:rPr>
          <w:i/>
          <w:lang w:val="ru-RU"/>
        </w:rPr>
        <w:t>Хлаупнир</w:t>
      </w:r>
      <w:proofErr w:type="spellEnd"/>
      <w:r w:rsidRPr="00D26162">
        <w:rPr>
          <w:lang w:val="ru-RU"/>
        </w:rPr>
        <w:t>», и резко подался назад, опустившись к краю платформы. Огромная опорная балка пролетела над их головами, затем — ещ</w:t>
      </w:r>
      <w:r w:rsidR="00BF2D7C" w:rsidRPr="00D26162">
        <w:rPr>
          <w:lang w:val="ru-RU"/>
        </w:rPr>
        <w:t>е</w:t>
      </w:r>
      <w:r w:rsidRPr="00D26162">
        <w:rPr>
          <w:lang w:val="ru-RU"/>
        </w:rPr>
        <w:t xml:space="preserve"> одна, и вот шаттл оказался внутри, в темноте, быстро снижая скорость по мере того, как углублялся в городскую застройку. Включилась обратная тяга, и </w:t>
      </w:r>
      <w:proofErr w:type="spellStart"/>
      <w:r w:rsidRPr="00D26162">
        <w:rPr>
          <w:lang w:val="ru-RU"/>
        </w:rPr>
        <w:t>Гуннлаугур</w:t>
      </w:r>
      <w:proofErr w:type="spellEnd"/>
      <w:r w:rsidRPr="00D26162">
        <w:rPr>
          <w:lang w:val="ru-RU"/>
        </w:rPr>
        <w:t xml:space="preserve"> нацелился на посадочную платформу. Дымящийся и обожж</w:t>
      </w:r>
      <w:r w:rsidR="00BF2D7C" w:rsidRPr="00D26162">
        <w:rPr>
          <w:lang w:val="ru-RU"/>
        </w:rPr>
        <w:t>е</w:t>
      </w:r>
      <w:r w:rsidRPr="00D26162">
        <w:rPr>
          <w:lang w:val="ru-RU"/>
        </w:rPr>
        <w:t>нный «</w:t>
      </w:r>
      <w:proofErr w:type="spellStart"/>
      <w:r w:rsidRPr="00D26162">
        <w:rPr>
          <w:i/>
          <w:lang w:val="ru-RU"/>
        </w:rPr>
        <w:t>Хлаупнир</w:t>
      </w:r>
      <w:proofErr w:type="spellEnd"/>
      <w:r w:rsidRPr="00D26162">
        <w:rPr>
          <w:lang w:val="ru-RU"/>
        </w:rPr>
        <w:t xml:space="preserve">» на мгновение завис в воздухе, со скрежещущим звуком замедляя ход, затем пилот с воем турбин обрушил машину на место посадки, взметнув вверх столбы пыли. </w:t>
      </w:r>
    </w:p>
    <w:p w14:paraId="6A5818AA" w14:textId="77777777" w:rsidR="00DC2265" w:rsidRPr="00D26162" w:rsidRDefault="00DC2265" w:rsidP="0094125C">
      <w:pPr>
        <w:rPr>
          <w:lang w:val="ru-RU"/>
        </w:rPr>
      </w:pPr>
      <w:proofErr w:type="spellStart"/>
      <w:r w:rsidRPr="00D26162">
        <w:rPr>
          <w:lang w:val="ru-RU"/>
        </w:rPr>
        <w:t>Гуннлаугур</w:t>
      </w:r>
      <w:proofErr w:type="spellEnd"/>
      <w:r w:rsidRPr="00D26162">
        <w:rPr>
          <w:lang w:val="ru-RU"/>
        </w:rPr>
        <w:t xml:space="preserve"> вскочил с трона, уже держа молот в руке. Ингвар и остальные сделали то же самое — сбросили страховочные ремни, достали оружие, запихнули в него магазины с патронами и активировали дезинтеграционные поля.</w:t>
      </w:r>
    </w:p>
    <w:p w14:paraId="50B71E54" w14:textId="0D876D41" w:rsidR="00DC2265" w:rsidRPr="00D26162" w:rsidRDefault="00DC2265" w:rsidP="0094125C">
      <w:pPr>
        <w:rPr>
          <w:lang w:val="ru-RU"/>
        </w:rPr>
      </w:pPr>
      <w:r w:rsidRPr="00D26162">
        <w:rPr>
          <w:lang w:val="ru-RU"/>
        </w:rPr>
        <w:t xml:space="preserve">— За мной, — сказал им вожак </w:t>
      </w:r>
      <w:proofErr w:type="spellStart"/>
      <w:r w:rsidRPr="00D26162">
        <w:rPr>
          <w:lang w:val="ru-RU"/>
        </w:rPr>
        <w:t>Ярнхаммар</w:t>
      </w:r>
      <w:proofErr w:type="spellEnd"/>
      <w:r w:rsidRPr="00D26162">
        <w:rPr>
          <w:lang w:val="ru-RU"/>
        </w:rPr>
        <w:t>, и в его рычащем голосе зазвучало удовольствие. — Да начн</w:t>
      </w:r>
      <w:r w:rsidR="00BF2D7C" w:rsidRPr="00D26162">
        <w:rPr>
          <w:lang w:val="ru-RU"/>
        </w:rPr>
        <w:t>е</w:t>
      </w:r>
      <w:r w:rsidRPr="00D26162">
        <w:rPr>
          <w:lang w:val="ru-RU"/>
        </w:rPr>
        <w:t xml:space="preserve">тся смертоубийство! </w:t>
      </w:r>
    </w:p>
    <w:p w14:paraId="1C135DED" w14:textId="77777777" w:rsidR="00DC2265" w:rsidRPr="00D26162" w:rsidRDefault="00DC2265" w:rsidP="0094125C">
      <w:pPr>
        <w:rPr>
          <w:lang w:val="ru-RU"/>
        </w:rPr>
      </w:pPr>
    </w:p>
    <w:p w14:paraId="2E0705AC" w14:textId="333B5801" w:rsidR="00DC2265" w:rsidRPr="00D26162" w:rsidRDefault="00DC2265" w:rsidP="0094125C">
      <w:pPr>
        <w:rPr>
          <w:lang w:val="ru-RU"/>
        </w:rPr>
      </w:pPr>
      <w:r w:rsidRPr="00D26162">
        <w:rPr>
          <w:lang w:val="ru-RU"/>
        </w:rPr>
        <w:t>«М</w:t>
      </w:r>
      <w:r w:rsidR="00BF2D7C" w:rsidRPr="00D26162">
        <w:rPr>
          <w:lang w:val="ru-RU"/>
        </w:rPr>
        <w:t>е</w:t>
      </w:r>
      <w:r w:rsidRPr="00D26162">
        <w:rPr>
          <w:lang w:val="ru-RU"/>
        </w:rPr>
        <w:t>ртвая голова» продолжала приближаться.</w:t>
      </w:r>
    </w:p>
    <w:p w14:paraId="5E715047" w14:textId="1DADA2B3" w:rsidR="00DC2265" w:rsidRPr="00D26162" w:rsidRDefault="00DC2265" w:rsidP="0094125C">
      <w:pPr>
        <w:rPr>
          <w:lang w:val="ru-RU"/>
        </w:rPr>
      </w:pPr>
      <w:r w:rsidRPr="00D26162">
        <w:rPr>
          <w:lang w:val="ru-RU"/>
        </w:rPr>
        <w:t xml:space="preserve">— </w:t>
      </w:r>
      <w:proofErr w:type="spellStart"/>
      <w:r w:rsidRPr="00D26162">
        <w:rPr>
          <w:lang w:val="ru-RU"/>
        </w:rPr>
        <w:t>Скитья</w:t>
      </w:r>
      <w:proofErr w:type="spellEnd"/>
      <w:r w:rsidRPr="00D26162">
        <w:rPr>
          <w:lang w:val="ru-RU"/>
        </w:rPr>
        <w:t xml:space="preserve">, — выплюнул </w:t>
      </w:r>
      <w:proofErr w:type="spellStart"/>
      <w:r w:rsidR="00BF2D7C" w:rsidRPr="00D26162">
        <w:rPr>
          <w:lang w:val="ru-RU"/>
        </w:rPr>
        <w:t>Ёрундур</w:t>
      </w:r>
      <w:proofErr w:type="spellEnd"/>
      <w:r w:rsidRPr="00D26162">
        <w:rPr>
          <w:lang w:val="ru-RU"/>
        </w:rPr>
        <w:t>, стараясь вывести галеон из зоны досягаемости пушек. — Впился в нас, будто челюстями.</w:t>
      </w:r>
    </w:p>
    <w:p w14:paraId="3C21A7DC" w14:textId="23CE35FC" w:rsidR="00DC2265" w:rsidRPr="00D26162" w:rsidRDefault="00DC2265" w:rsidP="0094125C">
      <w:pPr>
        <w:rPr>
          <w:lang w:val="ru-RU"/>
        </w:rPr>
      </w:pPr>
      <w:r w:rsidRPr="00D26162">
        <w:rPr>
          <w:lang w:val="ru-RU"/>
        </w:rPr>
        <w:t>Это был далеко не единственный их преследователь: на «</w:t>
      </w:r>
      <w:r w:rsidRPr="00D26162">
        <w:rPr>
          <w:i/>
          <w:lang w:val="ru-RU"/>
        </w:rPr>
        <w:t>Аметистовый сюзерен</w:t>
      </w:r>
      <w:r w:rsidRPr="00D26162">
        <w:rPr>
          <w:lang w:val="ru-RU"/>
        </w:rPr>
        <w:t xml:space="preserve">» наводилась сотня кораблей поменьше, выпуская ракеты и плюясь лазерными залпами в попытках выбить из них в пустоту кусочек, но </w:t>
      </w:r>
      <w:proofErr w:type="spellStart"/>
      <w:r w:rsidRPr="00D26162">
        <w:rPr>
          <w:lang w:val="ru-RU"/>
        </w:rPr>
        <w:t>череполикий</w:t>
      </w:r>
      <w:proofErr w:type="spellEnd"/>
      <w:r w:rsidRPr="00D26162">
        <w:rPr>
          <w:lang w:val="ru-RU"/>
        </w:rPr>
        <w:t xml:space="preserve"> крейсер, безусловно, представлял наибольшую опасность. Артиллеристы </w:t>
      </w:r>
      <w:proofErr w:type="spellStart"/>
      <w:r w:rsidRPr="00D26162">
        <w:rPr>
          <w:lang w:val="ru-RU"/>
        </w:rPr>
        <w:t>Бъяргборна</w:t>
      </w:r>
      <w:proofErr w:type="spellEnd"/>
      <w:r w:rsidRPr="00D26162">
        <w:rPr>
          <w:lang w:val="ru-RU"/>
        </w:rPr>
        <w:t xml:space="preserve"> уже начали вести серь</w:t>
      </w:r>
      <w:r w:rsidR="00BF2D7C" w:rsidRPr="00D26162">
        <w:rPr>
          <w:lang w:val="ru-RU"/>
        </w:rPr>
        <w:t>е</w:t>
      </w:r>
      <w:r w:rsidRPr="00D26162">
        <w:rPr>
          <w:lang w:val="ru-RU"/>
        </w:rPr>
        <w:t>зный ответный огонь, обстреливая всех, кто приближался слишком близко. Орудийная команда знала сво</w:t>
      </w:r>
      <w:r w:rsidR="00BF2D7C" w:rsidRPr="00D26162">
        <w:rPr>
          <w:lang w:val="ru-RU"/>
        </w:rPr>
        <w:t>е</w:t>
      </w:r>
      <w:r w:rsidRPr="00D26162">
        <w:rPr>
          <w:lang w:val="ru-RU"/>
        </w:rPr>
        <w:t xml:space="preserve"> дело: </w:t>
      </w:r>
      <w:proofErr w:type="spellStart"/>
      <w:r w:rsidRPr="00D26162">
        <w:rPr>
          <w:lang w:val="ru-RU"/>
        </w:rPr>
        <w:t>Бъяргборн</w:t>
      </w:r>
      <w:proofErr w:type="spellEnd"/>
      <w:r w:rsidRPr="00D26162">
        <w:rPr>
          <w:lang w:val="ru-RU"/>
        </w:rPr>
        <w:t xml:space="preserve"> усердно их тренировал. Но, тем не менее, число целей неуклонно росло, и через какое-то время напор стал слишком сильным, чтобы с ним можно было справиться.</w:t>
      </w:r>
    </w:p>
    <w:p w14:paraId="72316442" w14:textId="796FC681" w:rsidR="00DC2265" w:rsidRPr="00D26162" w:rsidRDefault="00BF2D7C" w:rsidP="0094125C">
      <w:pPr>
        <w:rPr>
          <w:lang w:val="ru-RU"/>
        </w:rPr>
      </w:pPr>
      <w:proofErr w:type="spellStart"/>
      <w:r w:rsidRPr="00D26162">
        <w:rPr>
          <w:lang w:val="ru-RU"/>
        </w:rPr>
        <w:t>Ёрундур</w:t>
      </w:r>
      <w:r w:rsidR="00DC2265" w:rsidRPr="00D26162">
        <w:rPr>
          <w:lang w:val="ru-RU"/>
        </w:rPr>
        <w:t>у</w:t>
      </w:r>
      <w:proofErr w:type="spellEnd"/>
      <w:r w:rsidR="00DC2265" w:rsidRPr="00D26162">
        <w:rPr>
          <w:lang w:val="ru-RU"/>
        </w:rPr>
        <w:t xml:space="preserve"> нравились пол</w:t>
      </w:r>
      <w:r w:rsidRPr="00D26162">
        <w:rPr>
          <w:lang w:val="ru-RU"/>
        </w:rPr>
        <w:t>е</w:t>
      </w:r>
      <w:r w:rsidR="00DC2265" w:rsidRPr="00D26162">
        <w:rPr>
          <w:lang w:val="ru-RU"/>
        </w:rPr>
        <w:t>ты. Ему нравилось летать на «Громовом ястребе», и ему нравилось летать на линкоре. Принципы различались, техника — различалась ещ</w:t>
      </w:r>
      <w:r w:rsidRPr="00D26162">
        <w:rPr>
          <w:lang w:val="ru-RU"/>
        </w:rPr>
        <w:t>е</w:t>
      </w:r>
      <w:r w:rsidR="00DC2265" w:rsidRPr="00D26162">
        <w:rPr>
          <w:lang w:val="ru-RU"/>
        </w:rPr>
        <w:t xml:space="preserve"> сильнее, но это в любом случае доставляло одинаковое удовольствие. Однако это —</w:t>
      </w:r>
      <w:r w:rsidR="00907DBA" w:rsidRPr="00D26162">
        <w:rPr>
          <w:lang w:val="ru-RU"/>
        </w:rPr>
        <w:t xml:space="preserve"> </w:t>
      </w:r>
      <w:r w:rsidR="00DC2265" w:rsidRPr="00D26162">
        <w:rPr>
          <w:lang w:val="ru-RU"/>
        </w:rPr>
        <w:t>тяж</w:t>
      </w:r>
      <w:r w:rsidRPr="00D26162">
        <w:rPr>
          <w:lang w:val="ru-RU"/>
        </w:rPr>
        <w:t>е</w:t>
      </w:r>
      <w:r w:rsidR="00DC2265" w:rsidRPr="00D26162">
        <w:rPr>
          <w:lang w:val="ru-RU"/>
        </w:rPr>
        <w:t>лый, раздутый и неуклюжий шмат металла — не имело с удовольствием абсолютно ничего общего. Просто заставить его двигаться в нужном направлении было пыткой, словно сквозь зыбучие пески. Этот корабль создавали для л</w:t>
      </w:r>
      <w:r w:rsidRPr="00D26162">
        <w:rPr>
          <w:lang w:val="ru-RU"/>
        </w:rPr>
        <w:t>е</w:t>
      </w:r>
      <w:r w:rsidR="00DC2265" w:rsidRPr="00D26162">
        <w:rPr>
          <w:lang w:val="ru-RU"/>
        </w:rPr>
        <w:t>гкой наживы за сч</w:t>
      </w:r>
      <w:r w:rsidRPr="00D26162">
        <w:rPr>
          <w:lang w:val="ru-RU"/>
        </w:rPr>
        <w:t>е</w:t>
      </w:r>
      <w:r w:rsidR="00DC2265" w:rsidRPr="00D26162">
        <w:rPr>
          <w:lang w:val="ru-RU"/>
        </w:rPr>
        <w:t xml:space="preserve">т тех, кто слабее, чтобы пожирать отбросы межсистемной торговли. Конечно, корабль был большим, а его корпус — толстым, как шкура </w:t>
      </w:r>
      <w:proofErr w:type="spellStart"/>
      <w:r w:rsidR="00DC2265" w:rsidRPr="00D26162">
        <w:rPr>
          <w:lang w:val="ru-RU"/>
        </w:rPr>
        <w:t>грокса</w:t>
      </w:r>
      <w:proofErr w:type="spellEnd"/>
      <w:r w:rsidR="00DC2265" w:rsidRPr="00D26162">
        <w:rPr>
          <w:lang w:val="ru-RU"/>
        </w:rPr>
        <w:t>, но в тот момент Старый П</w:t>
      </w:r>
      <w:r w:rsidRPr="00D26162">
        <w:rPr>
          <w:lang w:val="ru-RU"/>
        </w:rPr>
        <w:t>е</w:t>
      </w:r>
      <w:r w:rsidR="00DC2265" w:rsidRPr="00D26162">
        <w:rPr>
          <w:lang w:val="ru-RU"/>
        </w:rPr>
        <w:t>с был готов променять вс</w:t>
      </w:r>
      <w:r w:rsidRPr="00D26162">
        <w:rPr>
          <w:lang w:val="ru-RU"/>
        </w:rPr>
        <w:t>е</w:t>
      </w:r>
      <w:r w:rsidR="00DC2265" w:rsidRPr="00D26162">
        <w:rPr>
          <w:lang w:val="ru-RU"/>
        </w:rPr>
        <w:t xml:space="preserve"> это на более мощные двигатели, немного ман</w:t>
      </w:r>
      <w:r w:rsidRPr="00D26162">
        <w:rPr>
          <w:lang w:val="ru-RU"/>
        </w:rPr>
        <w:t>е</w:t>
      </w:r>
      <w:r w:rsidR="00DC2265" w:rsidRPr="00D26162">
        <w:rPr>
          <w:lang w:val="ru-RU"/>
        </w:rPr>
        <w:t xml:space="preserve">вренности и хотя бы капельку компактности. </w:t>
      </w:r>
    </w:p>
    <w:p w14:paraId="6BE020CD" w14:textId="77777777" w:rsidR="00DC2265" w:rsidRPr="00D26162" w:rsidRDefault="00DC2265" w:rsidP="0094125C">
      <w:pPr>
        <w:rPr>
          <w:lang w:val="ru-RU"/>
        </w:rPr>
      </w:pPr>
      <w:r w:rsidRPr="00D26162">
        <w:rPr>
          <w:lang w:val="ru-RU"/>
        </w:rPr>
        <w:t xml:space="preserve">— Полный разворот, лево — надир! — отдал </w:t>
      </w:r>
      <w:proofErr w:type="spellStart"/>
      <w:r w:rsidRPr="00D26162">
        <w:rPr>
          <w:lang w:val="ru-RU"/>
        </w:rPr>
        <w:t>Бъяргборн</w:t>
      </w:r>
      <w:proofErr w:type="spellEnd"/>
      <w:r w:rsidRPr="00D26162">
        <w:rPr>
          <w:lang w:val="ru-RU"/>
        </w:rPr>
        <w:t xml:space="preserve"> приказ самому командиру артиллерии, находившемуся на нижних палубах. — Расчистите нам там немного места, а затем возвращайтесь к ближнему радиусу. </w:t>
      </w:r>
    </w:p>
    <w:p w14:paraId="105736D0" w14:textId="77777777" w:rsidR="00DC2265" w:rsidRPr="00D26162" w:rsidRDefault="00DC2265" w:rsidP="0094125C">
      <w:pPr>
        <w:rPr>
          <w:lang w:val="ru-RU"/>
        </w:rPr>
      </w:pPr>
      <w:r w:rsidRPr="00D26162">
        <w:rPr>
          <w:lang w:val="ru-RU"/>
        </w:rPr>
        <w:t>Палуба сотрясалась и грохотала, и на мостике каждый, пытаясь переорать друг друга, передавал приказы по линиям связи; глаза экипажа были прикованы к рядам экранов, отображающих работу сенсоров и показатели корабля, а руки плясали по панелям ввода.</w:t>
      </w:r>
    </w:p>
    <w:p w14:paraId="7CDE710C" w14:textId="3616415D" w:rsidR="00DC2265" w:rsidRPr="00D26162" w:rsidRDefault="00DC2265" w:rsidP="0094125C">
      <w:pPr>
        <w:rPr>
          <w:lang w:val="ru-RU"/>
        </w:rPr>
      </w:pPr>
      <w:r w:rsidRPr="00D26162">
        <w:rPr>
          <w:lang w:val="ru-RU"/>
        </w:rPr>
        <w:lastRenderedPageBreak/>
        <w:t>Но что бы они ни делали, «М</w:t>
      </w:r>
      <w:r w:rsidR="00BF2D7C" w:rsidRPr="00D26162">
        <w:rPr>
          <w:lang w:val="ru-RU"/>
        </w:rPr>
        <w:t>е</w:t>
      </w:r>
      <w:r w:rsidRPr="00D26162">
        <w:rPr>
          <w:lang w:val="ru-RU"/>
        </w:rPr>
        <w:t>ртвая Голова» продолжала приближаться.</w:t>
      </w:r>
    </w:p>
    <w:p w14:paraId="7CA3CEFE" w14:textId="772ECB97" w:rsidR="00DC2265" w:rsidRPr="00D26162" w:rsidRDefault="00DC2265" w:rsidP="0094125C">
      <w:pPr>
        <w:rPr>
          <w:lang w:val="ru-RU"/>
        </w:rPr>
      </w:pPr>
      <w:r w:rsidRPr="00D26162">
        <w:rPr>
          <w:lang w:val="ru-RU"/>
        </w:rPr>
        <w:t>— Припаси мне что-нибудь для этого чудища, — сказал Старый П</w:t>
      </w:r>
      <w:r w:rsidR="00BF2D7C" w:rsidRPr="00D26162">
        <w:rPr>
          <w:lang w:val="ru-RU"/>
        </w:rPr>
        <w:t>е</w:t>
      </w:r>
      <w:r w:rsidRPr="00D26162">
        <w:rPr>
          <w:lang w:val="ru-RU"/>
        </w:rPr>
        <w:t xml:space="preserve">с </w:t>
      </w:r>
      <w:proofErr w:type="spellStart"/>
      <w:r w:rsidRPr="00D26162">
        <w:rPr>
          <w:lang w:val="ru-RU"/>
        </w:rPr>
        <w:t>Бъяргборну</w:t>
      </w:r>
      <w:proofErr w:type="spellEnd"/>
      <w:r w:rsidRPr="00D26162">
        <w:rPr>
          <w:lang w:val="ru-RU"/>
        </w:rPr>
        <w:t>, изо всех сил пытаясь повернуть «</w:t>
      </w:r>
      <w:r w:rsidRPr="00D26162">
        <w:rPr>
          <w:i/>
          <w:lang w:val="ru-RU"/>
        </w:rPr>
        <w:t>Аметистовый сюзерен</w:t>
      </w:r>
      <w:r w:rsidRPr="00D26162">
        <w:rPr>
          <w:lang w:val="ru-RU"/>
        </w:rPr>
        <w:t>» туда, куда ему было нужно. Казалось, что случайное попадание каким-то образом повредило двигатели, хотя большая часть пустотных щитов вс</w:t>
      </w:r>
      <w:r w:rsidR="00BF2D7C" w:rsidRPr="00D26162">
        <w:rPr>
          <w:lang w:val="ru-RU"/>
        </w:rPr>
        <w:t>е</w:t>
      </w:r>
      <w:r w:rsidRPr="00D26162">
        <w:rPr>
          <w:lang w:val="ru-RU"/>
        </w:rPr>
        <w:t xml:space="preserve"> ещ</w:t>
      </w:r>
      <w:r w:rsidR="00BF2D7C" w:rsidRPr="00D26162">
        <w:rPr>
          <w:lang w:val="ru-RU"/>
        </w:rPr>
        <w:t>е</w:t>
      </w:r>
      <w:r w:rsidRPr="00D26162">
        <w:rPr>
          <w:lang w:val="ru-RU"/>
        </w:rPr>
        <w:t xml:space="preserve"> держалась. — Нам нужно увеличить расстояние и выиграть немного времени.</w:t>
      </w:r>
    </w:p>
    <w:p w14:paraId="3348ED5F" w14:textId="7C12CD11" w:rsidR="00DC2265" w:rsidRPr="00D26162" w:rsidRDefault="00DC2265" w:rsidP="0094125C">
      <w:pPr>
        <w:rPr>
          <w:lang w:val="ru-RU"/>
        </w:rPr>
      </w:pPr>
      <w:r w:rsidRPr="00D26162">
        <w:rPr>
          <w:lang w:val="ru-RU"/>
        </w:rPr>
        <w:t xml:space="preserve">— Эскадрилья </w:t>
      </w:r>
      <w:proofErr w:type="spellStart"/>
      <w:r w:rsidRPr="00D26162">
        <w:rPr>
          <w:lang w:val="ru-RU"/>
        </w:rPr>
        <w:t>Экклезиархии</w:t>
      </w:r>
      <w:proofErr w:type="spellEnd"/>
      <w:r w:rsidRPr="00D26162">
        <w:rPr>
          <w:lang w:val="ru-RU"/>
        </w:rPr>
        <w:t xml:space="preserve"> продолжает удерживать позиции, — сказал </w:t>
      </w:r>
      <w:proofErr w:type="spellStart"/>
      <w:r w:rsidRPr="00D26162">
        <w:rPr>
          <w:lang w:val="ru-RU"/>
        </w:rPr>
        <w:t>Хафлои</w:t>
      </w:r>
      <w:proofErr w:type="spellEnd"/>
      <w:r w:rsidRPr="00D26162">
        <w:rPr>
          <w:lang w:val="ru-RU"/>
        </w:rPr>
        <w:t xml:space="preserve">, стоя рядом с троном </w:t>
      </w:r>
      <w:proofErr w:type="spellStart"/>
      <w:r w:rsidR="00BF2D7C" w:rsidRPr="00D26162">
        <w:rPr>
          <w:lang w:val="ru-RU"/>
        </w:rPr>
        <w:t>Ёрундур</w:t>
      </w:r>
      <w:r w:rsidRPr="00D26162">
        <w:rPr>
          <w:lang w:val="ru-RU"/>
        </w:rPr>
        <w:t>а</w:t>
      </w:r>
      <w:proofErr w:type="spellEnd"/>
      <w:r w:rsidRPr="00D26162">
        <w:rPr>
          <w:lang w:val="ru-RU"/>
        </w:rPr>
        <w:t>. — Е</w:t>
      </w:r>
      <w:r w:rsidR="00BF2D7C" w:rsidRPr="00D26162">
        <w:rPr>
          <w:lang w:val="ru-RU"/>
        </w:rPr>
        <w:t>е</w:t>
      </w:r>
      <w:r w:rsidRPr="00D26162">
        <w:rPr>
          <w:lang w:val="ru-RU"/>
        </w:rPr>
        <w:t xml:space="preserve"> огневая мощь уже разв</w:t>
      </w:r>
      <w:r w:rsidR="00BF2D7C" w:rsidRPr="00D26162">
        <w:rPr>
          <w:lang w:val="ru-RU"/>
        </w:rPr>
        <w:t>е</w:t>
      </w:r>
      <w:r w:rsidRPr="00D26162">
        <w:rPr>
          <w:lang w:val="ru-RU"/>
        </w:rPr>
        <w:t>рнута.</w:t>
      </w:r>
    </w:p>
    <w:p w14:paraId="0FC71C2C" w14:textId="2217EA85" w:rsidR="00DC2265" w:rsidRPr="00D26162" w:rsidRDefault="00DC2265" w:rsidP="0094125C">
      <w:pPr>
        <w:rPr>
          <w:lang w:val="ru-RU"/>
        </w:rPr>
      </w:pPr>
      <w:r w:rsidRPr="00D26162">
        <w:rPr>
          <w:lang w:val="ru-RU"/>
        </w:rPr>
        <w:t xml:space="preserve">— </w:t>
      </w:r>
      <w:r w:rsidR="00FD560A">
        <w:rPr>
          <w:lang w:val="ru-RU"/>
        </w:rPr>
        <w:t>Что есть, то</w:t>
      </w:r>
      <w:r w:rsidRPr="00D26162">
        <w:rPr>
          <w:lang w:val="ru-RU"/>
        </w:rPr>
        <w:t xml:space="preserve"> есть, — задумчиво произн</w:t>
      </w:r>
      <w:r w:rsidR="00BF2D7C" w:rsidRPr="00D26162">
        <w:rPr>
          <w:lang w:val="ru-RU"/>
        </w:rPr>
        <w:t>е</w:t>
      </w:r>
      <w:r w:rsidRPr="00D26162">
        <w:rPr>
          <w:lang w:val="ru-RU"/>
        </w:rPr>
        <w:t xml:space="preserve">с </w:t>
      </w:r>
      <w:proofErr w:type="spellStart"/>
      <w:r w:rsidR="00BF2D7C" w:rsidRPr="00D26162">
        <w:rPr>
          <w:lang w:val="ru-RU"/>
        </w:rPr>
        <w:t>Ёрундур</w:t>
      </w:r>
      <w:proofErr w:type="spellEnd"/>
      <w:r w:rsidRPr="00D26162">
        <w:rPr>
          <w:lang w:val="ru-RU"/>
        </w:rPr>
        <w:t xml:space="preserve">. Он предполагал, что линкор </w:t>
      </w:r>
      <w:proofErr w:type="spellStart"/>
      <w:r w:rsidRPr="00D26162">
        <w:rPr>
          <w:lang w:val="ru-RU"/>
        </w:rPr>
        <w:t>Экклезиархии</w:t>
      </w:r>
      <w:proofErr w:type="spellEnd"/>
      <w:r w:rsidRPr="00D26162">
        <w:rPr>
          <w:lang w:val="ru-RU"/>
        </w:rPr>
        <w:t xml:space="preserve"> отступит, как только посадочные модули приземлятся на планету, но нет: корабль оставался на месте, паря над посадочными площадками, словно огромный золотой стервятник, вокруг которого сновали корабли эскорта. «</w:t>
      </w:r>
      <w:r w:rsidRPr="00D26162">
        <w:rPr>
          <w:i/>
          <w:lang w:val="ru-RU"/>
        </w:rPr>
        <w:t>Непорочное предназначение</w:t>
      </w:r>
      <w:r w:rsidRPr="00D26162">
        <w:rPr>
          <w:lang w:val="ru-RU"/>
        </w:rPr>
        <w:t>» был самым крупным корабл</w:t>
      </w:r>
      <w:r w:rsidR="00BF2D7C" w:rsidRPr="00D26162">
        <w:rPr>
          <w:lang w:val="ru-RU"/>
        </w:rPr>
        <w:t>е</w:t>
      </w:r>
      <w:r w:rsidRPr="00D26162">
        <w:rPr>
          <w:lang w:val="ru-RU"/>
        </w:rPr>
        <w:t xml:space="preserve">м в относительной близости космического пространства; когда он открыл огонь, то выбросил впечатляющее количество плазмы. Корабль больше не запускал ни одного орбитального залпа, но обычная огневая мощь его бортов была достаточно велика, чтобы перегружать камеры, когда те включались, из-за чего объективы белели, а экраны заполняла статика. </w:t>
      </w:r>
    </w:p>
    <w:p w14:paraId="64908279" w14:textId="0E8C915E" w:rsidR="00DC2265" w:rsidRPr="00D26162" w:rsidRDefault="00DC2265" w:rsidP="0094125C">
      <w:pPr>
        <w:rPr>
          <w:lang w:val="ru-RU"/>
        </w:rPr>
      </w:pPr>
      <w:r w:rsidRPr="00D26162">
        <w:rPr>
          <w:lang w:val="ru-RU"/>
        </w:rPr>
        <w:t>— Держись подальше от этой штук</w:t>
      </w:r>
      <w:r w:rsidR="00FD560A">
        <w:rPr>
          <w:lang w:val="ru-RU"/>
        </w:rPr>
        <w:t>овины</w:t>
      </w:r>
      <w:r w:rsidRPr="00D26162">
        <w:rPr>
          <w:lang w:val="ru-RU"/>
        </w:rPr>
        <w:t xml:space="preserve">, — приказал он </w:t>
      </w:r>
      <w:proofErr w:type="spellStart"/>
      <w:r w:rsidRPr="00D26162">
        <w:rPr>
          <w:lang w:val="ru-RU"/>
        </w:rPr>
        <w:t>Суаке</w:t>
      </w:r>
      <w:proofErr w:type="spellEnd"/>
      <w:r w:rsidRPr="00D26162">
        <w:rPr>
          <w:lang w:val="ru-RU"/>
        </w:rPr>
        <w:t>, подавая ещ</w:t>
      </w:r>
      <w:r w:rsidR="00BF2D7C" w:rsidRPr="00D26162">
        <w:rPr>
          <w:lang w:val="ru-RU"/>
        </w:rPr>
        <w:t>е</w:t>
      </w:r>
      <w:r w:rsidRPr="00D26162">
        <w:rPr>
          <w:lang w:val="ru-RU"/>
        </w:rPr>
        <w:t xml:space="preserve"> немного энергии на плазменные двигатели, чтобы промчаться по орбитальной зоне. — Считай, что это просто ещ</w:t>
      </w:r>
      <w:r w:rsidR="00BF2D7C" w:rsidRPr="00D26162">
        <w:rPr>
          <w:lang w:val="ru-RU"/>
        </w:rPr>
        <w:t>е</w:t>
      </w:r>
      <w:r w:rsidRPr="00D26162">
        <w:rPr>
          <w:lang w:val="ru-RU"/>
        </w:rPr>
        <w:t xml:space="preserve"> один враг. Отслеживай активность его </w:t>
      </w:r>
      <w:proofErr w:type="spellStart"/>
      <w:r w:rsidRPr="00D26162">
        <w:rPr>
          <w:lang w:val="ru-RU"/>
        </w:rPr>
        <w:t>макроорудий</w:t>
      </w:r>
      <w:proofErr w:type="spellEnd"/>
      <w:r w:rsidRPr="00D26162">
        <w:rPr>
          <w:lang w:val="ru-RU"/>
        </w:rPr>
        <w:t xml:space="preserve"> и сообщай, если обнаружишь, что они их наводят.</w:t>
      </w:r>
    </w:p>
    <w:p w14:paraId="34ED4473" w14:textId="00B09C83" w:rsidR="00DC2265" w:rsidRPr="00D26162" w:rsidRDefault="00DC2265" w:rsidP="0094125C">
      <w:pPr>
        <w:rPr>
          <w:lang w:val="ru-RU"/>
        </w:rPr>
      </w:pPr>
      <w:r w:rsidRPr="00D26162">
        <w:rPr>
          <w:lang w:val="ru-RU"/>
        </w:rPr>
        <w:t>«М</w:t>
      </w:r>
      <w:r w:rsidR="00BF2D7C" w:rsidRPr="00D26162">
        <w:rPr>
          <w:lang w:val="ru-RU"/>
        </w:rPr>
        <w:t>е</w:t>
      </w:r>
      <w:r w:rsidRPr="00D26162">
        <w:rPr>
          <w:lang w:val="ru-RU"/>
        </w:rPr>
        <w:t>ртвая голова» тем временем сокращала расстояние. Корабль прорывался сквозь скопления судов, перел</w:t>
      </w:r>
      <w:r w:rsidR="00FD560A">
        <w:rPr>
          <w:lang w:val="ru-RU"/>
        </w:rPr>
        <w:t>омив</w:t>
      </w:r>
      <w:r w:rsidRPr="00D26162">
        <w:rPr>
          <w:lang w:val="ru-RU"/>
        </w:rPr>
        <w:t xml:space="preserve"> своим носом дрейфующий на пути корвет, не обращая никакого внимания на повреждения, которые наносил ей хребет меньшего корабля, трескаясь и распадаясь на части. На фоне развернувшейся вокруг бойни крейсер выглядел иссохшим, как покойник с натянутой кожей: профиль его очерчивал трупный свет, а костлявые бока усеивали обломки. Орудийные палубы были открыты и вели огонь, зияя серебристыми пастями пушек, извергающих в пустоту вс</w:t>
      </w:r>
      <w:r w:rsidR="00BF2D7C" w:rsidRPr="00D26162">
        <w:rPr>
          <w:lang w:val="ru-RU"/>
        </w:rPr>
        <w:t>е</w:t>
      </w:r>
      <w:r w:rsidRPr="00D26162">
        <w:rPr>
          <w:lang w:val="ru-RU"/>
        </w:rPr>
        <w:t xml:space="preserve"> больше мерзости, напоминающей чернила. </w:t>
      </w:r>
    </w:p>
    <w:p w14:paraId="0D67CEB7" w14:textId="7F3AA8DF" w:rsidR="00DC2265" w:rsidRPr="00D26162" w:rsidRDefault="00DC2265" w:rsidP="0094125C">
      <w:pPr>
        <w:rPr>
          <w:lang w:val="ru-RU"/>
        </w:rPr>
      </w:pPr>
      <w:r w:rsidRPr="00D26162">
        <w:rPr>
          <w:lang w:val="ru-RU"/>
        </w:rPr>
        <w:t xml:space="preserve">— Анализ, капитан, — сказал </w:t>
      </w:r>
      <w:proofErr w:type="spellStart"/>
      <w:r w:rsidR="00BF2D7C" w:rsidRPr="00D26162">
        <w:rPr>
          <w:lang w:val="ru-RU"/>
        </w:rPr>
        <w:t>Ёрундур</w:t>
      </w:r>
      <w:proofErr w:type="spellEnd"/>
      <w:r w:rsidRPr="00D26162">
        <w:rPr>
          <w:lang w:val="ru-RU"/>
        </w:rPr>
        <w:t>, сохраняя прежний курс, но готовясь к ман</w:t>
      </w:r>
      <w:r w:rsidR="00BF2D7C" w:rsidRPr="00D26162">
        <w:rPr>
          <w:lang w:val="ru-RU"/>
        </w:rPr>
        <w:t>е</w:t>
      </w:r>
      <w:r w:rsidRPr="00D26162">
        <w:rPr>
          <w:lang w:val="ru-RU"/>
        </w:rPr>
        <w:t xml:space="preserve">вру. </w:t>
      </w:r>
    </w:p>
    <w:p w14:paraId="6271FB46" w14:textId="2A41B341" w:rsidR="00DC2265" w:rsidRPr="00D26162" w:rsidRDefault="00DC2265" w:rsidP="0094125C">
      <w:pPr>
        <w:rPr>
          <w:lang w:val="ru-RU"/>
        </w:rPr>
      </w:pPr>
      <w:r w:rsidRPr="00D26162">
        <w:rPr>
          <w:lang w:val="ru-RU"/>
        </w:rPr>
        <w:t xml:space="preserve">— </w:t>
      </w:r>
      <w:r w:rsidR="00777DA5" w:rsidRPr="00D26162">
        <w:rPr>
          <w:lang w:val="ru-RU"/>
        </w:rPr>
        <w:t>Тип</w:t>
      </w:r>
      <w:r w:rsidRPr="00D26162">
        <w:rPr>
          <w:lang w:val="ru-RU"/>
        </w:rPr>
        <w:t xml:space="preserve"> корабля неизвестен, повелитель, — ответил </w:t>
      </w:r>
      <w:proofErr w:type="spellStart"/>
      <w:r w:rsidRPr="00D26162">
        <w:rPr>
          <w:lang w:val="ru-RU"/>
        </w:rPr>
        <w:t>Бъяргборн</w:t>
      </w:r>
      <w:proofErr w:type="spellEnd"/>
      <w:r w:rsidRPr="00D26162">
        <w:rPr>
          <w:lang w:val="ru-RU"/>
        </w:rPr>
        <w:t>. — Но я полагаю, — то есть предполагаю, что перед нами крейсер еретиков-астартес.</w:t>
      </w:r>
    </w:p>
    <w:p w14:paraId="49C1A07E" w14:textId="6B14C946" w:rsidR="00DC2265" w:rsidRPr="00D26162" w:rsidRDefault="00BF2D7C" w:rsidP="0094125C">
      <w:pPr>
        <w:rPr>
          <w:lang w:val="ru-RU"/>
        </w:rPr>
      </w:pPr>
      <w:proofErr w:type="spellStart"/>
      <w:r w:rsidRPr="00D26162">
        <w:rPr>
          <w:lang w:val="ru-RU"/>
        </w:rPr>
        <w:t>Ёрундур</w:t>
      </w:r>
      <w:proofErr w:type="spellEnd"/>
      <w:r w:rsidR="00DC2265" w:rsidRPr="00D26162">
        <w:rPr>
          <w:lang w:val="ru-RU"/>
        </w:rPr>
        <w:t xml:space="preserve"> кивнул: </w:t>
      </w:r>
    </w:p>
    <w:p w14:paraId="2436E97A" w14:textId="26D9C0FA" w:rsidR="00DC2265" w:rsidRPr="00D26162" w:rsidRDefault="00DC2265" w:rsidP="0094125C">
      <w:pPr>
        <w:rPr>
          <w:lang w:val="ru-RU"/>
        </w:rPr>
      </w:pPr>
      <w:r w:rsidRPr="00D26162">
        <w:rPr>
          <w:lang w:val="ru-RU"/>
        </w:rPr>
        <w:t xml:space="preserve">— Значит, внутри там тоже </w:t>
      </w:r>
      <w:r w:rsidR="00FD560A">
        <w:rPr>
          <w:lang w:val="ru-RU"/>
        </w:rPr>
        <w:t>беда на беде</w:t>
      </w:r>
      <w:r w:rsidRPr="00D26162">
        <w:rPr>
          <w:lang w:val="ru-RU"/>
        </w:rPr>
        <w:t xml:space="preserve">. </w:t>
      </w:r>
    </w:p>
    <w:p w14:paraId="69A7AFC8" w14:textId="6B13B683" w:rsidR="00DC2265" w:rsidRPr="00D26162" w:rsidRDefault="00DC2265" w:rsidP="0094125C">
      <w:pPr>
        <w:rPr>
          <w:lang w:val="ru-RU"/>
        </w:rPr>
      </w:pPr>
      <w:r w:rsidRPr="00D26162">
        <w:rPr>
          <w:lang w:val="ru-RU"/>
        </w:rPr>
        <w:t>Старый П</w:t>
      </w:r>
      <w:r w:rsidR="00BF2D7C" w:rsidRPr="00D26162">
        <w:rPr>
          <w:lang w:val="ru-RU"/>
        </w:rPr>
        <w:t>е</w:t>
      </w:r>
      <w:r w:rsidRPr="00D26162">
        <w:rPr>
          <w:lang w:val="ru-RU"/>
        </w:rPr>
        <w:t xml:space="preserve">с отправил в </w:t>
      </w:r>
      <w:proofErr w:type="spellStart"/>
      <w:r w:rsidRPr="00D26162">
        <w:rPr>
          <w:lang w:val="ru-RU"/>
        </w:rPr>
        <w:t>машинариум</w:t>
      </w:r>
      <w:proofErr w:type="spellEnd"/>
      <w:r w:rsidRPr="00D26162">
        <w:rPr>
          <w:lang w:val="ru-RU"/>
        </w:rPr>
        <w:t xml:space="preserve"> серию команд и вывел на экран </w:t>
      </w:r>
      <w:proofErr w:type="spellStart"/>
      <w:r w:rsidRPr="00D26162">
        <w:rPr>
          <w:lang w:val="ru-RU"/>
        </w:rPr>
        <w:t>гололита</w:t>
      </w:r>
      <w:proofErr w:type="spellEnd"/>
      <w:r w:rsidRPr="00D26162">
        <w:rPr>
          <w:lang w:val="ru-RU"/>
        </w:rPr>
        <w:t xml:space="preserve"> отображение пространства, расположенного непосредственно под ним. </w:t>
      </w:r>
    </w:p>
    <w:p w14:paraId="610F69EA" w14:textId="77777777" w:rsidR="00DC2265" w:rsidRPr="00D26162" w:rsidRDefault="00DC2265" w:rsidP="0094125C">
      <w:pPr>
        <w:rPr>
          <w:lang w:val="ru-RU"/>
        </w:rPr>
      </w:pPr>
      <w:r w:rsidRPr="00D26162">
        <w:rPr>
          <w:lang w:val="ru-RU"/>
        </w:rPr>
        <w:t xml:space="preserve">— Если мы позволим, он запустит </w:t>
      </w:r>
      <w:proofErr w:type="spellStart"/>
      <w:r w:rsidRPr="00D26162">
        <w:rPr>
          <w:lang w:val="ru-RU"/>
        </w:rPr>
        <w:t>абордажников</w:t>
      </w:r>
      <w:proofErr w:type="spellEnd"/>
      <w:r w:rsidRPr="00D26162">
        <w:rPr>
          <w:lang w:val="ru-RU"/>
        </w:rPr>
        <w:t>. По моей команде приготовьтесь к резкому снижению до отметки пять-шесть, затем дайте полный залп с кормы.</w:t>
      </w:r>
    </w:p>
    <w:p w14:paraId="275F232E" w14:textId="77777777" w:rsidR="00DC2265" w:rsidRPr="00D26162" w:rsidRDefault="00DC2265" w:rsidP="0094125C">
      <w:pPr>
        <w:rPr>
          <w:lang w:val="ru-RU"/>
        </w:rPr>
      </w:pPr>
      <w:proofErr w:type="spellStart"/>
      <w:r w:rsidRPr="00D26162">
        <w:rPr>
          <w:lang w:val="ru-RU"/>
        </w:rPr>
        <w:t>Суака</w:t>
      </w:r>
      <w:proofErr w:type="spellEnd"/>
      <w:r w:rsidRPr="00D26162">
        <w:rPr>
          <w:lang w:val="ru-RU"/>
        </w:rPr>
        <w:t xml:space="preserve"> вскинулась:</w:t>
      </w:r>
    </w:p>
    <w:p w14:paraId="07D56824" w14:textId="77777777" w:rsidR="00DC2265" w:rsidRPr="00D26162" w:rsidRDefault="00DC2265" w:rsidP="0094125C">
      <w:pPr>
        <w:rPr>
          <w:lang w:val="ru-RU"/>
        </w:rPr>
      </w:pPr>
      <w:r w:rsidRPr="00D26162">
        <w:rPr>
          <w:lang w:val="ru-RU"/>
        </w:rPr>
        <w:t>— Господин, это же…</w:t>
      </w:r>
    </w:p>
    <w:p w14:paraId="2108EB0C" w14:textId="77777777" w:rsidR="00DC2265" w:rsidRPr="00D26162" w:rsidRDefault="00DC2265" w:rsidP="0094125C">
      <w:pPr>
        <w:rPr>
          <w:lang w:val="ru-RU"/>
        </w:rPr>
      </w:pPr>
      <w:r w:rsidRPr="00D26162">
        <w:rPr>
          <w:lang w:val="ru-RU"/>
        </w:rPr>
        <w:t xml:space="preserve">— Курс взят, повелитель, — доложил </w:t>
      </w:r>
      <w:proofErr w:type="spellStart"/>
      <w:r w:rsidRPr="00D26162">
        <w:rPr>
          <w:lang w:val="ru-RU"/>
        </w:rPr>
        <w:t>Бъяргборн</w:t>
      </w:r>
      <w:proofErr w:type="spellEnd"/>
      <w:r w:rsidRPr="00D26162">
        <w:rPr>
          <w:lang w:val="ru-RU"/>
        </w:rPr>
        <w:t xml:space="preserve">, бросив на </w:t>
      </w:r>
      <w:proofErr w:type="spellStart"/>
      <w:r w:rsidRPr="00D26162">
        <w:rPr>
          <w:lang w:val="ru-RU"/>
        </w:rPr>
        <w:t>Суаку</w:t>
      </w:r>
      <w:proofErr w:type="spellEnd"/>
      <w:r w:rsidRPr="00D26162">
        <w:rPr>
          <w:lang w:val="ru-RU"/>
        </w:rPr>
        <w:t xml:space="preserve"> суровый взгляд. — К резкому снижению готовы.</w:t>
      </w:r>
    </w:p>
    <w:p w14:paraId="6E2DE726" w14:textId="1D620022" w:rsidR="00DC2265" w:rsidRPr="00D26162" w:rsidRDefault="00DC2265" w:rsidP="0094125C">
      <w:pPr>
        <w:rPr>
          <w:lang w:val="ru-RU"/>
        </w:rPr>
      </w:pPr>
      <w:r w:rsidRPr="00D26162">
        <w:rPr>
          <w:lang w:val="ru-RU"/>
        </w:rPr>
        <w:t>«М</w:t>
      </w:r>
      <w:r w:rsidR="00BF2D7C" w:rsidRPr="00D26162">
        <w:rPr>
          <w:lang w:val="ru-RU"/>
        </w:rPr>
        <w:t>е</w:t>
      </w:r>
      <w:r w:rsidRPr="00D26162">
        <w:rPr>
          <w:lang w:val="ru-RU"/>
        </w:rPr>
        <w:t xml:space="preserve">ртвая голова» набрала скорость, не обращая внимания на град снарядов, выпущенных с полуразрушенного оборонительного фрегата </w:t>
      </w:r>
      <w:proofErr w:type="spellStart"/>
      <w:r w:rsidRPr="00D26162">
        <w:rPr>
          <w:lang w:val="ru-RU"/>
        </w:rPr>
        <w:t>Ояды</w:t>
      </w:r>
      <w:proofErr w:type="spellEnd"/>
      <w:r w:rsidRPr="00D26162">
        <w:rPr>
          <w:lang w:val="ru-RU"/>
        </w:rPr>
        <w:t xml:space="preserve">, и вышла на дистанцию прямой видимости. </w:t>
      </w:r>
      <w:r w:rsidRPr="00D26162">
        <w:rPr>
          <w:lang w:val="ru-RU"/>
        </w:rPr>
        <w:lastRenderedPageBreak/>
        <w:t>Теперь крейсер в</w:t>
      </w:r>
      <w:r w:rsidR="00BF2D7C" w:rsidRPr="00D26162">
        <w:rPr>
          <w:lang w:val="ru-RU"/>
        </w:rPr>
        <w:t>е</w:t>
      </w:r>
      <w:r w:rsidRPr="00D26162">
        <w:rPr>
          <w:lang w:val="ru-RU"/>
        </w:rPr>
        <w:t xml:space="preserve">л беглый огонь из передних орудий, прокладывая путь через груду болтающихся обломков, и готовился нанести удар. </w:t>
      </w:r>
    </w:p>
    <w:p w14:paraId="72099B0E" w14:textId="77777777" w:rsidR="00DC2265" w:rsidRPr="00D26162" w:rsidRDefault="00DC2265" w:rsidP="0094125C">
      <w:pPr>
        <w:rPr>
          <w:lang w:val="ru-RU"/>
        </w:rPr>
      </w:pPr>
      <w:r w:rsidRPr="00D26162">
        <w:rPr>
          <w:lang w:val="ru-RU"/>
        </w:rPr>
        <w:t xml:space="preserve">— Засекли пуски! — закричала </w:t>
      </w:r>
      <w:proofErr w:type="spellStart"/>
      <w:r w:rsidRPr="00D26162">
        <w:rPr>
          <w:lang w:val="ru-RU"/>
        </w:rPr>
        <w:t>Суака</w:t>
      </w:r>
      <w:proofErr w:type="spellEnd"/>
      <w:r w:rsidRPr="00D26162">
        <w:rPr>
          <w:lang w:val="ru-RU"/>
        </w:rPr>
        <w:t>. — Приближаются абордажные торпеды, восемь сигналов, скорость пролома корпуса.</w:t>
      </w:r>
    </w:p>
    <w:p w14:paraId="758E6AD5" w14:textId="77777777" w:rsidR="00DC2265" w:rsidRPr="00D26162" w:rsidRDefault="00DC2265" w:rsidP="0094125C">
      <w:pPr>
        <w:rPr>
          <w:lang w:val="ru-RU"/>
        </w:rPr>
      </w:pPr>
      <w:r w:rsidRPr="00D26162">
        <w:rPr>
          <w:lang w:val="ru-RU"/>
        </w:rPr>
        <w:t xml:space="preserve">— Восемь, — сухо буркнул </w:t>
      </w:r>
      <w:proofErr w:type="spellStart"/>
      <w:r w:rsidRPr="00D26162">
        <w:rPr>
          <w:lang w:val="ru-RU"/>
        </w:rPr>
        <w:t>Хафлои</w:t>
      </w:r>
      <w:proofErr w:type="spellEnd"/>
      <w:r w:rsidRPr="00D26162">
        <w:rPr>
          <w:lang w:val="ru-RU"/>
        </w:rPr>
        <w:t xml:space="preserve">, поднимая топор. — Похоже, мы им приглянулись. </w:t>
      </w:r>
    </w:p>
    <w:p w14:paraId="73A56C3B" w14:textId="77777777" w:rsidR="00DC2265" w:rsidRPr="00D26162" w:rsidRDefault="00DC2265" w:rsidP="0094125C">
      <w:pPr>
        <w:rPr>
          <w:lang w:val="ru-RU"/>
        </w:rPr>
      </w:pPr>
      <w:r w:rsidRPr="00D26162">
        <w:rPr>
          <w:lang w:val="ru-RU"/>
        </w:rPr>
        <w:t xml:space="preserve">— Пытаюсь навестить на цель… — доложил </w:t>
      </w:r>
      <w:proofErr w:type="spellStart"/>
      <w:r w:rsidRPr="00D26162">
        <w:rPr>
          <w:lang w:val="ru-RU"/>
        </w:rPr>
        <w:t>Бъяргборн</w:t>
      </w:r>
      <w:proofErr w:type="spellEnd"/>
      <w:r w:rsidRPr="00D26162">
        <w:rPr>
          <w:lang w:val="ru-RU"/>
        </w:rPr>
        <w:t xml:space="preserve">. — </w:t>
      </w:r>
      <w:proofErr w:type="spellStart"/>
      <w:r w:rsidRPr="00D26162">
        <w:rPr>
          <w:lang w:val="ru-RU"/>
        </w:rPr>
        <w:t>Хель</w:t>
      </w:r>
      <w:proofErr w:type="spellEnd"/>
      <w:r w:rsidRPr="00D26162">
        <w:rPr>
          <w:lang w:val="ru-RU"/>
        </w:rPr>
        <w:t>! Они движутся слишком быстро.</w:t>
      </w:r>
    </w:p>
    <w:p w14:paraId="2C360135" w14:textId="51EF72CD" w:rsidR="00DC2265" w:rsidRPr="00D26162" w:rsidRDefault="00DC2265" w:rsidP="0094125C">
      <w:pPr>
        <w:rPr>
          <w:lang w:val="ru-RU"/>
        </w:rPr>
      </w:pPr>
      <w:r w:rsidRPr="00D26162">
        <w:rPr>
          <w:lang w:val="ru-RU"/>
        </w:rPr>
        <w:t xml:space="preserve">— Не беспокойся — они обгоняют авгуры слежения, — сказал </w:t>
      </w:r>
      <w:proofErr w:type="spellStart"/>
      <w:r w:rsidR="00BF2D7C" w:rsidRPr="00D26162">
        <w:rPr>
          <w:lang w:val="ru-RU"/>
        </w:rPr>
        <w:t>Ёрундур</w:t>
      </w:r>
      <w:proofErr w:type="spellEnd"/>
      <w:r w:rsidRPr="00D26162">
        <w:rPr>
          <w:lang w:val="ru-RU"/>
        </w:rPr>
        <w:t xml:space="preserve">. — Просто будь наготове. </w:t>
      </w:r>
    </w:p>
    <w:p w14:paraId="2ED905C7" w14:textId="7A3C0042" w:rsidR="00DC2265" w:rsidRPr="00D26162" w:rsidRDefault="00DC2265" w:rsidP="0094125C">
      <w:pPr>
        <w:rPr>
          <w:lang w:val="ru-RU"/>
        </w:rPr>
      </w:pPr>
      <w:r w:rsidRPr="00D26162">
        <w:rPr>
          <w:lang w:val="ru-RU"/>
        </w:rPr>
        <w:t>Ещ</w:t>
      </w:r>
      <w:r w:rsidR="00BF2D7C" w:rsidRPr="00D26162">
        <w:rPr>
          <w:lang w:val="ru-RU"/>
        </w:rPr>
        <w:t>е</w:t>
      </w:r>
      <w:r w:rsidRPr="00D26162">
        <w:rPr>
          <w:lang w:val="ru-RU"/>
        </w:rPr>
        <w:t xml:space="preserve"> несколько секунд «</w:t>
      </w:r>
      <w:r w:rsidRPr="00D26162">
        <w:rPr>
          <w:i/>
          <w:lang w:val="ru-RU"/>
        </w:rPr>
        <w:t>Аметистовый сюзерен</w:t>
      </w:r>
      <w:r w:rsidRPr="00D26162">
        <w:rPr>
          <w:lang w:val="ru-RU"/>
        </w:rPr>
        <w:t xml:space="preserve">» мчался почти на предельной скорости; плазменные двигатели работали на полную мощность, заставляя корабль скользить по тропосфере </w:t>
      </w:r>
      <w:proofErr w:type="spellStart"/>
      <w:r w:rsidRPr="00D26162">
        <w:rPr>
          <w:lang w:val="ru-RU"/>
        </w:rPr>
        <w:t>Ояды</w:t>
      </w:r>
      <w:proofErr w:type="spellEnd"/>
      <w:r w:rsidRPr="00D26162">
        <w:rPr>
          <w:lang w:val="ru-RU"/>
        </w:rPr>
        <w:t>. Преследующие галеон абордажные торпеды быстро приближались, продираясь сквозь огненные всплески. Отправив смертоносный груз, вражеский крейсер описал полукруг, развернулся вокруг своей оси и приподнялся вверх, чтобы задействовать пушечные батареи. Крейсер мог открыть огонь в любой момент, разрушив прикрытие «</w:t>
      </w:r>
      <w:r w:rsidRPr="00D26162">
        <w:rPr>
          <w:i/>
          <w:lang w:val="ru-RU"/>
        </w:rPr>
        <w:t>Аметистового сюзерена</w:t>
      </w:r>
      <w:r w:rsidRPr="00D26162">
        <w:rPr>
          <w:lang w:val="ru-RU"/>
        </w:rPr>
        <w:t>» и расчистив путь для приближающихся абордажных групп. Торпеды продолжали сближение; они были вс</w:t>
      </w:r>
      <w:r w:rsidR="00BF2D7C" w:rsidRPr="00D26162">
        <w:rPr>
          <w:lang w:val="ru-RU"/>
        </w:rPr>
        <w:t>е</w:t>
      </w:r>
      <w:r w:rsidRPr="00D26162">
        <w:rPr>
          <w:lang w:val="ru-RU"/>
        </w:rPr>
        <w:t xml:space="preserve"> ближе, ближе, ближе…</w:t>
      </w:r>
    </w:p>
    <w:p w14:paraId="56BF6D9F" w14:textId="1E66DC58" w:rsidR="00DC2265" w:rsidRPr="00D26162" w:rsidRDefault="00DC2265" w:rsidP="0094125C">
      <w:pPr>
        <w:rPr>
          <w:lang w:val="ru-RU"/>
        </w:rPr>
      </w:pPr>
      <w:r w:rsidRPr="00D26162">
        <w:rPr>
          <w:lang w:val="ru-RU"/>
        </w:rPr>
        <w:t xml:space="preserve">— Давай! — крикнул </w:t>
      </w:r>
      <w:proofErr w:type="spellStart"/>
      <w:r w:rsidR="00BF2D7C" w:rsidRPr="00D26162">
        <w:rPr>
          <w:lang w:val="ru-RU"/>
        </w:rPr>
        <w:t>Ёрундур</w:t>
      </w:r>
      <w:proofErr w:type="spellEnd"/>
      <w:r w:rsidRPr="00D26162">
        <w:rPr>
          <w:lang w:val="ru-RU"/>
        </w:rPr>
        <w:t>.</w:t>
      </w:r>
    </w:p>
    <w:p w14:paraId="08DD4DCC" w14:textId="3E1C111E" w:rsidR="00DC2265" w:rsidRPr="00D26162" w:rsidRDefault="00DC2265" w:rsidP="0094125C">
      <w:pPr>
        <w:rPr>
          <w:lang w:val="ru-RU"/>
        </w:rPr>
      </w:pPr>
      <w:proofErr w:type="spellStart"/>
      <w:r w:rsidRPr="00D26162">
        <w:rPr>
          <w:lang w:val="ru-RU"/>
        </w:rPr>
        <w:t>Бъяргборн</w:t>
      </w:r>
      <w:proofErr w:type="spellEnd"/>
      <w:r w:rsidRPr="00D26162">
        <w:rPr>
          <w:lang w:val="ru-RU"/>
        </w:rPr>
        <w:t xml:space="preserve"> ударил по рычагам управления, и питание корабля внезапно отключилось. Активировался обратный ход, и галеон резко остановился, как будто его оглушили. Корабль д</w:t>
      </w:r>
      <w:r w:rsidR="00BF2D7C" w:rsidRPr="00D26162">
        <w:rPr>
          <w:lang w:val="ru-RU"/>
        </w:rPr>
        <w:t>е</w:t>
      </w:r>
      <w:r w:rsidRPr="00D26162">
        <w:rPr>
          <w:lang w:val="ru-RU"/>
        </w:rPr>
        <w:t>рнулся носом вниз, а затем, словно брошенная наковальня, рухнул прямиком в гравитационный колодец планеты.</w:t>
      </w:r>
    </w:p>
    <w:p w14:paraId="2CFE4734" w14:textId="42AD48D0" w:rsidR="00DC2265" w:rsidRPr="00D26162" w:rsidRDefault="00BF2D7C" w:rsidP="0094125C">
      <w:pPr>
        <w:rPr>
          <w:lang w:val="ru-RU"/>
        </w:rPr>
      </w:pPr>
      <w:proofErr w:type="spellStart"/>
      <w:r w:rsidRPr="00D26162">
        <w:rPr>
          <w:lang w:val="ru-RU"/>
        </w:rPr>
        <w:t>Ёрундур</w:t>
      </w:r>
      <w:r w:rsidR="00DC2265" w:rsidRPr="00D26162">
        <w:rPr>
          <w:lang w:val="ru-RU"/>
        </w:rPr>
        <w:t>а</w:t>
      </w:r>
      <w:proofErr w:type="spellEnd"/>
      <w:r w:rsidR="00DC2265" w:rsidRPr="00D26162">
        <w:rPr>
          <w:lang w:val="ru-RU"/>
        </w:rPr>
        <w:t xml:space="preserve"> швырнуло впер</w:t>
      </w:r>
      <w:r w:rsidRPr="00D26162">
        <w:rPr>
          <w:lang w:val="ru-RU"/>
        </w:rPr>
        <w:t>е</w:t>
      </w:r>
      <w:r w:rsidR="00DC2265" w:rsidRPr="00D26162">
        <w:rPr>
          <w:lang w:val="ru-RU"/>
        </w:rPr>
        <w:t xml:space="preserve">д на его троне, </w:t>
      </w:r>
      <w:proofErr w:type="spellStart"/>
      <w:r w:rsidR="00DC2265" w:rsidRPr="00D26162">
        <w:rPr>
          <w:lang w:val="ru-RU"/>
        </w:rPr>
        <w:t>Хафлои</w:t>
      </w:r>
      <w:proofErr w:type="spellEnd"/>
      <w:r w:rsidR="00DC2265" w:rsidRPr="00D26162">
        <w:rPr>
          <w:lang w:val="ru-RU"/>
        </w:rPr>
        <w:t xml:space="preserve"> чуть не улетел в ямы для сервиторов. Оборвавшийся кабель в снопе искр перекинулся через верхние галереи и сн</w:t>
      </w:r>
      <w:r w:rsidRPr="00D26162">
        <w:rPr>
          <w:lang w:val="ru-RU"/>
        </w:rPr>
        <w:t>е</w:t>
      </w:r>
      <w:r w:rsidR="00DC2265" w:rsidRPr="00D26162">
        <w:rPr>
          <w:lang w:val="ru-RU"/>
        </w:rPr>
        <w:t xml:space="preserve">с с креплений целый ряд </w:t>
      </w:r>
      <w:proofErr w:type="spellStart"/>
      <w:r w:rsidR="00DC2265" w:rsidRPr="00D26162">
        <w:rPr>
          <w:lang w:val="ru-RU"/>
        </w:rPr>
        <w:t>когитаторов</w:t>
      </w:r>
      <w:proofErr w:type="spellEnd"/>
      <w:r w:rsidR="00DC2265" w:rsidRPr="00D26162">
        <w:rPr>
          <w:lang w:val="ru-RU"/>
        </w:rPr>
        <w:t xml:space="preserve"> — те с хрустом рассыпались по палубе, оставляя за собой каскад вмятин в металле. </w:t>
      </w:r>
    </w:p>
    <w:p w14:paraId="31FE634B" w14:textId="0FAA97D2" w:rsidR="00DC2265" w:rsidRPr="00D26162" w:rsidRDefault="00DC2265" w:rsidP="0094125C">
      <w:pPr>
        <w:rPr>
          <w:lang w:val="ru-RU"/>
        </w:rPr>
      </w:pPr>
      <w:r w:rsidRPr="00D26162">
        <w:rPr>
          <w:lang w:val="ru-RU"/>
        </w:rPr>
        <w:t>Галеон вош</w:t>
      </w:r>
      <w:r w:rsidR="00BF2D7C" w:rsidRPr="00D26162">
        <w:rPr>
          <w:lang w:val="ru-RU"/>
        </w:rPr>
        <w:t>е</w:t>
      </w:r>
      <w:r w:rsidRPr="00D26162">
        <w:rPr>
          <w:lang w:val="ru-RU"/>
        </w:rPr>
        <w:t>л в крутое пике; основные двигатели были выключены, и корабль потерял энергию движения. Управляемые машинными духами торпеды нырнули следом, целясь в кувыркающ</w:t>
      </w:r>
      <w:r w:rsidR="002D660F">
        <w:rPr>
          <w:lang w:val="ru-RU"/>
        </w:rPr>
        <w:t>е</w:t>
      </w:r>
      <w:r w:rsidRPr="00D26162">
        <w:rPr>
          <w:lang w:val="ru-RU"/>
        </w:rPr>
        <w:t>еся нечто. Секунду спустя «</w:t>
      </w:r>
      <w:r w:rsidRPr="00D26162">
        <w:rPr>
          <w:i/>
          <w:lang w:val="ru-RU"/>
        </w:rPr>
        <w:t>Аметистовый сюзерен</w:t>
      </w:r>
      <w:r w:rsidRPr="00D26162">
        <w:rPr>
          <w:lang w:val="ru-RU"/>
        </w:rPr>
        <w:t>» вош</w:t>
      </w:r>
      <w:r w:rsidR="00BF2D7C" w:rsidRPr="00D26162">
        <w:rPr>
          <w:lang w:val="ru-RU"/>
        </w:rPr>
        <w:t>е</w:t>
      </w:r>
      <w:r w:rsidRPr="00D26162">
        <w:rPr>
          <w:lang w:val="ru-RU"/>
        </w:rPr>
        <w:t>л в верхние слои атмосферы, разрывая е</w:t>
      </w:r>
      <w:r w:rsidR="00BF2D7C" w:rsidRPr="00D26162">
        <w:rPr>
          <w:lang w:val="ru-RU"/>
        </w:rPr>
        <w:t>е</w:t>
      </w:r>
      <w:r w:rsidRPr="00D26162">
        <w:rPr>
          <w:lang w:val="ru-RU"/>
        </w:rPr>
        <w:t>, будто глубоко вонзившийся в пром</w:t>
      </w:r>
      <w:r w:rsidR="00BF2D7C" w:rsidRPr="00D26162">
        <w:rPr>
          <w:lang w:val="ru-RU"/>
        </w:rPr>
        <w:t>е</w:t>
      </w:r>
      <w:r w:rsidRPr="00D26162">
        <w:rPr>
          <w:lang w:val="ru-RU"/>
        </w:rPr>
        <w:t>рзшую землю плуг. Из нижней части корпуса вырвался огненный столб, разгораясь по портам и устремляясь в пустоту. Абордажные торпеды активировали аварийные протоколы и попытались вытянуться в горизонт, отчаянно борясь с внезапно нахлынувшим тяготением.</w:t>
      </w:r>
    </w:p>
    <w:p w14:paraId="07340014" w14:textId="4D790BF5" w:rsidR="00DC2265" w:rsidRPr="00D26162" w:rsidRDefault="00DC2265" w:rsidP="0094125C">
      <w:pPr>
        <w:rPr>
          <w:lang w:val="ru-RU"/>
        </w:rPr>
      </w:pPr>
      <w:r w:rsidRPr="00D26162">
        <w:rPr>
          <w:lang w:val="ru-RU"/>
        </w:rPr>
        <w:t xml:space="preserve">— Кормовые торпеды! — взревел </w:t>
      </w:r>
      <w:proofErr w:type="spellStart"/>
      <w:r w:rsidR="00BF2D7C" w:rsidRPr="00D26162">
        <w:rPr>
          <w:lang w:val="ru-RU"/>
        </w:rPr>
        <w:t>Ёрундур</w:t>
      </w:r>
      <w:proofErr w:type="spellEnd"/>
      <w:r w:rsidRPr="00D26162">
        <w:rPr>
          <w:lang w:val="ru-RU"/>
        </w:rPr>
        <w:t>, изо всех сил стараясь удержаться на командном троне: весь мостик ходил ход</w:t>
      </w:r>
      <w:r w:rsidR="002D660F">
        <w:rPr>
          <w:lang w:val="ru-RU"/>
        </w:rPr>
        <w:t>ун</w:t>
      </w:r>
      <w:r w:rsidRPr="00D26162">
        <w:rPr>
          <w:lang w:val="ru-RU"/>
        </w:rPr>
        <w:t>ом. — Полный залп, максимальная дальность стрельбы, корма, живо!</w:t>
      </w:r>
    </w:p>
    <w:p w14:paraId="70F3ABD8" w14:textId="77777777" w:rsidR="00DC2265" w:rsidRPr="00D26162" w:rsidRDefault="00DC2265" w:rsidP="0094125C">
      <w:pPr>
        <w:rPr>
          <w:lang w:val="ru-RU"/>
        </w:rPr>
      </w:pPr>
      <w:r w:rsidRPr="00D26162">
        <w:rPr>
          <w:lang w:val="ru-RU"/>
        </w:rPr>
        <w:t xml:space="preserve">Когда приказ поступил на пост, </w:t>
      </w:r>
      <w:proofErr w:type="spellStart"/>
      <w:r w:rsidRPr="00D26162">
        <w:rPr>
          <w:lang w:val="ru-RU"/>
        </w:rPr>
        <w:t>Бъяргборна</w:t>
      </w:r>
      <w:proofErr w:type="spellEnd"/>
      <w:r w:rsidRPr="00D26162">
        <w:rPr>
          <w:lang w:val="ru-RU"/>
        </w:rPr>
        <w:t xml:space="preserve"> там не было: его выбросило с командного трона, но он уже пробирался назад по качающейся палубе и наконец бросился на рычаг управления, подавая на него энергию. Последовательность приказов добралась до пусковых отсеков, и заранее просчитанный залп со свистом вырвался из задних установок.</w:t>
      </w:r>
    </w:p>
    <w:p w14:paraId="4F148098" w14:textId="5168572C" w:rsidR="00DC2265" w:rsidRPr="00D26162" w:rsidRDefault="00DC2265" w:rsidP="0094125C">
      <w:pPr>
        <w:rPr>
          <w:lang w:val="ru-RU"/>
        </w:rPr>
      </w:pPr>
      <w:r w:rsidRPr="00D26162">
        <w:rPr>
          <w:lang w:val="ru-RU"/>
        </w:rPr>
        <w:t>Торпеды воспламенились, едва столкнувшись со стеной огня, поднявшейся за падающим галеоном. Когда их боеголовки взорвались, поток пламени превратился в гигантское плазменное поле — бушующий ад, который распылял вс</w:t>
      </w:r>
      <w:r w:rsidR="00BF2D7C" w:rsidRPr="00D26162">
        <w:rPr>
          <w:lang w:val="ru-RU"/>
        </w:rPr>
        <w:t>е</w:t>
      </w:r>
      <w:r w:rsidRPr="00D26162">
        <w:rPr>
          <w:lang w:val="ru-RU"/>
        </w:rPr>
        <w:t xml:space="preserve"> в пределах своих быстро расширяющихся границ. </w:t>
      </w:r>
      <w:r w:rsidRPr="00D26162">
        <w:rPr>
          <w:lang w:val="ru-RU"/>
        </w:rPr>
        <w:lastRenderedPageBreak/>
        <w:t>Преследовавшие их абордажные снаряды пробили поле и разлетелись на куски: от сильного жара их корпуса разлетелись на части.</w:t>
      </w:r>
    </w:p>
    <w:p w14:paraId="60961C43" w14:textId="1B209D1A" w:rsidR="00DC2265" w:rsidRPr="00D26162" w:rsidRDefault="00DC2265" w:rsidP="0094125C">
      <w:pPr>
        <w:rPr>
          <w:lang w:val="ru-RU"/>
        </w:rPr>
      </w:pPr>
      <w:r w:rsidRPr="00D26162">
        <w:rPr>
          <w:lang w:val="ru-RU"/>
        </w:rPr>
        <w:t xml:space="preserve">— А теперь вытаскивай нас! — крикнул </w:t>
      </w:r>
      <w:proofErr w:type="spellStart"/>
      <w:r w:rsidR="00BF2D7C" w:rsidRPr="00D26162">
        <w:rPr>
          <w:lang w:val="ru-RU"/>
        </w:rPr>
        <w:t>Ёрундур</w:t>
      </w:r>
      <w:proofErr w:type="spellEnd"/>
      <w:r w:rsidRPr="00D26162">
        <w:rPr>
          <w:lang w:val="ru-RU"/>
        </w:rPr>
        <w:t>. — Врубай полную мощность и вытаскивай нас!</w:t>
      </w:r>
    </w:p>
    <w:p w14:paraId="79C71665" w14:textId="02D652E5" w:rsidR="00DC2265" w:rsidRPr="00D26162" w:rsidRDefault="00DC2265" w:rsidP="0094125C">
      <w:pPr>
        <w:rPr>
          <w:lang w:val="ru-RU"/>
        </w:rPr>
      </w:pPr>
      <w:r w:rsidRPr="00D26162">
        <w:rPr>
          <w:lang w:val="ru-RU"/>
        </w:rPr>
        <w:t>Двигатели взвыли, сотрясая галеон, закл</w:t>
      </w:r>
      <w:r w:rsidR="00BF2D7C" w:rsidRPr="00D26162">
        <w:rPr>
          <w:lang w:val="ru-RU"/>
        </w:rPr>
        <w:t>е</w:t>
      </w:r>
      <w:r w:rsidRPr="00D26162">
        <w:rPr>
          <w:lang w:val="ru-RU"/>
        </w:rPr>
        <w:t>пки затрещали, а распорные балки завибрировали. На мгновение возникло чувство, что они зашли слишком далеко, что планета поглотит их и разбросает по своим измученным горизонтам, но толстый корпус старого корабля показал себя в лучшем виде, защитив их от трения и жара и поддерживая работу двигателей достаточно долго, чтобы выиграть время для старых силовых установок, выталкивающих их вверх — в настоящую пустоту, подальше от опасности.</w:t>
      </w:r>
    </w:p>
    <w:p w14:paraId="65B31BA6" w14:textId="1A16171D" w:rsidR="00DC2265" w:rsidRPr="00D26162" w:rsidRDefault="00DC2265" w:rsidP="0094125C">
      <w:pPr>
        <w:rPr>
          <w:lang w:val="ru-RU"/>
        </w:rPr>
      </w:pPr>
      <w:r w:rsidRPr="00D26162">
        <w:rPr>
          <w:lang w:val="ru-RU"/>
        </w:rPr>
        <w:t>Возникший позади плазменный эффект исчез так же быстро, как и возник, но мощный взрыв поджарил кормовую часть галеона вспышкой раскал</w:t>
      </w:r>
      <w:r w:rsidR="00BF2D7C" w:rsidRPr="00D26162">
        <w:rPr>
          <w:lang w:val="ru-RU"/>
        </w:rPr>
        <w:t>е</w:t>
      </w:r>
      <w:r w:rsidRPr="00D26162">
        <w:rPr>
          <w:lang w:val="ru-RU"/>
        </w:rPr>
        <w:t xml:space="preserve">нной энергии почти с такой же силой, как и абордажные торпеды, для уничтожения которых он и был запущен. </w:t>
      </w:r>
    </w:p>
    <w:p w14:paraId="23388BFE" w14:textId="6E4AFE5D" w:rsidR="00DC2265" w:rsidRPr="00D26162" w:rsidRDefault="00DC2265" w:rsidP="0094125C">
      <w:pPr>
        <w:rPr>
          <w:lang w:val="ru-RU"/>
        </w:rPr>
      </w:pPr>
      <w:r w:rsidRPr="00D26162">
        <w:rPr>
          <w:lang w:val="ru-RU"/>
        </w:rPr>
        <w:t xml:space="preserve">— Статус, — потребовал </w:t>
      </w:r>
      <w:proofErr w:type="spellStart"/>
      <w:r w:rsidR="00BF2D7C" w:rsidRPr="00D26162">
        <w:rPr>
          <w:lang w:val="ru-RU"/>
        </w:rPr>
        <w:t>Ёрундур</w:t>
      </w:r>
      <w:proofErr w:type="spellEnd"/>
      <w:r w:rsidRPr="00D26162">
        <w:rPr>
          <w:lang w:val="ru-RU"/>
        </w:rPr>
        <w:t xml:space="preserve">, усаживаясь поудобнее. </w:t>
      </w:r>
    </w:p>
    <w:p w14:paraId="4B5F5D33" w14:textId="0384AFAF" w:rsidR="00DC2265" w:rsidRPr="00D26162" w:rsidRDefault="00DC2265" w:rsidP="0094125C">
      <w:pPr>
        <w:rPr>
          <w:lang w:val="ru-RU"/>
        </w:rPr>
      </w:pPr>
      <w:r w:rsidRPr="00D26162">
        <w:rPr>
          <w:lang w:val="ru-RU"/>
        </w:rPr>
        <w:t xml:space="preserve">— Все десантные модули уничтожены, — прокричала </w:t>
      </w:r>
      <w:proofErr w:type="spellStart"/>
      <w:r w:rsidRPr="00D26162">
        <w:rPr>
          <w:lang w:val="ru-RU"/>
        </w:rPr>
        <w:t>Суака</w:t>
      </w:r>
      <w:proofErr w:type="spellEnd"/>
      <w:r w:rsidRPr="00D26162">
        <w:rPr>
          <w:lang w:val="ru-RU"/>
        </w:rPr>
        <w:t>, ухватившись за вибрирующий пост. — Килевые секции и двигательные установки получили серь</w:t>
      </w:r>
      <w:r w:rsidR="00BF2D7C" w:rsidRPr="00D26162">
        <w:rPr>
          <w:lang w:val="ru-RU"/>
        </w:rPr>
        <w:t>е</w:t>
      </w:r>
      <w:r w:rsidRPr="00D26162">
        <w:rPr>
          <w:lang w:val="ru-RU"/>
        </w:rPr>
        <w:t>зные повреждения. В тр</w:t>
      </w:r>
      <w:r w:rsidR="00BF2D7C" w:rsidRPr="00D26162">
        <w:rPr>
          <w:lang w:val="ru-RU"/>
        </w:rPr>
        <w:t>е</w:t>
      </w:r>
      <w:r w:rsidRPr="00D26162">
        <w:rPr>
          <w:lang w:val="ru-RU"/>
        </w:rPr>
        <w:t xml:space="preserve">х секторах сгорели пустотные генераторы, пытаемся это компенсировать. </w:t>
      </w:r>
    </w:p>
    <w:p w14:paraId="248743C6" w14:textId="7888F23D" w:rsidR="00DC2265" w:rsidRPr="00D26162" w:rsidRDefault="00DC2265" w:rsidP="0094125C">
      <w:pPr>
        <w:rPr>
          <w:lang w:val="ru-RU"/>
        </w:rPr>
      </w:pPr>
      <w:r w:rsidRPr="00D26162">
        <w:rPr>
          <w:lang w:val="ru-RU"/>
        </w:rPr>
        <w:t>Не вышло. Сквозь дымку из лазеров и плазмы за ними устремился он, быстро пикируя и не сводя с цели ряды своих орудий. Возможно, дело было в игре мерцающего света, но теперь крейсер выглядел ещ</w:t>
      </w:r>
      <w:r w:rsidR="00BF2D7C" w:rsidRPr="00D26162">
        <w:rPr>
          <w:lang w:val="ru-RU"/>
        </w:rPr>
        <w:t>е</w:t>
      </w:r>
      <w:r w:rsidRPr="00D26162">
        <w:rPr>
          <w:lang w:val="ru-RU"/>
        </w:rPr>
        <w:t xml:space="preserve"> более разъяр</w:t>
      </w:r>
      <w:r w:rsidR="00BF2D7C" w:rsidRPr="00D26162">
        <w:rPr>
          <w:lang w:val="ru-RU"/>
        </w:rPr>
        <w:t>е</w:t>
      </w:r>
      <w:r w:rsidRPr="00D26162">
        <w:rPr>
          <w:lang w:val="ru-RU"/>
        </w:rPr>
        <w:t>нным, довед</w:t>
      </w:r>
      <w:r w:rsidR="00BF2D7C" w:rsidRPr="00D26162">
        <w:rPr>
          <w:lang w:val="ru-RU"/>
        </w:rPr>
        <w:t>е</w:t>
      </w:r>
      <w:r w:rsidRPr="00D26162">
        <w:rPr>
          <w:lang w:val="ru-RU"/>
        </w:rPr>
        <w:t>нным до высшей степени ярости потерей своих драгоценных воинов.</w:t>
      </w:r>
    </w:p>
    <w:p w14:paraId="743FB906" w14:textId="6A674D78" w:rsidR="00DC2265" w:rsidRPr="00D26162" w:rsidRDefault="00DC2265" w:rsidP="0094125C">
      <w:pPr>
        <w:rPr>
          <w:lang w:val="ru-RU"/>
        </w:rPr>
      </w:pPr>
      <w:r w:rsidRPr="00D26162">
        <w:rPr>
          <w:lang w:val="ru-RU"/>
        </w:rPr>
        <w:t xml:space="preserve">— Огонь по твоему усмотрению, капитан, — приказал </w:t>
      </w:r>
      <w:proofErr w:type="spellStart"/>
      <w:r w:rsidR="00BF2D7C" w:rsidRPr="00D26162">
        <w:rPr>
          <w:lang w:val="ru-RU"/>
        </w:rPr>
        <w:t>Ёрундур</w:t>
      </w:r>
      <w:proofErr w:type="spellEnd"/>
      <w:r w:rsidRPr="00D26162">
        <w:rPr>
          <w:lang w:val="ru-RU"/>
        </w:rPr>
        <w:t>, наблюдая за быстрым приближением «М</w:t>
      </w:r>
      <w:r w:rsidR="00BF2D7C" w:rsidRPr="00D26162">
        <w:rPr>
          <w:lang w:val="ru-RU"/>
        </w:rPr>
        <w:t>е</w:t>
      </w:r>
      <w:r w:rsidRPr="00D26162">
        <w:rPr>
          <w:lang w:val="ru-RU"/>
        </w:rPr>
        <w:t>ртвой Головы». — Посмотрим, как у нас получится согнать ухмылку с его костлявой рожи.</w:t>
      </w:r>
    </w:p>
    <w:p w14:paraId="4BAA20ED" w14:textId="77777777" w:rsidR="00DC2265" w:rsidRPr="00D26162" w:rsidRDefault="00DC2265" w:rsidP="0094125C">
      <w:pPr>
        <w:rPr>
          <w:lang w:val="ru-RU"/>
        </w:rPr>
      </w:pPr>
      <w:proofErr w:type="spellStart"/>
      <w:r w:rsidRPr="00D26162">
        <w:rPr>
          <w:lang w:val="ru-RU"/>
        </w:rPr>
        <w:t>Бъяргборн</w:t>
      </w:r>
      <w:proofErr w:type="spellEnd"/>
      <w:r w:rsidRPr="00D26162">
        <w:rPr>
          <w:lang w:val="ru-RU"/>
        </w:rPr>
        <w:t xml:space="preserve"> передал приказ, и бортовые батареи «</w:t>
      </w:r>
      <w:r w:rsidRPr="00D26162">
        <w:rPr>
          <w:i/>
          <w:lang w:val="ru-RU"/>
        </w:rPr>
        <w:t>Аметистового сюзерена</w:t>
      </w:r>
      <w:r w:rsidRPr="00D26162">
        <w:rPr>
          <w:lang w:val="ru-RU"/>
        </w:rPr>
        <w:t>» дали залп, от которого по галеону прошла волна отдачи, а в пустоту устремился широкий веер снарядов. Большинство снарядов легли далеко или высоко, но некоторые попали в цель, окутывая крейсер калейдоскопическими завесами нагруженных пустотных полей.</w:t>
      </w:r>
    </w:p>
    <w:p w14:paraId="58BE06C7" w14:textId="77777777" w:rsidR="00DC2265" w:rsidRPr="00D26162" w:rsidRDefault="00DC2265" w:rsidP="0094125C">
      <w:pPr>
        <w:rPr>
          <w:lang w:val="ru-RU"/>
        </w:rPr>
      </w:pPr>
      <w:r w:rsidRPr="00D26162">
        <w:rPr>
          <w:lang w:val="ru-RU"/>
        </w:rPr>
        <w:t xml:space="preserve">— Засекли подготовку ответного залпа, — предупредил </w:t>
      </w:r>
      <w:proofErr w:type="spellStart"/>
      <w:r w:rsidRPr="00D26162">
        <w:rPr>
          <w:lang w:val="ru-RU"/>
        </w:rPr>
        <w:t>Бъяргборн</w:t>
      </w:r>
      <w:proofErr w:type="spellEnd"/>
      <w:r w:rsidRPr="00D26162">
        <w:rPr>
          <w:lang w:val="ru-RU"/>
        </w:rPr>
        <w:t>.</w:t>
      </w:r>
    </w:p>
    <w:p w14:paraId="0D16E29A" w14:textId="4BA9A112" w:rsidR="00DC2265" w:rsidRPr="00D26162" w:rsidRDefault="00DC2265" w:rsidP="0094125C">
      <w:pPr>
        <w:rPr>
          <w:lang w:val="ru-RU"/>
        </w:rPr>
      </w:pPr>
      <w:r w:rsidRPr="00D26162">
        <w:rPr>
          <w:lang w:val="ru-RU"/>
        </w:rPr>
        <w:t xml:space="preserve">— Приготовиться! — крикнул </w:t>
      </w:r>
      <w:proofErr w:type="spellStart"/>
      <w:r w:rsidR="00BF2D7C" w:rsidRPr="00D26162">
        <w:rPr>
          <w:lang w:val="ru-RU"/>
        </w:rPr>
        <w:t>Ёрундур</w:t>
      </w:r>
      <w:proofErr w:type="spellEnd"/>
      <w:r w:rsidRPr="00D26162">
        <w:rPr>
          <w:lang w:val="ru-RU"/>
        </w:rPr>
        <w:t>.</w:t>
      </w:r>
    </w:p>
    <w:p w14:paraId="41FFED69" w14:textId="097EAA20" w:rsidR="00DC2265" w:rsidRPr="00D26162" w:rsidRDefault="00DC2265" w:rsidP="0094125C">
      <w:pPr>
        <w:rPr>
          <w:lang w:val="ru-RU"/>
        </w:rPr>
      </w:pPr>
      <w:r w:rsidRPr="00D26162">
        <w:rPr>
          <w:lang w:val="ru-RU"/>
        </w:rPr>
        <w:t>Ответный удар был ужасающим. Крейсер обладал гораздо более серь</w:t>
      </w:r>
      <w:r w:rsidR="00BF2D7C" w:rsidRPr="00D26162">
        <w:rPr>
          <w:lang w:val="ru-RU"/>
        </w:rPr>
        <w:t>е</w:t>
      </w:r>
      <w:r w:rsidRPr="00D26162">
        <w:rPr>
          <w:lang w:val="ru-RU"/>
        </w:rPr>
        <w:t xml:space="preserve">зным арсеналом — снаряды с </w:t>
      </w:r>
      <w:proofErr w:type="spellStart"/>
      <w:r w:rsidRPr="00D26162">
        <w:rPr>
          <w:lang w:val="ru-RU"/>
        </w:rPr>
        <w:t>адамантиевыми</w:t>
      </w:r>
      <w:proofErr w:type="spellEnd"/>
      <w:r w:rsidRPr="00D26162">
        <w:rPr>
          <w:lang w:val="ru-RU"/>
        </w:rPr>
        <w:t xml:space="preserve"> колпачками, плотно упакованные, точно нацеленные и доставляемые. Сенсоры на мгновение зафиксировали масштаб грядущего ужаса, а затем прогремели залпы, кучно обрушившиеся на кормовые пустотные щиты последовательностью сокрушительных ударов.</w:t>
      </w:r>
    </w:p>
    <w:p w14:paraId="1243A938" w14:textId="77777777" w:rsidR="00DC2265" w:rsidRPr="00D26162" w:rsidRDefault="00DC2265" w:rsidP="0094125C">
      <w:pPr>
        <w:rPr>
          <w:lang w:val="ru-RU"/>
        </w:rPr>
      </w:pPr>
      <w:r w:rsidRPr="00D26162">
        <w:rPr>
          <w:lang w:val="ru-RU"/>
        </w:rPr>
        <w:t>Люмены погасли, погрузив корабль во тьму, затем вновь активизировались резервные устройства. Мостик невероятно сильно накренился, его шатало из стороны в сторону, вся конструкция завалилась набок. Раздались предупредительные сирены, сигнализирующие о сбоях в системах на целом ряде палуб, и половина экранов погасла.</w:t>
      </w:r>
    </w:p>
    <w:p w14:paraId="48BF752D" w14:textId="77777777" w:rsidR="00DC2265" w:rsidRPr="00D26162" w:rsidRDefault="00DC2265" w:rsidP="0094125C">
      <w:pPr>
        <w:rPr>
          <w:lang w:val="ru-RU"/>
        </w:rPr>
      </w:pPr>
      <w:r w:rsidRPr="00D26162">
        <w:rPr>
          <w:lang w:val="ru-RU"/>
        </w:rPr>
        <w:t xml:space="preserve">— Критический сбой в работе авгуров, — выкрикнула </w:t>
      </w:r>
      <w:proofErr w:type="spellStart"/>
      <w:r w:rsidRPr="00D26162">
        <w:rPr>
          <w:lang w:val="ru-RU"/>
        </w:rPr>
        <w:t>Суака</w:t>
      </w:r>
      <w:proofErr w:type="spellEnd"/>
      <w:r w:rsidRPr="00D26162">
        <w:rPr>
          <w:lang w:val="ru-RU"/>
        </w:rPr>
        <w:t>. — Теряется весь спектр, как ближний, так и дальний.</w:t>
      </w:r>
    </w:p>
    <w:p w14:paraId="73FF2326" w14:textId="59D915FC" w:rsidR="00DC2265" w:rsidRPr="00D26162" w:rsidRDefault="00DC2265" w:rsidP="0094125C">
      <w:pPr>
        <w:rPr>
          <w:lang w:val="ru-RU"/>
        </w:rPr>
      </w:pPr>
      <w:r w:rsidRPr="00D26162">
        <w:rPr>
          <w:lang w:val="ru-RU"/>
        </w:rPr>
        <w:lastRenderedPageBreak/>
        <w:t xml:space="preserve">— Подтверждаю, повелитель, — сказал </w:t>
      </w:r>
      <w:proofErr w:type="spellStart"/>
      <w:r w:rsidRPr="00D26162">
        <w:rPr>
          <w:lang w:val="ru-RU"/>
        </w:rPr>
        <w:t>Бъяргборн</w:t>
      </w:r>
      <w:proofErr w:type="spellEnd"/>
      <w:r w:rsidRPr="00D26162">
        <w:rPr>
          <w:lang w:val="ru-RU"/>
        </w:rPr>
        <w:t>; голос его звучал неуверенно, как будто он сам получил удар. — Через несколько мгновений прид</w:t>
      </w:r>
      <w:r w:rsidR="00BF2D7C" w:rsidRPr="00D26162">
        <w:rPr>
          <w:lang w:val="ru-RU"/>
        </w:rPr>
        <w:t>е</w:t>
      </w:r>
      <w:r w:rsidRPr="00D26162">
        <w:rPr>
          <w:lang w:val="ru-RU"/>
        </w:rPr>
        <w:t>тся действовать вслепую.</w:t>
      </w:r>
    </w:p>
    <w:p w14:paraId="1DF466E9" w14:textId="04E599C3" w:rsidR="00DC2265" w:rsidRPr="00D26162" w:rsidRDefault="00DC2265" w:rsidP="0094125C">
      <w:pPr>
        <w:rPr>
          <w:lang w:val="ru-RU"/>
        </w:rPr>
      </w:pPr>
      <w:r w:rsidRPr="00D26162">
        <w:rPr>
          <w:lang w:val="ru-RU"/>
        </w:rPr>
        <w:t xml:space="preserve">— Можешь исправить? — требовательно спросил </w:t>
      </w:r>
      <w:proofErr w:type="spellStart"/>
      <w:r w:rsidR="00BF2D7C" w:rsidRPr="00D26162">
        <w:rPr>
          <w:lang w:val="ru-RU"/>
        </w:rPr>
        <w:t>Ёрундур</w:t>
      </w:r>
      <w:proofErr w:type="spellEnd"/>
      <w:r w:rsidRPr="00D26162">
        <w:rPr>
          <w:lang w:val="ru-RU"/>
        </w:rPr>
        <w:t>.</w:t>
      </w:r>
    </w:p>
    <w:p w14:paraId="441CC718" w14:textId="52261738" w:rsidR="00DC2265" w:rsidRPr="00D26162" w:rsidRDefault="00DC2265" w:rsidP="0094125C">
      <w:pPr>
        <w:rPr>
          <w:lang w:val="ru-RU"/>
        </w:rPr>
      </w:pPr>
      <w:r w:rsidRPr="00D26162">
        <w:rPr>
          <w:lang w:val="ru-RU"/>
        </w:rPr>
        <w:t xml:space="preserve">— Не отсюда, — ответила </w:t>
      </w:r>
      <w:proofErr w:type="spellStart"/>
      <w:r w:rsidRPr="00D26162">
        <w:rPr>
          <w:lang w:val="ru-RU"/>
        </w:rPr>
        <w:t>Суака</w:t>
      </w:r>
      <w:proofErr w:type="spellEnd"/>
      <w:r w:rsidRPr="00D26162">
        <w:rPr>
          <w:lang w:val="ru-RU"/>
        </w:rPr>
        <w:t>, отст</w:t>
      </w:r>
      <w:r w:rsidR="00BF2D7C" w:rsidRPr="00D26162">
        <w:rPr>
          <w:lang w:val="ru-RU"/>
        </w:rPr>
        <w:t>е</w:t>
      </w:r>
      <w:r w:rsidRPr="00D26162">
        <w:rPr>
          <w:lang w:val="ru-RU"/>
        </w:rPr>
        <w:t xml:space="preserve">гиваясь от трона и вставая. — Разрешите принять командование </w:t>
      </w:r>
      <w:proofErr w:type="spellStart"/>
      <w:r w:rsidRPr="00D26162">
        <w:rPr>
          <w:lang w:val="ru-RU"/>
        </w:rPr>
        <w:t>сенсориумом</w:t>
      </w:r>
      <w:proofErr w:type="spellEnd"/>
      <w:r w:rsidRPr="00D26162">
        <w:rPr>
          <w:lang w:val="ru-RU"/>
        </w:rPr>
        <w:t>, я могла бы кое-что сделать оттуда.</w:t>
      </w:r>
    </w:p>
    <w:p w14:paraId="1F0EC461" w14:textId="354D9E50" w:rsidR="00DC2265" w:rsidRPr="00D26162" w:rsidRDefault="00DC2265" w:rsidP="0094125C">
      <w:pPr>
        <w:rPr>
          <w:lang w:val="ru-RU"/>
        </w:rPr>
      </w:pPr>
      <w:r w:rsidRPr="00D26162">
        <w:rPr>
          <w:lang w:val="ru-RU"/>
        </w:rPr>
        <w:t xml:space="preserve">— Валяй. — </w:t>
      </w:r>
      <w:proofErr w:type="spellStart"/>
      <w:r w:rsidR="00BF2D7C" w:rsidRPr="00D26162">
        <w:rPr>
          <w:lang w:val="ru-RU"/>
        </w:rPr>
        <w:t>Ёрундур</w:t>
      </w:r>
      <w:proofErr w:type="spellEnd"/>
      <w:r w:rsidRPr="00D26162">
        <w:rPr>
          <w:lang w:val="ru-RU"/>
        </w:rPr>
        <w:t xml:space="preserve"> взглянул на экран наблюдения в реальном времени, вс</w:t>
      </w:r>
      <w:r w:rsidR="00BF2D7C" w:rsidRPr="00D26162">
        <w:rPr>
          <w:lang w:val="ru-RU"/>
        </w:rPr>
        <w:t>е</w:t>
      </w:r>
      <w:r w:rsidRPr="00D26162">
        <w:rPr>
          <w:lang w:val="ru-RU"/>
        </w:rPr>
        <w:t xml:space="preserve"> ещ</w:t>
      </w:r>
      <w:r w:rsidR="00BF2D7C" w:rsidRPr="00D26162">
        <w:rPr>
          <w:lang w:val="ru-RU"/>
        </w:rPr>
        <w:t>е</w:t>
      </w:r>
      <w:r w:rsidRPr="00D26162">
        <w:rPr>
          <w:lang w:val="ru-RU"/>
        </w:rPr>
        <w:t xml:space="preserve"> заполненный кораблями и взрывами, которые заменила надвигающаяся огненная атмосфера </w:t>
      </w:r>
      <w:proofErr w:type="spellStart"/>
      <w:r w:rsidRPr="00D26162">
        <w:rPr>
          <w:lang w:val="ru-RU"/>
        </w:rPr>
        <w:t>Ояда</w:t>
      </w:r>
      <w:proofErr w:type="spellEnd"/>
      <w:r w:rsidRPr="00D26162">
        <w:rPr>
          <w:lang w:val="ru-RU"/>
        </w:rPr>
        <w:t>.</w:t>
      </w:r>
    </w:p>
    <w:p w14:paraId="14907CDB" w14:textId="56A1C745" w:rsidR="00DC2265" w:rsidRPr="00D26162" w:rsidRDefault="00DC2265" w:rsidP="0094125C">
      <w:pPr>
        <w:rPr>
          <w:lang w:val="ru-RU"/>
        </w:rPr>
      </w:pPr>
      <w:r w:rsidRPr="00D26162">
        <w:rPr>
          <w:lang w:val="ru-RU"/>
        </w:rPr>
        <w:t>Тактические дисплеи темнели один за другим, лишая Старого Пса возможности производить необходимые пространственные расч</w:t>
      </w:r>
      <w:r w:rsidR="00BF2D7C" w:rsidRPr="00D26162">
        <w:rPr>
          <w:lang w:val="ru-RU"/>
        </w:rPr>
        <w:t>е</w:t>
      </w:r>
      <w:r w:rsidRPr="00D26162">
        <w:rPr>
          <w:lang w:val="ru-RU"/>
        </w:rPr>
        <w:t xml:space="preserve">ты. </w:t>
      </w:r>
    </w:p>
    <w:p w14:paraId="06129935" w14:textId="23A3F0D0" w:rsidR="00DC2265" w:rsidRPr="00D26162" w:rsidRDefault="00DC2265" w:rsidP="0094125C">
      <w:pPr>
        <w:rPr>
          <w:lang w:val="ru-RU"/>
        </w:rPr>
      </w:pPr>
      <w:r w:rsidRPr="00D26162">
        <w:rPr>
          <w:lang w:val="ru-RU"/>
        </w:rPr>
        <w:t xml:space="preserve">— Сейчас я бы </w:t>
      </w:r>
      <w:r w:rsidR="002D660F">
        <w:rPr>
          <w:lang w:val="ru-RU"/>
        </w:rPr>
        <w:t>по</w:t>
      </w:r>
      <w:r w:rsidRPr="00D26162">
        <w:rPr>
          <w:lang w:val="ru-RU"/>
        </w:rPr>
        <w:t>слушал какие-нибудь предложения.</w:t>
      </w:r>
    </w:p>
    <w:p w14:paraId="128C29D9" w14:textId="77777777" w:rsidR="00DC2265" w:rsidRPr="00D26162" w:rsidRDefault="00DC2265" w:rsidP="0094125C">
      <w:pPr>
        <w:rPr>
          <w:lang w:val="ru-RU"/>
        </w:rPr>
      </w:pPr>
      <w:r w:rsidRPr="00D26162">
        <w:rPr>
          <w:lang w:val="ru-RU"/>
        </w:rPr>
        <w:t xml:space="preserve">— Линкор, — сказал </w:t>
      </w:r>
      <w:proofErr w:type="spellStart"/>
      <w:r w:rsidRPr="00D26162">
        <w:rPr>
          <w:lang w:val="ru-RU"/>
        </w:rPr>
        <w:t>Хафлои</w:t>
      </w:r>
      <w:proofErr w:type="spellEnd"/>
      <w:r w:rsidRPr="00D26162">
        <w:rPr>
          <w:lang w:val="ru-RU"/>
        </w:rPr>
        <w:t xml:space="preserve">, указывая через экран реального времени на огромный силуэт корабля </w:t>
      </w:r>
      <w:proofErr w:type="spellStart"/>
      <w:r w:rsidRPr="00D26162">
        <w:rPr>
          <w:lang w:val="ru-RU"/>
        </w:rPr>
        <w:t>Экклезиархии</w:t>
      </w:r>
      <w:proofErr w:type="spellEnd"/>
      <w:r w:rsidRPr="00D26162">
        <w:rPr>
          <w:lang w:val="ru-RU"/>
        </w:rPr>
        <w:t>, который по-прежнему оставался в опасной близости, но оказался втянут в яростную перестрелку. Вражеские корабли устремлялись к нему, как крысы из канализации, но «</w:t>
      </w:r>
      <w:r w:rsidRPr="00D26162">
        <w:rPr>
          <w:i/>
          <w:lang w:val="ru-RU"/>
        </w:rPr>
        <w:t>Непорочное предназначение</w:t>
      </w:r>
      <w:r w:rsidRPr="00D26162">
        <w:rPr>
          <w:lang w:val="ru-RU"/>
        </w:rPr>
        <w:t>» отбивался изо всех сил, озаряя пустоту яростными контрударами.</w:t>
      </w:r>
    </w:p>
    <w:p w14:paraId="262E2806" w14:textId="2A00D914" w:rsidR="00DC2265" w:rsidRPr="00D26162" w:rsidRDefault="00DC2265" w:rsidP="0094125C">
      <w:pPr>
        <w:rPr>
          <w:lang w:val="ru-RU"/>
        </w:rPr>
      </w:pPr>
      <w:r w:rsidRPr="00D26162">
        <w:rPr>
          <w:lang w:val="ru-RU"/>
        </w:rPr>
        <w:t>— Оно само нас разнес</w:t>
      </w:r>
      <w:r w:rsidR="00BF2D7C" w:rsidRPr="00D26162">
        <w:rPr>
          <w:lang w:val="ru-RU"/>
        </w:rPr>
        <w:t>е</w:t>
      </w:r>
      <w:r w:rsidRPr="00D26162">
        <w:rPr>
          <w:lang w:val="ru-RU"/>
        </w:rPr>
        <w:t xml:space="preserve">т, — пробормотал </w:t>
      </w:r>
      <w:proofErr w:type="spellStart"/>
      <w:r w:rsidR="00BF2D7C" w:rsidRPr="00D26162">
        <w:rPr>
          <w:lang w:val="ru-RU"/>
        </w:rPr>
        <w:t>Ёрундур</w:t>
      </w:r>
      <w:proofErr w:type="spellEnd"/>
      <w:r w:rsidRPr="00D26162">
        <w:rPr>
          <w:lang w:val="ru-RU"/>
        </w:rPr>
        <w:t>. — Скорее всего… а может, и нет.</w:t>
      </w:r>
    </w:p>
    <w:p w14:paraId="53C23EE0" w14:textId="77777777" w:rsidR="00DC2265" w:rsidRPr="00D26162" w:rsidRDefault="00DC2265" w:rsidP="0094125C">
      <w:pPr>
        <w:rPr>
          <w:lang w:val="ru-RU"/>
        </w:rPr>
      </w:pPr>
      <w:r w:rsidRPr="00D26162">
        <w:rPr>
          <w:lang w:val="ru-RU"/>
        </w:rPr>
        <w:t xml:space="preserve">— Есть идеи получше? — возразил </w:t>
      </w:r>
      <w:proofErr w:type="spellStart"/>
      <w:r w:rsidRPr="00D26162">
        <w:rPr>
          <w:lang w:val="ru-RU"/>
        </w:rPr>
        <w:t>Хафлои</w:t>
      </w:r>
      <w:proofErr w:type="spellEnd"/>
      <w:r w:rsidRPr="00D26162">
        <w:rPr>
          <w:lang w:val="ru-RU"/>
        </w:rPr>
        <w:t>.</w:t>
      </w:r>
    </w:p>
    <w:p w14:paraId="5DF30944" w14:textId="48F1359F" w:rsidR="00DC2265" w:rsidRPr="00D26162" w:rsidRDefault="00DC2265" w:rsidP="0094125C">
      <w:pPr>
        <w:rPr>
          <w:lang w:val="ru-RU"/>
        </w:rPr>
      </w:pPr>
      <w:r w:rsidRPr="00D26162">
        <w:rPr>
          <w:lang w:val="ru-RU"/>
        </w:rPr>
        <w:t xml:space="preserve">Момент нерешительности длился всего долю секунды. </w:t>
      </w:r>
      <w:proofErr w:type="spellStart"/>
      <w:r w:rsidR="00BF2D7C" w:rsidRPr="00D26162">
        <w:rPr>
          <w:lang w:val="ru-RU"/>
        </w:rPr>
        <w:t>Ёрундур</w:t>
      </w:r>
      <w:r w:rsidRPr="00D26162">
        <w:rPr>
          <w:lang w:val="ru-RU"/>
        </w:rPr>
        <w:t>у</w:t>
      </w:r>
      <w:proofErr w:type="spellEnd"/>
      <w:r w:rsidRPr="00D26162">
        <w:rPr>
          <w:lang w:val="ru-RU"/>
        </w:rPr>
        <w:t xml:space="preserve"> этого хватило, чтобы оценить направления, шансы и вероятности. И как только Старый П</w:t>
      </w:r>
      <w:r w:rsidR="00BF2D7C" w:rsidRPr="00D26162">
        <w:rPr>
          <w:lang w:val="ru-RU"/>
        </w:rPr>
        <w:t>е</w:t>
      </w:r>
      <w:r w:rsidRPr="00D26162">
        <w:rPr>
          <w:lang w:val="ru-RU"/>
        </w:rPr>
        <w:t>с сделал это, раздался второй залп, будто бы подгоняющий мысль; удар приш</w:t>
      </w:r>
      <w:r w:rsidR="00BF2D7C" w:rsidRPr="00D26162">
        <w:rPr>
          <w:lang w:val="ru-RU"/>
        </w:rPr>
        <w:t>е</w:t>
      </w:r>
      <w:r w:rsidRPr="00D26162">
        <w:rPr>
          <w:lang w:val="ru-RU"/>
        </w:rPr>
        <w:t xml:space="preserve">лся по </w:t>
      </w:r>
      <w:proofErr w:type="spellStart"/>
      <w:r w:rsidRPr="00D26162">
        <w:rPr>
          <w:lang w:val="ru-RU"/>
        </w:rPr>
        <w:t>подфюзеляжным</w:t>
      </w:r>
      <w:proofErr w:type="spellEnd"/>
      <w:r w:rsidRPr="00D26162">
        <w:rPr>
          <w:lang w:val="ru-RU"/>
        </w:rPr>
        <w:t xml:space="preserve"> лонжеронам галеона, во второй раз поджарив люмены и погрузив мостик в аварийное освещение.</w:t>
      </w:r>
    </w:p>
    <w:p w14:paraId="4FB75323" w14:textId="13189E30" w:rsidR="00DC2265" w:rsidRPr="00D26162" w:rsidRDefault="00DC2265" w:rsidP="0094125C">
      <w:pPr>
        <w:rPr>
          <w:lang w:val="ru-RU"/>
        </w:rPr>
      </w:pPr>
      <w:r w:rsidRPr="00D26162">
        <w:rPr>
          <w:lang w:val="ru-RU"/>
        </w:rPr>
        <w:t xml:space="preserve">— Ложитесь на курс перехвата, — мрачно выплюнул </w:t>
      </w:r>
      <w:proofErr w:type="spellStart"/>
      <w:r w:rsidR="00BF2D7C" w:rsidRPr="00D26162">
        <w:rPr>
          <w:lang w:val="ru-RU"/>
        </w:rPr>
        <w:t>Ёрундур</w:t>
      </w:r>
      <w:proofErr w:type="spellEnd"/>
      <w:r w:rsidRPr="00D26162">
        <w:rPr>
          <w:lang w:val="ru-RU"/>
        </w:rPr>
        <w:t xml:space="preserve">. — Посмотрим, что за </w:t>
      </w:r>
      <w:r w:rsidR="002D660F">
        <w:rPr>
          <w:lang w:val="ru-RU"/>
        </w:rPr>
        <w:t>скоты</w:t>
      </w:r>
      <w:r w:rsidRPr="00D26162">
        <w:rPr>
          <w:lang w:val="ru-RU"/>
        </w:rPr>
        <w:t xml:space="preserve"> засели на той штук</w:t>
      </w:r>
      <w:r w:rsidR="002D660F">
        <w:rPr>
          <w:lang w:val="ru-RU"/>
        </w:rPr>
        <w:t>овин</w:t>
      </w:r>
      <w:r w:rsidRPr="00D26162">
        <w:rPr>
          <w:lang w:val="ru-RU"/>
        </w:rPr>
        <w:t xml:space="preserve">е. </w:t>
      </w:r>
    </w:p>
    <w:p w14:paraId="2DF7083D" w14:textId="12A8CA0A" w:rsidR="00DC2265" w:rsidRPr="00D26162" w:rsidRDefault="00DC2265" w:rsidP="00DC2265">
      <w:pPr>
        <w:ind w:firstLineChars="275" w:firstLine="660"/>
        <w:rPr>
          <w:rFonts w:cs="Times New Roman"/>
          <w:szCs w:val="24"/>
          <w:lang w:val="ru-RU"/>
        </w:rPr>
      </w:pPr>
    </w:p>
    <w:p w14:paraId="54635BD3" w14:textId="77777777" w:rsidR="00C57304" w:rsidRPr="00D26162" w:rsidRDefault="00C57304" w:rsidP="005F09C4">
      <w:pPr>
        <w:pStyle w:val="2"/>
        <w:rPr>
          <w:lang w:val="ru-RU"/>
        </w:rPr>
      </w:pPr>
      <w:r w:rsidRPr="00D26162">
        <w:rPr>
          <w:lang w:val="ru-RU"/>
        </w:rPr>
        <w:t>Глава одиннадцатая</w:t>
      </w:r>
    </w:p>
    <w:p w14:paraId="02C6949C" w14:textId="77777777" w:rsidR="00C57304" w:rsidRPr="00D26162" w:rsidRDefault="00C57304" w:rsidP="00C57304">
      <w:pPr>
        <w:ind w:firstLineChars="300" w:firstLine="720"/>
        <w:rPr>
          <w:rFonts w:cs="Times New Roman"/>
          <w:szCs w:val="24"/>
          <w:lang w:val="ru-RU"/>
        </w:rPr>
      </w:pPr>
    </w:p>
    <w:p w14:paraId="173FDED2" w14:textId="77777777" w:rsidR="00C57304" w:rsidRPr="00D26162" w:rsidRDefault="00C57304" w:rsidP="0094125C">
      <w:pPr>
        <w:rPr>
          <w:lang w:val="ru-RU"/>
        </w:rPr>
      </w:pPr>
      <w:r w:rsidRPr="00D26162">
        <w:rPr>
          <w:lang w:val="ru-RU"/>
        </w:rPr>
        <w:t xml:space="preserve">Воздух пропах нефтью, металлические палубы пропахли нефтью, от людей разило нефтью. Те, кто пережил это нападение, теперь толпились на мостках и трапах, направляясь к ожидавшим их шаттлам; одежда и накидки людей были в грязи, кожа покрыта затвердевшей коркой, а пальцы перепачканы в масле. </w:t>
      </w:r>
    </w:p>
    <w:p w14:paraId="0853CFF9" w14:textId="761C6E7E" w:rsidR="00C57304" w:rsidRPr="00D26162" w:rsidRDefault="00C57304" w:rsidP="0094125C">
      <w:pPr>
        <w:rPr>
          <w:lang w:val="ru-RU"/>
        </w:rPr>
      </w:pPr>
      <w:r w:rsidRPr="00D26162">
        <w:rPr>
          <w:lang w:val="ru-RU"/>
        </w:rPr>
        <w:t>Даже в обычные времена в городах-вышках стоял едкий запах переработки, но сейчас, когда горел сам океан, а небеса заволокло смогом, укрыться было негде. Маслянистый дым обжигал горло и глаза, на коже появлялись волдыри. Из треснувших трубопроводов сочились свежие топливные пятна, и пылающие потоки, проливаясь сквозь реш</w:t>
      </w:r>
      <w:r w:rsidR="00BF2D7C" w:rsidRPr="00D26162">
        <w:rPr>
          <w:lang w:val="ru-RU"/>
        </w:rPr>
        <w:t>е</w:t>
      </w:r>
      <w:r w:rsidRPr="00D26162">
        <w:rPr>
          <w:lang w:val="ru-RU"/>
        </w:rPr>
        <w:t>тки доступа, падали прямо на жилые уровни, растекаясь по измученным морям.</w:t>
      </w:r>
    </w:p>
    <w:p w14:paraId="125E37FC" w14:textId="60553F6D" w:rsidR="00C57304" w:rsidRPr="00D26162" w:rsidRDefault="00C57304" w:rsidP="0094125C">
      <w:pPr>
        <w:rPr>
          <w:lang w:val="ru-RU"/>
        </w:rPr>
      </w:pPr>
      <w:r w:rsidRPr="00D26162">
        <w:rPr>
          <w:lang w:val="ru-RU"/>
        </w:rPr>
        <w:t>Спустя несколько мгновений стая выяснила название участка, на котором они очутились, — буровая станция U56 «</w:t>
      </w:r>
      <w:proofErr w:type="spellStart"/>
      <w:r w:rsidRPr="00D26162">
        <w:rPr>
          <w:lang w:val="ru-RU"/>
        </w:rPr>
        <w:t>Аугедес</w:t>
      </w:r>
      <w:proofErr w:type="spellEnd"/>
      <w:r w:rsidRPr="00D26162">
        <w:rPr>
          <w:lang w:val="ru-RU"/>
        </w:rPr>
        <w:t>», часть крупной сети перерабатывающих предприятий, расположенных вдоль глубокого подводного желоба внизу. Гигантское многоуровневое строение уходило вверх в беспорядочной путанице металлических конструкций и стальных реш</w:t>
      </w:r>
      <w:r w:rsidR="00BF2D7C" w:rsidRPr="00D26162">
        <w:rPr>
          <w:lang w:val="ru-RU"/>
        </w:rPr>
        <w:t>е</w:t>
      </w:r>
      <w:r w:rsidRPr="00D26162">
        <w:rPr>
          <w:lang w:val="ru-RU"/>
        </w:rPr>
        <w:t>ток, вс</w:t>
      </w:r>
      <w:r w:rsidR="00BF2D7C" w:rsidRPr="00D26162">
        <w:rPr>
          <w:lang w:val="ru-RU"/>
        </w:rPr>
        <w:t>е</w:t>
      </w:r>
      <w:r w:rsidRPr="00D26162">
        <w:rPr>
          <w:lang w:val="ru-RU"/>
        </w:rPr>
        <w:t xml:space="preserve"> это закручивалось спиралью вокруг огромного центрального машинного ядра. Как и у остальных станций, у не</w:t>
      </w:r>
      <w:r w:rsidR="00BF2D7C" w:rsidRPr="00D26162">
        <w:rPr>
          <w:lang w:val="ru-RU"/>
        </w:rPr>
        <w:t>е</w:t>
      </w:r>
      <w:r w:rsidRPr="00D26162">
        <w:rPr>
          <w:lang w:val="ru-RU"/>
        </w:rPr>
        <w:t xml:space="preserve"> была единственная функция — высасывать прометий из земной </w:t>
      </w:r>
      <w:r w:rsidRPr="00D26162">
        <w:rPr>
          <w:lang w:val="ru-RU"/>
        </w:rPr>
        <w:lastRenderedPageBreak/>
        <w:t>коры, закачивать его в гигантские змеевики нефтеперерабатывающего завода, расщеплять сырь</w:t>
      </w:r>
      <w:r w:rsidR="00BF2D7C" w:rsidRPr="00D26162">
        <w:rPr>
          <w:lang w:val="ru-RU"/>
        </w:rPr>
        <w:t>е</w:t>
      </w:r>
      <w:r w:rsidRPr="00D26162">
        <w:rPr>
          <w:lang w:val="ru-RU"/>
        </w:rPr>
        <w:t>, а затем отправлять вспененные сорта топлива в при</w:t>
      </w:r>
      <w:r w:rsidR="00BF2D7C" w:rsidRPr="00D26162">
        <w:rPr>
          <w:lang w:val="ru-RU"/>
        </w:rPr>
        <w:t>е</w:t>
      </w:r>
      <w:r w:rsidRPr="00D26162">
        <w:rPr>
          <w:lang w:val="ru-RU"/>
        </w:rPr>
        <w:t xml:space="preserve">мные резервуары, готовые к отправке на ожидающие погрузчики для транспортировки в другие миры. Необходимые для жизни людей пристройки: жилые блоки, трапезные, часовни, морги — были строго второстепенными по сравнению с основным оборудованием; они цеплялись за края огромной машины, словно морские раковины, головокружительные террасы нанизывались на раскинувшиеся вокруг вышки леса и выступы, вздымаясь над кипучими морями под аккомпанемент хрипящих насосов и бурления химических станций. </w:t>
      </w:r>
    </w:p>
    <w:p w14:paraId="43967EB0" w14:textId="4632BEAF" w:rsidR="00C57304" w:rsidRPr="00D26162" w:rsidRDefault="00C57304" w:rsidP="0094125C">
      <w:pPr>
        <w:rPr>
          <w:lang w:val="ru-RU"/>
        </w:rPr>
      </w:pPr>
      <w:r w:rsidRPr="00D26162">
        <w:rPr>
          <w:lang w:val="ru-RU"/>
        </w:rPr>
        <w:t>Оказавшись внутри, Бальдр прочувствовал человеческое отчаяние: оно окутало разум космодесантника словно туманом. С момента приземления стая двигалась быстро; вырвавшись с места посадки, они устремились вглубь и вверх. Помимо р</w:t>
      </w:r>
      <w:r w:rsidR="00BF2D7C" w:rsidRPr="00D26162">
        <w:rPr>
          <w:lang w:val="ru-RU"/>
        </w:rPr>
        <w:t>е</w:t>
      </w:r>
      <w:r w:rsidRPr="00D26162">
        <w:rPr>
          <w:lang w:val="ru-RU"/>
        </w:rPr>
        <w:t>ва прибоя и пламени, ещ</w:t>
      </w:r>
      <w:r w:rsidR="00BF2D7C" w:rsidRPr="00D26162">
        <w:rPr>
          <w:lang w:val="ru-RU"/>
        </w:rPr>
        <w:t>е</w:t>
      </w:r>
      <w:r w:rsidRPr="00D26162">
        <w:rPr>
          <w:lang w:val="ru-RU"/>
        </w:rPr>
        <w:t xml:space="preserve"> одним самым слышным звуком были вопли, доносившиеся сверху, снизу и вообще отовсюду. Все обитатели буровой вышки пытались выбраться наружу. Большинство крупных транспортников уже отбыли, оставшимся либо не повезло, либо они сохранили верность долгу и оставались на своих станциях добровольно, — а может, просто оказались слишком медлительными или недогадливыми, чтобы разглядеть приближение апокалипсиса.</w:t>
      </w:r>
    </w:p>
    <w:p w14:paraId="7F86EBFE" w14:textId="0FA5D1BD" w:rsidR="00C57304" w:rsidRPr="00D26162" w:rsidRDefault="00C57304" w:rsidP="0094125C">
      <w:pPr>
        <w:rPr>
          <w:lang w:val="ru-RU"/>
        </w:rPr>
      </w:pPr>
      <w:r w:rsidRPr="00D26162">
        <w:rPr>
          <w:lang w:val="ru-RU"/>
        </w:rPr>
        <w:t>Стая рассеялась по узкой площади, окруж</w:t>
      </w:r>
      <w:r w:rsidR="00BF2D7C" w:rsidRPr="00D26162">
        <w:rPr>
          <w:lang w:val="ru-RU"/>
        </w:rPr>
        <w:t>е</w:t>
      </w:r>
      <w:r w:rsidRPr="00D26162">
        <w:rPr>
          <w:lang w:val="ru-RU"/>
        </w:rPr>
        <w:t>нной крутыми ярусами производственных помещений, которые вс</w:t>
      </w:r>
      <w:r w:rsidR="00BF2D7C" w:rsidRPr="00D26162">
        <w:rPr>
          <w:lang w:val="ru-RU"/>
        </w:rPr>
        <w:t>е</w:t>
      </w:r>
      <w:r w:rsidRPr="00D26162">
        <w:rPr>
          <w:lang w:val="ru-RU"/>
        </w:rPr>
        <w:t xml:space="preserve"> ещ</w:t>
      </w:r>
      <w:r w:rsidR="00BF2D7C" w:rsidRPr="00D26162">
        <w:rPr>
          <w:lang w:val="ru-RU"/>
        </w:rPr>
        <w:t>е</w:t>
      </w:r>
      <w:r w:rsidRPr="00D26162">
        <w:rPr>
          <w:lang w:val="ru-RU"/>
        </w:rPr>
        <w:t xml:space="preserve"> продолжали работу; с них можно было разглядеть вс</w:t>
      </w:r>
      <w:r w:rsidR="00BF2D7C" w:rsidRPr="00D26162">
        <w:rPr>
          <w:lang w:val="ru-RU"/>
        </w:rPr>
        <w:t>е</w:t>
      </w:r>
      <w:r w:rsidRPr="00D26162">
        <w:rPr>
          <w:lang w:val="ru-RU"/>
        </w:rPr>
        <w:t xml:space="preserve">, что происходит над ними и под ними. Внизу, головокружительно далеко, бурлило море, и его пары и дым заполняли пространство между уровнями. Вверху виднелись высокие башни оборонительных сооружений и посадочные площадки, которые теперь постоянно подвергались обстрелу. На глазах у Бальдра разорвало взлетающий бочкообразный транспортник. Его человеческий груз разлетелся по горячему воздуху, будто солома, падая в волны далеко внизу. </w:t>
      </w:r>
    </w:p>
    <w:p w14:paraId="7618691B" w14:textId="381951AB" w:rsidR="00C57304" w:rsidRPr="00D26162" w:rsidRDefault="00C57304" w:rsidP="0094125C">
      <w:pPr>
        <w:rPr>
          <w:lang w:val="ru-RU"/>
        </w:rPr>
      </w:pPr>
      <w:r w:rsidRPr="00D26162">
        <w:rPr>
          <w:lang w:val="ru-RU"/>
        </w:rPr>
        <w:t>Располож</w:t>
      </w:r>
      <w:r w:rsidR="002D660F">
        <w:rPr>
          <w:lang w:val="ru-RU"/>
        </w:rPr>
        <w:t>енные</w:t>
      </w:r>
      <w:r w:rsidRPr="00D26162">
        <w:rPr>
          <w:lang w:val="ru-RU"/>
        </w:rPr>
        <w:t xml:space="preserve"> вокруг главных командных башен остатки оборонительных периметров оставались нетронутыми, но было очевидно, что без подкреплений их захватят в течение нескольких часов. Но сейчас на посадку заходили только корабли противника, жаждущие обе</w:t>
      </w:r>
      <w:r w:rsidR="002D660F">
        <w:rPr>
          <w:lang w:val="ru-RU"/>
        </w:rPr>
        <w:t>тов</w:t>
      </w:r>
      <w:r w:rsidRPr="00D26162">
        <w:rPr>
          <w:lang w:val="ru-RU"/>
        </w:rPr>
        <w:t>анной резни. Стае оставалось только одно: очистить разум от всего, кроме цели, и мчать сквозь происходящее в поисках посадочной станции, достаточно большой, чтобы принять десантные корабли, за которыми они следили с орбиты.</w:t>
      </w:r>
    </w:p>
    <w:p w14:paraId="21851823" w14:textId="328980D4" w:rsidR="00C57304" w:rsidRPr="00D26162" w:rsidRDefault="00C57304" w:rsidP="0094125C">
      <w:pPr>
        <w:rPr>
          <w:lang w:val="ru-RU"/>
        </w:rPr>
      </w:pPr>
      <w:r w:rsidRPr="00D26162">
        <w:rPr>
          <w:lang w:val="ru-RU"/>
        </w:rPr>
        <w:t xml:space="preserve">Однако слышать все эти вопли, эхом резонирующие по открытым шахтам и колодцам, было невыносимо. Невыносимо было и то, что защитникам пришлось сражаться без их поддержки, — вот бы побыть с ними, нарушить приказ хотя бы на час, как тогда, в точке </w:t>
      </w:r>
      <w:proofErr w:type="spellStart"/>
      <w:r w:rsidRPr="00D26162">
        <w:rPr>
          <w:lang w:val="ru-RU"/>
        </w:rPr>
        <w:t>Мандевилля</w:t>
      </w:r>
      <w:proofErr w:type="spellEnd"/>
      <w:r w:rsidRPr="00D26162">
        <w:rPr>
          <w:lang w:val="ru-RU"/>
        </w:rPr>
        <w:t>! Это чувство постоянного уклонения от боя разъедало душу, а время сражаться в полную силу могло наступить ещ</w:t>
      </w:r>
      <w:r w:rsidR="00BF2D7C" w:rsidRPr="00D26162">
        <w:rPr>
          <w:lang w:val="ru-RU"/>
        </w:rPr>
        <w:t>е</w:t>
      </w:r>
      <w:r w:rsidRPr="00D26162">
        <w:rPr>
          <w:lang w:val="ru-RU"/>
        </w:rPr>
        <w:t xml:space="preserve"> не скоро.</w:t>
      </w:r>
    </w:p>
    <w:p w14:paraId="09FBBCC7" w14:textId="4A52747B" w:rsidR="00C57304" w:rsidRPr="00D26162" w:rsidRDefault="00C57304" w:rsidP="0094125C">
      <w:pPr>
        <w:rPr>
          <w:lang w:val="ru-RU"/>
        </w:rPr>
      </w:pPr>
      <w:proofErr w:type="spellStart"/>
      <w:r w:rsidRPr="00D26162">
        <w:rPr>
          <w:lang w:val="ru-RU"/>
        </w:rPr>
        <w:t>Гуннлаугур</w:t>
      </w:r>
      <w:proofErr w:type="spellEnd"/>
      <w:r w:rsidRPr="00D26162">
        <w:rPr>
          <w:lang w:val="ru-RU"/>
        </w:rPr>
        <w:t xml:space="preserve"> мчался по лязгающим платформам, размахивая молотом, и задавал темп всей стае, ведя своих братьев впер</w:t>
      </w:r>
      <w:r w:rsidR="00BF2D7C" w:rsidRPr="00D26162">
        <w:rPr>
          <w:lang w:val="ru-RU"/>
        </w:rPr>
        <w:t>е</w:t>
      </w:r>
      <w:r w:rsidRPr="00D26162">
        <w:rPr>
          <w:lang w:val="ru-RU"/>
        </w:rPr>
        <w:t>д.</w:t>
      </w:r>
    </w:p>
    <w:p w14:paraId="1985CB67" w14:textId="77777777" w:rsidR="00C57304" w:rsidRPr="00D26162" w:rsidRDefault="00C57304" w:rsidP="0094125C">
      <w:pPr>
        <w:rPr>
          <w:lang w:val="ru-RU"/>
        </w:rPr>
      </w:pPr>
      <w:r w:rsidRPr="00D26162">
        <w:rPr>
          <w:lang w:val="ru-RU"/>
        </w:rPr>
        <w:t xml:space="preserve">— Выше, — сообщил вожак стаи по </w:t>
      </w:r>
      <w:proofErr w:type="spellStart"/>
      <w:r w:rsidRPr="00D26162">
        <w:rPr>
          <w:lang w:val="ru-RU"/>
        </w:rPr>
        <w:t>воксу</w:t>
      </w:r>
      <w:proofErr w:type="spellEnd"/>
      <w:r w:rsidRPr="00D26162">
        <w:rPr>
          <w:lang w:val="ru-RU"/>
        </w:rPr>
        <w:t>, вламываясь в полуразрушенную дверь и грохоча шагами по крутой лестнице. — На авгуре видны большие скопления целей, примерно через двенадцать палуб; может, это они.</w:t>
      </w:r>
    </w:p>
    <w:p w14:paraId="3CD8EF3B" w14:textId="5FC2639B" w:rsidR="00C57304" w:rsidRPr="00D26162" w:rsidRDefault="00C57304" w:rsidP="0094125C">
      <w:pPr>
        <w:rPr>
          <w:lang w:val="ru-RU"/>
        </w:rPr>
      </w:pPr>
      <w:r w:rsidRPr="00D26162">
        <w:rPr>
          <w:lang w:val="ru-RU"/>
        </w:rPr>
        <w:t>Стая бежала вместе, держась вплотную друг к другу. Окружающие пространства навевали клаустрофобию: сплошной лабиринт из труб, клапанов и толстых балок, и все эти узлы были перегружены, шипели и грозили развалиться от каждого тяж</w:t>
      </w:r>
      <w:r w:rsidR="00BF2D7C" w:rsidRPr="00D26162">
        <w:rPr>
          <w:lang w:val="ru-RU"/>
        </w:rPr>
        <w:t>е</w:t>
      </w:r>
      <w:r w:rsidRPr="00D26162">
        <w:rPr>
          <w:lang w:val="ru-RU"/>
        </w:rPr>
        <w:t>лого шага. Настил представлял из себя металлическую сетку, потолок сработа</w:t>
      </w:r>
      <w:r w:rsidR="0026300E">
        <w:rPr>
          <w:lang w:val="ru-RU"/>
        </w:rPr>
        <w:t>ли</w:t>
      </w:r>
      <w:r w:rsidRPr="00D26162">
        <w:rPr>
          <w:lang w:val="ru-RU"/>
        </w:rPr>
        <w:t xml:space="preserve"> из того же металла, так что в какой-то момент охватывало впечатление, будто ты погреб</w:t>
      </w:r>
      <w:r w:rsidR="00BF2D7C" w:rsidRPr="00D26162">
        <w:rPr>
          <w:lang w:val="ru-RU"/>
        </w:rPr>
        <w:t>е</w:t>
      </w:r>
      <w:r w:rsidRPr="00D26162">
        <w:rPr>
          <w:lang w:val="ru-RU"/>
        </w:rPr>
        <w:t>н под необъятной громадой т</w:t>
      </w:r>
      <w:r w:rsidR="00BF2D7C" w:rsidRPr="00D26162">
        <w:rPr>
          <w:lang w:val="ru-RU"/>
        </w:rPr>
        <w:t>е</w:t>
      </w:r>
      <w:r w:rsidRPr="00D26162">
        <w:rPr>
          <w:lang w:val="ru-RU"/>
        </w:rPr>
        <w:t xml:space="preserve">много железа, но в </w:t>
      </w:r>
      <w:r w:rsidRPr="00D26162">
        <w:rPr>
          <w:lang w:val="ru-RU"/>
        </w:rPr>
        <w:lastRenderedPageBreak/>
        <w:t>следующее мгновение уже оказываешься под натиском неудержимых, ревущих сил природы, балансируя на краю отвесной пропасти, и между тобой и забвением нет ничего, кроме прогибающейся стальной пластины.</w:t>
      </w:r>
    </w:p>
    <w:p w14:paraId="695E88D7" w14:textId="77777777" w:rsidR="00C57304" w:rsidRPr="00D26162" w:rsidRDefault="00C57304" w:rsidP="0094125C">
      <w:pPr>
        <w:rPr>
          <w:lang w:val="ru-RU"/>
        </w:rPr>
      </w:pPr>
      <w:r w:rsidRPr="00D26162">
        <w:rPr>
          <w:lang w:val="ru-RU"/>
        </w:rPr>
        <w:t xml:space="preserve">— Впереди тепловые следы, — доложил Ингвар, бежавший сразу за </w:t>
      </w:r>
      <w:proofErr w:type="spellStart"/>
      <w:r w:rsidRPr="00D26162">
        <w:rPr>
          <w:lang w:val="ru-RU"/>
        </w:rPr>
        <w:t>Гуннлаугуром</w:t>
      </w:r>
      <w:proofErr w:type="spellEnd"/>
      <w:r w:rsidRPr="00D26162">
        <w:rPr>
          <w:lang w:val="ru-RU"/>
        </w:rPr>
        <w:t>.</w:t>
      </w:r>
    </w:p>
    <w:p w14:paraId="6AB49B36" w14:textId="208E57DF" w:rsidR="00C57304" w:rsidRPr="00D26162" w:rsidRDefault="00C57304" w:rsidP="0094125C">
      <w:pPr>
        <w:rPr>
          <w:lang w:val="ru-RU"/>
        </w:rPr>
      </w:pPr>
      <w:r w:rsidRPr="00D26162">
        <w:rPr>
          <w:lang w:val="ru-RU"/>
        </w:rPr>
        <w:t xml:space="preserve">— Тепловые следы, здесь? — скептически переспросил </w:t>
      </w:r>
      <w:proofErr w:type="spellStart"/>
      <w:r w:rsidRPr="00D26162">
        <w:rPr>
          <w:lang w:val="ru-RU"/>
        </w:rPr>
        <w:t>Ольгейр</w:t>
      </w:r>
      <w:proofErr w:type="spellEnd"/>
      <w:r w:rsidRPr="00D26162">
        <w:rPr>
          <w:lang w:val="ru-RU"/>
        </w:rPr>
        <w:t xml:space="preserve">, неуклюже </w:t>
      </w:r>
      <w:r w:rsidR="0026300E">
        <w:rPr>
          <w:lang w:val="ru-RU"/>
        </w:rPr>
        <w:t>топ</w:t>
      </w:r>
      <w:r w:rsidRPr="00D26162">
        <w:rPr>
          <w:lang w:val="ru-RU"/>
        </w:rPr>
        <w:t xml:space="preserve">ая сзади с </w:t>
      </w:r>
      <w:proofErr w:type="spellStart"/>
      <w:r w:rsidRPr="00D26162">
        <w:rPr>
          <w:lang w:val="ru-RU"/>
        </w:rPr>
        <w:t>Сигрун</w:t>
      </w:r>
      <w:proofErr w:type="spellEnd"/>
      <w:r w:rsidRPr="00D26162">
        <w:rPr>
          <w:lang w:val="ru-RU"/>
        </w:rPr>
        <w:t xml:space="preserve"> наготове.</w:t>
      </w:r>
    </w:p>
    <w:p w14:paraId="2DB3512B" w14:textId="77777777" w:rsidR="00C57304" w:rsidRPr="00D26162" w:rsidRDefault="00C57304" w:rsidP="0094125C">
      <w:pPr>
        <w:rPr>
          <w:lang w:val="ru-RU"/>
        </w:rPr>
      </w:pPr>
      <w:r w:rsidRPr="00D26162">
        <w:rPr>
          <w:lang w:val="ru-RU"/>
        </w:rPr>
        <w:t xml:space="preserve">— Подтверждаю, — прохрипел </w:t>
      </w:r>
      <w:proofErr w:type="spellStart"/>
      <w:r w:rsidRPr="00D26162">
        <w:rPr>
          <w:lang w:val="ru-RU"/>
        </w:rPr>
        <w:t>Гуннлаугур</w:t>
      </w:r>
      <w:proofErr w:type="spellEnd"/>
      <w:r w:rsidRPr="00D26162">
        <w:rPr>
          <w:lang w:val="ru-RU"/>
        </w:rPr>
        <w:t>, подходя к потрескавшейся готической арке, ведущей в длинный коридор. — Наша первая охота на то, что здесь осталось.</w:t>
      </w:r>
    </w:p>
    <w:p w14:paraId="533D9D56" w14:textId="77777777" w:rsidR="00C57304" w:rsidRPr="00D26162" w:rsidRDefault="00C57304" w:rsidP="0094125C">
      <w:pPr>
        <w:rPr>
          <w:lang w:val="ru-RU"/>
        </w:rPr>
      </w:pPr>
      <w:r w:rsidRPr="00D26162">
        <w:rPr>
          <w:lang w:val="ru-RU"/>
        </w:rPr>
        <w:t xml:space="preserve">Космические Волки вышли на длинную открытую галерею, расположенную высоко на восточной стороне платформы. Вдоль левой стороны тянулся крутой барьер из перекрещивающихся стальных пластин; значительная их часть была разорвана, обнажая внутренности дымящихся машин. </w:t>
      </w:r>
    </w:p>
    <w:p w14:paraId="7DC9C75A" w14:textId="17A2C408" w:rsidR="00C57304" w:rsidRPr="00D26162" w:rsidRDefault="00C57304" w:rsidP="0094125C">
      <w:pPr>
        <w:rPr>
          <w:lang w:val="ru-RU"/>
        </w:rPr>
      </w:pPr>
      <w:r w:rsidRPr="00D26162">
        <w:rPr>
          <w:lang w:val="ru-RU"/>
        </w:rPr>
        <w:t>По центру, зияя дырами, тянулась пустая палуба, усеянная обломками техники и станций управления нефтепереработкой. Правый борт навис над океаном, накренившись на триста ярдов вниз и постепенно превращаясь в груду искор</w:t>
      </w:r>
      <w:r w:rsidR="00BF2D7C" w:rsidRPr="00D26162">
        <w:rPr>
          <w:lang w:val="ru-RU"/>
        </w:rPr>
        <w:t>е</w:t>
      </w:r>
      <w:r w:rsidRPr="00D26162">
        <w:rPr>
          <w:lang w:val="ru-RU"/>
        </w:rPr>
        <w:t>женной арматуры и щебня.</w:t>
      </w:r>
    </w:p>
    <w:p w14:paraId="40F1C31A" w14:textId="1A3B848A" w:rsidR="00C57304" w:rsidRPr="00D26162" w:rsidRDefault="00C57304" w:rsidP="0094125C">
      <w:pPr>
        <w:rPr>
          <w:lang w:val="ru-RU"/>
        </w:rPr>
      </w:pPr>
      <w:r w:rsidRPr="00D26162">
        <w:rPr>
          <w:lang w:val="ru-RU"/>
        </w:rPr>
        <w:t>Попер</w:t>
      </w:r>
      <w:r w:rsidR="00BF2D7C" w:rsidRPr="00D26162">
        <w:rPr>
          <w:lang w:val="ru-RU"/>
        </w:rPr>
        <w:t>е</w:t>
      </w:r>
      <w:r w:rsidRPr="00D26162">
        <w:rPr>
          <w:lang w:val="ru-RU"/>
        </w:rPr>
        <w:t>к центральной палубы были установлены шестифутовые баррикады из изрешеченных пулями камнебетонных блоков, сожж</w:t>
      </w:r>
      <w:r w:rsidR="00BF2D7C" w:rsidRPr="00D26162">
        <w:rPr>
          <w:lang w:val="ru-RU"/>
        </w:rPr>
        <w:t>е</w:t>
      </w:r>
      <w:r w:rsidRPr="00D26162">
        <w:rPr>
          <w:lang w:val="ru-RU"/>
        </w:rPr>
        <w:t>нных танков и нагромождений обгоревшего металла; укрытия возвышались над приземистыми корпусами тр</w:t>
      </w:r>
      <w:r w:rsidR="00BF2D7C" w:rsidRPr="00D26162">
        <w:rPr>
          <w:lang w:val="ru-RU"/>
        </w:rPr>
        <w:t>е</w:t>
      </w:r>
      <w:r w:rsidRPr="00D26162">
        <w:rPr>
          <w:lang w:val="ru-RU"/>
        </w:rPr>
        <w:t xml:space="preserve">х орудийных башен. Среди обломков притаились около двух сотен солдат сил обороны </w:t>
      </w:r>
      <w:proofErr w:type="spellStart"/>
      <w:r w:rsidRPr="00D26162">
        <w:rPr>
          <w:lang w:val="ru-RU"/>
        </w:rPr>
        <w:t>Ояды</w:t>
      </w:r>
      <w:proofErr w:type="spellEnd"/>
      <w:r w:rsidRPr="00D26162">
        <w:rPr>
          <w:lang w:val="ru-RU"/>
        </w:rPr>
        <w:t xml:space="preserve">, прижимаясь спинами к </w:t>
      </w:r>
      <w:r w:rsidR="0026300E">
        <w:rPr>
          <w:lang w:val="ru-RU"/>
        </w:rPr>
        <w:t xml:space="preserve">грубо </w:t>
      </w:r>
      <w:r w:rsidRPr="00D26162">
        <w:rPr>
          <w:lang w:val="ru-RU"/>
        </w:rPr>
        <w:t>сколоченной стене. То были грязные оборванцы в изодранной серо-оранжевой форме и мятых шлемах. У орудийных башен кучковались несколько «Химер». Мином</w:t>
      </w:r>
      <w:r w:rsidR="00BF2D7C" w:rsidRPr="00D26162">
        <w:rPr>
          <w:lang w:val="ru-RU"/>
        </w:rPr>
        <w:t>е</w:t>
      </w:r>
      <w:r w:rsidRPr="00D26162">
        <w:rPr>
          <w:lang w:val="ru-RU"/>
        </w:rPr>
        <w:t xml:space="preserve">тчики выгружали боеприпасы; они выглядели измученными, как солдаты, готовые отразить очередной натиск врага, возможно, в последний раз. </w:t>
      </w:r>
    </w:p>
    <w:p w14:paraId="15D69C95" w14:textId="77777777" w:rsidR="00C57304" w:rsidRPr="00D26162" w:rsidRDefault="00C57304" w:rsidP="0094125C">
      <w:pPr>
        <w:rPr>
          <w:lang w:val="ru-RU"/>
        </w:rPr>
      </w:pPr>
      <w:r w:rsidRPr="00D26162">
        <w:rPr>
          <w:lang w:val="ru-RU"/>
        </w:rPr>
        <w:t xml:space="preserve">Четверо Космических Волков ворвались внутрь баррикад, вызвав испуганные крики тревоги и лязг торопливо вскинутых </w:t>
      </w:r>
      <w:proofErr w:type="spellStart"/>
      <w:r w:rsidRPr="00D26162">
        <w:rPr>
          <w:lang w:val="ru-RU"/>
        </w:rPr>
        <w:t>лазганов</w:t>
      </w:r>
      <w:proofErr w:type="spellEnd"/>
      <w:r w:rsidRPr="00D26162">
        <w:rPr>
          <w:lang w:val="ru-RU"/>
        </w:rPr>
        <w:t>.</w:t>
      </w:r>
    </w:p>
    <w:p w14:paraId="6541B553" w14:textId="77777777" w:rsidR="00C57304" w:rsidRPr="00D26162" w:rsidRDefault="00C57304" w:rsidP="0094125C">
      <w:pPr>
        <w:rPr>
          <w:lang w:val="ru-RU"/>
        </w:rPr>
      </w:pPr>
      <w:r w:rsidRPr="00D26162">
        <w:rPr>
          <w:lang w:val="ru-RU"/>
        </w:rPr>
        <w:t xml:space="preserve">— Не дурите, — рявкнул </w:t>
      </w:r>
      <w:proofErr w:type="spellStart"/>
      <w:r w:rsidRPr="00D26162">
        <w:rPr>
          <w:lang w:val="ru-RU"/>
        </w:rPr>
        <w:t>Гуннлаугур</w:t>
      </w:r>
      <w:proofErr w:type="spellEnd"/>
      <w:r w:rsidRPr="00D26162">
        <w:rPr>
          <w:lang w:val="ru-RU"/>
        </w:rPr>
        <w:t xml:space="preserve"> на ближайшего к ним солдата — женщину, которая, казалось, в панике готова была выстрелить ему в грудь. — Позови своего командира.</w:t>
      </w:r>
    </w:p>
    <w:p w14:paraId="24D63002" w14:textId="77777777" w:rsidR="00C57304" w:rsidRPr="00D26162" w:rsidRDefault="00C57304" w:rsidP="0094125C">
      <w:pPr>
        <w:rPr>
          <w:lang w:val="ru-RU"/>
        </w:rPr>
      </w:pPr>
      <w:r w:rsidRPr="00D26162">
        <w:rPr>
          <w:lang w:val="ru-RU"/>
        </w:rPr>
        <w:t>Женщина моргнула, на секунду замерев, но приказ выполнила.</w:t>
      </w:r>
    </w:p>
    <w:p w14:paraId="47FC840F" w14:textId="4AA7DCAA" w:rsidR="00C57304" w:rsidRPr="00D26162" w:rsidRDefault="00C57304" w:rsidP="0094125C">
      <w:pPr>
        <w:rPr>
          <w:lang w:val="ru-RU"/>
        </w:rPr>
      </w:pPr>
      <w:r w:rsidRPr="00D26162">
        <w:rPr>
          <w:lang w:val="ru-RU"/>
        </w:rPr>
        <w:t xml:space="preserve">Командиром оказался невысокий коренастый мужчина в перепачканной кровью униформе, с пятидневной щетиной на угловатом подбородке. Он представился как младший полковник Джете </w:t>
      </w:r>
      <w:proofErr w:type="spellStart"/>
      <w:r w:rsidRPr="00D26162">
        <w:rPr>
          <w:lang w:val="ru-RU"/>
        </w:rPr>
        <w:t>Нефорт</w:t>
      </w:r>
      <w:proofErr w:type="spellEnd"/>
      <w:r w:rsidRPr="00D26162">
        <w:rPr>
          <w:lang w:val="ru-RU"/>
        </w:rPr>
        <w:t xml:space="preserve"> и был слишком утомл</w:t>
      </w:r>
      <w:r w:rsidR="00BF2D7C" w:rsidRPr="00D26162">
        <w:rPr>
          <w:lang w:val="ru-RU"/>
        </w:rPr>
        <w:t>е</w:t>
      </w:r>
      <w:r w:rsidRPr="00D26162">
        <w:rPr>
          <w:lang w:val="ru-RU"/>
        </w:rPr>
        <w:t>н, чтобы выказать что-то, кроме символического удивления при виде четыр</w:t>
      </w:r>
      <w:r w:rsidR="00BF2D7C" w:rsidRPr="00D26162">
        <w:rPr>
          <w:lang w:val="ru-RU"/>
        </w:rPr>
        <w:t>е</w:t>
      </w:r>
      <w:r w:rsidRPr="00D26162">
        <w:rPr>
          <w:lang w:val="ru-RU"/>
        </w:rPr>
        <w:t>х святых Ангелов Императора, возникших в его подразделении в разгар сражения.</w:t>
      </w:r>
    </w:p>
    <w:p w14:paraId="3D630A4B" w14:textId="77777777" w:rsidR="00C57304" w:rsidRPr="00D26162" w:rsidRDefault="00C57304" w:rsidP="0094125C">
      <w:pPr>
        <w:rPr>
          <w:lang w:val="ru-RU"/>
        </w:rPr>
      </w:pPr>
      <w:r w:rsidRPr="00D26162">
        <w:rPr>
          <w:lang w:val="ru-RU"/>
        </w:rPr>
        <w:t>— Я не знал... — начал было он.</w:t>
      </w:r>
    </w:p>
    <w:p w14:paraId="1B8EA6BB" w14:textId="26A9757B" w:rsidR="00C57304" w:rsidRPr="00D26162" w:rsidRDefault="00C57304" w:rsidP="0094125C">
      <w:pPr>
        <w:rPr>
          <w:lang w:val="ru-RU"/>
        </w:rPr>
      </w:pPr>
      <w:r w:rsidRPr="00D26162">
        <w:rPr>
          <w:lang w:val="ru-RU"/>
        </w:rPr>
        <w:t xml:space="preserve">— И не надо, — сказал </w:t>
      </w:r>
      <w:proofErr w:type="spellStart"/>
      <w:r w:rsidRPr="00D26162">
        <w:rPr>
          <w:lang w:val="ru-RU"/>
        </w:rPr>
        <w:t>Гуннлаугур</w:t>
      </w:r>
      <w:proofErr w:type="spellEnd"/>
      <w:r w:rsidRPr="00D26162">
        <w:rPr>
          <w:lang w:val="ru-RU"/>
        </w:rPr>
        <w:t>, нависая над младшим полковником; его перчатки вс</w:t>
      </w:r>
      <w:r w:rsidR="00BF2D7C" w:rsidRPr="00D26162">
        <w:rPr>
          <w:lang w:val="ru-RU"/>
        </w:rPr>
        <w:t>е</w:t>
      </w:r>
      <w:r w:rsidRPr="00D26162">
        <w:rPr>
          <w:lang w:val="ru-RU"/>
        </w:rPr>
        <w:t xml:space="preserve"> ещ</w:t>
      </w:r>
      <w:r w:rsidR="00BF2D7C" w:rsidRPr="00D26162">
        <w:rPr>
          <w:lang w:val="ru-RU"/>
        </w:rPr>
        <w:t>е</w:t>
      </w:r>
      <w:r w:rsidRPr="00D26162">
        <w:rPr>
          <w:lang w:val="ru-RU"/>
        </w:rPr>
        <w:t xml:space="preserve"> украшали филигранные узоры урчащего дезинтеграционного поля </w:t>
      </w:r>
      <w:proofErr w:type="spellStart"/>
      <w:r w:rsidRPr="00D26162">
        <w:rPr>
          <w:lang w:val="ru-RU"/>
        </w:rPr>
        <w:t>Скулбротсйора</w:t>
      </w:r>
      <w:proofErr w:type="spellEnd"/>
      <w:r w:rsidRPr="00D26162">
        <w:rPr>
          <w:lang w:val="ru-RU"/>
        </w:rPr>
        <w:t>. — Какова ваша задача?</w:t>
      </w:r>
    </w:p>
    <w:p w14:paraId="4A9F1259" w14:textId="581553F5" w:rsidR="00C57304" w:rsidRPr="00D26162" w:rsidRDefault="00C57304" w:rsidP="0094125C">
      <w:pPr>
        <w:rPr>
          <w:lang w:val="ru-RU"/>
        </w:rPr>
      </w:pPr>
      <w:proofErr w:type="spellStart"/>
      <w:r w:rsidRPr="00D26162">
        <w:rPr>
          <w:lang w:val="ru-RU"/>
        </w:rPr>
        <w:t>Нефорт</w:t>
      </w:r>
      <w:proofErr w:type="spellEnd"/>
      <w:r w:rsidRPr="00D26162">
        <w:rPr>
          <w:lang w:val="ru-RU"/>
        </w:rPr>
        <w:t xml:space="preserve"> устало пров</w:t>
      </w:r>
      <w:r w:rsidR="00BF2D7C" w:rsidRPr="00D26162">
        <w:rPr>
          <w:lang w:val="ru-RU"/>
        </w:rPr>
        <w:t>е</w:t>
      </w:r>
      <w:r w:rsidRPr="00D26162">
        <w:rPr>
          <w:lang w:val="ru-RU"/>
        </w:rPr>
        <w:t xml:space="preserve">л перчаткой по густым волосам. </w:t>
      </w:r>
    </w:p>
    <w:p w14:paraId="538FC5EF" w14:textId="2FB57B8D" w:rsidR="00C57304" w:rsidRPr="00D26162" w:rsidRDefault="00C57304" w:rsidP="0094125C">
      <w:pPr>
        <w:rPr>
          <w:lang w:val="ru-RU"/>
        </w:rPr>
      </w:pPr>
      <w:r w:rsidRPr="00D26162">
        <w:rPr>
          <w:lang w:val="ru-RU"/>
        </w:rPr>
        <w:t>— Нам приказано удерживать посадочные площадки — там, на самом верху вышки. Мы продержались три дня, этого хватило, чтобы вывести большую часть грузовых транспортников, но затем случился мощный прорыв вражеских сил, и нас отбросили назад. Мы закрепились здесь, ожидая подмогу. — Он сухо улыбнулся. — Вряд ли она прид</w:t>
      </w:r>
      <w:r w:rsidR="00BF2D7C" w:rsidRPr="00D26162">
        <w:rPr>
          <w:lang w:val="ru-RU"/>
        </w:rPr>
        <w:t>е</w:t>
      </w:r>
      <w:r w:rsidRPr="00D26162">
        <w:rPr>
          <w:lang w:val="ru-RU"/>
        </w:rPr>
        <w:t>т…</w:t>
      </w:r>
    </w:p>
    <w:p w14:paraId="4DA9475A" w14:textId="77777777" w:rsidR="00C57304" w:rsidRPr="00D26162" w:rsidRDefault="00C57304" w:rsidP="0094125C">
      <w:pPr>
        <w:rPr>
          <w:lang w:val="ru-RU"/>
        </w:rPr>
      </w:pPr>
      <w:r w:rsidRPr="00D26162">
        <w:rPr>
          <w:lang w:val="ru-RU"/>
        </w:rPr>
        <w:lastRenderedPageBreak/>
        <w:t>— И что теперь?</w:t>
      </w:r>
    </w:p>
    <w:p w14:paraId="72232641" w14:textId="34D6DD70" w:rsidR="00C57304" w:rsidRPr="00D26162" w:rsidRDefault="00C57304" w:rsidP="0094125C">
      <w:pPr>
        <w:rPr>
          <w:lang w:val="ru-RU"/>
        </w:rPr>
      </w:pPr>
      <w:r w:rsidRPr="00D26162">
        <w:rPr>
          <w:lang w:val="ru-RU"/>
        </w:rPr>
        <w:t>— Ничего. Связи нет со вчерашнего вечера. Но мы будем выходить в эфир до тех пор, пока у нас оста</w:t>
      </w:r>
      <w:r w:rsidR="00BF2D7C" w:rsidRPr="00D26162">
        <w:rPr>
          <w:lang w:val="ru-RU"/>
        </w:rPr>
        <w:t>е</w:t>
      </w:r>
      <w:r w:rsidRPr="00D26162">
        <w:rPr>
          <w:lang w:val="ru-RU"/>
        </w:rPr>
        <w:t xml:space="preserve">тся хоть немного энергии. Нам больше некуда отходить, разве что в море. </w:t>
      </w:r>
    </w:p>
    <w:p w14:paraId="497F6E4B" w14:textId="627C906E" w:rsidR="00C57304" w:rsidRPr="00D26162" w:rsidRDefault="00C57304" w:rsidP="0094125C">
      <w:pPr>
        <w:rPr>
          <w:lang w:val="ru-RU"/>
        </w:rPr>
      </w:pPr>
      <w:r w:rsidRPr="00D26162">
        <w:rPr>
          <w:lang w:val="ru-RU"/>
        </w:rPr>
        <w:t xml:space="preserve">Пока </w:t>
      </w:r>
      <w:proofErr w:type="spellStart"/>
      <w:r w:rsidRPr="00D26162">
        <w:rPr>
          <w:lang w:val="ru-RU"/>
        </w:rPr>
        <w:t>Гуннлаугур</w:t>
      </w:r>
      <w:proofErr w:type="spellEnd"/>
      <w:r w:rsidRPr="00D26162">
        <w:rPr>
          <w:lang w:val="ru-RU"/>
        </w:rPr>
        <w:t xml:space="preserve"> разговаривал с младшим полковником, Бальдр и Ингвар подошли к баррикаде и сквозь широкую брешь посмотрели на вершину вышки. Длинная, изуродованная кратерами центральная площадка уходила вдаль. Когда-то посередине, в пятидесяти ярдах от него, начинался ряд зданий </w:t>
      </w:r>
      <w:proofErr w:type="spellStart"/>
      <w:r w:rsidRPr="00D26162">
        <w:rPr>
          <w:lang w:val="ru-RU"/>
        </w:rPr>
        <w:t>Администратума</w:t>
      </w:r>
      <w:proofErr w:type="spellEnd"/>
      <w:r w:rsidRPr="00D26162">
        <w:rPr>
          <w:lang w:val="ru-RU"/>
        </w:rPr>
        <w:t>, но теперь от них остались лишь коробки без крыш. За ними виднелись другие обломки, множество других разрушенных построек, разорванный трубопровод, ещ</w:t>
      </w:r>
      <w:r w:rsidR="00BF2D7C" w:rsidRPr="00D26162">
        <w:rPr>
          <w:lang w:val="ru-RU"/>
        </w:rPr>
        <w:t>е</w:t>
      </w:r>
      <w:r w:rsidRPr="00D26162">
        <w:rPr>
          <w:lang w:val="ru-RU"/>
        </w:rPr>
        <w:t xml:space="preserve"> одна сгоревшая орудийная башня, и вс</w:t>
      </w:r>
      <w:r w:rsidR="00BF2D7C" w:rsidRPr="00D26162">
        <w:rPr>
          <w:lang w:val="ru-RU"/>
        </w:rPr>
        <w:t>е</w:t>
      </w:r>
      <w:r w:rsidRPr="00D26162">
        <w:rPr>
          <w:lang w:val="ru-RU"/>
        </w:rPr>
        <w:t xml:space="preserve"> это — в тени высокого однообразного строения на левом фланге. Бальдр увеличил изображение, осматривая обломки в поисках целей. И в конце концов наш</w:t>
      </w:r>
      <w:r w:rsidR="00BF2D7C" w:rsidRPr="00D26162">
        <w:rPr>
          <w:lang w:val="ru-RU"/>
        </w:rPr>
        <w:t>е</w:t>
      </w:r>
      <w:r w:rsidRPr="00D26162">
        <w:rPr>
          <w:lang w:val="ru-RU"/>
        </w:rPr>
        <w:t>л — в восьмистах ярдах от себя: за собственными оборонительными рубежами сгруппировались вражеские подразделения — несколько пехотных отрядов в неустановленной форме, по меньшей мере четыре боевых танка со ст</w:t>
      </w:r>
      <w:r w:rsidR="00BF2D7C" w:rsidRPr="00D26162">
        <w:rPr>
          <w:lang w:val="ru-RU"/>
        </w:rPr>
        <w:t>е</w:t>
      </w:r>
      <w:r w:rsidRPr="00D26162">
        <w:rPr>
          <w:lang w:val="ru-RU"/>
        </w:rPr>
        <w:t xml:space="preserve">ртыми опознавательными знаками </w:t>
      </w:r>
      <w:proofErr w:type="spellStart"/>
      <w:r w:rsidRPr="00D26162">
        <w:rPr>
          <w:lang w:val="ru-RU"/>
        </w:rPr>
        <w:t>Милитарум</w:t>
      </w:r>
      <w:proofErr w:type="spellEnd"/>
      <w:r w:rsidRPr="00D26162">
        <w:rPr>
          <w:lang w:val="ru-RU"/>
        </w:rPr>
        <w:t>, пара бронетранспорт</w:t>
      </w:r>
      <w:r w:rsidR="00BF2D7C" w:rsidRPr="00D26162">
        <w:rPr>
          <w:lang w:val="ru-RU"/>
        </w:rPr>
        <w:t>е</w:t>
      </w:r>
      <w:r w:rsidRPr="00D26162">
        <w:rPr>
          <w:lang w:val="ru-RU"/>
        </w:rPr>
        <w:t xml:space="preserve">ров на холостом ходу, несколько загружающихся гусеничных артиллерийских орудий. Группировку окутывал дым от выхлопов, но они явно готовились к продвижению по центральной платформе. </w:t>
      </w:r>
    </w:p>
    <w:p w14:paraId="38B715A1" w14:textId="77777777" w:rsidR="00C57304" w:rsidRPr="00D26162" w:rsidRDefault="00C57304" w:rsidP="0094125C">
      <w:pPr>
        <w:rPr>
          <w:lang w:val="ru-RU"/>
        </w:rPr>
      </w:pPr>
      <w:r w:rsidRPr="00D26162">
        <w:rPr>
          <w:lang w:val="ru-RU"/>
        </w:rPr>
        <w:t xml:space="preserve">— Мы можем взять их на себя, — доложил Ингвар по внутреннему </w:t>
      </w:r>
      <w:proofErr w:type="spellStart"/>
      <w:r w:rsidRPr="00D26162">
        <w:rPr>
          <w:lang w:val="ru-RU"/>
        </w:rPr>
        <w:t>воксу</w:t>
      </w:r>
      <w:proofErr w:type="spellEnd"/>
      <w:r w:rsidRPr="00D26162">
        <w:rPr>
          <w:lang w:val="ru-RU"/>
        </w:rPr>
        <w:t xml:space="preserve"> стаи.</w:t>
      </w:r>
    </w:p>
    <w:p w14:paraId="62C587EB" w14:textId="22734EC1" w:rsidR="00C57304" w:rsidRPr="00D26162" w:rsidRDefault="00C57304" w:rsidP="0094125C">
      <w:pPr>
        <w:rPr>
          <w:lang w:val="ru-RU"/>
        </w:rPr>
      </w:pPr>
      <w:r w:rsidRPr="00D26162">
        <w:rPr>
          <w:lang w:val="ru-RU"/>
        </w:rPr>
        <w:t>— Есть кое-что ещ</w:t>
      </w:r>
      <w:r w:rsidR="00BF2D7C" w:rsidRPr="00D26162">
        <w:rPr>
          <w:lang w:val="ru-RU"/>
        </w:rPr>
        <w:t>е</w:t>
      </w:r>
      <w:r w:rsidRPr="00D26162">
        <w:rPr>
          <w:lang w:val="ru-RU"/>
        </w:rPr>
        <w:t>, — сказал Бальдр, сам того не желая.</w:t>
      </w:r>
    </w:p>
    <w:p w14:paraId="4EFC38AF" w14:textId="77777777" w:rsidR="00C57304" w:rsidRPr="00D26162" w:rsidRDefault="00C57304" w:rsidP="0094125C">
      <w:pPr>
        <w:rPr>
          <w:lang w:val="ru-RU"/>
        </w:rPr>
      </w:pPr>
      <w:r w:rsidRPr="00D26162">
        <w:rPr>
          <w:lang w:val="ru-RU"/>
        </w:rPr>
        <w:t xml:space="preserve">Ингвар пристально посмотрел на брата. </w:t>
      </w:r>
    </w:p>
    <w:p w14:paraId="3D176425" w14:textId="77777777" w:rsidR="00C57304" w:rsidRPr="00D26162" w:rsidRDefault="00C57304" w:rsidP="0094125C">
      <w:pPr>
        <w:rPr>
          <w:lang w:val="ru-RU"/>
        </w:rPr>
      </w:pPr>
      <w:r w:rsidRPr="00D26162">
        <w:rPr>
          <w:lang w:val="ru-RU"/>
        </w:rPr>
        <w:t>— Что же, брат?</w:t>
      </w:r>
    </w:p>
    <w:p w14:paraId="4569BFB9" w14:textId="05FA7388" w:rsidR="00C57304" w:rsidRPr="00D26162" w:rsidRDefault="00C57304" w:rsidP="0094125C">
      <w:pPr>
        <w:rPr>
          <w:lang w:val="ru-RU"/>
        </w:rPr>
      </w:pPr>
      <w:r w:rsidRPr="00D26162">
        <w:rPr>
          <w:lang w:val="ru-RU"/>
        </w:rPr>
        <w:t>Бальдр не знал. Он даже не понимал, зачем вообще заговорил. Боль в голове и шее ощущалась вс</w:t>
      </w:r>
      <w:r w:rsidR="00BF2D7C" w:rsidRPr="00D26162">
        <w:rPr>
          <w:lang w:val="ru-RU"/>
        </w:rPr>
        <w:t>е</w:t>
      </w:r>
      <w:r w:rsidRPr="00D26162">
        <w:rPr>
          <w:lang w:val="ru-RU"/>
        </w:rPr>
        <w:t xml:space="preserve"> острее и продолжала усиливаться.</w:t>
      </w:r>
    </w:p>
    <w:p w14:paraId="04ED05B6" w14:textId="77777777" w:rsidR="00C57304" w:rsidRPr="00D26162" w:rsidRDefault="00C57304" w:rsidP="0094125C">
      <w:pPr>
        <w:rPr>
          <w:lang w:val="ru-RU"/>
        </w:rPr>
      </w:pPr>
      <w:r w:rsidRPr="00D26162">
        <w:rPr>
          <w:lang w:val="ru-RU"/>
        </w:rPr>
        <w:t>— Ничего, — ответил Бальдр, поднимая болтер и отступая от баррикады. — Выбрось из головы. Это правильный путь.</w:t>
      </w:r>
    </w:p>
    <w:p w14:paraId="1400C101" w14:textId="7F666C9A" w:rsidR="00C57304" w:rsidRPr="00D26162" w:rsidRDefault="00C57304" w:rsidP="0094125C">
      <w:pPr>
        <w:rPr>
          <w:lang w:val="ru-RU"/>
        </w:rPr>
      </w:pPr>
      <w:r w:rsidRPr="00D26162">
        <w:rPr>
          <w:lang w:val="ru-RU"/>
        </w:rPr>
        <w:t>Ингвар, казалось, хотел спросить что-то ещ</w:t>
      </w:r>
      <w:r w:rsidR="00BF2D7C" w:rsidRPr="00D26162">
        <w:rPr>
          <w:lang w:val="ru-RU"/>
        </w:rPr>
        <w:t>е</w:t>
      </w:r>
      <w:r w:rsidRPr="00D26162">
        <w:rPr>
          <w:lang w:val="ru-RU"/>
        </w:rPr>
        <w:t>, но к ним подош</w:t>
      </w:r>
      <w:r w:rsidR="00BF2D7C" w:rsidRPr="00D26162">
        <w:rPr>
          <w:lang w:val="ru-RU"/>
        </w:rPr>
        <w:t>е</w:t>
      </w:r>
      <w:r w:rsidRPr="00D26162">
        <w:rPr>
          <w:lang w:val="ru-RU"/>
        </w:rPr>
        <w:t xml:space="preserve">л </w:t>
      </w:r>
      <w:proofErr w:type="spellStart"/>
      <w:r w:rsidRPr="00D26162">
        <w:rPr>
          <w:lang w:val="ru-RU"/>
        </w:rPr>
        <w:t>Гуннлаугур</w:t>
      </w:r>
      <w:proofErr w:type="spellEnd"/>
      <w:r w:rsidRPr="00D26162">
        <w:rPr>
          <w:lang w:val="ru-RU"/>
        </w:rPr>
        <w:t xml:space="preserve">, таща за собой </w:t>
      </w:r>
      <w:proofErr w:type="spellStart"/>
      <w:r w:rsidRPr="00D26162">
        <w:rPr>
          <w:lang w:val="ru-RU"/>
        </w:rPr>
        <w:t>Нефорта</w:t>
      </w:r>
      <w:proofErr w:type="spellEnd"/>
      <w:r w:rsidR="0026300E">
        <w:rPr>
          <w:lang w:val="ru-RU"/>
        </w:rPr>
        <w:t>:</w:t>
      </w:r>
      <w:r w:rsidRPr="00D26162">
        <w:rPr>
          <w:lang w:val="ru-RU"/>
        </w:rPr>
        <w:t xml:space="preserve"> </w:t>
      </w:r>
      <w:proofErr w:type="spellStart"/>
      <w:r w:rsidRPr="00D26162">
        <w:rPr>
          <w:lang w:val="ru-RU"/>
        </w:rPr>
        <w:t>Раскалыватель</w:t>
      </w:r>
      <w:proofErr w:type="spellEnd"/>
      <w:r w:rsidRPr="00D26162">
        <w:rPr>
          <w:lang w:val="ru-RU"/>
        </w:rPr>
        <w:t xml:space="preserve"> Черепов жаждал продолжить путь.</w:t>
      </w:r>
    </w:p>
    <w:p w14:paraId="7BF90B71" w14:textId="77777777" w:rsidR="00C57304" w:rsidRPr="00D26162" w:rsidRDefault="00C57304" w:rsidP="0094125C">
      <w:pPr>
        <w:rPr>
          <w:lang w:val="ru-RU"/>
        </w:rPr>
      </w:pPr>
      <w:r w:rsidRPr="00D26162">
        <w:rPr>
          <w:lang w:val="ru-RU"/>
        </w:rPr>
        <w:t>— Что в конце этой палубы? — спросил он. — Ваши посадочные площадки?</w:t>
      </w:r>
    </w:p>
    <w:p w14:paraId="1C38E437" w14:textId="77777777" w:rsidR="00C57304" w:rsidRPr="00D26162" w:rsidRDefault="00C57304" w:rsidP="0094125C">
      <w:pPr>
        <w:rPr>
          <w:lang w:val="ru-RU"/>
        </w:rPr>
      </w:pPr>
      <w:r w:rsidRPr="00D26162">
        <w:rPr>
          <w:lang w:val="ru-RU"/>
        </w:rPr>
        <w:t xml:space="preserve">— Так точно, — ответил </w:t>
      </w:r>
      <w:proofErr w:type="spellStart"/>
      <w:r w:rsidRPr="00D26162">
        <w:rPr>
          <w:lang w:val="ru-RU"/>
        </w:rPr>
        <w:t>Нефорт</w:t>
      </w:r>
      <w:proofErr w:type="spellEnd"/>
      <w:r w:rsidRPr="00D26162">
        <w:rPr>
          <w:lang w:val="ru-RU"/>
        </w:rPr>
        <w:t>. — Раньше там находился пункт эвакуации нашего сектора, но сейчас он занят.</w:t>
      </w:r>
    </w:p>
    <w:p w14:paraId="4D97D6B0" w14:textId="796DEBDD" w:rsidR="00C57304" w:rsidRPr="00D26162" w:rsidRDefault="00C57304" w:rsidP="0094125C">
      <w:pPr>
        <w:rPr>
          <w:lang w:val="ru-RU"/>
        </w:rPr>
      </w:pPr>
      <w:r w:rsidRPr="00D26162">
        <w:rPr>
          <w:lang w:val="ru-RU"/>
        </w:rPr>
        <w:t>— Может ли этот пункт обслуживать орбитальные подъ</w:t>
      </w:r>
      <w:r w:rsidR="00BF2D7C" w:rsidRPr="00D26162">
        <w:rPr>
          <w:lang w:val="ru-RU"/>
        </w:rPr>
        <w:t>е</w:t>
      </w:r>
      <w:r w:rsidRPr="00D26162">
        <w:rPr>
          <w:lang w:val="ru-RU"/>
        </w:rPr>
        <w:t>мники?</w:t>
      </w:r>
    </w:p>
    <w:p w14:paraId="55140D6E" w14:textId="268B514C" w:rsidR="00C57304" w:rsidRPr="00D26162" w:rsidRDefault="00C57304" w:rsidP="0094125C">
      <w:pPr>
        <w:rPr>
          <w:lang w:val="ru-RU"/>
        </w:rPr>
      </w:pPr>
      <w:r w:rsidRPr="00D26162">
        <w:rPr>
          <w:lang w:val="ru-RU"/>
        </w:rPr>
        <w:t>— Сомневаюсь. Но если подняться на три уровня, за пунктом эвакуации, то попад</w:t>
      </w:r>
      <w:r w:rsidR="00BF2D7C" w:rsidRPr="00D26162">
        <w:rPr>
          <w:lang w:val="ru-RU"/>
        </w:rPr>
        <w:t>е</w:t>
      </w:r>
      <w:r w:rsidRPr="00D26162">
        <w:rPr>
          <w:lang w:val="ru-RU"/>
        </w:rPr>
        <w:t xml:space="preserve">те на главную стыковочную площадку всей буровой установки. Если она уцелела, конечно. </w:t>
      </w:r>
    </w:p>
    <w:p w14:paraId="7D541996" w14:textId="77777777" w:rsidR="00C57304" w:rsidRPr="00D26162" w:rsidRDefault="00C57304" w:rsidP="0094125C">
      <w:pPr>
        <w:rPr>
          <w:lang w:val="ru-RU"/>
        </w:rPr>
      </w:pPr>
      <w:proofErr w:type="spellStart"/>
      <w:r w:rsidRPr="00D26162">
        <w:rPr>
          <w:lang w:val="ru-RU"/>
        </w:rPr>
        <w:t>Гуннлаугур</w:t>
      </w:r>
      <w:proofErr w:type="spellEnd"/>
      <w:r w:rsidRPr="00D26162">
        <w:rPr>
          <w:lang w:val="ru-RU"/>
        </w:rPr>
        <w:t xml:space="preserve"> кивнул: </w:t>
      </w:r>
    </w:p>
    <w:p w14:paraId="1E668D86" w14:textId="3C50E9B0" w:rsidR="00C57304" w:rsidRPr="00D26162" w:rsidRDefault="00C57304" w:rsidP="0094125C">
      <w:pPr>
        <w:rPr>
          <w:lang w:val="ru-RU"/>
        </w:rPr>
      </w:pPr>
      <w:r w:rsidRPr="00D26162">
        <w:rPr>
          <w:lang w:val="ru-RU"/>
        </w:rPr>
        <w:t>— Собирай людей, грузите вс</w:t>
      </w:r>
      <w:r w:rsidR="00BF2D7C" w:rsidRPr="00D26162">
        <w:rPr>
          <w:lang w:val="ru-RU"/>
        </w:rPr>
        <w:t>е</w:t>
      </w:r>
      <w:r w:rsidRPr="00D26162">
        <w:rPr>
          <w:lang w:val="ru-RU"/>
        </w:rPr>
        <w:t xml:space="preserve"> снаряжение, которое сможете унести. — Он жестом указал на </w:t>
      </w:r>
      <w:proofErr w:type="spellStart"/>
      <w:r w:rsidRPr="00D26162">
        <w:rPr>
          <w:lang w:val="ru-RU"/>
        </w:rPr>
        <w:t>Ольгейра</w:t>
      </w:r>
      <w:proofErr w:type="spellEnd"/>
      <w:r w:rsidRPr="00D26162">
        <w:rPr>
          <w:lang w:val="ru-RU"/>
        </w:rPr>
        <w:t xml:space="preserve"> и остальных братьев в боевом порядке. — Доставим вас обратно наверх, </w:t>
      </w:r>
      <w:proofErr w:type="gramStart"/>
      <w:r w:rsidRPr="00D26162">
        <w:rPr>
          <w:lang w:val="ru-RU"/>
        </w:rPr>
        <w:t>и</w:t>
      </w:r>
      <w:proofErr w:type="gramEnd"/>
      <w:r w:rsidRPr="00D26162">
        <w:rPr>
          <w:lang w:val="ru-RU"/>
        </w:rPr>
        <w:t xml:space="preserve"> если там найд</w:t>
      </w:r>
      <w:r w:rsidR="00BF2D7C" w:rsidRPr="00D26162">
        <w:rPr>
          <w:lang w:val="ru-RU"/>
        </w:rPr>
        <w:t>е</w:t>
      </w:r>
      <w:r w:rsidRPr="00D26162">
        <w:rPr>
          <w:lang w:val="ru-RU"/>
        </w:rPr>
        <w:t>тся неповрежд</w:t>
      </w:r>
      <w:r w:rsidR="00BF2D7C" w:rsidRPr="00D26162">
        <w:rPr>
          <w:lang w:val="ru-RU"/>
        </w:rPr>
        <w:t>е</w:t>
      </w:r>
      <w:r w:rsidRPr="00D26162">
        <w:rPr>
          <w:lang w:val="ru-RU"/>
        </w:rPr>
        <w:t>нный транспорт, посадим вас на него.</w:t>
      </w:r>
    </w:p>
    <w:p w14:paraId="5F50153C" w14:textId="77777777" w:rsidR="00C57304" w:rsidRPr="00D26162" w:rsidRDefault="00C57304" w:rsidP="0094125C">
      <w:pPr>
        <w:rPr>
          <w:lang w:val="ru-RU"/>
        </w:rPr>
      </w:pPr>
      <w:r w:rsidRPr="00D26162">
        <w:rPr>
          <w:lang w:val="ru-RU"/>
        </w:rPr>
        <w:t xml:space="preserve">— Так точно, повелитель! — выпалил </w:t>
      </w:r>
      <w:proofErr w:type="spellStart"/>
      <w:r w:rsidRPr="00D26162">
        <w:rPr>
          <w:lang w:val="ru-RU"/>
        </w:rPr>
        <w:t>Нефорт</w:t>
      </w:r>
      <w:proofErr w:type="spellEnd"/>
      <w:r w:rsidRPr="00D26162">
        <w:rPr>
          <w:lang w:val="ru-RU"/>
        </w:rPr>
        <w:t>, и его усталое лицо озарилось внезапно появившейся надеждой.</w:t>
      </w:r>
    </w:p>
    <w:p w14:paraId="1E4B8A8C" w14:textId="3613B081" w:rsidR="00C57304" w:rsidRPr="00D26162" w:rsidRDefault="00C57304" w:rsidP="0094125C">
      <w:pPr>
        <w:rPr>
          <w:lang w:val="ru-RU"/>
        </w:rPr>
      </w:pPr>
      <w:r w:rsidRPr="00D26162">
        <w:rPr>
          <w:lang w:val="ru-RU"/>
        </w:rPr>
        <w:t xml:space="preserve">— Мне нужны схемы, тактические данные, </w:t>
      </w:r>
      <w:proofErr w:type="spellStart"/>
      <w:r w:rsidRPr="00D26162">
        <w:rPr>
          <w:lang w:val="ru-RU"/>
        </w:rPr>
        <w:t>картолиты</w:t>
      </w:r>
      <w:proofErr w:type="spellEnd"/>
      <w:r w:rsidRPr="00D26162">
        <w:rPr>
          <w:lang w:val="ru-RU"/>
        </w:rPr>
        <w:t xml:space="preserve"> — в общем, вс</w:t>
      </w:r>
      <w:r w:rsidR="00BF2D7C" w:rsidRPr="00D26162">
        <w:rPr>
          <w:lang w:val="ru-RU"/>
        </w:rPr>
        <w:t>е</w:t>
      </w:r>
      <w:r w:rsidRPr="00D26162">
        <w:rPr>
          <w:lang w:val="ru-RU"/>
        </w:rPr>
        <w:t>, что у вас есть для следующих пяти уровней.</w:t>
      </w:r>
    </w:p>
    <w:p w14:paraId="530ED7FA" w14:textId="77777777" w:rsidR="00C57304" w:rsidRPr="00D26162" w:rsidRDefault="00C57304" w:rsidP="0094125C">
      <w:pPr>
        <w:rPr>
          <w:lang w:val="ru-RU"/>
        </w:rPr>
      </w:pPr>
      <w:r w:rsidRPr="00D26162">
        <w:rPr>
          <w:lang w:val="ru-RU"/>
        </w:rPr>
        <w:t>— Вы собираетесь идти дальше?</w:t>
      </w:r>
    </w:p>
    <w:p w14:paraId="7B8077B8" w14:textId="77777777" w:rsidR="00C57304" w:rsidRPr="00D26162" w:rsidRDefault="00C57304" w:rsidP="0094125C">
      <w:pPr>
        <w:rPr>
          <w:lang w:val="ru-RU"/>
        </w:rPr>
      </w:pPr>
      <w:proofErr w:type="spellStart"/>
      <w:r w:rsidRPr="00D26162">
        <w:rPr>
          <w:lang w:val="ru-RU"/>
        </w:rPr>
        <w:lastRenderedPageBreak/>
        <w:t>Гуннлаугур</w:t>
      </w:r>
      <w:proofErr w:type="spellEnd"/>
      <w:r w:rsidRPr="00D26162">
        <w:rPr>
          <w:lang w:val="ru-RU"/>
        </w:rPr>
        <w:t xml:space="preserve"> рассмеялся. </w:t>
      </w:r>
    </w:p>
    <w:p w14:paraId="0A7DCF40" w14:textId="0289751F" w:rsidR="00C57304" w:rsidRPr="00D26162" w:rsidRDefault="00C57304" w:rsidP="0094125C">
      <w:pPr>
        <w:rPr>
          <w:lang w:val="ru-RU"/>
        </w:rPr>
      </w:pPr>
      <w:r w:rsidRPr="00D26162">
        <w:rPr>
          <w:lang w:val="ru-RU"/>
        </w:rPr>
        <w:t>— Просто покажи мне, вс</w:t>
      </w:r>
      <w:r w:rsidR="00BF2D7C" w:rsidRPr="00D26162">
        <w:rPr>
          <w:lang w:val="ru-RU"/>
        </w:rPr>
        <w:t>е</w:t>
      </w:r>
      <w:r w:rsidRPr="00D26162">
        <w:rPr>
          <w:lang w:val="ru-RU"/>
        </w:rPr>
        <w:t xml:space="preserve"> что у тебя есть. А потом мы займ</w:t>
      </w:r>
      <w:r w:rsidR="00BF2D7C" w:rsidRPr="00D26162">
        <w:rPr>
          <w:lang w:val="ru-RU"/>
        </w:rPr>
        <w:t>е</w:t>
      </w:r>
      <w:r w:rsidRPr="00D26162">
        <w:rPr>
          <w:lang w:val="ru-RU"/>
        </w:rPr>
        <w:t xml:space="preserve">мся этой </w:t>
      </w:r>
      <w:proofErr w:type="spellStart"/>
      <w:r w:rsidRPr="00D26162">
        <w:rPr>
          <w:lang w:val="ru-RU"/>
        </w:rPr>
        <w:t>швалью</w:t>
      </w:r>
      <w:proofErr w:type="spellEnd"/>
      <w:r w:rsidRPr="00D26162">
        <w:rPr>
          <w:lang w:val="ru-RU"/>
        </w:rPr>
        <w:t xml:space="preserve">. </w:t>
      </w:r>
    </w:p>
    <w:p w14:paraId="1784720A" w14:textId="77777777" w:rsidR="00C57304" w:rsidRPr="00D26162" w:rsidRDefault="00C57304" w:rsidP="0094125C">
      <w:pPr>
        <w:rPr>
          <w:lang w:val="ru-RU"/>
        </w:rPr>
      </w:pPr>
    </w:p>
    <w:p w14:paraId="4F17AE6B" w14:textId="65C69DE1" w:rsidR="00C57304" w:rsidRPr="00D26162" w:rsidRDefault="00C57304" w:rsidP="0094125C">
      <w:pPr>
        <w:rPr>
          <w:lang w:val="ru-RU"/>
        </w:rPr>
      </w:pPr>
      <w:proofErr w:type="spellStart"/>
      <w:r w:rsidRPr="00D26162">
        <w:rPr>
          <w:lang w:val="ru-RU"/>
        </w:rPr>
        <w:t>Аушрах</w:t>
      </w:r>
      <w:proofErr w:type="spellEnd"/>
      <w:r w:rsidRPr="00D26162">
        <w:rPr>
          <w:lang w:val="ru-RU"/>
        </w:rPr>
        <w:t xml:space="preserve"> </w:t>
      </w:r>
      <w:proofErr w:type="spellStart"/>
      <w:r w:rsidRPr="00D26162">
        <w:rPr>
          <w:lang w:val="ru-RU"/>
        </w:rPr>
        <w:t>Клэйв</w:t>
      </w:r>
      <w:proofErr w:type="spellEnd"/>
      <w:r w:rsidRPr="00D26162">
        <w:rPr>
          <w:lang w:val="ru-RU"/>
        </w:rPr>
        <w:t xml:space="preserve"> валялся на койке, скрестив руки на груди, и беззвучно повторял слова из поучений</w:t>
      </w:r>
      <w:r w:rsidR="0026300E" w:rsidRPr="0026300E">
        <w:rPr>
          <w:lang w:val="ru-RU"/>
        </w:rPr>
        <w:t xml:space="preserve"> </w:t>
      </w:r>
      <w:r w:rsidR="0026300E" w:rsidRPr="00D26162">
        <w:rPr>
          <w:lang w:val="ru-RU"/>
        </w:rPr>
        <w:t>катехизи</w:t>
      </w:r>
      <w:r w:rsidR="0026300E">
        <w:rPr>
          <w:lang w:val="ru-RU"/>
        </w:rPr>
        <w:t>са</w:t>
      </w:r>
      <w:r w:rsidRPr="00D26162">
        <w:rPr>
          <w:lang w:val="ru-RU"/>
        </w:rPr>
        <w:t xml:space="preserve">. Конечно же, он знал их все, но по-настоящему верить начал лишь недавно. Можно пройти долгий церковный путь, не имея подлинной веры: нужно лишь знать правильные ответы на нужные вопросы и всегда </w:t>
      </w:r>
      <w:r w:rsidR="0026300E">
        <w:rPr>
          <w:lang w:val="ru-RU"/>
        </w:rPr>
        <w:t>держаться</w:t>
      </w:r>
      <w:r w:rsidRPr="00D26162">
        <w:rPr>
          <w:lang w:val="ru-RU"/>
        </w:rPr>
        <w:t xml:space="preserve"> подобающим образом.</w:t>
      </w:r>
    </w:p>
    <w:p w14:paraId="5A8B0EF8" w14:textId="02549658" w:rsidR="00C57304" w:rsidRPr="00D26162" w:rsidRDefault="00C57304" w:rsidP="0094125C">
      <w:pPr>
        <w:rPr>
          <w:lang w:val="ru-RU"/>
        </w:rPr>
      </w:pPr>
      <w:r w:rsidRPr="00D26162">
        <w:rPr>
          <w:lang w:val="ru-RU"/>
        </w:rPr>
        <w:t>Однако теперь исповеднику довелось снова и снова сталкиваться со собственной смертностью. У него было время подумать о своих деяниях, о трупах, по которым он прош</w:t>
      </w:r>
      <w:r w:rsidR="00BF2D7C" w:rsidRPr="00D26162">
        <w:rPr>
          <w:lang w:val="ru-RU"/>
        </w:rPr>
        <w:t>е</w:t>
      </w:r>
      <w:r w:rsidRPr="00D26162">
        <w:rPr>
          <w:lang w:val="ru-RU"/>
        </w:rPr>
        <w:t>л, о могилах, которые он замуровал. Даже сейчас он практически ни о ч</w:t>
      </w:r>
      <w:r w:rsidR="00BF2D7C" w:rsidRPr="00D26162">
        <w:rPr>
          <w:lang w:val="ru-RU"/>
        </w:rPr>
        <w:t>е</w:t>
      </w:r>
      <w:r w:rsidRPr="00D26162">
        <w:rPr>
          <w:lang w:val="ru-RU"/>
        </w:rPr>
        <w:t xml:space="preserve">м не жалел, разве что о некоторых из последних принятых им решений, — например, остаться на стороне </w:t>
      </w:r>
      <w:proofErr w:type="spellStart"/>
      <w:r w:rsidRPr="00D26162">
        <w:rPr>
          <w:lang w:val="ru-RU"/>
        </w:rPr>
        <w:t>Делво</w:t>
      </w:r>
      <w:proofErr w:type="spellEnd"/>
      <w:r w:rsidRPr="00D26162">
        <w:rPr>
          <w:lang w:val="ru-RU"/>
        </w:rPr>
        <w:t xml:space="preserve">, когда принималось решение преподать </w:t>
      </w:r>
      <w:proofErr w:type="spellStart"/>
      <w:r w:rsidRPr="00D26162">
        <w:rPr>
          <w:lang w:val="ru-RU"/>
        </w:rPr>
        <w:t>примарисам</w:t>
      </w:r>
      <w:proofErr w:type="spellEnd"/>
      <w:r w:rsidRPr="00D26162">
        <w:rPr>
          <w:lang w:val="ru-RU"/>
        </w:rPr>
        <w:t xml:space="preserve"> урок на Кефе, при этом недооценив, как далеко способны зайти Волки, чтобы отомстить за мнимую несправедливость.</w:t>
      </w:r>
    </w:p>
    <w:p w14:paraId="23CA209A" w14:textId="7B3FB104" w:rsidR="00C57304" w:rsidRPr="00D26162" w:rsidRDefault="00C57304" w:rsidP="0094125C">
      <w:pPr>
        <w:rPr>
          <w:lang w:val="ru-RU"/>
        </w:rPr>
      </w:pPr>
      <w:r w:rsidRPr="00D26162">
        <w:rPr>
          <w:lang w:val="ru-RU"/>
        </w:rPr>
        <w:t xml:space="preserve">Однако прошлого уже не изменить. Космодесантники сохранили </w:t>
      </w:r>
      <w:proofErr w:type="spellStart"/>
      <w:r w:rsidRPr="00D26162">
        <w:rPr>
          <w:lang w:val="ru-RU"/>
        </w:rPr>
        <w:t>Клэйву</w:t>
      </w:r>
      <w:proofErr w:type="spellEnd"/>
      <w:r w:rsidRPr="00D26162">
        <w:rPr>
          <w:lang w:val="ru-RU"/>
        </w:rPr>
        <w:t xml:space="preserve"> жизнь, и он использовал дарованное время с пользой, вспоминая вс</w:t>
      </w:r>
      <w:r w:rsidR="00BF2D7C" w:rsidRPr="00D26162">
        <w:rPr>
          <w:lang w:val="ru-RU"/>
        </w:rPr>
        <w:t>е</w:t>
      </w:r>
      <w:r w:rsidRPr="00D26162">
        <w:rPr>
          <w:lang w:val="ru-RU"/>
        </w:rPr>
        <w:t>, чему его учили в семинариях, раскладывая эти знания по полочкам разума, пытаясь придать мыслям новый смысл. И спустя какое-то время это стало приносить свои плоды.</w:t>
      </w:r>
    </w:p>
    <w:p w14:paraId="1C518BFD" w14:textId="4F6128FE" w:rsidR="00C57304" w:rsidRPr="00D26162" w:rsidRDefault="00C57304" w:rsidP="0094125C">
      <w:pPr>
        <w:rPr>
          <w:lang w:val="ru-RU"/>
        </w:rPr>
      </w:pPr>
      <w:r w:rsidRPr="00D26162">
        <w:rPr>
          <w:lang w:val="ru-RU"/>
        </w:rPr>
        <w:t>Впервые за вс</w:t>
      </w:r>
      <w:r w:rsidR="00BF2D7C" w:rsidRPr="00D26162">
        <w:rPr>
          <w:lang w:val="ru-RU"/>
        </w:rPr>
        <w:t>е</w:t>
      </w:r>
      <w:r w:rsidRPr="00D26162">
        <w:rPr>
          <w:lang w:val="ru-RU"/>
        </w:rPr>
        <w:t xml:space="preserve"> время он начал понимать, чем доктрины веры прельщают слабых. </w:t>
      </w:r>
      <w:proofErr w:type="spellStart"/>
      <w:r w:rsidRPr="00D26162">
        <w:rPr>
          <w:lang w:val="ru-RU"/>
        </w:rPr>
        <w:t>Клэйв</w:t>
      </w:r>
      <w:proofErr w:type="spellEnd"/>
      <w:r w:rsidRPr="00D26162">
        <w:rPr>
          <w:lang w:val="ru-RU"/>
        </w:rPr>
        <w:t xml:space="preserve"> всегда презирал ревностно верующие массы, их отчаяние, их привязанность к реликвиям и слухам о чудесах, но, оказавшись на некоторое время в положении тех людей, исповедник смог немного лучше понять ход их мыслей.</w:t>
      </w:r>
    </w:p>
    <w:p w14:paraId="7F742CCB" w14:textId="2F022BE6" w:rsidR="00C57304" w:rsidRPr="00D26162" w:rsidRDefault="00C57304" w:rsidP="0094125C">
      <w:pPr>
        <w:rPr>
          <w:lang w:val="ru-RU"/>
        </w:rPr>
      </w:pPr>
      <w:r w:rsidRPr="00D26162">
        <w:rPr>
          <w:lang w:val="ru-RU"/>
        </w:rPr>
        <w:t xml:space="preserve">Конечно же, </w:t>
      </w:r>
      <w:proofErr w:type="spellStart"/>
      <w:r w:rsidRPr="00D26162">
        <w:rPr>
          <w:lang w:val="ru-RU"/>
        </w:rPr>
        <w:t>Клэйв</w:t>
      </w:r>
      <w:proofErr w:type="spellEnd"/>
      <w:r w:rsidRPr="00D26162">
        <w:rPr>
          <w:lang w:val="ru-RU"/>
        </w:rPr>
        <w:t xml:space="preserve"> всегда верил в Императора и считал, что выполняет работу, порученную Троном. Только теперь он мог думать об этом как о ч</w:t>
      </w:r>
      <w:r w:rsidR="00BF2D7C" w:rsidRPr="00D26162">
        <w:rPr>
          <w:lang w:val="ru-RU"/>
        </w:rPr>
        <w:t>е</w:t>
      </w:r>
      <w:r w:rsidRPr="00D26162">
        <w:rPr>
          <w:lang w:val="ru-RU"/>
        </w:rPr>
        <w:t>м-то более личном: не столько о мрачных расч</w:t>
      </w:r>
      <w:r w:rsidR="00BF2D7C" w:rsidRPr="00D26162">
        <w:rPr>
          <w:lang w:val="ru-RU"/>
        </w:rPr>
        <w:t>е</w:t>
      </w:r>
      <w:r w:rsidRPr="00D26162">
        <w:rPr>
          <w:lang w:val="ru-RU"/>
        </w:rPr>
        <w:t>тах с погубленными мирами и выжившими секторами, сколько о Его божественном вмешательстве в жизни своих слуг.</w:t>
      </w:r>
    </w:p>
    <w:p w14:paraId="26E75751" w14:textId="3F5D6048" w:rsidR="00C57304" w:rsidRPr="00D26162" w:rsidRDefault="00C57304" w:rsidP="0094125C">
      <w:pPr>
        <w:rPr>
          <w:lang w:val="ru-RU"/>
        </w:rPr>
      </w:pPr>
      <w:r w:rsidRPr="00D26162">
        <w:rPr>
          <w:lang w:val="ru-RU"/>
        </w:rPr>
        <w:t>Теперь, когда «</w:t>
      </w:r>
      <w:r w:rsidRPr="00D26162">
        <w:rPr>
          <w:i/>
          <w:lang w:val="ru-RU"/>
        </w:rPr>
        <w:t>Аметистовый сюзерен</w:t>
      </w:r>
      <w:r w:rsidRPr="00D26162">
        <w:rPr>
          <w:lang w:val="ru-RU"/>
        </w:rPr>
        <w:t xml:space="preserve">» проходил через своеобразное чистилище, окружающий исповедника мирок сотрясался, а по металлическим панелям камеры скользили хлопья ржавчины. За время заточения корабль множество раз подвергался нападениям. В иные моменты </w:t>
      </w:r>
      <w:proofErr w:type="spellStart"/>
      <w:r w:rsidRPr="00D26162">
        <w:rPr>
          <w:lang w:val="ru-RU"/>
        </w:rPr>
        <w:t>Клэйв</w:t>
      </w:r>
      <w:proofErr w:type="spellEnd"/>
      <w:r w:rsidRPr="00D26162">
        <w:rPr>
          <w:lang w:val="ru-RU"/>
        </w:rPr>
        <w:t xml:space="preserve"> был уверен, что смерть уж точно пришла за ним, и все произносимые им благословения брались из «Руководств по подготовке к вознесению». Но на этот раз вс</w:t>
      </w:r>
      <w:r w:rsidR="00BF2D7C" w:rsidRPr="00D26162">
        <w:rPr>
          <w:lang w:val="ru-RU"/>
        </w:rPr>
        <w:t>е</w:t>
      </w:r>
      <w:r w:rsidRPr="00D26162">
        <w:rPr>
          <w:lang w:val="ru-RU"/>
        </w:rPr>
        <w:t xml:space="preserve"> было иначе: неотвратимее, </w:t>
      </w:r>
      <w:proofErr w:type="spellStart"/>
      <w:r w:rsidRPr="00D26162">
        <w:rPr>
          <w:lang w:val="ru-RU"/>
        </w:rPr>
        <w:t>окончательнее</w:t>
      </w:r>
      <w:proofErr w:type="spellEnd"/>
      <w:r w:rsidRPr="00D26162">
        <w:rPr>
          <w:lang w:val="ru-RU"/>
        </w:rPr>
        <w:t>. Удары были настолько частыми и такими близкими, что казалось, будто вс</w:t>
      </w:r>
      <w:r w:rsidR="00BF2D7C" w:rsidRPr="00D26162">
        <w:rPr>
          <w:lang w:val="ru-RU"/>
        </w:rPr>
        <w:t>е</w:t>
      </w:r>
      <w:r w:rsidRPr="00D26162">
        <w:rPr>
          <w:lang w:val="ru-RU"/>
        </w:rPr>
        <w:t xml:space="preserve"> точно закончится через час, самое большее два. </w:t>
      </w:r>
    </w:p>
    <w:p w14:paraId="140D83BD" w14:textId="74BFB445" w:rsidR="00C57304" w:rsidRPr="00D26162" w:rsidRDefault="00C57304" w:rsidP="0094125C">
      <w:pPr>
        <w:rPr>
          <w:lang w:val="ru-RU"/>
        </w:rPr>
      </w:pPr>
      <w:r w:rsidRPr="00D26162">
        <w:rPr>
          <w:lang w:val="ru-RU"/>
        </w:rPr>
        <w:t xml:space="preserve">В таком случае этот мир, скорее всего, положит конец его злоключениям. А ведь </w:t>
      </w:r>
      <w:proofErr w:type="spellStart"/>
      <w:r w:rsidRPr="00D26162">
        <w:rPr>
          <w:lang w:val="ru-RU"/>
        </w:rPr>
        <w:t>Аушрах</w:t>
      </w:r>
      <w:proofErr w:type="spellEnd"/>
      <w:r w:rsidRPr="00D26162">
        <w:rPr>
          <w:lang w:val="ru-RU"/>
        </w:rPr>
        <w:t xml:space="preserve"> сам прив</w:t>
      </w:r>
      <w:r w:rsidR="00BF2D7C" w:rsidRPr="00D26162">
        <w:rPr>
          <w:lang w:val="ru-RU"/>
        </w:rPr>
        <w:t>е</w:t>
      </w:r>
      <w:r w:rsidRPr="00D26162">
        <w:rPr>
          <w:lang w:val="ru-RU"/>
        </w:rPr>
        <w:t xml:space="preserve">л сюда своих похитителей, так что в его истории присутствовала толика мрачной иронии. Было ли в его жизни место искуплению? Может, если и было, то это оно. </w:t>
      </w:r>
      <w:proofErr w:type="spellStart"/>
      <w:r w:rsidRPr="00D26162">
        <w:rPr>
          <w:lang w:val="ru-RU"/>
        </w:rPr>
        <w:t>Клэйв</w:t>
      </w:r>
      <w:proofErr w:type="spellEnd"/>
      <w:r w:rsidRPr="00D26162">
        <w:rPr>
          <w:lang w:val="ru-RU"/>
        </w:rPr>
        <w:t xml:space="preserve"> погубил так много душ и был замешан в таком количестве «добродетельных» процедур, но, возможно, этот поступок и вправду был его жалким искуплением — искуплением, которо</w:t>
      </w:r>
      <w:r w:rsidR="0026300E">
        <w:rPr>
          <w:lang w:val="ru-RU"/>
        </w:rPr>
        <w:t>го</w:t>
      </w:r>
      <w:r w:rsidRPr="00D26162">
        <w:rPr>
          <w:lang w:val="ru-RU"/>
        </w:rPr>
        <w:t xml:space="preserve"> исповедник заслуживал.</w:t>
      </w:r>
    </w:p>
    <w:p w14:paraId="65839DCF" w14:textId="77777777" w:rsidR="00C57304" w:rsidRPr="00D26162" w:rsidRDefault="00C57304" w:rsidP="0094125C">
      <w:pPr>
        <w:rPr>
          <w:lang w:val="ru-RU"/>
        </w:rPr>
      </w:pPr>
      <w:r w:rsidRPr="00D26162">
        <w:rPr>
          <w:lang w:val="ru-RU"/>
        </w:rPr>
        <w:t>И, конечно же, смерть всех Волков тоже казалась весьма вероятной. Так что данная ситуация была приятна вдвойне.</w:t>
      </w:r>
    </w:p>
    <w:p w14:paraId="0549F83A" w14:textId="77777777" w:rsidR="00C57304" w:rsidRPr="00D26162" w:rsidRDefault="00C57304" w:rsidP="0094125C">
      <w:pPr>
        <w:rPr>
          <w:lang w:val="ru-RU"/>
        </w:rPr>
      </w:pPr>
      <w:r w:rsidRPr="00D26162">
        <w:rPr>
          <w:lang w:val="ru-RU"/>
        </w:rPr>
        <w:t>Внезапно дверь камеры лязгнула. Исповедник поднял голову — звук удара не походил на звуки боя, доносившиеся из корпуса; скорее, что-то будто происходило прямо снаружи.</w:t>
      </w:r>
    </w:p>
    <w:p w14:paraId="01C47D60" w14:textId="77777777" w:rsidR="00C57304" w:rsidRPr="00D26162" w:rsidRDefault="00C57304" w:rsidP="0094125C">
      <w:pPr>
        <w:rPr>
          <w:lang w:val="ru-RU"/>
        </w:rPr>
      </w:pPr>
      <w:proofErr w:type="spellStart"/>
      <w:r w:rsidRPr="00D26162">
        <w:rPr>
          <w:lang w:val="ru-RU"/>
        </w:rPr>
        <w:lastRenderedPageBreak/>
        <w:t>Клэйв</w:t>
      </w:r>
      <w:proofErr w:type="spellEnd"/>
      <w:r w:rsidRPr="00D26162">
        <w:rPr>
          <w:lang w:val="ru-RU"/>
        </w:rPr>
        <w:t xml:space="preserve"> сел, осторожно опуская покрасневшие лодыжки на палубу. Будь у него оружие, он уже потянулся бы за ним.</w:t>
      </w:r>
    </w:p>
    <w:p w14:paraId="6A0A771B" w14:textId="260067DD" w:rsidR="00C57304" w:rsidRPr="00D26162" w:rsidRDefault="00C57304" w:rsidP="0094125C">
      <w:pPr>
        <w:rPr>
          <w:lang w:val="ru-RU"/>
        </w:rPr>
      </w:pPr>
      <w:r w:rsidRPr="00D26162">
        <w:rPr>
          <w:lang w:val="ru-RU"/>
        </w:rPr>
        <w:t>Ещ</w:t>
      </w:r>
      <w:r w:rsidR="00BF2D7C" w:rsidRPr="00D26162">
        <w:rPr>
          <w:lang w:val="ru-RU"/>
        </w:rPr>
        <w:t>е</w:t>
      </w:r>
      <w:r w:rsidRPr="00D26162">
        <w:rPr>
          <w:lang w:val="ru-RU"/>
        </w:rPr>
        <w:t xml:space="preserve"> один лязг, затем — пронзительный вой, затем — вспышка света под дверным косяком. Из панели замка — куска железа размером с человеческую голову — вылетело облачко дыма, и замок открылся. Дверь заскрипела на петлях, открывая взору узника женщину в одежде старой корсарской команды </w:t>
      </w:r>
      <w:proofErr w:type="spellStart"/>
      <w:r w:rsidRPr="00D26162">
        <w:rPr>
          <w:lang w:val="ru-RU"/>
        </w:rPr>
        <w:t>Коллаквы</w:t>
      </w:r>
      <w:proofErr w:type="spellEnd"/>
      <w:r w:rsidRPr="00D26162">
        <w:rPr>
          <w:lang w:val="ru-RU"/>
        </w:rPr>
        <w:t>.</w:t>
      </w:r>
    </w:p>
    <w:p w14:paraId="2E883F99" w14:textId="67B7B815" w:rsidR="00C57304" w:rsidRPr="00D26162" w:rsidRDefault="00C57304" w:rsidP="0094125C">
      <w:pPr>
        <w:rPr>
          <w:lang w:val="ru-RU"/>
        </w:rPr>
      </w:pPr>
      <w:r w:rsidRPr="00D26162">
        <w:rPr>
          <w:lang w:val="ru-RU"/>
        </w:rPr>
        <w:t>— Ч</w:t>
      </w:r>
      <w:r w:rsidR="00907DBA" w:rsidRPr="00D26162">
        <w:rPr>
          <w:lang w:val="ru-RU"/>
        </w:rPr>
        <w:t>его</w:t>
      </w:r>
      <w:r w:rsidRPr="00D26162">
        <w:rPr>
          <w:lang w:val="ru-RU"/>
        </w:rPr>
        <w:t xml:space="preserve"> тебе? — спросил </w:t>
      </w:r>
      <w:proofErr w:type="spellStart"/>
      <w:r w:rsidRPr="00D26162">
        <w:rPr>
          <w:lang w:val="ru-RU"/>
        </w:rPr>
        <w:t>Клэйв</w:t>
      </w:r>
      <w:proofErr w:type="spellEnd"/>
      <w:r w:rsidRPr="00D26162">
        <w:rPr>
          <w:lang w:val="ru-RU"/>
        </w:rPr>
        <w:t>, прислоняясь спиной к стене; он догадался, что женщину послали Волки — убедиться, что он встретит свою кончину раньше, чем корабль.</w:t>
      </w:r>
    </w:p>
    <w:p w14:paraId="3BFC9392" w14:textId="77777777" w:rsidR="00C57304" w:rsidRPr="00D26162" w:rsidRDefault="00C57304" w:rsidP="0094125C">
      <w:pPr>
        <w:rPr>
          <w:lang w:val="ru-RU"/>
        </w:rPr>
      </w:pPr>
      <w:r w:rsidRPr="00D26162">
        <w:rPr>
          <w:lang w:val="ru-RU"/>
        </w:rPr>
        <w:t xml:space="preserve">— Слуга Божественного Императора, — сказала женщина, поспешно входя внутрь и закрывая за собой дверь. Затем она с религиозным рвением изобразила </w:t>
      </w:r>
      <w:proofErr w:type="spellStart"/>
      <w:r w:rsidRPr="00D26162">
        <w:rPr>
          <w:lang w:val="ru-RU"/>
        </w:rPr>
        <w:t>аквилу</w:t>
      </w:r>
      <w:proofErr w:type="spellEnd"/>
      <w:r w:rsidRPr="00D26162">
        <w:rPr>
          <w:lang w:val="ru-RU"/>
        </w:rPr>
        <w:t xml:space="preserve"> и поклонилась. — Я долго ждала. С тех самых пор, как я узнала, кого именно они привели с собой на борт.</w:t>
      </w:r>
    </w:p>
    <w:p w14:paraId="63B60A59" w14:textId="44F70214" w:rsidR="00C57304" w:rsidRPr="00D26162" w:rsidRDefault="00C57304" w:rsidP="0094125C">
      <w:pPr>
        <w:rPr>
          <w:lang w:val="ru-RU"/>
        </w:rPr>
      </w:pPr>
      <w:proofErr w:type="spellStart"/>
      <w:r w:rsidRPr="00D26162">
        <w:rPr>
          <w:lang w:val="ru-RU"/>
        </w:rPr>
        <w:t>Аушрах</w:t>
      </w:r>
      <w:proofErr w:type="spellEnd"/>
      <w:r w:rsidRPr="00D26162">
        <w:rPr>
          <w:lang w:val="ru-RU"/>
        </w:rPr>
        <w:t xml:space="preserve"> напрягся. Если женщина собиралась его убить, то он предпоч</w:t>
      </w:r>
      <w:r w:rsidR="00BF2D7C" w:rsidRPr="00D26162">
        <w:rPr>
          <w:lang w:val="ru-RU"/>
        </w:rPr>
        <w:t>е</w:t>
      </w:r>
      <w:r w:rsidRPr="00D26162">
        <w:rPr>
          <w:lang w:val="ru-RU"/>
        </w:rPr>
        <w:t xml:space="preserve">л бы, чтобы она просто сделала это. </w:t>
      </w:r>
    </w:p>
    <w:p w14:paraId="59B7EF04" w14:textId="77777777" w:rsidR="00C57304" w:rsidRPr="00D26162" w:rsidRDefault="00C57304" w:rsidP="0094125C">
      <w:pPr>
        <w:rPr>
          <w:lang w:val="ru-RU"/>
        </w:rPr>
      </w:pPr>
      <w:r w:rsidRPr="00D26162">
        <w:rPr>
          <w:lang w:val="ru-RU"/>
        </w:rPr>
        <w:t>— М?</w:t>
      </w:r>
    </w:p>
    <w:p w14:paraId="005961DF" w14:textId="7E33B4BF" w:rsidR="00C57304" w:rsidRPr="00D26162" w:rsidRDefault="00C57304" w:rsidP="0094125C">
      <w:pPr>
        <w:rPr>
          <w:lang w:val="ru-RU"/>
        </w:rPr>
      </w:pPr>
      <w:r w:rsidRPr="00D26162">
        <w:rPr>
          <w:lang w:val="ru-RU"/>
        </w:rPr>
        <w:t>— Мне было так тяжело работать на того пиратского пса, — с чувством выплюнула пришедшая. — Но выполнять приказы этих напыщенных тварей — и того хуже. Раньше я работала на схоластов, понимаете? Это было поч</w:t>
      </w:r>
      <w:r w:rsidR="00BF2D7C" w:rsidRPr="00D26162">
        <w:rPr>
          <w:lang w:val="ru-RU"/>
        </w:rPr>
        <w:t>е</w:t>
      </w:r>
      <w:r w:rsidRPr="00D26162">
        <w:rPr>
          <w:lang w:val="ru-RU"/>
        </w:rPr>
        <w:t>тной работой. Я всегда мечтала выбраться отсюда и заняться этим снова. И вс</w:t>
      </w:r>
      <w:r w:rsidR="00BF2D7C" w:rsidRPr="00D26162">
        <w:rPr>
          <w:lang w:val="ru-RU"/>
        </w:rPr>
        <w:t>е</w:t>
      </w:r>
      <w:r w:rsidRPr="00D26162">
        <w:rPr>
          <w:lang w:val="ru-RU"/>
        </w:rPr>
        <w:t xml:space="preserve"> исправить.</w:t>
      </w:r>
    </w:p>
    <w:p w14:paraId="000C4D55" w14:textId="77777777" w:rsidR="00C57304" w:rsidRPr="00D26162" w:rsidRDefault="00C57304" w:rsidP="0094125C">
      <w:pPr>
        <w:rPr>
          <w:lang w:val="ru-RU"/>
        </w:rPr>
      </w:pPr>
      <w:r w:rsidRPr="00D26162">
        <w:rPr>
          <w:lang w:val="ru-RU"/>
        </w:rPr>
        <w:t>— Простите меня, мамзель. Не думаю, что я…</w:t>
      </w:r>
    </w:p>
    <w:p w14:paraId="72FF5486" w14:textId="0178063F" w:rsidR="00C57304" w:rsidRPr="00D26162" w:rsidRDefault="00C57304" w:rsidP="0094125C">
      <w:pPr>
        <w:rPr>
          <w:lang w:val="ru-RU"/>
        </w:rPr>
      </w:pPr>
      <w:r w:rsidRPr="00D26162">
        <w:rPr>
          <w:lang w:val="ru-RU"/>
        </w:rPr>
        <w:t xml:space="preserve">— Я </w:t>
      </w:r>
      <w:proofErr w:type="spellStart"/>
      <w:r w:rsidRPr="00D26162">
        <w:rPr>
          <w:lang w:val="ru-RU"/>
        </w:rPr>
        <w:t>Эджика</w:t>
      </w:r>
      <w:proofErr w:type="spellEnd"/>
      <w:r w:rsidRPr="00D26162">
        <w:rPr>
          <w:lang w:val="ru-RU"/>
        </w:rPr>
        <w:t xml:space="preserve"> </w:t>
      </w:r>
      <w:proofErr w:type="spellStart"/>
      <w:r w:rsidRPr="00D26162">
        <w:rPr>
          <w:lang w:val="ru-RU"/>
        </w:rPr>
        <w:t>Суака</w:t>
      </w:r>
      <w:proofErr w:type="spellEnd"/>
      <w:r w:rsidRPr="00D26162">
        <w:rPr>
          <w:lang w:val="ru-RU"/>
        </w:rPr>
        <w:t xml:space="preserve">, — понизив голос, выпалила женщина. — Послушайте. У нас не так много времени. Я отключила авгуры, но скоро они возобновят работу. На семьдесят восьмой палубе находится подготовленный спасательный шлюп. Вот пистолет. Ох, ваши </w:t>
      </w:r>
      <w:r w:rsidR="0026300E">
        <w:rPr>
          <w:lang w:val="ru-RU"/>
        </w:rPr>
        <w:t>кандалы</w:t>
      </w:r>
      <w:r w:rsidRPr="00D26162">
        <w:rPr>
          <w:lang w:val="ru-RU"/>
        </w:rPr>
        <w:t>... сейчас я с этим разберусь.</w:t>
      </w:r>
    </w:p>
    <w:p w14:paraId="485A8C0F" w14:textId="0823335D" w:rsidR="00C57304" w:rsidRPr="00D26162" w:rsidRDefault="00C57304" w:rsidP="0094125C">
      <w:pPr>
        <w:rPr>
          <w:lang w:val="ru-RU"/>
        </w:rPr>
      </w:pPr>
      <w:proofErr w:type="spellStart"/>
      <w:r w:rsidRPr="00D26162">
        <w:rPr>
          <w:lang w:val="ru-RU"/>
        </w:rPr>
        <w:t>Суака</w:t>
      </w:r>
      <w:proofErr w:type="spellEnd"/>
      <w:r w:rsidRPr="00D26162">
        <w:rPr>
          <w:lang w:val="ru-RU"/>
        </w:rPr>
        <w:t xml:space="preserve"> порылась в рюкзаке, вытащив оттуда </w:t>
      </w:r>
      <w:proofErr w:type="spellStart"/>
      <w:r w:rsidRPr="00D26162">
        <w:rPr>
          <w:lang w:val="ru-RU"/>
        </w:rPr>
        <w:t>автопистолет</w:t>
      </w:r>
      <w:proofErr w:type="spellEnd"/>
      <w:r w:rsidRPr="00D26162">
        <w:rPr>
          <w:lang w:val="ru-RU"/>
        </w:rPr>
        <w:t xml:space="preserve"> и отмычку. Исповедник быстро избавился от </w:t>
      </w:r>
      <w:r w:rsidR="0026300E">
        <w:rPr>
          <w:lang w:val="ru-RU"/>
        </w:rPr>
        <w:t>оков</w:t>
      </w:r>
      <w:r w:rsidRPr="00D26162">
        <w:rPr>
          <w:lang w:val="ru-RU"/>
        </w:rPr>
        <w:t xml:space="preserve"> и вскоре уже растирал лодыжки, пытаясь разогнать кровь.</w:t>
      </w:r>
    </w:p>
    <w:p w14:paraId="54BBE481" w14:textId="34C31054" w:rsidR="00C57304" w:rsidRPr="00D26162" w:rsidRDefault="00C57304" w:rsidP="0094125C">
      <w:pPr>
        <w:rPr>
          <w:lang w:val="ru-RU"/>
        </w:rPr>
      </w:pPr>
      <w:r w:rsidRPr="00D26162">
        <w:rPr>
          <w:lang w:val="ru-RU"/>
        </w:rPr>
        <w:t>— Они не осознавали, какое богохульство совершили. Я всегда вздрагивала, когда Волки говорили о вас, но они этого не замечали. Мне очень жаль. За вс</w:t>
      </w:r>
      <w:r w:rsidR="00BF2D7C" w:rsidRPr="00D26162">
        <w:rPr>
          <w:lang w:val="ru-RU"/>
        </w:rPr>
        <w:t>е</w:t>
      </w:r>
      <w:r w:rsidRPr="00D26162">
        <w:rPr>
          <w:lang w:val="ru-RU"/>
        </w:rPr>
        <w:t>.</w:t>
      </w:r>
    </w:p>
    <w:p w14:paraId="473A0686" w14:textId="188864E6" w:rsidR="00C57304" w:rsidRPr="00D26162" w:rsidRDefault="00C57304" w:rsidP="0094125C">
      <w:pPr>
        <w:rPr>
          <w:lang w:val="ru-RU"/>
        </w:rPr>
      </w:pPr>
      <w:r w:rsidRPr="00D26162">
        <w:rPr>
          <w:lang w:val="ru-RU"/>
        </w:rPr>
        <w:t>Происходящее было непросто осмыслить. Вс</w:t>
      </w:r>
      <w:r w:rsidR="00BF2D7C" w:rsidRPr="00D26162">
        <w:rPr>
          <w:lang w:val="ru-RU"/>
        </w:rPr>
        <w:t>е</w:t>
      </w:r>
      <w:r w:rsidRPr="00D26162">
        <w:rPr>
          <w:lang w:val="ru-RU"/>
        </w:rPr>
        <w:t xml:space="preserve"> это стало такой неожиданностью. </w:t>
      </w:r>
      <w:proofErr w:type="spellStart"/>
      <w:r w:rsidRPr="00D26162">
        <w:rPr>
          <w:lang w:val="ru-RU"/>
        </w:rPr>
        <w:t>Клэйв</w:t>
      </w:r>
      <w:proofErr w:type="spellEnd"/>
      <w:r w:rsidRPr="00D26162">
        <w:rPr>
          <w:lang w:val="ru-RU"/>
        </w:rPr>
        <w:t xml:space="preserve"> даже и не молился о подобном вот уже несколько месяцев.</w:t>
      </w:r>
    </w:p>
    <w:p w14:paraId="18191E78" w14:textId="0EE16C09" w:rsidR="00C57304" w:rsidRPr="00D26162" w:rsidRDefault="00C57304" w:rsidP="0094125C">
      <w:pPr>
        <w:rPr>
          <w:lang w:val="ru-RU"/>
        </w:rPr>
      </w:pPr>
      <w:r w:rsidRPr="00D26162">
        <w:rPr>
          <w:lang w:val="ru-RU"/>
        </w:rPr>
        <w:t>— Ты молодец, дитя мо</w:t>
      </w:r>
      <w:r w:rsidR="00BF2D7C" w:rsidRPr="00D26162">
        <w:rPr>
          <w:lang w:val="ru-RU"/>
        </w:rPr>
        <w:t>е</w:t>
      </w:r>
      <w:r w:rsidRPr="00D26162">
        <w:rPr>
          <w:lang w:val="ru-RU"/>
        </w:rPr>
        <w:t>, — сказал исповедник, чувствуя, что приходится действовать вслепую. Кем она его считала? Каким-то святым? — Я абсолютно уверен, что ты сотворена именно для этого.</w:t>
      </w:r>
    </w:p>
    <w:p w14:paraId="16B2A8A1" w14:textId="77777777" w:rsidR="00C57304" w:rsidRPr="00D26162" w:rsidRDefault="00C57304" w:rsidP="0094125C">
      <w:pPr>
        <w:rPr>
          <w:lang w:val="ru-RU"/>
        </w:rPr>
      </w:pPr>
      <w:proofErr w:type="spellStart"/>
      <w:r w:rsidRPr="00D26162">
        <w:rPr>
          <w:lang w:val="ru-RU"/>
        </w:rPr>
        <w:t>Суака</w:t>
      </w:r>
      <w:proofErr w:type="spellEnd"/>
      <w:r w:rsidRPr="00D26162">
        <w:rPr>
          <w:lang w:val="ru-RU"/>
        </w:rPr>
        <w:t xml:space="preserve"> быстро улыбнулась и протянула пакет с едой, комбинезон и аптечку: </w:t>
      </w:r>
    </w:p>
    <w:p w14:paraId="5EFBE375" w14:textId="3563B1F2" w:rsidR="00C57304" w:rsidRPr="00D26162" w:rsidRDefault="00C57304" w:rsidP="0094125C">
      <w:pPr>
        <w:rPr>
          <w:lang w:val="ru-RU"/>
        </w:rPr>
      </w:pPr>
      <w:r w:rsidRPr="00D26162">
        <w:rPr>
          <w:lang w:val="ru-RU"/>
        </w:rPr>
        <w:t>— Я не испытываю к ним ненависти. Это вс</w:t>
      </w:r>
      <w:r w:rsidR="00BF2D7C" w:rsidRPr="00D26162">
        <w:rPr>
          <w:lang w:val="ru-RU"/>
        </w:rPr>
        <w:t>е</w:t>
      </w:r>
      <w:r w:rsidRPr="00D26162">
        <w:rPr>
          <w:lang w:val="ru-RU"/>
        </w:rPr>
        <w:t xml:space="preserve"> по невежеству. Но у меня был шанс, и я должна была им воспользоваться.</w:t>
      </w:r>
    </w:p>
    <w:p w14:paraId="0051D779" w14:textId="77777777" w:rsidR="00C57304" w:rsidRPr="00D26162" w:rsidRDefault="00C57304" w:rsidP="0094125C">
      <w:pPr>
        <w:rPr>
          <w:lang w:val="ru-RU"/>
        </w:rPr>
      </w:pPr>
      <w:proofErr w:type="spellStart"/>
      <w:r w:rsidRPr="00D26162">
        <w:rPr>
          <w:lang w:val="ru-RU"/>
        </w:rPr>
        <w:t>Аушрах</w:t>
      </w:r>
      <w:proofErr w:type="spellEnd"/>
      <w:r w:rsidRPr="00D26162">
        <w:rPr>
          <w:lang w:val="ru-RU"/>
        </w:rPr>
        <w:t xml:space="preserve"> встал, натянул комбинезон, проверил пистолет. </w:t>
      </w:r>
    </w:p>
    <w:p w14:paraId="5EC3F9DF" w14:textId="5ABAFA5A" w:rsidR="00C57304" w:rsidRPr="00D26162" w:rsidRDefault="00C57304" w:rsidP="0094125C">
      <w:pPr>
        <w:rPr>
          <w:lang w:val="ru-RU"/>
        </w:rPr>
      </w:pPr>
      <w:r w:rsidRPr="00D26162">
        <w:rPr>
          <w:lang w:val="ru-RU"/>
        </w:rPr>
        <w:t>— Я чувствовал, что ты идешь за мной. В моих снах. Даже в самые тяж</w:t>
      </w:r>
      <w:r w:rsidR="00BF2D7C" w:rsidRPr="00D26162">
        <w:rPr>
          <w:lang w:val="ru-RU"/>
        </w:rPr>
        <w:t>е</w:t>
      </w:r>
      <w:r w:rsidRPr="00D26162">
        <w:rPr>
          <w:lang w:val="ru-RU"/>
        </w:rPr>
        <w:t>лые моменты мы никогда не остаемся одни. Но скажи мне кое-что, дитя: это благословенная, добродетельная работа, хотя, должен признать, я не до конца понимаю все детали. Мы находимся в бою, так? Что ты намеревалась делать дальше?</w:t>
      </w:r>
    </w:p>
    <w:p w14:paraId="1F55D3B4" w14:textId="2C9441E3" w:rsidR="00C57304" w:rsidRPr="00D26162" w:rsidRDefault="00C57304" w:rsidP="0094125C">
      <w:pPr>
        <w:rPr>
          <w:lang w:val="ru-RU"/>
        </w:rPr>
      </w:pPr>
      <w:r w:rsidRPr="00D26162">
        <w:rPr>
          <w:lang w:val="ru-RU"/>
        </w:rPr>
        <w:lastRenderedPageBreak/>
        <w:t xml:space="preserve">— В правом секторе стоит ордер </w:t>
      </w:r>
      <w:proofErr w:type="spellStart"/>
      <w:r w:rsidRPr="00D26162">
        <w:rPr>
          <w:lang w:val="ru-RU"/>
        </w:rPr>
        <w:t>Экклезиархии</w:t>
      </w:r>
      <w:proofErr w:type="spellEnd"/>
      <w:r w:rsidRPr="00D26162">
        <w:rPr>
          <w:lang w:val="ru-RU"/>
        </w:rPr>
        <w:t>. Волкам прид</w:t>
      </w:r>
      <w:r w:rsidR="00BF2D7C" w:rsidRPr="00D26162">
        <w:rPr>
          <w:lang w:val="ru-RU"/>
        </w:rPr>
        <w:t>е</w:t>
      </w:r>
      <w:r w:rsidRPr="00D26162">
        <w:rPr>
          <w:lang w:val="ru-RU"/>
        </w:rPr>
        <w:t>тся немедленно направиться к ним, они в безвыходном положении. Отправитесь сейчас, и спасательная капсула сможет вас доставить. Пока Волки что-то заметят, она будет уже далеко, а вы — в безопасности.</w:t>
      </w:r>
    </w:p>
    <w:p w14:paraId="3AA773A3" w14:textId="54464358" w:rsidR="00C57304" w:rsidRPr="00D26162" w:rsidRDefault="00C57304" w:rsidP="0094125C">
      <w:pPr>
        <w:rPr>
          <w:lang w:val="ru-RU"/>
        </w:rPr>
      </w:pPr>
      <w:r w:rsidRPr="00D26162">
        <w:rPr>
          <w:lang w:val="ru-RU"/>
        </w:rPr>
        <w:t>Святой Трон. Она вс</w:t>
      </w:r>
      <w:r w:rsidR="00BF2D7C" w:rsidRPr="00D26162">
        <w:rPr>
          <w:lang w:val="ru-RU"/>
        </w:rPr>
        <w:t>е</w:t>
      </w:r>
      <w:r w:rsidRPr="00D26162">
        <w:rPr>
          <w:lang w:val="ru-RU"/>
        </w:rPr>
        <w:t xml:space="preserve"> продумала. Конечно, </w:t>
      </w:r>
      <w:proofErr w:type="spellStart"/>
      <w:r w:rsidRPr="00D26162">
        <w:rPr>
          <w:lang w:val="ru-RU"/>
        </w:rPr>
        <w:t>Клэйва</w:t>
      </w:r>
      <w:proofErr w:type="spellEnd"/>
      <w:r w:rsidRPr="00D26162">
        <w:rPr>
          <w:lang w:val="ru-RU"/>
        </w:rPr>
        <w:t xml:space="preserve"> могло разнести на атомы при перел</w:t>
      </w:r>
      <w:r w:rsidR="00BF2D7C" w:rsidRPr="00D26162">
        <w:rPr>
          <w:lang w:val="ru-RU"/>
        </w:rPr>
        <w:t>е</w:t>
      </w:r>
      <w:r w:rsidRPr="00D26162">
        <w:rPr>
          <w:lang w:val="ru-RU"/>
        </w:rPr>
        <w:t>те или уничтожить дружественным огн</w:t>
      </w:r>
      <w:r w:rsidR="00BF2D7C" w:rsidRPr="00D26162">
        <w:rPr>
          <w:lang w:val="ru-RU"/>
        </w:rPr>
        <w:t>е</w:t>
      </w:r>
      <w:r w:rsidRPr="00D26162">
        <w:rPr>
          <w:lang w:val="ru-RU"/>
        </w:rPr>
        <w:t xml:space="preserve">м </w:t>
      </w:r>
      <w:proofErr w:type="spellStart"/>
      <w:r w:rsidRPr="00D26162">
        <w:rPr>
          <w:lang w:val="ru-RU"/>
        </w:rPr>
        <w:t>Экклезиархии</w:t>
      </w:r>
      <w:proofErr w:type="spellEnd"/>
      <w:r w:rsidRPr="00D26162">
        <w:rPr>
          <w:lang w:val="ru-RU"/>
        </w:rPr>
        <w:t>, пока он добер</w:t>
      </w:r>
      <w:r w:rsidR="00BF2D7C" w:rsidRPr="00D26162">
        <w:rPr>
          <w:lang w:val="ru-RU"/>
        </w:rPr>
        <w:t>е</w:t>
      </w:r>
      <w:r w:rsidRPr="00D26162">
        <w:rPr>
          <w:lang w:val="ru-RU"/>
        </w:rPr>
        <w:t>тся, но попробовать стоило. Это всяко лучше, чем гнить в этой ржавеющей куче дерьма, пока Космические Волки высокомерно наблюдают, как вс</w:t>
      </w:r>
      <w:r w:rsidR="00BF2D7C" w:rsidRPr="00D26162">
        <w:rPr>
          <w:lang w:val="ru-RU"/>
        </w:rPr>
        <w:t>е</w:t>
      </w:r>
      <w:r w:rsidRPr="00D26162">
        <w:rPr>
          <w:lang w:val="ru-RU"/>
        </w:rPr>
        <w:t xml:space="preserve"> рв</w:t>
      </w:r>
      <w:r w:rsidR="00BF2D7C" w:rsidRPr="00D26162">
        <w:rPr>
          <w:lang w:val="ru-RU"/>
        </w:rPr>
        <w:t>е</w:t>
      </w:r>
      <w:r w:rsidRPr="00D26162">
        <w:rPr>
          <w:lang w:val="ru-RU"/>
        </w:rPr>
        <w:t xml:space="preserve">тся на части. </w:t>
      </w:r>
    </w:p>
    <w:p w14:paraId="450C067C" w14:textId="5C2DAD9D" w:rsidR="00C57304" w:rsidRPr="00D26162" w:rsidRDefault="00C57304" w:rsidP="0094125C">
      <w:pPr>
        <w:rPr>
          <w:lang w:val="ru-RU"/>
        </w:rPr>
      </w:pPr>
      <w:r w:rsidRPr="00D26162">
        <w:rPr>
          <w:lang w:val="ru-RU"/>
        </w:rPr>
        <w:t xml:space="preserve">Исповедник потянулся к </w:t>
      </w:r>
      <w:proofErr w:type="spellStart"/>
      <w:r w:rsidRPr="00D26162">
        <w:rPr>
          <w:lang w:val="ru-RU"/>
        </w:rPr>
        <w:t>Суаке</w:t>
      </w:r>
      <w:proofErr w:type="spellEnd"/>
      <w:r w:rsidRPr="00D26162">
        <w:rPr>
          <w:lang w:val="ru-RU"/>
        </w:rPr>
        <w:t>, взял е</w:t>
      </w:r>
      <w:r w:rsidR="00BF2D7C" w:rsidRPr="00D26162">
        <w:rPr>
          <w:lang w:val="ru-RU"/>
        </w:rPr>
        <w:t>е</w:t>
      </w:r>
      <w:r w:rsidRPr="00D26162">
        <w:rPr>
          <w:lang w:val="ru-RU"/>
        </w:rPr>
        <w:t xml:space="preserve"> за руку и сжал.</w:t>
      </w:r>
    </w:p>
    <w:p w14:paraId="7961ADD1" w14:textId="77777777" w:rsidR="00C57304" w:rsidRPr="00D26162" w:rsidRDefault="00C57304" w:rsidP="0094125C">
      <w:pPr>
        <w:rPr>
          <w:lang w:val="ru-RU"/>
        </w:rPr>
      </w:pPr>
      <w:r w:rsidRPr="00D26162">
        <w:rPr>
          <w:lang w:val="ru-RU"/>
        </w:rPr>
        <w:t>— Прекрасно, — с теплотой сказал он. — Но разве ты не волнуешься, сестра? За себя, когда они узнают, что ты здесь натворила?</w:t>
      </w:r>
    </w:p>
    <w:p w14:paraId="335624E9" w14:textId="5C069E71" w:rsidR="00C57304" w:rsidRPr="00D26162" w:rsidRDefault="0071343D" w:rsidP="0094125C">
      <w:pPr>
        <w:rPr>
          <w:lang w:val="ru-RU"/>
        </w:rPr>
      </w:pPr>
      <w:proofErr w:type="spellStart"/>
      <w:r>
        <w:rPr>
          <w:lang w:val="ru-RU"/>
        </w:rPr>
        <w:t>Суака</w:t>
      </w:r>
      <w:proofErr w:type="spellEnd"/>
      <w:r w:rsidR="00C57304" w:rsidRPr="00D26162">
        <w:rPr>
          <w:lang w:val="ru-RU"/>
        </w:rPr>
        <w:t xml:space="preserve"> впервые выглядела озадаченной. </w:t>
      </w:r>
    </w:p>
    <w:p w14:paraId="0AD2CD66" w14:textId="77777777" w:rsidR="00C57304" w:rsidRPr="00D26162" w:rsidRDefault="00C57304" w:rsidP="0094125C">
      <w:pPr>
        <w:rPr>
          <w:lang w:val="ru-RU"/>
        </w:rPr>
      </w:pPr>
      <w:r w:rsidRPr="00D26162">
        <w:rPr>
          <w:lang w:val="ru-RU"/>
        </w:rPr>
        <w:t>— С чего бы? — спросила она. — Ведь я иду с вами.</w:t>
      </w:r>
    </w:p>
    <w:p w14:paraId="541E71DC" w14:textId="05BCEC2E" w:rsidR="00C57304" w:rsidRPr="00D26162" w:rsidRDefault="00C57304" w:rsidP="0094125C">
      <w:pPr>
        <w:rPr>
          <w:lang w:val="ru-RU"/>
        </w:rPr>
      </w:pPr>
      <w:r w:rsidRPr="00D26162">
        <w:rPr>
          <w:lang w:val="ru-RU"/>
        </w:rPr>
        <w:t>Сердце ушло в пятки. Ну почему простофилям, слабакам и нищим всегда так нужно за него цепляться? Почему они не могут просто сослужить свою службу и уйти? Что он сделал, чтобы заслужить эту на</w:t>
      </w:r>
      <w:r w:rsidR="00907DBA" w:rsidRPr="00D26162">
        <w:rPr>
          <w:lang w:val="ru-RU"/>
        </w:rPr>
        <w:t>зой</w:t>
      </w:r>
      <w:r w:rsidRPr="00D26162">
        <w:rPr>
          <w:lang w:val="ru-RU"/>
        </w:rPr>
        <w:t>ливую компанию дура</w:t>
      </w:r>
      <w:r w:rsidR="0071343D">
        <w:rPr>
          <w:lang w:val="ru-RU"/>
        </w:rPr>
        <w:t>чья</w:t>
      </w:r>
      <w:r w:rsidRPr="00D26162">
        <w:rPr>
          <w:lang w:val="ru-RU"/>
        </w:rPr>
        <w:t xml:space="preserve">? </w:t>
      </w:r>
    </w:p>
    <w:p w14:paraId="2F02DA6B" w14:textId="77777777" w:rsidR="00C57304" w:rsidRPr="00D26162" w:rsidRDefault="00C57304" w:rsidP="0094125C">
      <w:pPr>
        <w:rPr>
          <w:lang w:val="ru-RU"/>
        </w:rPr>
      </w:pPr>
      <w:proofErr w:type="spellStart"/>
      <w:r w:rsidRPr="00D26162">
        <w:rPr>
          <w:lang w:val="ru-RU"/>
        </w:rPr>
        <w:t>Клэйв</w:t>
      </w:r>
      <w:proofErr w:type="spellEnd"/>
      <w:r w:rsidRPr="00D26162">
        <w:rPr>
          <w:lang w:val="ru-RU"/>
        </w:rPr>
        <w:t xml:space="preserve"> </w:t>
      </w:r>
      <w:proofErr w:type="spellStart"/>
      <w:r w:rsidRPr="00D26162">
        <w:rPr>
          <w:lang w:val="ru-RU"/>
        </w:rPr>
        <w:t>Аушрах</w:t>
      </w:r>
      <w:proofErr w:type="spellEnd"/>
      <w:r w:rsidRPr="00D26162">
        <w:rPr>
          <w:lang w:val="ru-RU"/>
        </w:rPr>
        <w:t xml:space="preserve"> широко улыбнулся и снова сжал руку женщины.</w:t>
      </w:r>
    </w:p>
    <w:p w14:paraId="64146D52" w14:textId="0D5FC854" w:rsidR="00C57304" w:rsidRPr="00D26162" w:rsidRDefault="00C57304" w:rsidP="0094125C">
      <w:pPr>
        <w:rPr>
          <w:lang w:val="ru-RU"/>
        </w:rPr>
      </w:pPr>
      <w:r w:rsidRPr="00D26162">
        <w:rPr>
          <w:lang w:val="ru-RU"/>
        </w:rPr>
        <w:t>— Именно это я и надеялся услышать, — сказал он ей. — Пойд</w:t>
      </w:r>
      <w:r w:rsidR="00BF2D7C" w:rsidRPr="00D26162">
        <w:rPr>
          <w:lang w:val="ru-RU"/>
        </w:rPr>
        <w:t>е</w:t>
      </w:r>
      <w:r w:rsidRPr="00D26162">
        <w:rPr>
          <w:lang w:val="ru-RU"/>
        </w:rPr>
        <w:t xml:space="preserve">м же: через мгновение нас наверняка начнут преследовать. </w:t>
      </w:r>
    </w:p>
    <w:p w14:paraId="7EB2C1A5" w14:textId="77777777" w:rsidR="00C57304" w:rsidRPr="00D26162" w:rsidRDefault="00C57304" w:rsidP="00C57304">
      <w:pPr>
        <w:ind w:firstLineChars="300" w:firstLine="720"/>
        <w:rPr>
          <w:rFonts w:cs="Times New Roman"/>
          <w:szCs w:val="24"/>
          <w:lang w:val="ru-RU"/>
        </w:rPr>
      </w:pPr>
    </w:p>
    <w:p w14:paraId="5FBE35B3" w14:textId="77777777" w:rsidR="00C57304" w:rsidRPr="00D26162" w:rsidRDefault="00C57304" w:rsidP="005F09C4">
      <w:pPr>
        <w:pStyle w:val="2"/>
        <w:rPr>
          <w:lang w:val="ru-RU"/>
        </w:rPr>
      </w:pPr>
      <w:r w:rsidRPr="00D26162">
        <w:rPr>
          <w:lang w:val="ru-RU"/>
        </w:rPr>
        <w:t>Глава двенадцатая</w:t>
      </w:r>
    </w:p>
    <w:p w14:paraId="1F1F0D57" w14:textId="77777777" w:rsidR="00C57304" w:rsidRPr="00D26162" w:rsidRDefault="00C57304" w:rsidP="00C57304">
      <w:pPr>
        <w:ind w:firstLineChars="235" w:firstLine="566"/>
        <w:rPr>
          <w:rFonts w:cs="Times New Roman"/>
          <w:b/>
          <w:szCs w:val="24"/>
          <w:lang w:val="ru-RU"/>
        </w:rPr>
      </w:pPr>
    </w:p>
    <w:p w14:paraId="054F7902" w14:textId="2516F7CC" w:rsidR="00C57304" w:rsidRPr="00D26162" w:rsidRDefault="00C57304" w:rsidP="0094125C">
      <w:pPr>
        <w:rPr>
          <w:lang w:val="ru-RU"/>
        </w:rPr>
      </w:pPr>
      <w:proofErr w:type="spellStart"/>
      <w:r w:rsidRPr="00D26162">
        <w:rPr>
          <w:lang w:val="ru-RU"/>
        </w:rPr>
        <w:t>Гуннлаугуру</w:t>
      </w:r>
      <w:proofErr w:type="spellEnd"/>
      <w:r w:rsidRPr="00D26162">
        <w:rPr>
          <w:lang w:val="ru-RU"/>
        </w:rPr>
        <w:t xml:space="preserve"> нравился этот мир. Нравился его душок, нравилась его стихийная жестокость. Было бы здорово задержаться здесь — дать бой, расколоть кое-кому череп, пока вокруг сверкают молнии и полыхают пожары. Несомненно, скоро мир пад</w:t>
      </w:r>
      <w:r w:rsidR="00BF2D7C" w:rsidRPr="00D26162">
        <w:rPr>
          <w:lang w:val="ru-RU"/>
        </w:rPr>
        <w:t>е</w:t>
      </w:r>
      <w:r w:rsidRPr="00D26162">
        <w:rPr>
          <w:lang w:val="ru-RU"/>
        </w:rPr>
        <w:t xml:space="preserve">т — это уже предрешено, но Космические Волки всегда любили судьбоносные битвы, о которых слагают саги. Ведь важно не то, как ты жил, а то, как ты умер — </w:t>
      </w:r>
      <w:r w:rsidRPr="00D26162">
        <w:rPr>
          <w:i/>
          <w:lang w:val="ru-RU"/>
        </w:rPr>
        <w:t>хороша</w:t>
      </w:r>
      <w:r w:rsidRPr="00D26162">
        <w:rPr>
          <w:lang w:val="ru-RU"/>
        </w:rPr>
        <w:t xml:space="preserve"> ли была твоя смерть? Стоял ли ты до самого конца, бросая вызов всему миру? Лежали ли у твоих ног груды вражеских тел? Именно так </w:t>
      </w:r>
      <w:proofErr w:type="spellStart"/>
      <w:r w:rsidRPr="00D26162">
        <w:rPr>
          <w:lang w:val="ru-RU"/>
        </w:rPr>
        <w:t>Гуннлаугур</w:t>
      </w:r>
      <w:proofErr w:type="spellEnd"/>
      <w:r w:rsidRPr="00D26162">
        <w:rPr>
          <w:lang w:val="ru-RU"/>
        </w:rPr>
        <w:t xml:space="preserve"> и намеревался окончить свою жизнь: глядя врагам в глаза и призывая их вернуться, чтобы в последний раз испытать на прочность свои когти против его молота.</w:t>
      </w:r>
    </w:p>
    <w:p w14:paraId="54E1F042" w14:textId="77777777" w:rsidR="00C57304" w:rsidRPr="00D26162" w:rsidRDefault="00C57304" w:rsidP="0094125C">
      <w:pPr>
        <w:rPr>
          <w:lang w:val="ru-RU"/>
        </w:rPr>
      </w:pPr>
      <w:r w:rsidRPr="00D26162">
        <w:rPr>
          <w:lang w:val="ru-RU"/>
        </w:rPr>
        <w:t xml:space="preserve">Лишиться такого конца — вот какой судьбы действительно стоило опасаться. Вот почему эта охота так много для них значила. Если Ингвар прав, а </w:t>
      </w:r>
      <w:proofErr w:type="spellStart"/>
      <w:r w:rsidRPr="00D26162">
        <w:rPr>
          <w:lang w:val="ru-RU"/>
        </w:rPr>
        <w:t>Гуннлаугур</w:t>
      </w:r>
      <w:proofErr w:type="spellEnd"/>
      <w:r w:rsidRPr="00D26162">
        <w:rPr>
          <w:lang w:val="ru-RU"/>
        </w:rPr>
        <w:t xml:space="preserve"> был в этом уверен, то многие его братьев по Ордену погибли напрасно: их нити оборваны врагом, который так и не показал своего лица. За подобное нужно мстить, даже если это будет стоить стае всего. Имя </w:t>
      </w:r>
      <w:proofErr w:type="spellStart"/>
      <w:r w:rsidRPr="00D26162">
        <w:rPr>
          <w:lang w:val="ru-RU"/>
        </w:rPr>
        <w:t>Фенриса</w:t>
      </w:r>
      <w:proofErr w:type="spellEnd"/>
      <w:r w:rsidRPr="00D26162">
        <w:rPr>
          <w:lang w:val="ru-RU"/>
        </w:rPr>
        <w:t xml:space="preserve"> можно произносить с ненавистью, можно с презрением, но глумиться над ним — никогда. </w:t>
      </w:r>
    </w:p>
    <w:p w14:paraId="7ACAE618" w14:textId="46DA79DB" w:rsidR="00C57304" w:rsidRPr="00D26162" w:rsidRDefault="00C57304" w:rsidP="0094125C">
      <w:pPr>
        <w:rPr>
          <w:lang w:val="ru-RU"/>
        </w:rPr>
      </w:pPr>
      <w:proofErr w:type="spellStart"/>
      <w:r w:rsidRPr="00D26162">
        <w:rPr>
          <w:lang w:val="ru-RU"/>
        </w:rPr>
        <w:t>Раскалыватель</w:t>
      </w:r>
      <w:proofErr w:type="spellEnd"/>
      <w:r w:rsidRPr="00D26162">
        <w:rPr>
          <w:lang w:val="ru-RU"/>
        </w:rPr>
        <w:t xml:space="preserve"> Черепов перепрыгнул через баррикаду, грузно приземлившись на палубу за ней, и немедленно переш</w:t>
      </w:r>
      <w:r w:rsidR="00BF2D7C" w:rsidRPr="00D26162">
        <w:rPr>
          <w:lang w:val="ru-RU"/>
        </w:rPr>
        <w:t>е</w:t>
      </w:r>
      <w:r w:rsidRPr="00D26162">
        <w:rPr>
          <w:lang w:val="ru-RU"/>
        </w:rPr>
        <w:t>л на бег, чтобы скорее добраться до врага. Бальдр следовал за ним по пятам, — бежал изо всех сил, на мгновение отринув пораженческие настроения. Оба космодесантника находились на правом фланге длинной палубы; огибая край вытянутого, уходящего в пустоту, обрыва, они мчались по изломанному ландшафту из разрушенных зубчатых стен и настила.</w:t>
      </w:r>
    </w:p>
    <w:p w14:paraId="54EA29EB" w14:textId="77777777" w:rsidR="00C57304" w:rsidRPr="00D26162" w:rsidRDefault="00C57304" w:rsidP="0094125C">
      <w:pPr>
        <w:rPr>
          <w:lang w:val="ru-RU"/>
        </w:rPr>
      </w:pPr>
      <w:r w:rsidRPr="00D26162">
        <w:rPr>
          <w:lang w:val="ru-RU"/>
        </w:rPr>
        <w:lastRenderedPageBreak/>
        <w:t xml:space="preserve">В это же время Ингвар и </w:t>
      </w:r>
      <w:proofErr w:type="spellStart"/>
      <w:r w:rsidRPr="00D26162">
        <w:rPr>
          <w:lang w:val="ru-RU"/>
        </w:rPr>
        <w:t>Ольгейр</w:t>
      </w:r>
      <w:proofErr w:type="spellEnd"/>
      <w:r w:rsidRPr="00D26162">
        <w:rPr>
          <w:lang w:val="ru-RU"/>
        </w:rPr>
        <w:t xml:space="preserve"> заходили противнику в левый фланг, прячась в глубокой тени от громадной буровой установки. Никто из Космических Волков не активировал разрушительные поля силового оружия; все передвигались бесшумно, пригнувшись, и стелились по земле, словно клубы дыма и впереди, и за спиной у них. </w:t>
      </w:r>
    </w:p>
    <w:p w14:paraId="3656F84F" w14:textId="184DF399" w:rsidR="00C57304" w:rsidRPr="00D26162" w:rsidRDefault="00C57304" w:rsidP="0094125C">
      <w:pPr>
        <w:rPr>
          <w:lang w:val="ru-RU"/>
        </w:rPr>
      </w:pPr>
      <w:proofErr w:type="spellStart"/>
      <w:r w:rsidRPr="00D26162">
        <w:rPr>
          <w:lang w:val="ru-RU"/>
        </w:rPr>
        <w:t>Нефорт</w:t>
      </w:r>
      <w:proofErr w:type="spellEnd"/>
      <w:r w:rsidRPr="00D26162">
        <w:rPr>
          <w:lang w:val="ru-RU"/>
        </w:rPr>
        <w:t xml:space="preserve"> вырвался из укрытия гораздо раньше, и его войска вс</w:t>
      </w:r>
      <w:r w:rsidR="00BF2D7C" w:rsidRPr="00D26162">
        <w:rPr>
          <w:lang w:val="ru-RU"/>
        </w:rPr>
        <w:t>е</w:t>
      </w:r>
      <w:r w:rsidRPr="00D26162">
        <w:rPr>
          <w:lang w:val="ru-RU"/>
        </w:rPr>
        <w:t xml:space="preserve"> ещ</w:t>
      </w:r>
      <w:r w:rsidR="00BF2D7C" w:rsidRPr="00D26162">
        <w:rPr>
          <w:lang w:val="ru-RU"/>
        </w:rPr>
        <w:t>е</w:t>
      </w:r>
      <w:r w:rsidRPr="00D26162">
        <w:rPr>
          <w:lang w:val="ru-RU"/>
        </w:rPr>
        <w:t xml:space="preserve"> продвигались к центру палубы, пробиваясь сквозь бреши в плотных баррикадах, закрепляясь, а затем перегруппировываясь, чтобы вскоре снова начать прорыв. И хотя люди </w:t>
      </w:r>
      <w:proofErr w:type="spellStart"/>
      <w:r w:rsidRPr="00D26162">
        <w:rPr>
          <w:lang w:val="ru-RU"/>
        </w:rPr>
        <w:t>Нефорта</w:t>
      </w:r>
      <w:proofErr w:type="spellEnd"/>
      <w:r w:rsidRPr="00D26162">
        <w:rPr>
          <w:lang w:val="ru-RU"/>
        </w:rPr>
        <w:t xml:space="preserve"> продвигались довольно тихо, неприятель заметил их приближение практически сразу, едва они появились. Ренегаты отреагировали молниеносно: подтянув бронетехнику, они двинулись впер</w:t>
      </w:r>
      <w:r w:rsidR="00BF2D7C" w:rsidRPr="00D26162">
        <w:rPr>
          <w:lang w:val="ru-RU"/>
        </w:rPr>
        <w:t>е</w:t>
      </w:r>
      <w:r w:rsidRPr="00D26162">
        <w:rPr>
          <w:lang w:val="ru-RU"/>
        </w:rPr>
        <w:t>д, и каждая огневая платформа шла, окруженная взводом бегущих пехотинцев. Танки быстро вышли на расстояние ведения огня и начали уничтожение уцелевших зданий, оказавшихся на их пути; склонив орудия, они превращали палубу в водоворот разлетающейся каменной кладки.</w:t>
      </w:r>
    </w:p>
    <w:p w14:paraId="4180C3AB" w14:textId="77777777" w:rsidR="00C57304" w:rsidRPr="00D26162" w:rsidRDefault="00C57304" w:rsidP="0094125C">
      <w:pPr>
        <w:rPr>
          <w:lang w:val="ru-RU"/>
        </w:rPr>
      </w:pPr>
      <w:r w:rsidRPr="00D26162">
        <w:rPr>
          <w:lang w:val="ru-RU"/>
        </w:rPr>
        <w:t xml:space="preserve">Космическим Волкам это было на руку: поднявшаяся пылевая завеса замаскировала их продвижение. Они обошли </w:t>
      </w:r>
      <w:proofErr w:type="spellStart"/>
      <w:r w:rsidRPr="00D26162">
        <w:rPr>
          <w:lang w:val="ru-RU"/>
        </w:rPr>
        <w:t>Нефорта</w:t>
      </w:r>
      <w:proofErr w:type="spellEnd"/>
      <w:r w:rsidRPr="00D26162">
        <w:rPr>
          <w:lang w:val="ru-RU"/>
        </w:rPr>
        <w:t xml:space="preserve"> с флангов, держась на значительном удалении от своих позиций, и наконец устремились навстречу приближающимся врагам.</w:t>
      </w:r>
    </w:p>
    <w:p w14:paraId="03DF5037" w14:textId="77777777" w:rsidR="00C57304" w:rsidRPr="00D26162" w:rsidRDefault="00C57304" w:rsidP="0094125C">
      <w:pPr>
        <w:rPr>
          <w:lang w:val="ru-RU"/>
        </w:rPr>
      </w:pPr>
      <w:r w:rsidRPr="00D26162">
        <w:rPr>
          <w:lang w:val="ru-RU"/>
        </w:rPr>
        <w:t xml:space="preserve">Как только космодесантники дошли до них, у предателей не осталось ни единого шанса. Они были полностью связаны атакой на солдат </w:t>
      </w:r>
      <w:proofErr w:type="spellStart"/>
      <w:r w:rsidRPr="00D26162">
        <w:rPr>
          <w:lang w:val="ru-RU"/>
        </w:rPr>
        <w:t>Ояды</w:t>
      </w:r>
      <w:proofErr w:type="spellEnd"/>
      <w:r w:rsidRPr="00D26162">
        <w:rPr>
          <w:lang w:val="ru-RU"/>
        </w:rPr>
        <w:t xml:space="preserve">, которые наступали на них с фронта, и сомкнувшиеся из дыма «клещи» застали ренегатов врасплох. Первым атаковал </w:t>
      </w:r>
      <w:proofErr w:type="spellStart"/>
      <w:r w:rsidRPr="00D26162">
        <w:rPr>
          <w:lang w:val="ru-RU"/>
        </w:rPr>
        <w:t>Гуннлаугур</w:t>
      </w:r>
      <w:proofErr w:type="spellEnd"/>
      <w:r w:rsidRPr="00D26162">
        <w:rPr>
          <w:lang w:val="ru-RU"/>
        </w:rPr>
        <w:t xml:space="preserve">: он активировал </w:t>
      </w:r>
      <w:proofErr w:type="spellStart"/>
      <w:r w:rsidRPr="00D26162">
        <w:rPr>
          <w:lang w:val="ru-RU"/>
        </w:rPr>
        <w:t>Скулбротсйор</w:t>
      </w:r>
      <w:proofErr w:type="spellEnd"/>
      <w:r w:rsidRPr="00D26162">
        <w:rPr>
          <w:lang w:val="ru-RU"/>
        </w:rPr>
        <w:t xml:space="preserve">, молот вспыхнул, и космодесантник возник из серых облаков, взметнув пыль материализовавшимся силовым полем. Рядом бежал Бальдр, держа за плечом рунный меч. Никто не считал нужным тратить патроны на подобного противника. Ингвар и </w:t>
      </w:r>
      <w:proofErr w:type="spellStart"/>
      <w:r w:rsidRPr="00D26162">
        <w:rPr>
          <w:lang w:val="ru-RU"/>
        </w:rPr>
        <w:t>Ольгейр</w:t>
      </w:r>
      <w:proofErr w:type="spellEnd"/>
      <w:r w:rsidRPr="00D26162">
        <w:rPr>
          <w:lang w:val="ru-RU"/>
        </w:rPr>
        <w:t xml:space="preserve"> выскочили с противоположной стороны, синхронно размахивая клинками. По сигналу отделения </w:t>
      </w:r>
      <w:proofErr w:type="spellStart"/>
      <w:r w:rsidRPr="00D26162">
        <w:rPr>
          <w:lang w:val="ru-RU"/>
        </w:rPr>
        <w:t>Нефорта</w:t>
      </w:r>
      <w:proofErr w:type="spellEnd"/>
      <w:r w:rsidRPr="00D26162">
        <w:rPr>
          <w:lang w:val="ru-RU"/>
        </w:rPr>
        <w:t xml:space="preserve"> отбросили осторожность и двинулись в лобовое наступление, пробираясь сквозь обломки, чтобы сосредоточить лазерный огонь на центре вражеского наступления.</w:t>
      </w:r>
    </w:p>
    <w:p w14:paraId="29150056" w14:textId="77777777" w:rsidR="00C57304" w:rsidRPr="00D26162" w:rsidRDefault="00C57304" w:rsidP="0094125C">
      <w:pPr>
        <w:rPr>
          <w:lang w:val="ru-RU"/>
        </w:rPr>
      </w:pPr>
      <w:r w:rsidRPr="00D26162">
        <w:rPr>
          <w:lang w:val="ru-RU"/>
        </w:rPr>
        <w:t xml:space="preserve">Взмахнув молотом слева направо, </w:t>
      </w:r>
      <w:proofErr w:type="spellStart"/>
      <w:r w:rsidRPr="00D26162">
        <w:rPr>
          <w:lang w:val="ru-RU"/>
        </w:rPr>
        <w:t>Гуннлаугур</w:t>
      </w:r>
      <w:proofErr w:type="spellEnd"/>
      <w:r w:rsidRPr="00D26162">
        <w:rPr>
          <w:lang w:val="ru-RU"/>
        </w:rPr>
        <w:t xml:space="preserve"> сбил с ног троих перепуганных неприятельских солдат и отшвырнул их изломанные тела за край платформы. При этом вожак стаи разинул рот и издал такой рык, полный ненависти и вызова, что валяющиеся под ногами обломки зашатались.</w:t>
      </w:r>
    </w:p>
    <w:p w14:paraId="25BA991E" w14:textId="3110E725" w:rsidR="00C57304" w:rsidRPr="00D26162" w:rsidRDefault="00C57304" w:rsidP="0094125C">
      <w:pPr>
        <w:rPr>
          <w:lang w:val="ru-RU"/>
        </w:rPr>
      </w:pPr>
      <w:r w:rsidRPr="00D26162">
        <w:rPr>
          <w:lang w:val="ru-RU"/>
        </w:rPr>
        <w:t>Бальдр бросился впер</w:t>
      </w:r>
      <w:r w:rsidR="00BF2D7C" w:rsidRPr="00D26162">
        <w:rPr>
          <w:lang w:val="ru-RU"/>
        </w:rPr>
        <w:t>е</w:t>
      </w:r>
      <w:r w:rsidRPr="00D26162">
        <w:rPr>
          <w:lang w:val="ru-RU"/>
        </w:rPr>
        <w:t>д, нанося клинком яростные рубящие удары; казалось, он дрался безрассудно, однако на самом деле каждый удар выполнялся под нужным углом и с оптимальной точностью. Он прорвался сквозь группу культистов, мигом их уложив и прорубившись к ближайшему танку.</w:t>
      </w:r>
    </w:p>
    <w:p w14:paraId="0290DE62" w14:textId="05E81395" w:rsidR="00C57304" w:rsidRPr="00D26162" w:rsidRDefault="00C57304" w:rsidP="0094125C">
      <w:pPr>
        <w:rPr>
          <w:lang w:val="ru-RU"/>
        </w:rPr>
      </w:pPr>
      <w:r w:rsidRPr="00D26162">
        <w:rPr>
          <w:lang w:val="ru-RU"/>
        </w:rPr>
        <w:t xml:space="preserve">На ренегатах была имперская форма разнообразных видов: кое-какие образцы, возможно, являлись экипировкой </w:t>
      </w:r>
      <w:proofErr w:type="spellStart"/>
      <w:r w:rsidRPr="00D26162">
        <w:rPr>
          <w:lang w:val="ru-RU"/>
        </w:rPr>
        <w:t>Милитарума</w:t>
      </w:r>
      <w:proofErr w:type="spellEnd"/>
      <w:r w:rsidRPr="00D26162">
        <w:rPr>
          <w:lang w:val="ru-RU"/>
        </w:rPr>
        <w:t>, другие — рабочей одеждой или формой бронетанковых экипажей; на рукавах п</w:t>
      </w:r>
      <w:r w:rsidR="00BF2D7C" w:rsidRPr="00D26162">
        <w:rPr>
          <w:lang w:val="ru-RU"/>
        </w:rPr>
        <w:t>е</w:t>
      </w:r>
      <w:r w:rsidRPr="00D26162">
        <w:rPr>
          <w:lang w:val="ru-RU"/>
        </w:rPr>
        <w:t xml:space="preserve">строй рванины виднелись нечестивые нашивки ренегатских покровителей. Лица солдат — там, где их можно было разглядеть, — покрывали язвы или опухоли, они были иссечены шрамами, изуродованы пирсингом или даже изрезаны до самых костей. Предсмертные вопли предателей напоминали крики птиц или животных со скотобойни, а их зловонием пропиталось даже разлитое машинное масло. </w:t>
      </w:r>
    </w:p>
    <w:p w14:paraId="0AAFF7D9" w14:textId="138E2E27" w:rsidR="00C57304" w:rsidRPr="00D26162" w:rsidRDefault="00C57304" w:rsidP="0094125C">
      <w:pPr>
        <w:rPr>
          <w:lang w:val="ru-RU"/>
        </w:rPr>
      </w:pPr>
      <w:proofErr w:type="spellStart"/>
      <w:r w:rsidRPr="00D26162">
        <w:rPr>
          <w:lang w:val="ru-RU"/>
        </w:rPr>
        <w:t>Гуннлаугур</w:t>
      </w:r>
      <w:proofErr w:type="spellEnd"/>
      <w:r w:rsidRPr="00D26162">
        <w:rPr>
          <w:lang w:val="ru-RU"/>
        </w:rPr>
        <w:t xml:space="preserve"> нан</w:t>
      </w:r>
      <w:r w:rsidR="00BF2D7C" w:rsidRPr="00D26162">
        <w:rPr>
          <w:lang w:val="ru-RU"/>
        </w:rPr>
        <w:t>е</w:t>
      </w:r>
      <w:r w:rsidRPr="00D26162">
        <w:rPr>
          <w:lang w:val="ru-RU"/>
        </w:rPr>
        <w:t xml:space="preserve">с следующий удар, убив очередного </w:t>
      </w:r>
      <w:proofErr w:type="spellStart"/>
      <w:r w:rsidRPr="00D26162">
        <w:rPr>
          <w:lang w:val="ru-RU"/>
        </w:rPr>
        <w:t>культиста</w:t>
      </w:r>
      <w:proofErr w:type="spellEnd"/>
      <w:r w:rsidRPr="00D26162">
        <w:rPr>
          <w:lang w:val="ru-RU"/>
        </w:rPr>
        <w:t>, затем — ещ</w:t>
      </w:r>
      <w:r w:rsidR="00BF2D7C" w:rsidRPr="00D26162">
        <w:rPr>
          <w:lang w:val="ru-RU"/>
        </w:rPr>
        <w:t>е</w:t>
      </w:r>
      <w:r w:rsidRPr="00D26162">
        <w:rPr>
          <w:lang w:val="ru-RU"/>
        </w:rPr>
        <w:t>, и ещ</w:t>
      </w:r>
      <w:r w:rsidR="00BF2D7C" w:rsidRPr="00D26162">
        <w:rPr>
          <w:lang w:val="ru-RU"/>
        </w:rPr>
        <w:t>е</w:t>
      </w:r>
      <w:r w:rsidRPr="00D26162">
        <w:rPr>
          <w:lang w:val="ru-RU"/>
        </w:rPr>
        <w:t xml:space="preserve">, наслаждаясь разрезанием атрофированной плоти. </w:t>
      </w:r>
      <w:proofErr w:type="spellStart"/>
      <w:r w:rsidRPr="00D26162">
        <w:rPr>
          <w:lang w:val="ru-RU"/>
        </w:rPr>
        <w:t>Скулбротсйор</w:t>
      </w:r>
      <w:proofErr w:type="spellEnd"/>
      <w:r w:rsidRPr="00D26162">
        <w:rPr>
          <w:lang w:val="ru-RU"/>
        </w:rPr>
        <w:t xml:space="preserve"> свободно парил вокруг хозяина, описывая широкие дуги и оставляя за собой кровавые следы, сгоравшие в потрескивающих вспышках разрушительного поля.</w:t>
      </w:r>
    </w:p>
    <w:p w14:paraId="1BC3F3B0" w14:textId="77777777" w:rsidR="00C57304" w:rsidRPr="00D26162" w:rsidRDefault="00C57304" w:rsidP="0094125C">
      <w:pPr>
        <w:rPr>
          <w:lang w:val="ru-RU"/>
        </w:rPr>
      </w:pPr>
      <w:r w:rsidRPr="00D26162">
        <w:rPr>
          <w:lang w:val="ru-RU"/>
        </w:rPr>
        <w:lastRenderedPageBreak/>
        <w:t xml:space="preserve">Они с Бальдром добрались до первого танка одновременно, не сговариваясь: оба поступали так же, как привыкли действовать всегда — инстинктивно, выстраиваясь кругами друг за другом, их клинки затуманились от скорости и силы. </w:t>
      </w:r>
    </w:p>
    <w:p w14:paraId="476865B8" w14:textId="41344D1D" w:rsidR="00C57304" w:rsidRPr="00D26162" w:rsidRDefault="00C57304" w:rsidP="0094125C">
      <w:pPr>
        <w:rPr>
          <w:lang w:val="ru-RU"/>
        </w:rPr>
      </w:pPr>
      <w:r w:rsidRPr="00D26162">
        <w:rPr>
          <w:lang w:val="ru-RU"/>
        </w:rPr>
        <w:t>Танкист внутри высокой орудийной башни попытался нацелить пулем</w:t>
      </w:r>
      <w:r w:rsidR="00BF2D7C" w:rsidRPr="00D26162">
        <w:rPr>
          <w:lang w:val="ru-RU"/>
        </w:rPr>
        <w:t>е</w:t>
      </w:r>
      <w:r w:rsidRPr="00D26162">
        <w:rPr>
          <w:lang w:val="ru-RU"/>
        </w:rPr>
        <w:t>т на Бальдра, но тот уп</w:t>
      </w:r>
      <w:r w:rsidR="00BF2D7C" w:rsidRPr="00D26162">
        <w:rPr>
          <w:lang w:val="ru-RU"/>
        </w:rPr>
        <w:t>е</w:t>
      </w:r>
      <w:r w:rsidRPr="00D26162">
        <w:rPr>
          <w:lang w:val="ru-RU"/>
        </w:rPr>
        <w:t xml:space="preserve">р ногу в корпус, выдернул ствол из крепления и отбросил его в сторону. </w:t>
      </w:r>
      <w:proofErr w:type="spellStart"/>
      <w:r w:rsidRPr="00D26162">
        <w:rPr>
          <w:lang w:val="ru-RU"/>
        </w:rPr>
        <w:t>Гуннлаугур</w:t>
      </w:r>
      <w:proofErr w:type="spellEnd"/>
      <w:r w:rsidRPr="00D26162">
        <w:rPr>
          <w:lang w:val="ru-RU"/>
        </w:rPr>
        <w:t xml:space="preserve"> ударил громовым молотом по ближайшим гусеницам, утопив их в корпус, а затем свободной рукой вытащил трак, из-за чего машину развернуло вокруг своей оси. </w:t>
      </w:r>
    </w:p>
    <w:p w14:paraId="0B1316AE" w14:textId="401D0EA2" w:rsidR="00C57304" w:rsidRPr="00D26162" w:rsidRDefault="00C57304" w:rsidP="0094125C">
      <w:pPr>
        <w:rPr>
          <w:lang w:val="ru-RU"/>
        </w:rPr>
      </w:pPr>
      <w:r w:rsidRPr="00D26162">
        <w:rPr>
          <w:lang w:val="ru-RU"/>
        </w:rPr>
        <w:t xml:space="preserve">Им даже не пришлось использовать гранаты. Бальдр вскарабкался на крышу танка и вскрыл корпус, чтобы добраться до экипажа внизу. </w:t>
      </w:r>
      <w:proofErr w:type="spellStart"/>
      <w:r w:rsidRPr="00D26162">
        <w:rPr>
          <w:lang w:val="ru-RU"/>
        </w:rPr>
        <w:t>Гуннлаугур</w:t>
      </w:r>
      <w:proofErr w:type="spellEnd"/>
      <w:r w:rsidRPr="00D26162">
        <w:rPr>
          <w:lang w:val="ru-RU"/>
        </w:rPr>
        <w:t xml:space="preserve"> пробился к топливным бакам при помощи громового молота, поджигая резервуары с прометием. К тому времени, как космодесантники разобрались с первой целью и бросились к следующей, танк разлетелся на куски, разбросав тяж</w:t>
      </w:r>
      <w:r w:rsidR="00BF2D7C" w:rsidRPr="00D26162">
        <w:rPr>
          <w:lang w:val="ru-RU"/>
        </w:rPr>
        <w:t>е</w:t>
      </w:r>
      <w:r w:rsidRPr="00D26162">
        <w:rPr>
          <w:lang w:val="ru-RU"/>
        </w:rPr>
        <w:t>лые металлические детали по воздуху.</w:t>
      </w:r>
    </w:p>
    <w:p w14:paraId="7659D04C" w14:textId="77777777" w:rsidR="00C57304" w:rsidRPr="00D26162" w:rsidRDefault="00C57304" w:rsidP="0094125C">
      <w:pPr>
        <w:rPr>
          <w:lang w:val="ru-RU"/>
        </w:rPr>
      </w:pPr>
    </w:p>
    <w:p w14:paraId="6E98F190" w14:textId="77777777" w:rsidR="00C57304" w:rsidRPr="00D26162" w:rsidRDefault="00C57304" w:rsidP="0094125C">
      <w:pPr>
        <w:rPr>
          <w:lang w:val="ru-RU"/>
        </w:rPr>
      </w:pPr>
      <w:r w:rsidRPr="00D26162">
        <w:rPr>
          <w:lang w:val="ru-RU"/>
        </w:rPr>
        <w:t xml:space="preserve">Противникам некуда было деваться. Палубу усеивали груды обвалившейся каменной кладки, которая затрудняла отступление. Ренегаты не могли двигаться достаточно быстро, а если пытались, то оступались и соскальзывали обратно, ломая шеи и позвоночники. Лазерный обстрел </w:t>
      </w:r>
      <w:proofErr w:type="spellStart"/>
      <w:r w:rsidRPr="00D26162">
        <w:rPr>
          <w:lang w:val="ru-RU"/>
        </w:rPr>
        <w:t>Нефорта</w:t>
      </w:r>
      <w:proofErr w:type="spellEnd"/>
      <w:r w:rsidRPr="00D26162">
        <w:rPr>
          <w:lang w:val="ru-RU"/>
        </w:rPr>
        <w:t xml:space="preserve"> блокировал передвижение, в то время как Волки неистовствовали в первых рядах; они устроили настоящее истребление, изголодавшись по нему за долгое пребывание в пустоте. Вскоре руины окрасились в алый; артиллерийские орудия превратились в лом, транспортные средства разобрали на части, а путь к посадочным площадкам был расчищен.</w:t>
      </w:r>
    </w:p>
    <w:p w14:paraId="7C780830" w14:textId="77777777" w:rsidR="00C57304" w:rsidRPr="00D26162" w:rsidRDefault="00C57304" w:rsidP="0094125C">
      <w:pPr>
        <w:rPr>
          <w:lang w:val="ru-RU"/>
        </w:rPr>
      </w:pPr>
      <w:r w:rsidRPr="00D26162">
        <w:rPr>
          <w:lang w:val="ru-RU"/>
        </w:rPr>
        <w:t>Стая собралась лишь в конце схватки, объединившись на дальней стороне площадки; доспехи блестели, оружие раскалилось.</w:t>
      </w:r>
    </w:p>
    <w:p w14:paraId="23DF026A" w14:textId="77777777" w:rsidR="00C57304" w:rsidRPr="00D26162" w:rsidRDefault="00C57304" w:rsidP="0094125C">
      <w:pPr>
        <w:rPr>
          <w:lang w:val="ru-RU"/>
        </w:rPr>
      </w:pPr>
      <w:r w:rsidRPr="00D26162">
        <w:rPr>
          <w:lang w:val="ru-RU"/>
        </w:rPr>
        <w:t xml:space="preserve">— </w:t>
      </w:r>
      <w:proofErr w:type="spellStart"/>
      <w:r w:rsidRPr="00D26162">
        <w:rPr>
          <w:lang w:val="ru-RU"/>
        </w:rPr>
        <w:t>Хья</w:t>
      </w:r>
      <w:proofErr w:type="spellEnd"/>
      <w:r w:rsidRPr="00D26162">
        <w:rPr>
          <w:lang w:val="ru-RU"/>
        </w:rPr>
        <w:t xml:space="preserve">! — воскликнул </w:t>
      </w:r>
      <w:proofErr w:type="spellStart"/>
      <w:r w:rsidRPr="00D26162">
        <w:rPr>
          <w:lang w:val="ru-RU"/>
        </w:rPr>
        <w:t>Ольгейр</w:t>
      </w:r>
      <w:proofErr w:type="spellEnd"/>
      <w:r w:rsidRPr="00D26162">
        <w:rPr>
          <w:lang w:val="ru-RU"/>
        </w:rPr>
        <w:t>, размяв мощные руки, широко раскинув их в стороны и дико хохоча. — Клянусь своими костями, это была настоящая схватка!</w:t>
      </w:r>
    </w:p>
    <w:p w14:paraId="3D6C626B" w14:textId="77777777" w:rsidR="00C57304" w:rsidRPr="00D26162" w:rsidRDefault="00C57304" w:rsidP="0094125C">
      <w:pPr>
        <w:rPr>
          <w:lang w:val="ru-RU"/>
        </w:rPr>
      </w:pPr>
      <w:r w:rsidRPr="00D26162">
        <w:rPr>
          <w:lang w:val="ru-RU"/>
        </w:rPr>
        <w:t>— Да, ты явно от души ей наслаждался, — весело заметил Ингвар, опуская клинок.</w:t>
      </w:r>
    </w:p>
    <w:p w14:paraId="02086869" w14:textId="7D15075B" w:rsidR="00C57304" w:rsidRPr="00D26162" w:rsidRDefault="00C57304" w:rsidP="0094125C">
      <w:pPr>
        <w:rPr>
          <w:lang w:val="ru-RU"/>
        </w:rPr>
      </w:pPr>
      <w:r w:rsidRPr="00D26162">
        <w:rPr>
          <w:lang w:val="ru-RU"/>
        </w:rPr>
        <w:t xml:space="preserve">Люди </w:t>
      </w:r>
      <w:proofErr w:type="spellStart"/>
      <w:r w:rsidRPr="00D26162">
        <w:rPr>
          <w:lang w:val="ru-RU"/>
        </w:rPr>
        <w:t>Нефорта</w:t>
      </w:r>
      <w:proofErr w:type="spellEnd"/>
      <w:r w:rsidRPr="00D26162">
        <w:rPr>
          <w:lang w:val="ru-RU"/>
        </w:rPr>
        <w:t xml:space="preserve"> нагнали космодесантников, осторожно продвигаясь по недавно потерянной ими территории; похоже, солдат поразило, что эта точка вс</w:t>
      </w:r>
      <w:r w:rsidR="00BF2D7C" w:rsidRPr="00D26162">
        <w:rPr>
          <w:lang w:val="ru-RU"/>
        </w:rPr>
        <w:t>е</w:t>
      </w:r>
      <w:r w:rsidRPr="00D26162">
        <w:rPr>
          <w:lang w:val="ru-RU"/>
        </w:rPr>
        <w:t xml:space="preserve"> ещ</w:t>
      </w:r>
      <w:r w:rsidR="00BF2D7C" w:rsidRPr="00D26162">
        <w:rPr>
          <w:lang w:val="ru-RU"/>
        </w:rPr>
        <w:t>е</w:t>
      </w:r>
      <w:r w:rsidRPr="00D26162">
        <w:rPr>
          <w:lang w:val="ru-RU"/>
        </w:rPr>
        <w:t xml:space="preserve"> существует. Посадочные площадки казались относительно целыми, хотя с ограждений по периметру свисали м</w:t>
      </w:r>
      <w:r w:rsidR="00BF2D7C" w:rsidRPr="00D26162">
        <w:rPr>
          <w:lang w:val="ru-RU"/>
        </w:rPr>
        <w:t>е</w:t>
      </w:r>
      <w:r w:rsidRPr="00D26162">
        <w:rPr>
          <w:lang w:val="ru-RU"/>
        </w:rPr>
        <w:t xml:space="preserve">ртвые солдаты сил обороны </w:t>
      </w:r>
      <w:proofErr w:type="spellStart"/>
      <w:r w:rsidRPr="00D26162">
        <w:rPr>
          <w:lang w:val="ru-RU"/>
        </w:rPr>
        <w:t>Ояды</w:t>
      </w:r>
      <w:proofErr w:type="spellEnd"/>
      <w:r w:rsidRPr="00D26162">
        <w:rPr>
          <w:lang w:val="ru-RU"/>
        </w:rPr>
        <w:t xml:space="preserve"> — форму с них содрали, а на телах виднелись воспаленные следы истязаний.</w:t>
      </w:r>
    </w:p>
    <w:p w14:paraId="179A26D7" w14:textId="77777777" w:rsidR="00C57304" w:rsidRPr="00D26162" w:rsidRDefault="00C57304" w:rsidP="0094125C">
      <w:pPr>
        <w:rPr>
          <w:lang w:val="ru-RU"/>
        </w:rPr>
      </w:pPr>
      <w:r w:rsidRPr="00D26162">
        <w:rPr>
          <w:lang w:val="ru-RU"/>
        </w:rPr>
        <w:t xml:space="preserve">Несколько атмосферных транспортов до сих пор стояли на дальнем краю площадки, и их хватило бы, чтобы увести с платформы остатки отряда </w:t>
      </w:r>
      <w:proofErr w:type="spellStart"/>
      <w:r w:rsidRPr="00D26162">
        <w:rPr>
          <w:lang w:val="ru-RU"/>
        </w:rPr>
        <w:t>Нефорта</w:t>
      </w:r>
      <w:proofErr w:type="spellEnd"/>
      <w:r w:rsidRPr="00D26162">
        <w:rPr>
          <w:lang w:val="ru-RU"/>
        </w:rPr>
        <w:t>.</w:t>
      </w:r>
    </w:p>
    <w:p w14:paraId="0FD0BD68" w14:textId="77777777" w:rsidR="00C57304" w:rsidRPr="00D26162" w:rsidRDefault="00C57304" w:rsidP="0094125C">
      <w:pPr>
        <w:rPr>
          <w:lang w:val="ru-RU"/>
        </w:rPr>
      </w:pPr>
      <w:r w:rsidRPr="00D26162">
        <w:rPr>
          <w:lang w:val="ru-RU"/>
        </w:rPr>
        <w:t xml:space="preserve">— А теперь убирайтесь отсюда, полковник, — сказал </w:t>
      </w:r>
      <w:proofErr w:type="spellStart"/>
      <w:r w:rsidRPr="00D26162">
        <w:rPr>
          <w:lang w:val="ru-RU"/>
        </w:rPr>
        <w:t>Гуннлаугур</w:t>
      </w:r>
      <w:proofErr w:type="spellEnd"/>
      <w:r w:rsidRPr="00D26162">
        <w:rPr>
          <w:lang w:val="ru-RU"/>
        </w:rPr>
        <w:t xml:space="preserve">, как только </w:t>
      </w:r>
      <w:proofErr w:type="spellStart"/>
      <w:r w:rsidRPr="00D26162">
        <w:rPr>
          <w:lang w:val="ru-RU"/>
        </w:rPr>
        <w:t>Нефорт</w:t>
      </w:r>
      <w:proofErr w:type="spellEnd"/>
      <w:r w:rsidRPr="00D26162">
        <w:rPr>
          <w:lang w:val="ru-RU"/>
        </w:rPr>
        <w:t xml:space="preserve"> оказался среди космодесантников. — Проваливайте с планеты, да поживей, если сможете.</w:t>
      </w:r>
    </w:p>
    <w:p w14:paraId="55FF0B35" w14:textId="77777777" w:rsidR="00C57304" w:rsidRPr="00D26162" w:rsidRDefault="00C57304" w:rsidP="0094125C">
      <w:pPr>
        <w:rPr>
          <w:lang w:val="ru-RU"/>
        </w:rPr>
      </w:pPr>
      <w:proofErr w:type="spellStart"/>
      <w:r w:rsidRPr="00D26162">
        <w:rPr>
          <w:lang w:val="ru-RU"/>
        </w:rPr>
        <w:t>Нефорт</w:t>
      </w:r>
      <w:proofErr w:type="spellEnd"/>
      <w:r w:rsidRPr="00D26162">
        <w:rPr>
          <w:lang w:val="ru-RU"/>
        </w:rPr>
        <w:t xml:space="preserve"> заколебался, будто соображая: вдруг это какая-то уловка, проверка на преданность, — из тех, что мог бы провернуть, например, комиссар. Но достаточно было посмотреть вверх, туда, где гремели остальные сгоревшие шпили, а толпы людей с криками бежали по рушащимся виадукам и переходам, чтобы понять: город-вышка над ними уже захвачен.</w:t>
      </w:r>
    </w:p>
    <w:p w14:paraId="345DD495" w14:textId="77777777" w:rsidR="00C57304" w:rsidRPr="00D26162" w:rsidRDefault="00C57304" w:rsidP="0094125C">
      <w:pPr>
        <w:rPr>
          <w:lang w:val="ru-RU"/>
        </w:rPr>
      </w:pPr>
      <w:proofErr w:type="spellStart"/>
      <w:r w:rsidRPr="00D26162">
        <w:rPr>
          <w:lang w:val="ru-RU"/>
        </w:rPr>
        <w:t>Нефорт</w:t>
      </w:r>
      <w:proofErr w:type="spellEnd"/>
      <w:r w:rsidRPr="00D26162">
        <w:rPr>
          <w:lang w:val="ru-RU"/>
        </w:rPr>
        <w:t xml:space="preserve"> сглотнул, насколько мог выпрямился и сотворил </w:t>
      </w:r>
      <w:proofErr w:type="spellStart"/>
      <w:r w:rsidRPr="00D26162">
        <w:rPr>
          <w:lang w:val="ru-RU"/>
        </w:rPr>
        <w:t>аквилу</w:t>
      </w:r>
      <w:proofErr w:type="spellEnd"/>
      <w:r w:rsidRPr="00D26162">
        <w:rPr>
          <w:lang w:val="ru-RU"/>
        </w:rPr>
        <w:t xml:space="preserve">: </w:t>
      </w:r>
    </w:p>
    <w:p w14:paraId="0EB13A4A" w14:textId="77777777" w:rsidR="00C57304" w:rsidRPr="00D26162" w:rsidRDefault="00C57304" w:rsidP="0094125C">
      <w:pPr>
        <w:rPr>
          <w:lang w:val="ru-RU"/>
        </w:rPr>
      </w:pPr>
      <w:r w:rsidRPr="00D26162">
        <w:rPr>
          <w:lang w:val="ru-RU"/>
        </w:rPr>
        <w:t>— Да хранит вас Трон, повелитель.</w:t>
      </w:r>
    </w:p>
    <w:p w14:paraId="4015DA69" w14:textId="77777777" w:rsidR="00C57304" w:rsidRPr="00D26162" w:rsidRDefault="00C57304" w:rsidP="0094125C">
      <w:pPr>
        <w:rPr>
          <w:lang w:val="ru-RU"/>
        </w:rPr>
      </w:pPr>
      <w:r w:rsidRPr="00D26162">
        <w:rPr>
          <w:lang w:val="ru-RU"/>
        </w:rPr>
        <w:t>Затем гвардейцы кто побежал, кто заковылял к оставшимся транспортам, волоча за собой раненых и ящики с продовольствием.</w:t>
      </w:r>
    </w:p>
    <w:p w14:paraId="2168CA75" w14:textId="5BB7DCB1" w:rsidR="00C57304" w:rsidRPr="00D26162" w:rsidRDefault="00C57304" w:rsidP="0094125C">
      <w:pPr>
        <w:rPr>
          <w:lang w:val="ru-RU"/>
        </w:rPr>
      </w:pPr>
      <w:r w:rsidRPr="00D26162">
        <w:rPr>
          <w:lang w:val="ru-RU"/>
        </w:rPr>
        <w:lastRenderedPageBreak/>
        <w:t>— Им повез</w:t>
      </w:r>
      <w:r w:rsidR="00BF2D7C" w:rsidRPr="00D26162">
        <w:rPr>
          <w:lang w:val="ru-RU"/>
        </w:rPr>
        <w:t>е</w:t>
      </w:r>
      <w:r w:rsidRPr="00D26162">
        <w:rPr>
          <w:lang w:val="ru-RU"/>
        </w:rPr>
        <w:t xml:space="preserve">т, если они пройдут пять миль, — сказал </w:t>
      </w:r>
      <w:proofErr w:type="spellStart"/>
      <w:r w:rsidRPr="00D26162">
        <w:rPr>
          <w:lang w:val="ru-RU"/>
        </w:rPr>
        <w:t>Ольгейр</w:t>
      </w:r>
      <w:proofErr w:type="spellEnd"/>
      <w:r w:rsidRPr="00D26162">
        <w:rPr>
          <w:lang w:val="ru-RU"/>
        </w:rPr>
        <w:t>, глядя вслед гвардейцам.</w:t>
      </w:r>
    </w:p>
    <w:p w14:paraId="4C2BBBF3" w14:textId="77777777" w:rsidR="00C57304" w:rsidRPr="00D26162" w:rsidRDefault="00C57304" w:rsidP="0094125C">
      <w:pPr>
        <w:rPr>
          <w:lang w:val="ru-RU"/>
        </w:rPr>
      </w:pPr>
      <w:r w:rsidRPr="00D26162">
        <w:rPr>
          <w:lang w:val="ru-RU"/>
        </w:rPr>
        <w:t>— Возможно, — сказал Бальдр. — Но однажды им уже повезло.</w:t>
      </w:r>
    </w:p>
    <w:p w14:paraId="44D64420" w14:textId="45116613" w:rsidR="00C57304" w:rsidRPr="00D26162" w:rsidRDefault="00C57304" w:rsidP="0094125C">
      <w:pPr>
        <w:rPr>
          <w:lang w:val="ru-RU"/>
        </w:rPr>
      </w:pPr>
      <w:proofErr w:type="spellStart"/>
      <w:r w:rsidRPr="00D26162">
        <w:rPr>
          <w:lang w:val="ru-RU"/>
        </w:rPr>
        <w:t>Гуннлаугур</w:t>
      </w:r>
      <w:proofErr w:type="spellEnd"/>
      <w:r w:rsidRPr="00D26162">
        <w:rPr>
          <w:lang w:val="ru-RU"/>
        </w:rPr>
        <w:t xml:space="preserve"> прош</w:t>
      </w:r>
      <w:r w:rsidR="00BF2D7C" w:rsidRPr="00D26162">
        <w:rPr>
          <w:lang w:val="ru-RU"/>
        </w:rPr>
        <w:t>е</w:t>
      </w:r>
      <w:r w:rsidRPr="00D26162">
        <w:rPr>
          <w:lang w:val="ru-RU"/>
        </w:rPr>
        <w:t>лся по настилу, направляясь к внутреннему периметру, где от основания буровой вышки ответвлялись выступающие посадочные площадки. Он посмотрел на площадки главного шпиля, поднимающиеся вс</w:t>
      </w:r>
      <w:r w:rsidR="00BF2D7C" w:rsidRPr="00D26162">
        <w:rPr>
          <w:lang w:val="ru-RU"/>
        </w:rPr>
        <w:t>е</w:t>
      </w:r>
      <w:r w:rsidRPr="00D26162">
        <w:rPr>
          <w:lang w:val="ru-RU"/>
        </w:rPr>
        <w:t xml:space="preserve"> выше и выше: все они извергали дым. Виадуки вели вглубь, вверх, и вниз, соединяясь с находящими друг на друга площадками и платформами внутри. Из-за тумана войны было трудно разглядеть детали, но масштаб разрушений был очевиден. Прямо на их глазах большой узел управления на дальней стороне высокого шпиля взорвался; его внутренние палубы обрушились, и вся конструкция соскользнула в море в бушующем пламени и поднятой пыли,</w:t>
      </w:r>
    </w:p>
    <w:p w14:paraId="6B005A36" w14:textId="351B74EF" w:rsidR="00C57304" w:rsidRPr="00D26162" w:rsidRDefault="00C57304" w:rsidP="0094125C">
      <w:pPr>
        <w:rPr>
          <w:lang w:val="ru-RU"/>
        </w:rPr>
      </w:pPr>
      <w:r w:rsidRPr="00D26162">
        <w:rPr>
          <w:lang w:val="ru-RU"/>
        </w:rPr>
        <w:t xml:space="preserve">— Главные терминалы должны быть впереди, — сказал </w:t>
      </w:r>
      <w:proofErr w:type="spellStart"/>
      <w:r w:rsidRPr="00D26162">
        <w:rPr>
          <w:lang w:val="ru-RU"/>
        </w:rPr>
        <w:t>Гуннлаугур</w:t>
      </w:r>
      <w:proofErr w:type="spellEnd"/>
      <w:r w:rsidRPr="00D26162">
        <w:rPr>
          <w:lang w:val="ru-RU"/>
        </w:rPr>
        <w:t>, пробежавшись линзами по смогу и увеличив изображение. — Пять уровней, северный сектор, за той процессорной колонной.</w:t>
      </w:r>
    </w:p>
    <w:p w14:paraId="0791BA9D" w14:textId="2854CCAE" w:rsidR="00C57304" w:rsidRPr="00D26162" w:rsidRDefault="00C57304" w:rsidP="0094125C">
      <w:pPr>
        <w:rPr>
          <w:lang w:val="ru-RU"/>
        </w:rPr>
      </w:pPr>
      <w:r w:rsidRPr="00D26162">
        <w:rPr>
          <w:lang w:val="ru-RU"/>
        </w:rPr>
        <w:t xml:space="preserve">Трудно было представить, что на такой высоте уцелело хоть что-то, но </w:t>
      </w:r>
      <w:proofErr w:type="spellStart"/>
      <w:r w:rsidRPr="00D26162">
        <w:rPr>
          <w:lang w:val="ru-RU"/>
        </w:rPr>
        <w:t>Экклезиархия</w:t>
      </w:r>
      <w:proofErr w:type="spellEnd"/>
      <w:r w:rsidRPr="00D26162">
        <w:rPr>
          <w:lang w:val="ru-RU"/>
        </w:rPr>
        <w:t xml:space="preserve"> прислала сюда несколько тяж</w:t>
      </w:r>
      <w:r w:rsidR="00BF2D7C" w:rsidRPr="00D26162">
        <w:rPr>
          <w:lang w:val="ru-RU"/>
        </w:rPr>
        <w:t>е</w:t>
      </w:r>
      <w:r w:rsidRPr="00D26162">
        <w:rPr>
          <w:lang w:val="ru-RU"/>
        </w:rPr>
        <w:t>лых транспортов, и их огневой мощи, возможно, хватит, чтобы ещ</w:t>
      </w:r>
      <w:r w:rsidR="00BF2D7C" w:rsidRPr="00D26162">
        <w:rPr>
          <w:lang w:val="ru-RU"/>
        </w:rPr>
        <w:t>е</w:t>
      </w:r>
      <w:r w:rsidRPr="00D26162">
        <w:rPr>
          <w:lang w:val="ru-RU"/>
        </w:rPr>
        <w:t xml:space="preserve"> несколько часов сдерживать орды предателей. </w:t>
      </w:r>
    </w:p>
    <w:p w14:paraId="7CB0C936" w14:textId="497FC666" w:rsidR="00C57304" w:rsidRPr="00D26162" w:rsidRDefault="00C57304" w:rsidP="0094125C">
      <w:pPr>
        <w:rPr>
          <w:lang w:val="ru-RU"/>
        </w:rPr>
      </w:pPr>
      <w:r w:rsidRPr="00D26162">
        <w:rPr>
          <w:lang w:val="ru-RU"/>
        </w:rPr>
        <w:t>— Врем</w:t>
      </w:r>
      <w:r w:rsidR="0071343D">
        <w:rPr>
          <w:lang w:val="ru-RU"/>
        </w:rPr>
        <w:t>я</w:t>
      </w:r>
      <w:r w:rsidRPr="00D26162">
        <w:rPr>
          <w:lang w:val="ru-RU"/>
        </w:rPr>
        <w:t xml:space="preserve"> </w:t>
      </w:r>
      <w:r w:rsidR="0071343D">
        <w:rPr>
          <w:lang w:val="ru-RU"/>
        </w:rPr>
        <w:t>поджимает</w:t>
      </w:r>
      <w:r w:rsidRPr="00D26162">
        <w:rPr>
          <w:lang w:val="ru-RU"/>
        </w:rPr>
        <w:t>, — сказал Ингвар. — У тебя есть ч</w:t>
      </w:r>
      <w:r w:rsidR="00BF2D7C" w:rsidRPr="00D26162">
        <w:rPr>
          <w:lang w:val="ru-RU"/>
        </w:rPr>
        <w:t>е</w:t>
      </w:r>
      <w:r w:rsidRPr="00D26162">
        <w:rPr>
          <w:lang w:val="ru-RU"/>
        </w:rPr>
        <w:t>ткий путь?</w:t>
      </w:r>
    </w:p>
    <w:p w14:paraId="252414F4" w14:textId="7A86D9AE" w:rsidR="00C57304" w:rsidRPr="00D26162" w:rsidRDefault="00C57304" w:rsidP="0094125C">
      <w:pPr>
        <w:rPr>
          <w:lang w:val="ru-RU"/>
        </w:rPr>
      </w:pPr>
      <w:r w:rsidRPr="00D26162">
        <w:rPr>
          <w:lang w:val="ru-RU"/>
        </w:rPr>
        <w:t xml:space="preserve">У </w:t>
      </w:r>
      <w:proofErr w:type="spellStart"/>
      <w:r w:rsidRPr="00D26162">
        <w:rPr>
          <w:lang w:val="ru-RU"/>
        </w:rPr>
        <w:t>Гуннлаугура</w:t>
      </w:r>
      <w:proofErr w:type="spellEnd"/>
      <w:r w:rsidRPr="00D26162">
        <w:rPr>
          <w:lang w:val="ru-RU"/>
        </w:rPr>
        <w:t xml:space="preserve"> он был — </w:t>
      </w:r>
      <w:proofErr w:type="spellStart"/>
      <w:r w:rsidRPr="00D26162">
        <w:rPr>
          <w:lang w:val="ru-RU"/>
        </w:rPr>
        <w:t>картолиты</w:t>
      </w:r>
      <w:proofErr w:type="spellEnd"/>
      <w:r w:rsidRPr="00D26162">
        <w:rPr>
          <w:lang w:val="ru-RU"/>
        </w:rPr>
        <w:t xml:space="preserve"> </w:t>
      </w:r>
      <w:proofErr w:type="spellStart"/>
      <w:r w:rsidRPr="00D26162">
        <w:rPr>
          <w:lang w:val="ru-RU"/>
        </w:rPr>
        <w:t>Нефорта</w:t>
      </w:r>
      <w:proofErr w:type="spellEnd"/>
      <w:r w:rsidRPr="00D26162">
        <w:rPr>
          <w:lang w:val="ru-RU"/>
        </w:rPr>
        <w:t xml:space="preserve"> обеспечили быстрый подъ</w:t>
      </w:r>
      <w:r w:rsidR="00BF2D7C" w:rsidRPr="00D26162">
        <w:rPr>
          <w:lang w:val="ru-RU"/>
        </w:rPr>
        <w:t>е</w:t>
      </w:r>
      <w:r w:rsidRPr="00D26162">
        <w:rPr>
          <w:lang w:val="ru-RU"/>
        </w:rPr>
        <w:t>м, который прив</w:t>
      </w:r>
      <w:r w:rsidR="00BF2D7C" w:rsidRPr="00D26162">
        <w:rPr>
          <w:lang w:val="ru-RU"/>
        </w:rPr>
        <w:t>е</w:t>
      </w:r>
      <w:r w:rsidRPr="00D26162">
        <w:rPr>
          <w:lang w:val="ru-RU"/>
        </w:rPr>
        <w:t>л стаю прямо к сердцу орбитальных при</w:t>
      </w:r>
      <w:r w:rsidR="00BF2D7C" w:rsidRPr="00D26162">
        <w:rPr>
          <w:lang w:val="ru-RU"/>
        </w:rPr>
        <w:t>е</w:t>
      </w:r>
      <w:r w:rsidRPr="00D26162">
        <w:rPr>
          <w:lang w:val="ru-RU"/>
        </w:rPr>
        <w:t>мных платформ. Но вожак смотрел не на это — он смотрел на Бальдра, который, ощетинившись, прокрался за периметр.</w:t>
      </w:r>
    </w:p>
    <w:p w14:paraId="7444A3B0" w14:textId="6FCE29E3" w:rsidR="00C57304" w:rsidRPr="00D26162" w:rsidRDefault="00C57304" w:rsidP="0094125C">
      <w:pPr>
        <w:rPr>
          <w:lang w:val="ru-RU"/>
        </w:rPr>
      </w:pPr>
      <w:r w:rsidRPr="00D26162">
        <w:rPr>
          <w:lang w:val="ru-RU"/>
        </w:rPr>
        <w:t>— Что ты там наш</w:t>
      </w:r>
      <w:r w:rsidR="00BF2D7C" w:rsidRPr="00D26162">
        <w:rPr>
          <w:lang w:val="ru-RU"/>
        </w:rPr>
        <w:t>е</w:t>
      </w:r>
      <w:r w:rsidRPr="00D26162">
        <w:rPr>
          <w:lang w:val="ru-RU"/>
        </w:rPr>
        <w:t xml:space="preserve">л? — спросил </w:t>
      </w:r>
      <w:proofErr w:type="spellStart"/>
      <w:r w:rsidRPr="00D26162">
        <w:rPr>
          <w:lang w:val="ru-RU"/>
        </w:rPr>
        <w:t>Гуннлаугур</w:t>
      </w:r>
      <w:proofErr w:type="spellEnd"/>
      <w:r w:rsidRPr="00D26162">
        <w:rPr>
          <w:lang w:val="ru-RU"/>
        </w:rPr>
        <w:t>.</w:t>
      </w:r>
    </w:p>
    <w:p w14:paraId="084888FB" w14:textId="097A7C5C" w:rsidR="00C57304" w:rsidRPr="00D26162" w:rsidRDefault="00C57304" w:rsidP="0094125C">
      <w:pPr>
        <w:rPr>
          <w:lang w:val="ru-RU"/>
        </w:rPr>
      </w:pPr>
      <w:r w:rsidRPr="00D26162">
        <w:rPr>
          <w:lang w:val="ru-RU"/>
        </w:rPr>
        <w:t xml:space="preserve">Какое-то мгновение Бальдр молчал. Космический Волк стоял неподвижно, словно упиваясь видом открывшихся перед ним развалин, он будто бы впитывал их безумие. </w:t>
      </w:r>
      <w:proofErr w:type="spellStart"/>
      <w:r w:rsidRPr="00D26162">
        <w:rPr>
          <w:lang w:val="ru-RU"/>
        </w:rPr>
        <w:t>Гуннлаугур</w:t>
      </w:r>
      <w:proofErr w:type="spellEnd"/>
      <w:r w:rsidRPr="00D26162">
        <w:rPr>
          <w:lang w:val="ru-RU"/>
        </w:rPr>
        <w:t xml:space="preserve"> был практически уверен, что Бальдр снова двинется впер</w:t>
      </w:r>
      <w:r w:rsidR="00BF2D7C" w:rsidRPr="00D26162">
        <w:rPr>
          <w:lang w:val="ru-RU"/>
        </w:rPr>
        <w:t>е</w:t>
      </w:r>
      <w:r w:rsidRPr="00D26162">
        <w:rPr>
          <w:lang w:val="ru-RU"/>
        </w:rPr>
        <w:t xml:space="preserve">д, как лунатик, спотыкающийся во сне. </w:t>
      </w:r>
      <w:proofErr w:type="spellStart"/>
      <w:r w:rsidRPr="00D26162">
        <w:rPr>
          <w:lang w:val="ru-RU"/>
        </w:rPr>
        <w:t>Раскалыватель</w:t>
      </w:r>
      <w:proofErr w:type="spellEnd"/>
      <w:r w:rsidRPr="00D26162">
        <w:rPr>
          <w:lang w:val="ru-RU"/>
        </w:rPr>
        <w:t xml:space="preserve"> Черепов почти потянулся за оружием, как это уже сделал </w:t>
      </w:r>
      <w:proofErr w:type="spellStart"/>
      <w:r w:rsidRPr="00D26162">
        <w:rPr>
          <w:lang w:val="ru-RU"/>
        </w:rPr>
        <w:t>Ольгейр</w:t>
      </w:r>
      <w:proofErr w:type="spellEnd"/>
      <w:r w:rsidRPr="00D26162">
        <w:rPr>
          <w:lang w:val="ru-RU"/>
        </w:rPr>
        <w:t>.</w:t>
      </w:r>
    </w:p>
    <w:p w14:paraId="61BBCA57" w14:textId="42ABEB39" w:rsidR="00C57304" w:rsidRPr="00D26162" w:rsidRDefault="00C57304" w:rsidP="0094125C">
      <w:pPr>
        <w:rPr>
          <w:lang w:val="ru-RU"/>
        </w:rPr>
      </w:pPr>
      <w:r w:rsidRPr="00D26162">
        <w:rPr>
          <w:lang w:val="ru-RU"/>
        </w:rPr>
        <w:t>Но затем Бальдр заговорил — ч</w:t>
      </w:r>
      <w:r w:rsidR="00BF2D7C" w:rsidRPr="00D26162">
        <w:rPr>
          <w:lang w:val="ru-RU"/>
        </w:rPr>
        <w:t>е</w:t>
      </w:r>
      <w:r w:rsidRPr="00D26162">
        <w:rPr>
          <w:lang w:val="ru-RU"/>
        </w:rPr>
        <w:t>тко и ровно; он полностью владел собой.</w:t>
      </w:r>
    </w:p>
    <w:p w14:paraId="7C4E5E8B" w14:textId="77777777" w:rsidR="00C57304" w:rsidRPr="00D26162" w:rsidRDefault="00C57304" w:rsidP="0094125C">
      <w:pPr>
        <w:rPr>
          <w:lang w:val="ru-RU"/>
        </w:rPr>
      </w:pPr>
      <w:r w:rsidRPr="00D26162">
        <w:rPr>
          <w:lang w:val="ru-RU"/>
        </w:rPr>
        <w:t>— Квадрат пять-шесть-три, — сказал он. — Чуть не пропустил.</w:t>
      </w:r>
    </w:p>
    <w:p w14:paraId="658DECC3" w14:textId="36CF9F56" w:rsidR="00C57304" w:rsidRPr="00D26162" w:rsidRDefault="00C57304" w:rsidP="0094125C">
      <w:pPr>
        <w:rPr>
          <w:lang w:val="ru-RU"/>
        </w:rPr>
      </w:pPr>
      <w:proofErr w:type="spellStart"/>
      <w:r w:rsidRPr="00D26162">
        <w:rPr>
          <w:lang w:val="ru-RU"/>
        </w:rPr>
        <w:t>Гуннлаугур</w:t>
      </w:r>
      <w:proofErr w:type="spellEnd"/>
      <w:r w:rsidRPr="00D26162">
        <w:rPr>
          <w:lang w:val="ru-RU"/>
        </w:rPr>
        <w:t xml:space="preserve"> посмотрел в указанный квадрат и увеличил изображение, системы брони отфильтровали вс</w:t>
      </w:r>
      <w:r w:rsidR="00BF2D7C" w:rsidRPr="00D26162">
        <w:rPr>
          <w:lang w:val="ru-RU"/>
        </w:rPr>
        <w:t>е</w:t>
      </w:r>
      <w:r w:rsidRPr="00D26162">
        <w:rPr>
          <w:lang w:val="ru-RU"/>
        </w:rPr>
        <w:t xml:space="preserve">, что перекрывало поле зрения. И даже после этого было непросто что-либо разглядеть в зернистой мешанине наслаивающихся картинок. </w:t>
      </w:r>
    </w:p>
    <w:p w14:paraId="10C0CED5" w14:textId="03F8114C" w:rsidR="00C57304" w:rsidRPr="00D26162" w:rsidRDefault="00C57304" w:rsidP="0094125C">
      <w:pPr>
        <w:rPr>
          <w:lang w:val="ru-RU"/>
        </w:rPr>
      </w:pPr>
      <w:r w:rsidRPr="00D26162">
        <w:rPr>
          <w:lang w:val="ru-RU"/>
        </w:rPr>
        <w:t xml:space="preserve">Но потом </w:t>
      </w:r>
      <w:proofErr w:type="spellStart"/>
      <w:r w:rsidRPr="00D26162">
        <w:rPr>
          <w:lang w:val="ru-RU"/>
        </w:rPr>
        <w:t>Гуннлаугур</w:t>
      </w:r>
      <w:proofErr w:type="spellEnd"/>
      <w:r w:rsidRPr="00D26162">
        <w:rPr>
          <w:lang w:val="ru-RU"/>
        </w:rPr>
        <w:t xml:space="preserve"> вс</w:t>
      </w:r>
      <w:r w:rsidR="00BF2D7C" w:rsidRPr="00D26162">
        <w:rPr>
          <w:lang w:val="ru-RU"/>
        </w:rPr>
        <w:t>е</w:t>
      </w:r>
      <w:r w:rsidRPr="00D26162">
        <w:rPr>
          <w:lang w:val="ru-RU"/>
        </w:rPr>
        <w:t xml:space="preserve"> понял. Он увидел то, о ч</w:t>
      </w:r>
      <w:r w:rsidR="00BF2D7C" w:rsidRPr="00D26162">
        <w:rPr>
          <w:lang w:val="ru-RU"/>
        </w:rPr>
        <w:t>е</w:t>
      </w:r>
      <w:r w:rsidRPr="00D26162">
        <w:rPr>
          <w:lang w:val="ru-RU"/>
        </w:rPr>
        <w:t xml:space="preserve">м говорил Бальдр, увидел, куда оно направляется и что делает. Через несколько мгновений это существо окажется между ними и целью, прокладывая себе путь наверх — возможно, первый из очень многих, которые должны были прибыть сюда. </w:t>
      </w:r>
      <w:proofErr w:type="spellStart"/>
      <w:r w:rsidRPr="00D26162">
        <w:rPr>
          <w:lang w:val="ru-RU"/>
        </w:rPr>
        <w:t>Раскалыватель</w:t>
      </w:r>
      <w:proofErr w:type="spellEnd"/>
      <w:r w:rsidRPr="00D26162">
        <w:rPr>
          <w:lang w:val="ru-RU"/>
        </w:rPr>
        <w:t xml:space="preserve"> Черепов ненавидел эту мерзость так же, как ненавидел всякое дышащее и ходячее воплощение всего, к чему его приучили испытывать отвращение. От одного взгляда на эти движения, блестящую броню, тяж</w:t>
      </w:r>
      <w:r w:rsidR="00BF2D7C" w:rsidRPr="00D26162">
        <w:rPr>
          <w:lang w:val="ru-RU"/>
        </w:rPr>
        <w:t>е</w:t>
      </w:r>
      <w:r w:rsidRPr="00D26162">
        <w:rPr>
          <w:lang w:val="ru-RU"/>
        </w:rPr>
        <w:t xml:space="preserve">лую поступь, сияние сапфировых линз у </w:t>
      </w:r>
      <w:proofErr w:type="spellStart"/>
      <w:r w:rsidRPr="00D26162">
        <w:rPr>
          <w:lang w:val="ru-RU"/>
        </w:rPr>
        <w:t>Гуннлаугура</w:t>
      </w:r>
      <w:proofErr w:type="spellEnd"/>
      <w:r w:rsidRPr="00D26162">
        <w:rPr>
          <w:lang w:val="ru-RU"/>
        </w:rPr>
        <w:t xml:space="preserve"> зачесались клыки. </w:t>
      </w:r>
    </w:p>
    <w:p w14:paraId="4FCB7AA0" w14:textId="788F8606" w:rsidR="00C57304" w:rsidRPr="00D26162" w:rsidRDefault="00C57304" w:rsidP="0094125C">
      <w:pPr>
        <w:rPr>
          <w:lang w:val="ru-RU"/>
        </w:rPr>
      </w:pPr>
      <w:r w:rsidRPr="00D26162">
        <w:rPr>
          <w:lang w:val="ru-RU"/>
        </w:rPr>
        <w:t>— Думаешь, он здесь не один? — спросил Ингвар низким рычащим голосом. — Он ид</w:t>
      </w:r>
      <w:r w:rsidR="00BF2D7C" w:rsidRPr="00D26162">
        <w:rPr>
          <w:lang w:val="ru-RU"/>
        </w:rPr>
        <w:t>е</w:t>
      </w:r>
      <w:r w:rsidRPr="00D26162">
        <w:rPr>
          <w:lang w:val="ru-RU"/>
        </w:rPr>
        <w:t>т по нашему пути.</w:t>
      </w:r>
    </w:p>
    <w:p w14:paraId="4C2C1D46" w14:textId="12D514D8" w:rsidR="00C57304" w:rsidRPr="00D26162" w:rsidRDefault="00C57304" w:rsidP="0094125C">
      <w:pPr>
        <w:rPr>
          <w:lang w:val="ru-RU"/>
        </w:rPr>
      </w:pPr>
      <w:r w:rsidRPr="00D26162">
        <w:rPr>
          <w:lang w:val="ru-RU"/>
        </w:rPr>
        <w:t>Это вс</w:t>
      </w:r>
      <w:r w:rsidR="00BF2D7C" w:rsidRPr="00D26162">
        <w:rPr>
          <w:lang w:val="ru-RU"/>
        </w:rPr>
        <w:t>е</w:t>
      </w:r>
      <w:r w:rsidRPr="00D26162">
        <w:rPr>
          <w:lang w:val="ru-RU"/>
        </w:rPr>
        <w:t xml:space="preserve"> усложняло. Чем дольше стая оставалась на месте, тем сложнее вс</w:t>
      </w:r>
      <w:r w:rsidR="00BF2D7C" w:rsidRPr="00D26162">
        <w:rPr>
          <w:lang w:val="ru-RU"/>
        </w:rPr>
        <w:t>е</w:t>
      </w:r>
      <w:r w:rsidRPr="00D26162">
        <w:rPr>
          <w:lang w:val="ru-RU"/>
        </w:rPr>
        <w:t xml:space="preserve"> становилось. </w:t>
      </w:r>
    </w:p>
    <w:p w14:paraId="536BD567" w14:textId="3245465C" w:rsidR="00C57304" w:rsidRPr="00D26162" w:rsidRDefault="00C57304" w:rsidP="0094125C">
      <w:pPr>
        <w:rPr>
          <w:lang w:val="ru-RU"/>
        </w:rPr>
      </w:pPr>
      <w:r w:rsidRPr="00D26162">
        <w:rPr>
          <w:lang w:val="ru-RU"/>
        </w:rPr>
        <w:t>— Тяж</w:t>
      </w:r>
      <w:r w:rsidR="00BF2D7C" w:rsidRPr="00D26162">
        <w:rPr>
          <w:lang w:val="ru-RU"/>
        </w:rPr>
        <w:t>е</w:t>
      </w:r>
      <w:r w:rsidRPr="00D26162">
        <w:rPr>
          <w:lang w:val="ru-RU"/>
        </w:rPr>
        <w:t xml:space="preserve">лая Рука, </w:t>
      </w:r>
      <w:proofErr w:type="spellStart"/>
      <w:r w:rsidRPr="00D26162">
        <w:rPr>
          <w:lang w:val="ru-RU"/>
        </w:rPr>
        <w:t>Фъольнир</w:t>
      </w:r>
      <w:proofErr w:type="spellEnd"/>
      <w:r w:rsidRPr="00D26162">
        <w:rPr>
          <w:lang w:val="ru-RU"/>
        </w:rPr>
        <w:t xml:space="preserve">, выманите его, — приказал </w:t>
      </w:r>
      <w:proofErr w:type="spellStart"/>
      <w:r w:rsidRPr="00D26162">
        <w:rPr>
          <w:lang w:val="ru-RU"/>
        </w:rPr>
        <w:t>Гуннлаугур</w:t>
      </w:r>
      <w:proofErr w:type="spellEnd"/>
      <w:r w:rsidRPr="00D26162">
        <w:rPr>
          <w:lang w:val="ru-RU"/>
        </w:rPr>
        <w:t xml:space="preserve">. — </w:t>
      </w:r>
      <w:proofErr w:type="spellStart"/>
      <w:r w:rsidRPr="00D26162">
        <w:rPr>
          <w:lang w:val="ru-RU"/>
        </w:rPr>
        <w:t>Гирфалькон</w:t>
      </w:r>
      <w:proofErr w:type="spellEnd"/>
      <w:r w:rsidRPr="00D26162">
        <w:rPr>
          <w:lang w:val="ru-RU"/>
        </w:rPr>
        <w:t>, пойд</w:t>
      </w:r>
      <w:r w:rsidR="00BF2D7C" w:rsidRPr="00D26162">
        <w:rPr>
          <w:lang w:val="ru-RU"/>
        </w:rPr>
        <w:t>е</w:t>
      </w:r>
      <w:r w:rsidRPr="00D26162">
        <w:rPr>
          <w:lang w:val="ru-RU"/>
        </w:rPr>
        <w:t>м. Прикончим его.</w:t>
      </w:r>
    </w:p>
    <w:p w14:paraId="6AE6BB7D" w14:textId="77777777" w:rsidR="00C57304" w:rsidRPr="00D26162" w:rsidRDefault="00C57304" w:rsidP="0094125C">
      <w:pPr>
        <w:rPr>
          <w:lang w:val="ru-RU"/>
        </w:rPr>
      </w:pPr>
    </w:p>
    <w:p w14:paraId="30B399E8" w14:textId="551AF614" w:rsidR="00C57304" w:rsidRPr="00D26162" w:rsidRDefault="00C57304" w:rsidP="0094125C">
      <w:pPr>
        <w:rPr>
          <w:lang w:val="ru-RU"/>
        </w:rPr>
      </w:pPr>
      <w:proofErr w:type="spellStart"/>
      <w:r w:rsidRPr="00D26162">
        <w:rPr>
          <w:lang w:val="ru-RU"/>
        </w:rPr>
        <w:t>Бъяргборн</w:t>
      </w:r>
      <w:proofErr w:type="spellEnd"/>
      <w:r w:rsidRPr="00D26162">
        <w:rPr>
          <w:lang w:val="ru-RU"/>
        </w:rPr>
        <w:t xml:space="preserve"> трудился усердно, как никогда в жизни. </w:t>
      </w:r>
      <w:proofErr w:type="spellStart"/>
      <w:r w:rsidR="00BF2D7C" w:rsidRPr="00D26162">
        <w:rPr>
          <w:lang w:val="ru-RU"/>
        </w:rPr>
        <w:t>Ёрундур</w:t>
      </w:r>
      <w:proofErr w:type="spellEnd"/>
      <w:r w:rsidRPr="00D26162">
        <w:rPr>
          <w:lang w:val="ru-RU"/>
        </w:rPr>
        <w:t xml:space="preserve"> безжалостно давил на команду, но того требовала необходимость — эта пустотная битва превратилась в ужасающее и изматывающее </w:t>
      </w:r>
      <w:r w:rsidR="0071343D">
        <w:rPr>
          <w:lang w:val="ru-RU"/>
        </w:rPr>
        <w:t>зрелище</w:t>
      </w:r>
      <w:r w:rsidRPr="00D26162">
        <w:rPr>
          <w:lang w:val="ru-RU"/>
        </w:rPr>
        <w:t>, с какой стороны ни посмотри. Каждое мгновение вс</w:t>
      </w:r>
      <w:r w:rsidR="00BF2D7C" w:rsidRPr="00D26162">
        <w:rPr>
          <w:lang w:val="ru-RU"/>
        </w:rPr>
        <w:t>е</w:t>
      </w:r>
      <w:r w:rsidRPr="00D26162">
        <w:rPr>
          <w:lang w:val="ru-RU"/>
        </w:rPr>
        <w:t xml:space="preserve"> новые корабли уничтожались или выходили из строя, и </w:t>
      </w:r>
      <w:proofErr w:type="spellStart"/>
      <w:r w:rsidRPr="00D26162">
        <w:rPr>
          <w:lang w:val="ru-RU"/>
        </w:rPr>
        <w:t>б</w:t>
      </w:r>
      <w:r w:rsidR="0071343D">
        <w:rPr>
          <w:rFonts w:cs="Times New Roman"/>
          <w:lang w:val="ru-RU"/>
        </w:rPr>
        <w:t>ó</w:t>
      </w:r>
      <w:r w:rsidRPr="00D26162">
        <w:rPr>
          <w:lang w:val="ru-RU"/>
        </w:rPr>
        <w:t>льшая</w:t>
      </w:r>
      <w:proofErr w:type="spellEnd"/>
      <w:r w:rsidRPr="00D26162">
        <w:rPr>
          <w:lang w:val="ru-RU"/>
        </w:rPr>
        <w:t xml:space="preserve"> их часть принадлежала </w:t>
      </w:r>
      <w:proofErr w:type="spellStart"/>
      <w:r w:rsidRPr="00D26162">
        <w:rPr>
          <w:lang w:val="ru-RU"/>
        </w:rPr>
        <w:t>Империуму</w:t>
      </w:r>
      <w:proofErr w:type="spellEnd"/>
      <w:r w:rsidRPr="00D26162">
        <w:rPr>
          <w:lang w:val="ru-RU"/>
        </w:rPr>
        <w:t>. Единственная причина, по которой «</w:t>
      </w:r>
      <w:r w:rsidRPr="00D26162">
        <w:rPr>
          <w:i/>
          <w:iCs/>
          <w:lang w:val="ru-RU"/>
        </w:rPr>
        <w:t>Аметистовый Сюзерен</w:t>
      </w:r>
      <w:r w:rsidRPr="00D26162">
        <w:rPr>
          <w:lang w:val="ru-RU"/>
        </w:rPr>
        <w:t>» вс</w:t>
      </w:r>
      <w:r w:rsidR="00BF2D7C" w:rsidRPr="00D26162">
        <w:rPr>
          <w:lang w:val="ru-RU"/>
        </w:rPr>
        <w:t>е</w:t>
      </w:r>
      <w:r w:rsidRPr="00D26162">
        <w:rPr>
          <w:lang w:val="ru-RU"/>
        </w:rPr>
        <w:t xml:space="preserve"> ещ</w:t>
      </w:r>
      <w:r w:rsidR="00BF2D7C" w:rsidRPr="00D26162">
        <w:rPr>
          <w:lang w:val="ru-RU"/>
        </w:rPr>
        <w:t>е</w:t>
      </w:r>
      <w:r w:rsidRPr="00D26162">
        <w:rPr>
          <w:lang w:val="ru-RU"/>
        </w:rPr>
        <w:t xml:space="preserve"> оставался в строю, — он прибыл на эту бойню гораздо позже; сомнительное преимущество, и оно быстро сходило на нет. </w:t>
      </w:r>
    </w:p>
    <w:p w14:paraId="7524178B" w14:textId="11FEFCBD" w:rsidR="00C57304" w:rsidRPr="00D26162" w:rsidRDefault="00BF2D7C" w:rsidP="0094125C">
      <w:pPr>
        <w:rPr>
          <w:lang w:val="ru-RU"/>
        </w:rPr>
      </w:pPr>
      <w:proofErr w:type="spellStart"/>
      <w:r w:rsidRPr="00D26162">
        <w:rPr>
          <w:lang w:val="ru-RU"/>
        </w:rPr>
        <w:t>Ёрундур</w:t>
      </w:r>
      <w:proofErr w:type="spellEnd"/>
      <w:r w:rsidR="00C57304" w:rsidRPr="00D26162">
        <w:rPr>
          <w:lang w:val="ru-RU"/>
        </w:rPr>
        <w:t xml:space="preserve"> выкрикивал приказы со своего трона, а мостик вокруг него гремел и трясся. Бронестекло вспыхивало от раздающихся в пустоте взрывов, отбрасывая тени, бешено метавшиеся по потрескавшимся палубам. Сервиторы, как всегда, продолжали свою работу в молчании, но люди из экипажа начали терять самообладание: они орали в переговорные трубы или в отчаянии колотили кулаками по пультам управления.</w:t>
      </w:r>
    </w:p>
    <w:p w14:paraId="04A82D88" w14:textId="26182516" w:rsidR="00C57304" w:rsidRPr="00D26162" w:rsidRDefault="00C57304" w:rsidP="0094125C">
      <w:pPr>
        <w:rPr>
          <w:lang w:val="ru-RU"/>
        </w:rPr>
      </w:pPr>
      <w:r w:rsidRPr="00D26162">
        <w:rPr>
          <w:lang w:val="ru-RU"/>
        </w:rPr>
        <w:t>Впереди возвышалась ещ</w:t>
      </w:r>
      <w:r w:rsidR="00BF2D7C" w:rsidRPr="00D26162">
        <w:rPr>
          <w:lang w:val="ru-RU"/>
        </w:rPr>
        <w:t>е</w:t>
      </w:r>
      <w:r w:rsidRPr="00D26162">
        <w:rPr>
          <w:lang w:val="ru-RU"/>
        </w:rPr>
        <w:t xml:space="preserve"> больше, чем прежде, эскадра </w:t>
      </w:r>
      <w:proofErr w:type="spellStart"/>
      <w:r w:rsidRPr="00D26162">
        <w:rPr>
          <w:lang w:val="ru-RU"/>
        </w:rPr>
        <w:t>Экклезиархии</w:t>
      </w:r>
      <w:proofErr w:type="spellEnd"/>
      <w:r w:rsidRPr="00D26162">
        <w:rPr>
          <w:lang w:val="ru-RU"/>
        </w:rPr>
        <w:t xml:space="preserve"> — островок стабильности в бушующем море разрушений. Линкоры превосходно держали строй, выпуская огромное количество оборонительных лазерных залпов. У их капитана, видимо, были стальные нервы, раз он остался стоять на якоре посреди б</w:t>
      </w:r>
      <w:r w:rsidR="0071343D">
        <w:rPr>
          <w:lang w:val="ru-RU"/>
        </w:rPr>
        <w:t>уйства</w:t>
      </w:r>
      <w:r w:rsidRPr="00D26162">
        <w:rPr>
          <w:lang w:val="ru-RU"/>
        </w:rPr>
        <w:t xml:space="preserve"> в зоне боевых действий, но у них определ</w:t>
      </w:r>
      <w:r w:rsidR="00BF2D7C" w:rsidRPr="00D26162">
        <w:rPr>
          <w:lang w:val="ru-RU"/>
        </w:rPr>
        <w:t>е</w:t>
      </w:r>
      <w:r w:rsidRPr="00D26162">
        <w:rPr>
          <w:lang w:val="ru-RU"/>
        </w:rPr>
        <w:t>нно имелось оружие, которое позвол</w:t>
      </w:r>
      <w:r w:rsidR="0071343D">
        <w:rPr>
          <w:lang w:val="ru-RU"/>
        </w:rPr>
        <w:t>я</w:t>
      </w:r>
      <w:r w:rsidRPr="00D26162">
        <w:rPr>
          <w:lang w:val="ru-RU"/>
        </w:rPr>
        <w:t>ло им удерживать свои позиции</w:t>
      </w:r>
      <w:r w:rsidR="0071343D">
        <w:rPr>
          <w:lang w:val="ru-RU"/>
        </w:rPr>
        <w:t xml:space="preserve"> — </w:t>
      </w:r>
      <w:r w:rsidRPr="00D26162">
        <w:rPr>
          <w:lang w:val="ru-RU"/>
        </w:rPr>
        <w:t>по крайней мере, пока.</w:t>
      </w:r>
    </w:p>
    <w:p w14:paraId="42E75B9A" w14:textId="5BD5445E" w:rsidR="00C57304" w:rsidRPr="00D26162" w:rsidRDefault="00C57304" w:rsidP="0094125C">
      <w:pPr>
        <w:rPr>
          <w:lang w:val="ru-RU"/>
        </w:rPr>
      </w:pPr>
      <w:proofErr w:type="spellStart"/>
      <w:r w:rsidRPr="00D26162">
        <w:rPr>
          <w:lang w:val="ru-RU"/>
        </w:rPr>
        <w:t>Бъяргборн</w:t>
      </w:r>
      <w:proofErr w:type="spellEnd"/>
      <w:r w:rsidRPr="00D26162">
        <w:rPr>
          <w:lang w:val="ru-RU"/>
        </w:rPr>
        <w:t xml:space="preserve"> уже выполнил основные приказы </w:t>
      </w:r>
      <w:proofErr w:type="spellStart"/>
      <w:r w:rsidR="00BF2D7C" w:rsidRPr="00D26162">
        <w:rPr>
          <w:lang w:val="ru-RU"/>
        </w:rPr>
        <w:t>Ёрундур</w:t>
      </w:r>
      <w:r w:rsidRPr="00D26162">
        <w:rPr>
          <w:lang w:val="ru-RU"/>
        </w:rPr>
        <w:t>а</w:t>
      </w:r>
      <w:proofErr w:type="spellEnd"/>
      <w:r w:rsidRPr="00D26162">
        <w:rPr>
          <w:lang w:val="ru-RU"/>
        </w:rPr>
        <w:t>, сделав вс</w:t>
      </w:r>
      <w:r w:rsidR="00BF2D7C" w:rsidRPr="00D26162">
        <w:rPr>
          <w:lang w:val="ru-RU"/>
        </w:rPr>
        <w:t>е</w:t>
      </w:r>
      <w:r w:rsidRPr="00D26162">
        <w:rPr>
          <w:lang w:val="ru-RU"/>
        </w:rPr>
        <w:t xml:space="preserve"> необходимое</w:t>
      </w:r>
      <w:r w:rsidR="0071343D">
        <w:rPr>
          <w:lang w:val="ru-RU"/>
        </w:rPr>
        <w:t xml:space="preserve"> и</w:t>
      </w:r>
      <w:r w:rsidRPr="00D26162">
        <w:rPr>
          <w:lang w:val="ru-RU"/>
        </w:rPr>
        <w:t xml:space="preserve"> обеспечив кораблю возможность уверенно нестись в тени эскадры. Плазменные двигатели «</w:t>
      </w:r>
      <w:r w:rsidRPr="00D26162">
        <w:rPr>
          <w:i/>
          <w:lang w:val="ru-RU"/>
        </w:rPr>
        <w:t>Аметистового сюзерена</w:t>
      </w:r>
      <w:r w:rsidRPr="00D26162">
        <w:rPr>
          <w:lang w:val="ru-RU"/>
        </w:rPr>
        <w:t>» вс</w:t>
      </w:r>
      <w:r w:rsidR="00BF2D7C" w:rsidRPr="00D26162">
        <w:rPr>
          <w:lang w:val="ru-RU"/>
        </w:rPr>
        <w:t>е</w:t>
      </w:r>
      <w:r w:rsidRPr="00D26162">
        <w:rPr>
          <w:lang w:val="ru-RU"/>
        </w:rPr>
        <w:t xml:space="preserve"> ещ</w:t>
      </w:r>
      <w:r w:rsidR="00BF2D7C" w:rsidRPr="00D26162">
        <w:rPr>
          <w:lang w:val="ru-RU"/>
        </w:rPr>
        <w:t>е</w:t>
      </w:r>
      <w:r w:rsidRPr="00D26162">
        <w:rPr>
          <w:lang w:val="ru-RU"/>
        </w:rPr>
        <w:t xml:space="preserve"> работали, хотя и </w:t>
      </w:r>
      <w:r w:rsidR="0071343D">
        <w:rPr>
          <w:lang w:val="ru-RU"/>
        </w:rPr>
        <w:t>с перебоями</w:t>
      </w:r>
      <w:r w:rsidRPr="00D26162">
        <w:rPr>
          <w:lang w:val="ru-RU"/>
        </w:rPr>
        <w:t>, но полученная в ходе тропосферного ман</w:t>
      </w:r>
      <w:r w:rsidR="00BF2D7C" w:rsidRPr="00D26162">
        <w:rPr>
          <w:lang w:val="ru-RU"/>
        </w:rPr>
        <w:t>е</w:t>
      </w:r>
      <w:r w:rsidRPr="00D26162">
        <w:rPr>
          <w:lang w:val="ru-RU"/>
        </w:rPr>
        <w:t>вра энергия позволила галеону мчаться впер</w:t>
      </w:r>
      <w:r w:rsidR="00BF2D7C" w:rsidRPr="00D26162">
        <w:rPr>
          <w:lang w:val="ru-RU"/>
        </w:rPr>
        <w:t>е</w:t>
      </w:r>
      <w:r w:rsidRPr="00D26162">
        <w:rPr>
          <w:lang w:val="ru-RU"/>
        </w:rPr>
        <w:t>д с огромной скоростью, достаточной для того, чтобы не дать заградительному огню «М</w:t>
      </w:r>
      <w:r w:rsidR="00BF2D7C" w:rsidRPr="00D26162">
        <w:rPr>
          <w:lang w:val="ru-RU"/>
        </w:rPr>
        <w:t>е</w:t>
      </w:r>
      <w:r w:rsidRPr="00D26162">
        <w:rPr>
          <w:lang w:val="ru-RU"/>
        </w:rPr>
        <w:t xml:space="preserve">ртвой Головы» разорвать их ослабленную карму. Теперь капитан неистово работал с группами авгуров, пытаясь увеличить охват сенсоров дальше минимального радиуса. </w:t>
      </w:r>
    </w:p>
    <w:p w14:paraId="40B1E854" w14:textId="7A9A14B1" w:rsidR="00C57304" w:rsidRPr="00D26162" w:rsidRDefault="00C57304" w:rsidP="0094125C">
      <w:pPr>
        <w:rPr>
          <w:lang w:val="ru-RU"/>
        </w:rPr>
      </w:pPr>
      <w:r w:rsidRPr="00D26162">
        <w:rPr>
          <w:lang w:val="ru-RU"/>
        </w:rPr>
        <w:t xml:space="preserve">И наконец </w:t>
      </w:r>
      <w:proofErr w:type="spellStart"/>
      <w:r w:rsidRPr="00D26162">
        <w:rPr>
          <w:lang w:val="ru-RU"/>
        </w:rPr>
        <w:t>Бъяргборн</w:t>
      </w:r>
      <w:proofErr w:type="spellEnd"/>
      <w:r w:rsidRPr="00D26162">
        <w:rPr>
          <w:lang w:val="ru-RU"/>
        </w:rPr>
        <w:t xml:space="preserve"> вс</w:t>
      </w:r>
      <w:r w:rsidR="00BF2D7C" w:rsidRPr="00D26162">
        <w:rPr>
          <w:lang w:val="ru-RU"/>
        </w:rPr>
        <w:t>е</w:t>
      </w:r>
      <w:r w:rsidRPr="00D26162">
        <w:rPr>
          <w:lang w:val="ru-RU"/>
        </w:rPr>
        <w:t xml:space="preserve"> понял. Попадания вправду были, и повреждения пустотных щитов были, но — он был в этом уверен — сбоя в работе сенсоров не случалось. </w:t>
      </w:r>
    </w:p>
    <w:p w14:paraId="042AC000" w14:textId="77777777" w:rsidR="00C57304" w:rsidRPr="00D26162" w:rsidRDefault="00C57304" w:rsidP="0094125C">
      <w:pPr>
        <w:rPr>
          <w:lang w:val="ru-RU"/>
        </w:rPr>
      </w:pPr>
      <w:r w:rsidRPr="00D26162">
        <w:rPr>
          <w:lang w:val="ru-RU"/>
        </w:rPr>
        <w:t xml:space="preserve">— Лейтенант? — спешно вызвал </w:t>
      </w:r>
      <w:proofErr w:type="spellStart"/>
      <w:r w:rsidRPr="00D26162">
        <w:rPr>
          <w:lang w:val="ru-RU"/>
        </w:rPr>
        <w:t>Бъяргборн</w:t>
      </w:r>
      <w:proofErr w:type="spellEnd"/>
      <w:r w:rsidRPr="00D26162">
        <w:rPr>
          <w:lang w:val="ru-RU"/>
        </w:rPr>
        <w:t xml:space="preserve"> по </w:t>
      </w:r>
      <w:proofErr w:type="spellStart"/>
      <w:r w:rsidRPr="00D26162">
        <w:rPr>
          <w:lang w:val="ru-RU"/>
        </w:rPr>
        <w:t>воксу</w:t>
      </w:r>
      <w:proofErr w:type="spellEnd"/>
      <w:r w:rsidRPr="00D26162">
        <w:rPr>
          <w:lang w:val="ru-RU"/>
        </w:rPr>
        <w:t>.</w:t>
      </w:r>
    </w:p>
    <w:p w14:paraId="77147F89" w14:textId="77777777" w:rsidR="00C57304" w:rsidRPr="00D26162" w:rsidRDefault="00C57304" w:rsidP="0094125C">
      <w:pPr>
        <w:rPr>
          <w:lang w:val="ru-RU"/>
        </w:rPr>
      </w:pPr>
      <w:r w:rsidRPr="00D26162">
        <w:rPr>
          <w:lang w:val="ru-RU"/>
        </w:rPr>
        <w:t>Ответа не последовало. И не из-за помех. Она выключила свою комм-бусину.</w:t>
      </w:r>
    </w:p>
    <w:p w14:paraId="686DAC2B" w14:textId="030688DB" w:rsidR="00C57304" w:rsidRPr="00D26162" w:rsidRDefault="00C57304" w:rsidP="0094125C">
      <w:pPr>
        <w:rPr>
          <w:lang w:val="ru-RU"/>
        </w:rPr>
      </w:pPr>
      <w:proofErr w:type="spellStart"/>
      <w:r w:rsidRPr="00D26162">
        <w:rPr>
          <w:lang w:val="ru-RU"/>
        </w:rPr>
        <w:t>Бъяргборн</w:t>
      </w:r>
      <w:proofErr w:type="spellEnd"/>
      <w:r w:rsidRPr="00D26162">
        <w:rPr>
          <w:lang w:val="ru-RU"/>
        </w:rPr>
        <w:t xml:space="preserve"> быстро пров</w:t>
      </w:r>
      <w:r w:rsidR="00BF2D7C" w:rsidRPr="00D26162">
        <w:rPr>
          <w:lang w:val="ru-RU"/>
        </w:rPr>
        <w:t>е</w:t>
      </w:r>
      <w:r w:rsidRPr="00D26162">
        <w:rPr>
          <w:lang w:val="ru-RU"/>
        </w:rPr>
        <w:t xml:space="preserve">л поиск по локатору, но это ничего не дало. Затем он отменил поставленные </w:t>
      </w:r>
      <w:proofErr w:type="spellStart"/>
      <w:r w:rsidRPr="00D26162">
        <w:rPr>
          <w:lang w:val="ru-RU"/>
        </w:rPr>
        <w:t>Суакой</w:t>
      </w:r>
      <w:proofErr w:type="spellEnd"/>
      <w:r w:rsidRPr="00D26162">
        <w:rPr>
          <w:lang w:val="ru-RU"/>
        </w:rPr>
        <w:t xml:space="preserve"> предупреждения о неисправностях, и авгуры галеона вновь </w:t>
      </w:r>
      <w:r w:rsidR="0071343D">
        <w:rPr>
          <w:lang w:val="ru-RU"/>
        </w:rPr>
        <w:t>за</w:t>
      </w:r>
      <w:r w:rsidRPr="00D26162">
        <w:rPr>
          <w:lang w:val="ru-RU"/>
        </w:rPr>
        <w:t>мига</w:t>
      </w:r>
      <w:r w:rsidR="0071343D">
        <w:rPr>
          <w:lang w:val="ru-RU"/>
        </w:rPr>
        <w:t>ли</w:t>
      </w:r>
      <w:r w:rsidRPr="00D26162">
        <w:rPr>
          <w:lang w:val="ru-RU"/>
        </w:rPr>
        <w:t xml:space="preserve">, группа за группой. </w:t>
      </w:r>
    </w:p>
    <w:p w14:paraId="5272E222" w14:textId="4995AA81" w:rsidR="00C57304" w:rsidRPr="00D26162" w:rsidRDefault="00C57304" w:rsidP="0094125C">
      <w:pPr>
        <w:rPr>
          <w:lang w:val="ru-RU"/>
        </w:rPr>
      </w:pPr>
      <w:r w:rsidRPr="00D26162">
        <w:rPr>
          <w:lang w:val="ru-RU"/>
        </w:rPr>
        <w:t xml:space="preserve">— Слава </w:t>
      </w:r>
      <w:proofErr w:type="spellStart"/>
      <w:r w:rsidRPr="00D26162">
        <w:rPr>
          <w:lang w:val="ru-RU"/>
        </w:rPr>
        <w:t>Всеотцу</w:t>
      </w:r>
      <w:proofErr w:type="spellEnd"/>
      <w:r w:rsidRPr="00D26162">
        <w:rPr>
          <w:lang w:val="ru-RU"/>
        </w:rPr>
        <w:t xml:space="preserve">, — проворчал </w:t>
      </w:r>
      <w:proofErr w:type="spellStart"/>
      <w:r w:rsidR="00BF2D7C" w:rsidRPr="00D26162">
        <w:rPr>
          <w:lang w:val="ru-RU"/>
        </w:rPr>
        <w:t>Ёрундур</w:t>
      </w:r>
      <w:proofErr w:type="spellEnd"/>
      <w:r w:rsidRPr="00D26162">
        <w:rPr>
          <w:lang w:val="ru-RU"/>
        </w:rPr>
        <w:t xml:space="preserve">, когда экраны вокруг него снова засветились. — Отслеживай приближающиеся крупные снаряды, но продолжай </w:t>
      </w:r>
      <w:r w:rsidR="0071343D">
        <w:rPr>
          <w:lang w:val="ru-RU"/>
        </w:rPr>
        <w:t>наращ</w:t>
      </w:r>
      <w:r w:rsidRPr="00D26162">
        <w:rPr>
          <w:lang w:val="ru-RU"/>
        </w:rPr>
        <w:t>ивать скорость.</w:t>
      </w:r>
    </w:p>
    <w:p w14:paraId="1C5A1D80" w14:textId="77777777" w:rsidR="00C57304" w:rsidRPr="00D26162" w:rsidRDefault="00C57304" w:rsidP="0094125C">
      <w:pPr>
        <w:rPr>
          <w:lang w:val="ru-RU"/>
        </w:rPr>
      </w:pPr>
      <w:r w:rsidRPr="00D26162">
        <w:rPr>
          <w:lang w:val="ru-RU"/>
        </w:rPr>
        <w:t xml:space="preserve">Но </w:t>
      </w:r>
      <w:proofErr w:type="spellStart"/>
      <w:r w:rsidRPr="00D26162">
        <w:rPr>
          <w:lang w:val="ru-RU"/>
        </w:rPr>
        <w:t>Бьяргборн</w:t>
      </w:r>
      <w:proofErr w:type="spellEnd"/>
      <w:r w:rsidRPr="00D26162">
        <w:rPr>
          <w:lang w:val="ru-RU"/>
        </w:rPr>
        <w:t xml:space="preserve"> ничего не мог поделать. Он почувствовал, как в животе нарастает неприятный холодок. Он должен найти </w:t>
      </w:r>
      <w:proofErr w:type="spellStart"/>
      <w:r w:rsidRPr="00D26162">
        <w:rPr>
          <w:lang w:val="ru-RU"/>
        </w:rPr>
        <w:t>Эджику</w:t>
      </w:r>
      <w:proofErr w:type="spellEnd"/>
      <w:r w:rsidRPr="00D26162">
        <w:rPr>
          <w:lang w:val="ru-RU"/>
        </w:rPr>
        <w:t xml:space="preserve">. </w:t>
      </w:r>
      <w:proofErr w:type="spellStart"/>
      <w:r w:rsidRPr="00D26162">
        <w:rPr>
          <w:lang w:val="ru-RU"/>
        </w:rPr>
        <w:t>Торек</w:t>
      </w:r>
      <w:proofErr w:type="spellEnd"/>
      <w:r w:rsidRPr="00D26162">
        <w:rPr>
          <w:lang w:val="ru-RU"/>
        </w:rPr>
        <w:t xml:space="preserve"> проверял на предмет аномалий каждую палубу, одну за другой. </w:t>
      </w:r>
    </w:p>
    <w:p w14:paraId="482A8799" w14:textId="04FA947B" w:rsidR="00C57304" w:rsidRPr="00D26162" w:rsidRDefault="00C57304" w:rsidP="0094125C">
      <w:pPr>
        <w:rPr>
          <w:lang w:val="ru-RU"/>
        </w:rPr>
      </w:pPr>
      <w:r w:rsidRPr="00D26162">
        <w:rPr>
          <w:lang w:val="ru-RU"/>
        </w:rPr>
        <w:t xml:space="preserve">— Капитан! — окликнул его </w:t>
      </w:r>
      <w:proofErr w:type="spellStart"/>
      <w:r w:rsidR="00BF2D7C" w:rsidRPr="00D26162">
        <w:rPr>
          <w:lang w:val="ru-RU"/>
        </w:rPr>
        <w:t>Ёрундур</w:t>
      </w:r>
      <w:proofErr w:type="spellEnd"/>
      <w:r w:rsidRPr="00D26162">
        <w:rPr>
          <w:lang w:val="ru-RU"/>
        </w:rPr>
        <w:t xml:space="preserve">. — Подтверди приказ и действуй. </w:t>
      </w:r>
    </w:p>
    <w:p w14:paraId="22A0D917" w14:textId="77777777" w:rsidR="00C57304" w:rsidRPr="00D26162" w:rsidRDefault="00C57304" w:rsidP="0094125C">
      <w:pPr>
        <w:rPr>
          <w:lang w:val="ru-RU"/>
        </w:rPr>
      </w:pPr>
      <w:proofErr w:type="spellStart"/>
      <w:r w:rsidRPr="00D26162">
        <w:rPr>
          <w:lang w:val="ru-RU"/>
        </w:rPr>
        <w:t>Бъяргборн</w:t>
      </w:r>
      <w:proofErr w:type="spellEnd"/>
      <w:r w:rsidRPr="00D26162">
        <w:rPr>
          <w:lang w:val="ru-RU"/>
        </w:rPr>
        <w:t xml:space="preserve"> встал и повернулся, чтобы смотреть прямо на трон. </w:t>
      </w:r>
    </w:p>
    <w:p w14:paraId="0FB51F66" w14:textId="77777777" w:rsidR="00C57304" w:rsidRPr="00D26162" w:rsidRDefault="00C57304" w:rsidP="0094125C">
      <w:pPr>
        <w:rPr>
          <w:lang w:val="ru-RU"/>
        </w:rPr>
      </w:pPr>
      <w:r w:rsidRPr="00D26162">
        <w:rPr>
          <w:lang w:val="ru-RU"/>
        </w:rPr>
        <w:t xml:space="preserve">— </w:t>
      </w:r>
      <w:proofErr w:type="spellStart"/>
      <w:r w:rsidRPr="00D26162">
        <w:rPr>
          <w:lang w:val="ru-RU"/>
        </w:rPr>
        <w:t>Суака</w:t>
      </w:r>
      <w:proofErr w:type="spellEnd"/>
      <w:r w:rsidRPr="00D26162">
        <w:rPr>
          <w:lang w:val="ru-RU"/>
        </w:rPr>
        <w:t xml:space="preserve"> забрала его, господин. Они направляются на палубу с спасательными капсулами. </w:t>
      </w:r>
    </w:p>
    <w:p w14:paraId="32824FF1" w14:textId="4A96EF09" w:rsidR="00C57304" w:rsidRPr="00D26162" w:rsidRDefault="00C57304" w:rsidP="0094125C">
      <w:pPr>
        <w:rPr>
          <w:lang w:val="ru-RU"/>
        </w:rPr>
      </w:pPr>
      <w:r w:rsidRPr="00D26162">
        <w:rPr>
          <w:lang w:val="ru-RU"/>
        </w:rPr>
        <w:lastRenderedPageBreak/>
        <w:t>Это было вс</w:t>
      </w:r>
      <w:r w:rsidR="00BF2D7C" w:rsidRPr="00D26162">
        <w:rPr>
          <w:lang w:val="ru-RU"/>
        </w:rPr>
        <w:t>е</w:t>
      </w:r>
      <w:r w:rsidRPr="00D26162">
        <w:rPr>
          <w:lang w:val="ru-RU"/>
        </w:rPr>
        <w:t xml:space="preserve">, что стоило сказать. </w:t>
      </w:r>
      <w:proofErr w:type="spellStart"/>
      <w:r w:rsidRPr="00D26162">
        <w:rPr>
          <w:lang w:val="ru-RU"/>
        </w:rPr>
        <w:t>Хафлои</w:t>
      </w:r>
      <w:proofErr w:type="spellEnd"/>
      <w:r w:rsidRPr="00D26162">
        <w:rPr>
          <w:lang w:val="ru-RU"/>
        </w:rPr>
        <w:t xml:space="preserve"> сорвался на бег ещ</w:t>
      </w:r>
      <w:r w:rsidR="00BF2D7C" w:rsidRPr="00D26162">
        <w:rPr>
          <w:lang w:val="ru-RU"/>
        </w:rPr>
        <w:t>е</w:t>
      </w:r>
      <w:r w:rsidRPr="00D26162">
        <w:rPr>
          <w:lang w:val="ru-RU"/>
        </w:rPr>
        <w:t xml:space="preserve"> до того, как </w:t>
      </w:r>
      <w:r w:rsidR="0071343D">
        <w:rPr>
          <w:lang w:val="ru-RU"/>
        </w:rPr>
        <w:t>он договорил</w:t>
      </w:r>
      <w:r w:rsidRPr="00D26162">
        <w:rPr>
          <w:lang w:val="ru-RU"/>
        </w:rPr>
        <w:t>, и от тяж</w:t>
      </w:r>
      <w:r w:rsidR="00BF2D7C" w:rsidRPr="00D26162">
        <w:rPr>
          <w:lang w:val="ru-RU"/>
        </w:rPr>
        <w:t>е</w:t>
      </w:r>
      <w:r w:rsidRPr="00D26162">
        <w:rPr>
          <w:lang w:val="ru-RU"/>
        </w:rPr>
        <w:t xml:space="preserve">лых шагов космодесантника задрожала палуба. </w:t>
      </w:r>
      <w:proofErr w:type="spellStart"/>
      <w:r w:rsidR="00BF2D7C" w:rsidRPr="00D26162">
        <w:rPr>
          <w:lang w:val="ru-RU"/>
        </w:rPr>
        <w:t>Ёрундур</w:t>
      </w:r>
      <w:proofErr w:type="spellEnd"/>
      <w:r w:rsidRPr="00D26162">
        <w:rPr>
          <w:lang w:val="ru-RU"/>
        </w:rPr>
        <w:t xml:space="preserve"> бросил на капитана возмущ</w:t>
      </w:r>
      <w:r w:rsidR="00BF2D7C" w:rsidRPr="00D26162">
        <w:rPr>
          <w:lang w:val="ru-RU"/>
        </w:rPr>
        <w:t>е</w:t>
      </w:r>
      <w:r w:rsidRPr="00D26162">
        <w:rPr>
          <w:lang w:val="ru-RU"/>
        </w:rPr>
        <w:t xml:space="preserve">нный взгляд; от ярости голос старого космодесантника охрип: </w:t>
      </w:r>
    </w:p>
    <w:p w14:paraId="4C4199C1" w14:textId="77777777" w:rsidR="00C57304" w:rsidRPr="00D26162" w:rsidRDefault="00C57304" w:rsidP="0094125C">
      <w:pPr>
        <w:rPr>
          <w:lang w:val="ru-RU"/>
        </w:rPr>
      </w:pPr>
      <w:r w:rsidRPr="00D26162">
        <w:rPr>
          <w:lang w:val="ru-RU"/>
        </w:rPr>
        <w:t xml:space="preserve">— Зубы </w:t>
      </w:r>
      <w:proofErr w:type="spellStart"/>
      <w:r w:rsidRPr="00D26162">
        <w:rPr>
          <w:lang w:val="ru-RU"/>
        </w:rPr>
        <w:t>Хель</w:t>
      </w:r>
      <w:proofErr w:type="spellEnd"/>
      <w:r w:rsidRPr="00D26162">
        <w:rPr>
          <w:lang w:val="ru-RU"/>
        </w:rPr>
        <w:t xml:space="preserve">! Так закрой стартовые палубы! Все до одной! </w:t>
      </w:r>
    </w:p>
    <w:p w14:paraId="0BB46CB7" w14:textId="65A98F8F" w:rsidR="00C57304" w:rsidRPr="00D26162" w:rsidRDefault="00C57304" w:rsidP="0094125C">
      <w:pPr>
        <w:rPr>
          <w:lang w:val="ru-RU"/>
        </w:rPr>
      </w:pPr>
      <w:r w:rsidRPr="00D26162">
        <w:rPr>
          <w:lang w:val="ru-RU"/>
        </w:rPr>
        <w:t xml:space="preserve">Конечно же, </w:t>
      </w:r>
      <w:proofErr w:type="spellStart"/>
      <w:r w:rsidRPr="00D26162">
        <w:rPr>
          <w:lang w:val="ru-RU"/>
        </w:rPr>
        <w:t>Бъяргборн</w:t>
      </w:r>
      <w:proofErr w:type="spellEnd"/>
      <w:r w:rsidRPr="00D26162">
        <w:rPr>
          <w:lang w:val="ru-RU"/>
        </w:rPr>
        <w:t xml:space="preserve"> не мог этого сделать, по крайней мере, сейчас. </w:t>
      </w:r>
      <w:proofErr w:type="spellStart"/>
      <w:r w:rsidRPr="00D26162">
        <w:rPr>
          <w:lang w:val="ru-RU"/>
        </w:rPr>
        <w:t>Суака</w:t>
      </w:r>
      <w:proofErr w:type="spellEnd"/>
      <w:r w:rsidRPr="00D26162">
        <w:rPr>
          <w:lang w:val="ru-RU"/>
        </w:rPr>
        <w:t xml:space="preserve"> знала о системах корабля больше, чем кто другой, потому-то е</w:t>
      </w:r>
      <w:r w:rsidR="00BF2D7C" w:rsidRPr="00D26162">
        <w:rPr>
          <w:lang w:val="ru-RU"/>
        </w:rPr>
        <w:t>е</w:t>
      </w:r>
      <w:r w:rsidRPr="00D26162">
        <w:rPr>
          <w:lang w:val="ru-RU"/>
        </w:rPr>
        <w:t xml:space="preserve"> и оставили в команде; все контрольные линии мостика были отключены.</w:t>
      </w:r>
    </w:p>
    <w:p w14:paraId="23BB55AA" w14:textId="7B0D4D5D" w:rsidR="00C57304" w:rsidRPr="00D26162" w:rsidRDefault="00C57304" w:rsidP="0094125C">
      <w:pPr>
        <w:rPr>
          <w:i/>
          <w:lang w:val="ru-RU"/>
        </w:rPr>
      </w:pPr>
      <w:r w:rsidRPr="00D26162">
        <w:rPr>
          <w:lang w:val="ru-RU"/>
        </w:rPr>
        <w:t xml:space="preserve">Поэтому капитан сам бросился бежать, догоняя </w:t>
      </w:r>
      <w:proofErr w:type="spellStart"/>
      <w:r w:rsidRPr="00D26162">
        <w:rPr>
          <w:lang w:val="ru-RU"/>
        </w:rPr>
        <w:t>Хафлои</w:t>
      </w:r>
      <w:proofErr w:type="spellEnd"/>
      <w:r w:rsidRPr="00D26162">
        <w:rPr>
          <w:lang w:val="ru-RU"/>
        </w:rPr>
        <w:t>; он едва не потеряв равновесие, когда палуба накренилась, и бросился к задней арке, где находились магнитные лифты, уходящие вниз, на служебные уровни. Сердце уже билось учащ</w:t>
      </w:r>
      <w:r w:rsidR="00BF2D7C" w:rsidRPr="00D26162">
        <w:rPr>
          <w:lang w:val="ru-RU"/>
        </w:rPr>
        <w:t>е</w:t>
      </w:r>
      <w:r w:rsidRPr="00D26162">
        <w:rPr>
          <w:lang w:val="ru-RU"/>
        </w:rPr>
        <w:t>нно. Должен ли он был е</w:t>
      </w:r>
      <w:r w:rsidR="00BF2D7C" w:rsidRPr="00D26162">
        <w:rPr>
          <w:lang w:val="ru-RU"/>
        </w:rPr>
        <w:t>е</w:t>
      </w:r>
      <w:r w:rsidRPr="00D26162">
        <w:rPr>
          <w:lang w:val="ru-RU"/>
        </w:rPr>
        <w:t xml:space="preserve"> заподозрить? В поведении </w:t>
      </w:r>
      <w:proofErr w:type="spellStart"/>
      <w:r w:rsidRPr="00D26162">
        <w:rPr>
          <w:lang w:val="ru-RU"/>
        </w:rPr>
        <w:t>Суаки</w:t>
      </w:r>
      <w:proofErr w:type="spellEnd"/>
      <w:r w:rsidRPr="00D26162">
        <w:rPr>
          <w:lang w:val="ru-RU"/>
        </w:rPr>
        <w:t xml:space="preserve"> не сквозило и нам</w:t>
      </w:r>
      <w:r w:rsidR="00BF2D7C" w:rsidRPr="00D26162">
        <w:rPr>
          <w:lang w:val="ru-RU"/>
        </w:rPr>
        <w:t>е</w:t>
      </w:r>
      <w:r w:rsidRPr="00D26162">
        <w:rPr>
          <w:lang w:val="ru-RU"/>
        </w:rPr>
        <w:t>ка на предательство, разве не так?</w:t>
      </w:r>
    </w:p>
    <w:p w14:paraId="64D2228A" w14:textId="77777777" w:rsidR="00C57304" w:rsidRPr="00D26162" w:rsidRDefault="00C57304" w:rsidP="0094125C">
      <w:pPr>
        <w:rPr>
          <w:lang w:val="ru-RU"/>
        </w:rPr>
      </w:pPr>
      <w:r w:rsidRPr="00D26162">
        <w:rPr>
          <w:i/>
          <w:lang w:val="ru-RU"/>
        </w:rPr>
        <w:t xml:space="preserve">«Впрочем, это и не должно нравиться, верно? </w:t>
      </w:r>
      <w:r w:rsidRPr="00D26162">
        <w:rPr>
          <w:lang w:val="ru-RU"/>
        </w:rPr>
        <w:t>— говорила она</w:t>
      </w:r>
      <w:r w:rsidRPr="00D26162">
        <w:rPr>
          <w:i/>
          <w:lang w:val="ru-RU"/>
        </w:rPr>
        <w:t>. — Просто не поднимай головы».</w:t>
      </w:r>
    </w:p>
    <w:p w14:paraId="6C83E26B" w14:textId="5486B1D4" w:rsidR="00C57304" w:rsidRPr="00D26162" w:rsidRDefault="00C57304" w:rsidP="0094125C">
      <w:pPr>
        <w:rPr>
          <w:lang w:val="ru-RU"/>
        </w:rPr>
      </w:pPr>
      <w:r w:rsidRPr="00D26162">
        <w:rPr>
          <w:lang w:val="ru-RU"/>
        </w:rPr>
        <w:t>Но зачем она это делает? Зачем предпринимать хоть что-то ради спасения этой крысы? Зачем рисковать жизнью ради гнусного типа, не имеющего ни малейшего отношения к ней или е</w:t>
      </w:r>
      <w:r w:rsidR="00BF2D7C" w:rsidRPr="00D26162">
        <w:rPr>
          <w:lang w:val="ru-RU"/>
        </w:rPr>
        <w:t>е</w:t>
      </w:r>
      <w:r w:rsidRPr="00D26162">
        <w:rPr>
          <w:lang w:val="ru-RU"/>
        </w:rPr>
        <w:t xml:space="preserve"> обязанностям, — при том, что с ней хорошо обращались, и </w:t>
      </w:r>
      <w:proofErr w:type="spellStart"/>
      <w:r w:rsidRPr="00D26162">
        <w:rPr>
          <w:lang w:val="ru-RU"/>
        </w:rPr>
        <w:t>Суака</w:t>
      </w:r>
      <w:proofErr w:type="spellEnd"/>
      <w:r w:rsidRPr="00D26162">
        <w:rPr>
          <w:lang w:val="ru-RU"/>
        </w:rPr>
        <w:t xml:space="preserve"> сама это признавала? </w:t>
      </w:r>
    </w:p>
    <w:p w14:paraId="1A921E5B" w14:textId="5CDEB9BE" w:rsidR="00C57304" w:rsidRPr="00D26162" w:rsidRDefault="00C57304" w:rsidP="0094125C">
      <w:pPr>
        <w:rPr>
          <w:lang w:val="ru-RU"/>
        </w:rPr>
      </w:pPr>
      <w:r w:rsidRPr="00D26162">
        <w:rPr>
          <w:lang w:val="ru-RU"/>
        </w:rPr>
        <w:t xml:space="preserve">Вопросы роились в голове, пока </w:t>
      </w:r>
      <w:proofErr w:type="spellStart"/>
      <w:r w:rsidRPr="00D26162">
        <w:rPr>
          <w:lang w:val="ru-RU"/>
        </w:rPr>
        <w:t>Бъяргборн</w:t>
      </w:r>
      <w:proofErr w:type="spellEnd"/>
      <w:r w:rsidRPr="00D26162">
        <w:rPr>
          <w:lang w:val="ru-RU"/>
        </w:rPr>
        <w:t xml:space="preserve"> бежал по палубам, забирался в лифт и отправлял его вниз. Все коридоры были переполнены людьми; те перебегали от одной станции к другой, отдавая приказы, перетаскивая боеприпасы или оборудование с места на место. Из-за колебаний напряжения люмены перегора</w:t>
      </w:r>
      <w:r w:rsidR="0071343D">
        <w:rPr>
          <w:lang w:val="ru-RU"/>
        </w:rPr>
        <w:t>ли один за другим</w:t>
      </w:r>
      <w:r w:rsidRPr="00D26162">
        <w:rPr>
          <w:lang w:val="ru-RU"/>
        </w:rPr>
        <w:t xml:space="preserve">; складывалось впечатление, что вся конструкция корпуса на волосок от того, чтобы развалиться на части. Удары продолжались — мощные раскаты, которые разносились по всему кораблю, свидетельствовали о продолжающемся снаружи обстреле. Покидая пост, </w:t>
      </w:r>
      <w:proofErr w:type="spellStart"/>
      <w:r w:rsidRPr="00D26162">
        <w:rPr>
          <w:lang w:val="ru-RU"/>
        </w:rPr>
        <w:t>Бъяргборн</w:t>
      </w:r>
      <w:proofErr w:type="spellEnd"/>
      <w:r w:rsidRPr="00D26162">
        <w:rPr>
          <w:lang w:val="ru-RU"/>
        </w:rPr>
        <w:t xml:space="preserve"> успел оценить состояние уцелевших пустотных щитов, а потому боялся даже подумать о том, сколько ещ</w:t>
      </w:r>
      <w:r w:rsidR="00BF2D7C" w:rsidRPr="00D26162">
        <w:rPr>
          <w:lang w:val="ru-RU"/>
        </w:rPr>
        <w:t>е</w:t>
      </w:r>
      <w:r w:rsidRPr="00D26162">
        <w:rPr>
          <w:lang w:val="ru-RU"/>
        </w:rPr>
        <w:t xml:space="preserve"> они продержатся. Либо </w:t>
      </w:r>
      <w:proofErr w:type="spellStart"/>
      <w:r w:rsidR="00BF2D7C" w:rsidRPr="00D26162">
        <w:rPr>
          <w:lang w:val="ru-RU"/>
        </w:rPr>
        <w:t>Ёрундур</w:t>
      </w:r>
      <w:proofErr w:type="spellEnd"/>
      <w:r w:rsidRPr="00D26162">
        <w:rPr>
          <w:lang w:val="ru-RU"/>
        </w:rPr>
        <w:t xml:space="preserve"> вскоре сможет прибыть в какое-нибудь безопасное место, либо единственным из них, кто удачно покинет корабль, окажется крыса. </w:t>
      </w:r>
    </w:p>
    <w:p w14:paraId="72A349B8" w14:textId="77777777" w:rsidR="00C57304" w:rsidRPr="00D26162" w:rsidRDefault="00C57304" w:rsidP="0094125C">
      <w:pPr>
        <w:rPr>
          <w:lang w:val="ru-RU"/>
        </w:rPr>
      </w:pPr>
      <w:r w:rsidRPr="00D26162">
        <w:rPr>
          <w:lang w:val="ru-RU"/>
        </w:rPr>
        <w:t xml:space="preserve">Лифт с лязгом остановился, двери распахнулись, и </w:t>
      </w:r>
      <w:proofErr w:type="spellStart"/>
      <w:r w:rsidRPr="00D26162">
        <w:rPr>
          <w:lang w:val="ru-RU"/>
        </w:rPr>
        <w:t>Бъяргборн</w:t>
      </w:r>
      <w:proofErr w:type="spellEnd"/>
      <w:r w:rsidRPr="00D26162">
        <w:rPr>
          <w:lang w:val="ru-RU"/>
        </w:rPr>
        <w:t xml:space="preserve"> снова побежал по узкому трапу, скользнув в более широкий коридор, по левую сторону которого были два ряда светящихся люков, лестницы с поручнями и рычагами управления. Уже сработало предупреждение о проникновении в атмосферу, что вызывало новый приступ паники. </w:t>
      </w:r>
    </w:p>
    <w:p w14:paraId="7D500EAD" w14:textId="48120BFD" w:rsidR="00C57304" w:rsidRPr="00D26162" w:rsidRDefault="00C57304" w:rsidP="0094125C">
      <w:pPr>
        <w:rPr>
          <w:lang w:val="ru-RU"/>
        </w:rPr>
      </w:pPr>
      <w:proofErr w:type="spellStart"/>
      <w:r w:rsidRPr="00D26162">
        <w:rPr>
          <w:lang w:val="ru-RU"/>
        </w:rPr>
        <w:t>Торек</w:t>
      </w:r>
      <w:proofErr w:type="spellEnd"/>
      <w:r w:rsidRPr="00D26162">
        <w:rPr>
          <w:lang w:val="ru-RU"/>
        </w:rPr>
        <w:t xml:space="preserve"> добрался до перекр</w:t>
      </w:r>
      <w:r w:rsidR="00BF2D7C" w:rsidRPr="00D26162">
        <w:rPr>
          <w:lang w:val="ru-RU"/>
        </w:rPr>
        <w:t>е</w:t>
      </w:r>
      <w:r w:rsidRPr="00D26162">
        <w:rPr>
          <w:lang w:val="ru-RU"/>
        </w:rPr>
        <w:t xml:space="preserve">стка и обогнул его как раз вовремя, чтобы увидеть, как </w:t>
      </w:r>
      <w:proofErr w:type="spellStart"/>
      <w:r w:rsidRPr="00D26162">
        <w:rPr>
          <w:lang w:val="ru-RU"/>
        </w:rPr>
        <w:t>Хафлои</w:t>
      </w:r>
      <w:proofErr w:type="spellEnd"/>
      <w:r w:rsidRPr="00D26162">
        <w:rPr>
          <w:lang w:val="ru-RU"/>
        </w:rPr>
        <w:t xml:space="preserve"> в отчаянии грохнул бронированным кулаком по переборке. На палубе лежало тело женщины, остатки е</w:t>
      </w:r>
      <w:r w:rsidR="00BF2D7C" w:rsidRPr="00D26162">
        <w:rPr>
          <w:lang w:val="ru-RU"/>
        </w:rPr>
        <w:t>е</w:t>
      </w:r>
      <w:r w:rsidRPr="00D26162">
        <w:rPr>
          <w:lang w:val="ru-RU"/>
        </w:rPr>
        <w:t xml:space="preserve"> головы разметало по металлическим конструкциям. </w:t>
      </w:r>
      <w:proofErr w:type="spellStart"/>
      <w:r w:rsidRPr="00D26162">
        <w:rPr>
          <w:lang w:val="ru-RU"/>
        </w:rPr>
        <w:t>Бъяргборну</w:t>
      </w:r>
      <w:proofErr w:type="spellEnd"/>
      <w:r w:rsidRPr="00D26162">
        <w:rPr>
          <w:lang w:val="ru-RU"/>
        </w:rPr>
        <w:t xml:space="preserve"> не нужно было заглядывать в лицо, чтобы понять, кто это.</w:t>
      </w:r>
    </w:p>
    <w:p w14:paraId="0350065A" w14:textId="20C24959" w:rsidR="00C57304" w:rsidRPr="00D26162" w:rsidRDefault="00C57304" w:rsidP="0094125C">
      <w:pPr>
        <w:rPr>
          <w:lang w:val="ru-RU"/>
        </w:rPr>
      </w:pPr>
      <w:r w:rsidRPr="00D26162">
        <w:rPr>
          <w:i/>
          <w:lang w:val="ru-RU"/>
        </w:rPr>
        <w:t>Ну и дур</w:t>
      </w:r>
      <w:r w:rsidR="00BF2D7C" w:rsidRPr="00D26162">
        <w:rPr>
          <w:i/>
          <w:lang w:val="ru-RU"/>
        </w:rPr>
        <w:t>е</w:t>
      </w:r>
      <w:r w:rsidRPr="00D26162">
        <w:rPr>
          <w:i/>
          <w:lang w:val="ru-RU"/>
        </w:rPr>
        <w:t xml:space="preserve">ха же ты, </w:t>
      </w:r>
      <w:proofErr w:type="spellStart"/>
      <w:r w:rsidRPr="00D26162">
        <w:rPr>
          <w:i/>
          <w:lang w:val="ru-RU"/>
        </w:rPr>
        <w:t>Суака</w:t>
      </w:r>
      <w:proofErr w:type="spellEnd"/>
      <w:r w:rsidRPr="00D26162">
        <w:rPr>
          <w:lang w:val="ru-RU"/>
        </w:rPr>
        <w:t>.</w:t>
      </w:r>
    </w:p>
    <w:p w14:paraId="301055C8" w14:textId="33132CC5" w:rsidR="00C57304" w:rsidRPr="00D26162" w:rsidRDefault="00C57304" w:rsidP="0094125C">
      <w:pPr>
        <w:rPr>
          <w:lang w:val="ru-RU"/>
        </w:rPr>
      </w:pPr>
      <w:r w:rsidRPr="00D26162">
        <w:rPr>
          <w:lang w:val="ru-RU"/>
        </w:rPr>
        <w:t>Одной из спасательных капсул не было на сво</w:t>
      </w:r>
      <w:r w:rsidR="00BF2D7C" w:rsidRPr="00D26162">
        <w:rPr>
          <w:lang w:val="ru-RU"/>
        </w:rPr>
        <w:t>е</w:t>
      </w:r>
      <w:r w:rsidRPr="00D26162">
        <w:rPr>
          <w:lang w:val="ru-RU"/>
        </w:rPr>
        <w:t>м месте, входной люк в е</w:t>
      </w:r>
      <w:r w:rsidR="00BF2D7C" w:rsidRPr="00D26162">
        <w:rPr>
          <w:lang w:val="ru-RU"/>
        </w:rPr>
        <w:t>е</w:t>
      </w:r>
      <w:r w:rsidRPr="00D26162">
        <w:rPr>
          <w:lang w:val="ru-RU"/>
        </w:rPr>
        <w:t xml:space="preserve"> отсек был запечатан, но внутри вс</w:t>
      </w:r>
      <w:r w:rsidR="00BF2D7C" w:rsidRPr="00D26162">
        <w:rPr>
          <w:lang w:val="ru-RU"/>
        </w:rPr>
        <w:t>е</w:t>
      </w:r>
      <w:r w:rsidRPr="00D26162">
        <w:rPr>
          <w:lang w:val="ru-RU"/>
        </w:rPr>
        <w:t xml:space="preserve"> ещ</w:t>
      </w:r>
      <w:r w:rsidR="00BF2D7C" w:rsidRPr="00D26162">
        <w:rPr>
          <w:lang w:val="ru-RU"/>
        </w:rPr>
        <w:t>е</w:t>
      </w:r>
      <w:r w:rsidRPr="00D26162">
        <w:rPr>
          <w:lang w:val="ru-RU"/>
        </w:rPr>
        <w:t xml:space="preserve"> слышался свист выходящего в вакуум воздуха. </w:t>
      </w:r>
    </w:p>
    <w:p w14:paraId="7DB79E24" w14:textId="77777777" w:rsidR="00C57304" w:rsidRPr="00D26162" w:rsidRDefault="00C57304" w:rsidP="0094125C">
      <w:pPr>
        <w:rPr>
          <w:lang w:val="ru-RU"/>
        </w:rPr>
      </w:pPr>
      <w:proofErr w:type="spellStart"/>
      <w:r w:rsidRPr="00D26162">
        <w:rPr>
          <w:lang w:val="ru-RU"/>
        </w:rPr>
        <w:t>Хафлои</w:t>
      </w:r>
      <w:proofErr w:type="spellEnd"/>
      <w:r w:rsidRPr="00D26162">
        <w:rPr>
          <w:lang w:val="ru-RU"/>
        </w:rPr>
        <w:t xml:space="preserve"> повернулся к </w:t>
      </w:r>
      <w:proofErr w:type="spellStart"/>
      <w:r w:rsidRPr="00D26162">
        <w:rPr>
          <w:lang w:val="ru-RU"/>
        </w:rPr>
        <w:t>Бъяргборну</w:t>
      </w:r>
      <w:proofErr w:type="spellEnd"/>
      <w:r w:rsidRPr="00D26162">
        <w:rPr>
          <w:lang w:val="ru-RU"/>
        </w:rPr>
        <w:t xml:space="preserve">. </w:t>
      </w:r>
    </w:p>
    <w:p w14:paraId="083ABCAC" w14:textId="0DA1E9F6" w:rsidR="00C57304" w:rsidRPr="00D26162" w:rsidRDefault="00C57304" w:rsidP="0094125C">
      <w:pPr>
        <w:rPr>
          <w:lang w:val="ru-RU"/>
        </w:rPr>
      </w:pPr>
      <w:r w:rsidRPr="00D26162">
        <w:rPr>
          <w:lang w:val="ru-RU"/>
        </w:rPr>
        <w:t xml:space="preserve">— </w:t>
      </w:r>
      <w:r w:rsidR="0071343D">
        <w:rPr>
          <w:lang w:val="ru-RU"/>
        </w:rPr>
        <w:t>О</w:t>
      </w:r>
      <w:r w:rsidRPr="00D26162">
        <w:rPr>
          <w:lang w:val="ru-RU"/>
        </w:rPr>
        <w:t>позд</w:t>
      </w:r>
      <w:r w:rsidR="0071343D">
        <w:rPr>
          <w:lang w:val="ru-RU"/>
        </w:rPr>
        <w:t>али</w:t>
      </w:r>
      <w:r w:rsidRPr="00D26162">
        <w:rPr>
          <w:lang w:val="ru-RU"/>
        </w:rPr>
        <w:t>, — прорычал Кровавый Коготь.</w:t>
      </w:r>
    </w:p>
    <w:p w14:paraId="5064D40C" w14:textId="77777777" w:rsidR="00C57304" w:rsidRPr="00D26162" w:rsidRDefault="00C57304" w:rsidP="0094125C">
      <w:pPr>
        <w:rPr>
          <w:lang w:val="ru-RU"/>
        </w:rPr>
      </w:pPr>
      <w:proofErr w:type="spellStart"/>
      <w:r w:rsidRPr="00D26162">
        <w:rPr>
          <w:lang w:val="ru-RU"/>
        </w:rPr>
        <w:t>Торек</w:t>
      </w:r>
      <w:proofErr w:type="spellEnd"/>
      <w:r w:rsidRPr="00D26162">
        <w:rPr>
          <w:lang w:val="ru-RU"/>
        </w:rPr>
        <w:t xml:space="preserve"> схватил с настенной панели диагностический датчик и нажал на кнопку считывания. </w:t>
      </w:r>
    </w:p>
    <w:p w14:paraId="4727A7BA" w14:textId="77777777" w:rsidR="00C57304" w:rsidRPr="00D26162" w:rsidRDefault="00C57304" w:rsidP="0094125C">
      <w:pPr>
        <w:rPr>
          <w:lang w:val="ru-RU"/>
        </w:rPr>
      </w:pPr>
      <w:r w:rsidRPr="00D26162">
        <w:rPr>
          <w:lang w:val="ru-RU"/>
        </w:rPr>
        <w:t>— Запущена одна спасательная капсула. Координаты установлены отсюда. Капсула запрограммирована на следование к «</w:t>
      </w:r>
      <w:r w:rsidRPr="00D26162">
        <w:rPr>
          <w:i/>
          <w:lang w:val="ru-RU"/>
        </w:rPr>
        <w:t>Непорочному предназначению</w:t>
      </w:r>
      <w:r w:rsidRPr="00D26162">
        <w:rPr>
          <w:lang w:val="ru-RU"/>
        </w:rPr>
        <w:t>».</w:t>
      </w:r>
    </w:p>
    <w:p w14:paraId="575A5C77" w14:textId="77777777" w:rsidR="00C57304" w:rsidRPr="00D26162" w:rsidRDefault="00C57304" w:rsidP="0094125C">
      <w:pPr>
        <w:rPr>
          <w:lang w:val="ru-RU"/>
        </w:rPr>
      </w:pPr>
      <w:proofErr w:type="spellStart"/>
      <w:r w:rsidRPr="00D26162">
        <w:rPr>
          <w:lang w:val="ru-RU"/>
        </w:rPr>
        <w:lastRenderedPageBreak/>
        <w:t>Хафлои</w:t>
      </w:r>
      <w:proofErr w:type="spellEnd"/>
      <w:r w:rsidRPr="00D26162">
        <w:rPr>
          <w:lang w:val="ru-RU"/>
        </w:rPr>
        <w:t xml:space="preserve"> повесил топор на пояс, ударил ладонью по выпускному клапану и направился к следующему отсеку. </w:t>
      </w:r>
    </w:p>
    <w:p w14:paraId="409A2F86" w14:textId="77777777" w:rsidR="00C57304" w:rsidRPr="00D26162" w:rsidRDefault="00C57304" w:rsidP="0094125C">
      <w:pPr>
        <w:rPr>
          <w:lang w:val="ru-RU"/>
        </w:rPr>
      </w:pPr>
      <w:r w:rsidRPr="00D26162">
        <w:rPr>
          <w:lang w:val="ru-RU"/>
        </w:rPr>
        <w:t>— Ты же можешь повторить эту программу, да?</w:t>
      </w:r>
    </w:p>
    <w:p w14:paraId="761E0FE7" w14:textId="77777777" w:rsidR="00C57304" w:rsidRPr="00D26162" w:rsidRDefault="00C57304" w:rsidP="0094125C">
      <w:pPr>
        <w:rPr>
          <w:lang w:val="ru-RU"/>
        </w:rPr>
      </w:pPr>
      <w:proofErr w:type="spellStart"/>
      <w:r w:rsidRPr="00D26162">
        <w:rPr>
          <w:lang w:val="ru-RU"/>
        </w:rPr>
        <w:t>Бъяргборн</w:t>
      </w:r>
      <w:proofErr w:type="spellEnd"/>
      <w:r w:rsidRPr="00D26162">
        <w:rPr>
          <w:lang w:val="ru-RU"/>
        </w:rPr>
        <w:t xml:space="preserve"> уставился на космодесантника. </w:t>
      </w:r>
    </w:p>
    <w:p w14:paraId="7A550428" w14:textId="77777777" w:rsidR="00C57304" w:rsidRPr="00D26162" w:rsidRDefault="00C57304" w:rsidP="0094125C">
      <w:pPr>
        <w:rPr>
          <w:lang w:val="ru-RU"/>
        </w:rPr>
      </w:pPr>
      <w:r w:rsidRPr="00D26162">
        <w:rPr>
          <w:lang w:val="ru-RU"/>
        </w:rPr>
        <w:t xml:space="preserve">— Повторить программу… Ну… как бы… да. Да, я могу, повелитель. </w:t>
      </w:r>
    </w:p>
    <w:p w14:paraId="2A8D5A75" w14:textId="77777777" w:rsidR="00C57304" w:rsidRPr="00D26162" w:rsidRDefault="00C57304" w:rsidP="0094125C">
      <w:pPr>
        <w:rPr>
          <w:lang w:val="ru-RU"/>
        </w:rPr>
      </w:pPr>
      <w:r w:rsidRPr="00D26162">
        <w:rPr>
          <w:lang w:val="ru-RU"/>
        </w:rPr>
        <w:t xml:space="preserve">— Тогда действуй. </w:t>
      </w:r>
    </w:p>
    <w:p w14:paraId="0BD411F3" w14:textId="77777777" w:rsidR="00C57304" w:rsidRPr="00D26162" w:rsidRDefault="00C57304" w:rsidP="0094125C">
      <w:pPr>
        <w:rPr>
          <w:lang w:val="ru-RU"/>
        </w:rPr>
      </w:pPr>
      <w:proofErr w:type="spellStart"/>
      <w:r w:rsidRPr="00D26162">
        <w:rPr>
          <w:lang w:val="ru-RU"/>
        </w:rPr>
        <w:t>Хафлои</w:t>
      </w:r>
      <w:proofErr w:type="spellEnd"/>
      <w:r w:rsidRPr="00D26162">
        <w:rPr>
          <w:lang w:val="ru-RU"/>
        </w:rPr>
        <w:t xml:space="preserve"> рывком открыл люк в спасательный отсек, и раздались новые сигналы тревоги.</w:t>
      </w:r>
    </w:p>
    <w:p w14:paraId="61C149C7" w14:textId="77777777" w:rsidR="00C57304" w:rsidRPr="00D26162" w:rsidRDefault="00C57304" w:rsidP="0094125C">
      <w:pPr>
        <w:rPr>
          <w:lang w:val="ru-RU"/>
        </w:rPr>
      </w:pPr>
      <w:r w:rsidRPr="00D26162">
        <w:rPr>
          <w:lang w:val="ru-RU"/>
        </w:rPr>
        <w:t xml:space="preserve">— Повелитель, нет никакой гарантии, что... — Капитан умолк. К чему эти слова? Повелитель знал о рисках больше, чем он сам; все, что требовалось от </w:t>
      </w:r>
      <w:proofErr w:type="spellStart"/>
      <w:r w:rsidRPr="00D26162">
        <w:rPr>
          <w:lang w:val="ru-RU"/>
        </w:rPr>
        <w:t>Бъяргборна</w:t>
      </w:r>
      <w:proofErr w:type="spellEnd"/>
      <w:r w:rsidRPr="00D26162">
        <w:rPr>
          <w:lang w:val="ru-RU"/>
        </w:rPr>
        <w:t>, это служение. — Как прикажете.</w:t>
      </w:r>
    </w:p>
    <w:p w14:paraId="4F384177" w14:textId="322ABB6E" w:rsidR="00C57304" w:rsidRPr="00D26162" w:rsidRDefault="00C57304" w:rsidP="0094125C">
      <w:pPr>
        <w:rPr>
          <w:lang w:val="ru-RU"/>
        </w:rPr>
      </w:pPr>
      <w:r w:rsidRPr="00D26162">
        <w:rPr>
          <w:lang w:val="ru-RU"/>
        </w:rPr>
        <w:t>«</w:t>
      </w:r>
      <w:r w:rsidRPr="00D26162">
        <w:rPr>
          <w:i/>
          <w:lang w:val="ru-RU"/>
        </w:rPr>
        <w:t>Что за чертовщина, щенок?»</w:t>
      </w:r>
      <w:r w:rsidRPr="00D26162">
        <w:rPr>
          <w:lang w:val="ru-RU"/>
        </w:rPr>
        <w:t xml:space="preserve"> — услышал он язвительный голос </w:t>
      </w:r>
      <w:proofErr w:type="spellStart"/>
      <w:r w:rsidR="00BF2D7C" w:rsidRPr="00D26162">
        <w:rPr>
          <w:lang w:val="ru-RU"/>
        </w:rPr>
        <w:t>Ёрундур</w:t>
      </w:r>
      <w:r w:rsidRPr="00D26162">
        <w:rPr>
          <w:lang w:val="ru-RU"/>
        </w:rPr>
        <w:t>а</w:t>
      </w:r>
      <w:proofErr w:type="spellEnd"/>
      <w:r w:rsidRPr="00D26162">
        <w:rPr>
          <w:lang w:val="ru-RU"/>
        </w:rPr>
        <w:t xml:space="preserve"> по коммуникатору.</w:t>
      </w:r>
    </w:p>
    <w:p w14:paraId="3C345AD5" w14:textId="77777777" w:rsidR="00C57304" w:rsidRPr="00D26162" w:rsidRDefault="00C57304" w:rsidP="0094125C">
      <w:pPr>
        <w:rPr>
          <w:lang w:val="ru-RU"/>
        </w:rPr>
      </w:pPr>
      <w:r w:rsidRPr="00D26162">
        <w:rPr>
          <w:lang w:val="ru-RU"/>
        </w:rPr>
        <w:t xml:space="preserve">— Я за ним, — холодно ответил </w:t>
      </w:r>
      <w:proofErr w:type="spellStart"/>
      <w:r w:rsidRPr="00D26162">
        <w:rPr>
          <w:lang w:val="ru-RU"/>
        </w:rPr>
        <w:t>Хафлои</w:t>
      </w:r>
      <w:proofErr w:type="spellEnd"/>
      <w:r w:rsidRPr="00D26162">
        <w:rPr>
          <w:lang w:val="ru-RU"/>
        </w:rPr>
        <w:t xml:space="preserve">, забираясь в спасательную капсулу, и прервал связь. Последнее, что увидел </w:t>
      </w:r>
      <w:proofErr w:type="spellStart"/>
      <w:r w:rsidRPr="00D26162">
        <w:rPr>
          <w:lang w:val="ru-RU"/>
        </w:rPr>
        <w:t>Бъяргборн</w:t>
      </w:r>
      <w:proofErr w:type="spellEnd"/>
      <w:r w:rsidRPr="00D26162">
        <w:rPr>
          <w:lang w:val="ru-RU"/>
        </w:rPr>
        <w:t xml:space="preserve"> перед тем, как люк захлопнулся, — бледный, покрытый пылью штурвал и очертания рун, виднеющихся в свете внутренних люков капсулы, отсчитывающей время до старта.</w:t>
      </w:r>
    </w:p>
    <w:p w14:paraId="3F8D66BC" w14:textId="77777777" w:rsidR="00C57304" w:rsidRPr="00D26162" w:rsidRDefault="00C57304" w:rsidP="0094125C">
      <w:pPr>
        <w:rPr>
          <w:lang w:val="ru-RU"/>
        </w:rPr>
      </w:pPr>
      <w:proofErr w:type="spellStart"/>
      <w:r w:rsidRPr="00D26162">
        <w:rPr>
          <w:lang w:val="ru-RU"/>
        </w:rPr>
        <w:t>Торек</w:t>
      </w:r>
      <w:proofErr w:type="spellEnd"/>
      <w:r w:rsidRPr="00D26162">
        <w:rPr>
          <w:lang w:val="ru-RU"/>
        </w:rPr>
        <w:t xml:space="preserve"> вернулся к пульту управления, чтобы убедиться: капсула будет двигаться по той же траектории и с теми же задачами, что и капсула крысы. Вводя команды, он размышлял о том, что несколько секунд назад </w:t>
      </w:r>
      <w:proofErr w:type="spellStart"/>
      <w:r w:rsidRPr="00D26162">
        <w:rPr>
          <w:lang w:val="ru-RU"/>
        </w:rPr>
        <w:t>Суака</w:t>
      </w:r>
      <w:proofErr w:type="spellEnd"/>
      <w:r w:rsidRPr="00D26162">
        <w:rPr>
          <w:lang w:val="ru-RU"/>
        </w:rPr>
        <w:t xml:space="preserve">, скорее всего, делала то же самое, и это стало последним, что она делала в своей жизни. </w:t>
      </w:r>
    </w:p>
    <w:p w14:paraId="2EAB0D78" w14:textId="77777777" w:rsidR="00C57304" w:rsidRPr="00D26162" w:rsidRDefault="00C57304" w:rsidP="0094125C">
      <w:pPr>
        <w:rPr>
          <w:lang w:val="ru-RU"/>
        </w:rPr>
      </w:pPr>
      <w:r w:rsidRPr="00D26162">
        <w:rPr>
          <w:lang w:val="ru-RU"/>
        </w:rPr>
        <w:t>Он нажал на последнюю клавишу, закрыл клапаны и нажал руну включения. Трубчатый корпус капсулы дико зашипел, воздух с огромной скоростью вышел из пускового отсека, и вот на задней стороне запертого люка зажглись огни. Раздался глухой стук разжавшихся зажимов, и освободившаяся капсула с грохотом пронеслась по отсеку в буйстве вспыхнули двигателей и вылетела из корпуса корабля.</w:t>
      </w:r>
    </w:p>
    <w:p w14:paraId="73307FE5" w14:textId="77777777" w:rsidR="00C57304" w:rsidRPr="00D26162" w:rsidRDefault="00C57304" w:rsidP="0094125C">
      <w:pPr>
        <w:rPr>
          <w:lang w:val="ru-RU"/>
        </w:rPr>
      </w:pPr>
      <w:proofErr w:type="spellStart"/>
      <w:r w:rsidRPr="00D26162">
        <w:rPr>
          <w:lang w:val="ru-RU"/>
        </w:rPr>
        <w:t>Бъяргборн</w:t>
      </w:r>
      <w:proofErr w:type="spellEnd"/>
      <w:r w:rsidRPr="00D26162">
        <w:rPr>
          <w:lang w:val="ru-RU"/>
        </w:rPr>
        <w:t xml:space="preserve"> глубоко вздохнул. </w:t>
      </w:r>
    </w:p>
    <w:p w14:paraId="26A76316" w14:textId="28440258" w:rsidR="00C57304" w:rsidRPr="00D26162" w:rsidRDefault="00C57304" w:rsidP="0094125C">
      <w:pPr>
        <w:rPr>
          <w:lang w:val="ru-RU"/>
        </w:rPr>
      </w:pPr>
      <w:r w:rsidRPr="00D26162">
        <w:rPr>
          <w:lang w:val="ru-RU"/>
        </w:rPr>
        <w:t xml:space="preserve">— Да хранит тебя </w:t>
      </w:r>
      <w:r w:rsidR="00907DBA" w:rsidRPr="00D26162">
        <w:rPr>
          <w:lang w:val="ru-RU"/>
        </w:rPr>
        <w:t>д</w:t>
      </w:r>
      <w:r w:rsidR="00952E35">
        <w:rPr>
          <w:lang w:val="ru-RU"/>
        </w:rPr>
        <w:t>есница</w:t>
      </w:r>
      <w:r w:rsidRPr="00D26162">
        <w:rPr>
          <w:lang w:val="ru-RU"/>
        </w:rPr>
        <w:t xml:space="preserve"> Русса, — пробормотал он. </w:t>
      </w:r>
    </w:p>
    <w:p w14:paraId="705BA13F" w14:textId="7E91163C" w:rsidR="00C57304" w:rsidRPr="00D26162" w:rsidRDefault="00C57304" w:rsidP="00DC2265">
      <w:pPr>
        <w:ind w:firstLineChars="275" w:firstLine="660"/>
        <w:rPr>
          <w:rFonts w:cs="Times New Roman"/>
          <w:szCs w:val="24"/>
          <w:lang w:val="ru-RU"/>
        </w:rPr>
      </w:pPr>
    </w:p>
    <w:p w14:paraId="79B2A549" w14:textId="77777777" w:rsidR="00C57304" w:rsidRPr="00D26162" w:rsidRDefault="00C57304" w:rsidP="005F09C4">
      <w:pPr>
        <w:pStyle w:val="2"/>
        <w:rPr>
          <w:lang w:val="ru-RU"/>
        </w:rPr>
      </w:pPr>
      <w:r w:rsidRPr="00D26162">
        <w:rPr>
          <w:lang w:val="ru-RU"/>
        </w:rPr>
        <w:t>Глава тринадцатая</w:t>
      </w:r>
    </w:p>
    <w:p w14:paraId="557BEACA" w14:textId="77777777" w:rsidR="00C57304" w:rsidRPr="00D26162" w:rsidRDefault="00C57304" w:rsidP="00C57304">
      <w:pPr>
        <w:ind w:firstLineChars="300" w:firstLine="720"/>
        <w:jc w:val="center"/>
        <w:rPr>
          <w:rFonts w:cs="Times New Roman"/>
          <w:szCs w:val="24"/>
          <w:lang w:val="ru-RU"/>
        </w:rPr>
      </w:pPr>
    </w:p>
    <w:p w14:paraId="0DEB183C" w14:textId="5D87BE1D" w:rsidR="00C57304" w:rsidRPr="00D26162" w:rsidRDefault="00C57304" w:rsidP="0094125C">
      <w:pPr>
        <w:rPr>
          <w:lang w:val="ru-RU"/>
        </w:rPr>
      </w:pPr>
      <w:r w:rsidRPr="00D26162">
        <w:rPr>
          <w:lang w:val="ru-RU"/>
        </w:rPr>
        <w:t>Вдво</w:t>
      </w:r>
      <w:r w:rsidR="00BF2D7C" w:rsidRPr="00D26162">
        <w:rPr>
          <w:lang w:val="ru-RU"/>
        </w:rPr>
        <w:t>е</w:t>
      </w:r>
      <w:r w:rsidRPr="00D26162">
        <w:rPr>
          <w:lang w:val="ru-RU"/>
        </w:rPr>
        <w:t xml:space="preserve">м они — Ингвар и </w:t>
      </w:r>
      <w:proofErr w:type="spellStart"/>
      <w:r w:rsidRPr="00D26162">
        <w:rPr>
          <w:lang w:val="ru-RU"/>
        </w:rPr>
        <w:t>Гуннлаугур</w:t>
      </w:r>
      <w:proofErr w:type="spellEnd"/>
      <w:r w:rsidRPr="00D26162">
        <w:rPr>
          <w:lang w:val="ru-RU"/>
        </w:rPr>
        <w:t>, — одновременно метнулись с транспортной платформы, взбежали наверх и понеслись в недра буровой установки, представлявшие из себя запутанный лабиринт. Долго искать ренегатов в знакомой экипировке</w:t>
      </w:r>
      <w:r w:rsidRPr="00D26162" w:rsidDel="00F60ADE">
        <w:rPr>
          <w:lang w:val="ru-RU"/>
        </w:rPr>
        <w:t xml:space="preserve"> </w:t>
      </w:r>
      <w:r w:rsidRPr="00D26162">
        <w:rPr>
          <w:lang w:val="ru-RU"/>
        </w:rPr>
        <w:t xml:space="preserve">не пришлось; их было </w:t>
      </w:r>
      <w:r w:rsidR="00952E35">
        <w:rPr>
          <w:lang w:val="ru-RU"/>
        </w:rPr>
        <w:t>великое множество</w:t>
      </w:r>
      <w:r w:rsidRPr="00D26162">
        <w:rPr>
          <w:lang w:val="ru-RU"/>
        </w:rPr>
        <w:t>, и все они занимались либо марод</w:t>
      </w:r>
      <w:r w:rsidR="00BF2D7C" w:rsidRPr="00D26162">
        <w:rPr>
          <w:lang w:val="ru-RU"/>
        </w:rPr>
        <w:t>е</w:t>
      </w:r>
      <w:r w:rsidRPr="00D26162">
        <w:rPr>
          <w:lang w:val="ru-RU"/>
        </w:rPr>
        <w:t xml:space="preserve">рством, либо резней. Космические Волки убивали каждого попавшегося им на пути предателя, но не задерживались. Уровни сменяли друг друга один за другим — ряды открытых </w:t>
      </w:r>
      <w:r w:rsidR="00952E35">
        <w:rPr>
          <w:lang w:val="ru-RU"/>
        </w:rPr>
        <w:t>всем ветрам</w:t>
      </w:r>
      <w:r w:rsidRPr="00D26162">
        <w:rPr>
          <w:lang w:val="ru-RU"/>
        </w:rPr>
        <w:t>, выгоревших жилых блоков, прислон</w:t>
      </w:r>
      <w:r w:rsidR="00BF2D7C" w:rsidRPr="00D26162">
        <w:rPr>
          <w:lang w:val="ru-RU"/>
        </w:rPr>
        <w:t>е</w:t>
      </w:r>
      <w:r w:rsidRPr="00D26162">
        <w:rPr>
          <w:lang w:val="ru-RU"/>
        </w:rPr>
        <w:t xml:space="preserve">нных к камнебетонным опорным колоннам, заброшенные насосные станции, уставленные рядами хронометров и клапанов высокого давления, продуваемые </w:t>
      </w:r>
      <w:r w:rsidR="00952E35">
        <w:rPr>
          <w:lang w:val="ru-RU"/>
        </w:rPr>
        <w:t>сквозняк</w:t>
      </w:r>
      <w:r w:rsidRPr="00D26162">
        <w:rPr>
          <w:lang w:val="ru-RU"/>
        </w:rPr>
        <w:t>ом наблюдательные платформы в окружении толстых труб и бурлящи</w:t>
      </w:r>
      <w:r w:rsidR="00952E35">
        <w:rPr>
          <w:lang w:val="ru-RU"/>
        </w:rPr>
        <w:t>х</w:t>
      </w:r>
      <w:r w:rsidRPr="00D26162">
        <w:rPr>
          <w:lang w:val="ru-RU"/>
        </w:rPr>
        <w:t xml:space="preserve"> бункер</w:t>
      </w:r>
      <w:r w:rsidR="00952E35">
        <w:rPr>
          <w:lang w:val="ru-RU"/>
        </w:rPr>
        <w:t>ов</w:t>
      </w:r>
      <w:r w:rsidRPr="00D26162">
        <w:rPr>
          <w:lang w:val="ru-RU"/>
        </w:rPr>
        <w:t>-смесител</w:t>
      </w:r>
      <w:r w:rsidR="00952E35">
        <w:rPr>
          <w:lang w:val="ru-RU"/>
        </w:rPr>
        <w:t>ей</w:t>
      </w:r>
      <w:r w:rsidRPr="00D26162">
        <w:rPr>
          <w:lang w:val="ru-RU"/>
        </w:rPr>
        <w:t>. Космические Волки мчались по скрипучим металлическим лестницам рука об руку, поднимаясь вс</w:t>
      </w:r>
      <w:r w:rsidR="00BF2D7C" w:rsidRPr="00D26162">
        <w:rPr>
          <w:lang w:val="ru-RU"/>
        </w:rPr>
        <w:t>е</w:t>
      </w:r>
      <w:r w:rsidRPr="00D26162">
        <w:rPr>
          <w:lang w:val="ru-RU"/>
        </w:rPr>
        <w:t xml:space="preserve"> выше, уходя вс</w:t>
      </w:r>
      <w:r w:rsidR="00BF2D7C" w:rsidRPr="00D26162">
        <w:rPr>
          <w:lang w:val="ru-RU"/>
        </w:rPr>
        <w:t>е</w:t>
      </w:r>
      <w:r w:rsidRPr="00D26162">
        <w:rPr>
          <w:lang w:val="ru-RU"/>
        </w:rPr>
        <w:t xml:space="preserve"> </w:t>
      </w:r>
      <w:r w:rsidRPr="00D26162">
        <w:rPr>
          <w:lang w:val="ru-RU"/>
        </w:rPr>
        <w:lastRenderedPageBreak/>
        <w:t>глубже и глубже; сол</w:t>
      </w:r>
      <w:r w:rsidR="00BF2D7C" w:rsidRPr="00D26162">
        <w:rPr>
          <w:lang w:val="ru-RU"/>
        </w:rPr>
        <w:t>е</w:t>
      </w:r>
      <w:r w:rsidRPr="00D26162">
        <w:rPr>
          <w:lang w:val="ru-RU"/>
        </w:rPr>
        <w:t xml:space="preserve">ный штормовой ветер стал их постоянным спутником, соперничая с горячим дыханием внутренних пожаров. </w:t>
      </w:r>
    </w:p>
    <w:p w14:paraId="0F0D68E7" w14:textId="652FCE0A" w:rsidR="00C57304" w:rsidRPr="00D26162" w:rsidRDefault="00C57304" w:rsidP="0094125C">
      <w:pPr>
        <w:rPr>
          <w:lang w:val="ru-RU"/>
        </w:rPr>
      </w:pPr>
      <w:r w:rsidRPr="00D26162">
        <w:rPr>
          <w:lang w:val="ru-RU"/>
        </w:rPr>
        <w:t xml:space="preserve">В конце концов Ингвар с </w:t>
      </w:r>
      <w:proofErr w:type="spellStart"/>
      <w:r w:rsidRPr="00D26162">
        <w:rPr>
          <w:lang w:val="ru-RU"/>
        </w:rPr>
        <w:t>Гуннлаугуром</w:t>
      </w:r>
      <w:proofErr w:type="spellEnd"/>
      <w:r w:rsidRPr="00D26162">
        <w:rPr>
          <w:lang w:val="ru-RU"/>
        </w:rPr>
        <w:t xml:space="preserve"> оказались высоко на северной окраине города-вышки. Перед ними открылась широкая панорама горящего океана и рядов плохо различимых буровых платформ — их окутывали, скрывая, столбы пара и дыма. По мере рассеивания обороняющихся сил интенсивность воздушных бо</w:t>
      </w:r>
      <w:r w:rsidR="00BF2D7C" w:rsidRPr="00D26162">
        <w:rPr>
          <w:lang w:val="ru-RU"/>
        </w:rPr>
        <w:t>е</w:t>
      </w:r>
      <w:r w:rsidRPr="00D26162">
        <w:rPr>
          <w:lang w:val="ru-RU"/>
        </w:rPr>
        <w:t xml:space="preserve">в постепенно стихала. Пара истребителей сил обороны </w:t>
      </w:r>
      <w:proofErr w:type="spellStart"/>
      <w:r w:rsidRPr="00D26162">
        <w:rPr>
          <w:lang w:val="ru-RU"/>
        </w:rPr>
        <w:t>Ояды</w:t>
      </w:r>
      <w:proofErr w:type="spellEnd"/>
      <w:r w:rsidRPr="00D26162">
        <w:rPr>
          <w:lang w:val="ru-RU"/>
        </w:rPr>
        <w:t xml:space="preserve"> рухнули в воду на глазах космодесантников; при ударе машины взорвались, а их обломки разлетелись по горящей поверхности океана. Одна за другой буровые вышки превращались в погребальные костры.</w:t>
      </w:r>
    </w:p>
    <w:p w14:paraId="107E14C0" w14:textId="1BD61A80" w:rsidR="00C57304" w:rsidRPr="00D26162" w:rsidRDefault="00C57304" w:rsidP="0094125C">
      <w:pPr>
        <w:rPr>
          <w:lang w:val="ru-RU"/>
        </w:rPr>
      </w:pPr>
      <w:r w:rsidRPr="00D26162">
        <w:rPr>
          <w:lang w:val="ru-RU"/>
        </w:rPr>
        <w:t>Прямо перед Космическими Волкам расположился ещ</w:t>
      </w:r>
      <w:r w:rsidR="00BF2D7C" w:rsidRPr="00D26162">
        <w:rPr>
          <w:lang w:val="ru-RU"/>
        </w:rPr>
        <w:t>е</w:t>
      </w:r>
      <w:r w:rsidRPr="00D26162">
        <w:rPr>
          <w:lang w:val="ru-RU"/>
        </w:rPr>
        <w:t xml:space="preserve"> более внушительный комплекс посадочных платформ — восьмиугольники из необработанного камнебетона более тр</w:t>
      </w:r>
      <w:r w:rsidR="00BF2D7C" w:rsidRPr="00D26162">
        <w:rPr>
          <w:lang w:val="ru-RU"/>
        </w:rPr>
        <w:t>е</w:t>
      </w:r>
      <w:r w:rsidRPr="00D26162">
        <w:rPr>
          <w:lang w:val="ru-RU"/>
        </w:rPr>
        <w:t>х сотен ярдов в ширину; над ним возвышались укрепл</w:t>
      </w:r>
      <w:r w:rsidR="00BF2D7C" w:rsidRPr="00D26162">
        <w:rPr>
          <w:lang w:val="ru-RU"/>
        </w:rPr>
        <w:t>е</w:t>
      </w:r>
      <w:r w:rsidRPr="00D26162">
        <w:rPr>
          <w:lang w:val="ru-RU"/>
        </w:rPr>
        <w:t>нные диспетчерские вышки, окруж</w:t>
      </w:r>
      <w:r w:rsidR="00BF2D7C" w:rsidRPr="00D26162">
        <w:rPr>
          <w:lang w:val="ru-RU"/>
        </w:rPr>
        <w:t>е</w:t>
      </w:r>
      <w:r w:rsidRPr="00D26162">
        <w:rPr>
          <w:lang w:val="ru-RU"/>
        </w:rPr>
        <w:t>нные высокими защитными заслонами с колючей проволокой. Шесть тяж</w:t>
      </w:r>
      <w:r w:rsidR="00BF2D7C" w:rsidRPr="00D26162">
        <w:rPr>
          <w:lang w:val="ru-RU"/>
        </w:rPr>
        <w:t>е</w:t>
      </w:r>
      <w:r w:rsidRPr="00D26162">
        <w:rPr>
          <w:lang w:val="ru-RU"/>
        </w:rPr>
        <w:t>лых десантных транспортников стояли на открытой местности; машины вс</w:t>
      </w:r>
      <w:r w:rsidR="00BF2D7C" w:rsidRPr="00D26162">
        <w:rPr>
          <w:lang w:val="ru-RU"/>
        </w:rPr>
        <w:t>е</w:t>
      </w:r>
      <w:r w:rsidRPr="00D26162">
        <w:rPr>
          <w:lang w:val="ru-RU"/>
        </w:rPr>
        <w:t xml:space="preserve"> ещ</w:t>
      </w:r>
      <w:r w:rsidR="00BF2D7C" w:rsidRPr="00D26162">
        <w:rPr>
          <w:lang w:val="ru-RU"/>
        </w:rPr>
        <w:t>е</w:t>
      </w:r>
      <w:r w:rsidRPr="00D26162">
        <w:rPr>
          <w:lang w:val="ru-RU"/>
        </w:rPr>
        <w:t xml:space="preserve"> дымились после орбитальн</w:t>
      </w:r>
      <w:r w:rsidR="00952E35">
        <w:rPr>
          <w:lang w:val="ru-RU"/>
        </w:rPr>
        <w:t>ых</w:t>
      </w:r>
      <w:r w:rsidRPr="00D26162">
        <w:rPr>
          <w:lang w:val="ru-RU"/>
        </w:rPr>
        <w:t xml:space="preserve"> </w:t>
      </w:r>
      <w:r w:rsidR="00952E35">
        <w:rPr>
          <w:lang w:val="ru-RU"/>
        </w:rPr>
        <w:t>вылетов</w:t>
      </w:r>
      <w:r w:rsidRPr="00D26162">
        <w:rPr>
          <w:lang w:val="ru-RU"/>
        </w:rPr>
        <w:t>, они были обвязаны кабелями, и их охраняло несколько десятков солдат в высоких шлемах и багряных доспехах с позолотой. Охрана была, похоже, неплохо вооружена: чем-то похожим на лазерные пистолеты военного образца, у некоторых имелись огнем</w:t>
      </w:r>
      <w:r w:rsidR="00BF2D7C" w:rsidRPr="00D26162">
        <w:rPr>
          <w:lang w:val="ru-RU"/>
        </w:rPr>
        <w:t>е</w:t>
      </w:r>
      <w:r w:rsidRPr="00D26162">
        <w:rPr>
          <w:lang w:val="ru-RU"/>
        </w:rPr>
        <w:t>ты, а кое у кого — даже гранатом</w:t>
      </w:r>
      <w:r w:rsidR="00BF2D7C" w:rsidRPr="00D26162">
        <w:rPr>
          <w:lang w:val="ru-RU"/>
        </w:rPr>
        <w:t>е</w:t>
      </w:r>
      <w:r w:rsidRPr="00D26162">
        <w:rPr>
          <w:lang w:val="ru-RU"/>
        </w:rPr>
        <w:t xml:space="preserve">ты. </w:t>
      </w:r>
    </w:p>
    <w:p w14:paraId="4FEED161" w14:textId="7C645FB2" w:rsidR="00C57304" w:rsidRPr="00D26162" w:rsidRDefault="00C57304" w:rsidP="0094125C">
      <w:pPr>
        <w:rPr>
          <w:lang w:val="ru-RU"/>
        </w:rPr>
      </w:pPr>
      <w:r w:rsidRPr="00D26162">
        <w:rPr>
          <w:lang w:val="ru-RU"/>
        </w:rPr>
        <w:t>Ещ</w:t>
      </w:r>
      <w:r w:rsidR="00BF2D7C" w:rsidRPr="00D26162">
        <w:rPr>
          <w:lang w:val="ru-RU"/>
        </w:rPr>
        <w:t>е</w:t>
      </w:r>
      <w:r w:rsidRPr="00D26162">
        <w:rPr>
          <w:lang w:val="ru-RU"/>
        </w:rPr>
        <w:t xml:space="preserve"> человек </w:t>
      </w:r>
      <w:r w:rsidR="00907DBA" w:rsidRPr="00D26162">
        <w:rPr>
          <w:lang w:val="ru-RU"/>
        </w:rPr>
        <w:t>пятьдесят</w:t>
      </w:r>
      <w:r w:rsidRPr="00D26162">
        <w:rPr>
          <w:lang w:val="ru-RU"/>
        </w:rPr>
        <w:t xml:space="preserve"> солдат заняли самый дальний край комплекса. За этими длинными стенами сквозь р</w:t>
      </w:r>
      <w:r w:rsidR="00BF2D7C" w:rsidRPr="00D26162">
        <w:rPr>
          <w:lang w:val="ru-RU"/>
        </w:rPr>
        <w:t>е</w:t>
      </w:r>
      <w:r w:rsidRPr="00D26162">
        <w:rPr>
          <w:lang w:val="ru-RU"/>
        </w:rPr>
        <w:t xml:space="preserve">в двигателей и завывания ветра слышались вопли наступающих предателей. С левой стороны вид на небо загораживала самая большая из диспетчерских вышек — многоярусный массивный бункер с окнами-бойницами, увенчанный множеством сенсорных датчиков и спаренных </w:t>
      </w:r>
      <w:proofErr w:type="spellStart"/>
      <w:r w:rsidRPr="00D26162">
        <w:rPr>
          <w:lang w:val="ru-RU"/>
        </w:rPr>
        <w:t>лазпушек</w:t>
      </w:r>
      <w:proofErr w:type="spellEnd"/>
      <w:r w:rsidRPr="00D26162">
        <w:rPr>
          <w:lang w:val="ru-RU"/>
        </w:rPr>
        <w:t>.</w:t>
      </w:r>
    </w:p>
    <w:p w14:paraId="17E368F5" w14:textId="77777777" w:rsidR="00C57304" w:rsidRPr="00D26162" w:rsidRDefault="00C57304" w:rsidP="0094125C">
      <w:pPr>
        <w:rPr>
          <w:lang w:val="ru-RU"/>
        </w:rPr>
      </w:pPr>
      <w:r w:rsidRPr="00D26162">
        <w:rPr>
          <w:lang w:val="ru-RU"/>
        </w:rPr>
        <w:t xml:space="preserve">Ингвар пригнул голову и скользнул в укрытие, всем телом прижимаясь к толстой стойке ограждения по периметру. </w:t>
      </w:r>
      <w:proofErr w:type="spellStart"/>
      <w:r w:rsidRPr="00D26162">
        <w:rPr>
          <w:lang w:val="ru-RU"/>
        </w:rPr>
        <w:t>Гуннлаугур</w:t>
      </w:r>
      <w:proofErr w:type="spellEnd"/>
      <w:r w:rsidRPr="00D26162">
        <w:rPr>
          <w:lang w:val="ru-RU"/>
        </w:rPr>
        <w:t xml:space="preserve"> сделал то же самое, укрывшись за другой стойкой и осматриваясь сквозь щели.</w:t>
      </w:r>
    </w:p>
    <w:p w14:paraId="0A3E3601" w14:textId="77777777" w:rsidR="00C57304" w:rsidRPr="00D26162" w:rsidRDefault="00C57304" w:rsidP="0094125C">
      <w:pPr>
        <w:rPr>
          <w:lang w:val="ru-RU"/>
        </w:rPr>
      </w:pPr>
      <w:r w:rsidRPr="00D26162">
        <w:rPr>
          <w:lang w:val="ru-RU"/>
        </w:rPr>
        <w:t xml:space="preserve">— </w:t>
      </w:r>
      <w:proofErr w:type="spellStart"/>
      <w:r w:rsidRPr="00D26162">
        <w:rPr>
          <w:lang w:val="ru-RU"/>
        </w:rPr>
        <w:t>Фратерис</w:t>
      </w:r>
      <w:proofErr w:type="spellEnd"/>
      <w:r w:rsidRPr="00D26162">
        <w:rPr>
          <w:lang w:val="ru-RU"/>
        </w:rPr>
        <w:t xml:space="preserve"> Милиция</w:t>
      </w:r>
      <w:r w:rsidRPr="00D26162">
        <w:rPr>
          <w:vertAlign w:val="superscript"/>
          <w:lang w:val="ru-RU"/>
        </w:rPr>
        <w:t>9</w:t>
      </w:r>
      <w:r w:rsidRPr="00D26162">
        <w:rPr>
          <w:lang w:val="ru-RU"/>
        </w:rPr>
        <w:t xml:space="preserve">? — спросил </w:t>
      </w:r>
      <w:proofErr w:type="spellStart"/>
      <w:r w:rsidRPr="00D26162">
        <w:rPr>
          <w:lang w:val="ru-RU"/>
        </w:rPr>
        <w:t>Гуннлаугур</w:t>
      </w:r>
      <w:proofErr w:type="spellEnd"/>
      <w:r w:rsidRPr="00D26162">
        <w:rPr>
          <w:lang w:val="ru-RU"/>
        </w:rPr>
        <w:t xml:space="preserve">. — Или </w:t>
      </w:r>
      <w:proofErr w:type="spellStart"/>
      <w:r w:rsidRPr="00D26162">
        <w:rPr>
          <w:lang w:val="ru-RU"/>
        </w:rPr>
        <w:t>корпехи</w:t>
      </w:r>
      <w:proofErr w:type="spellEnd"/>
      <w:r w:rsidRPr="00D26162">
        <w:rPr>
          <w:lang w:val="ru-RU"/>
        </w:rPr>
        <w:t xml:space="preserve"> с линейного крейсера?</w:t>
      </w:r>
    </w:p>
    <w:p w14:paraId="0FAA8448" w14:textId="77777777" w:rsidR="00C57304" w:rsidRPr="00D26162" w:rsidRDefault="00C57304" w:rsidP="0094125C">
      <w:pPr>
        <w:rPr>
          <w:lang w:val="ru-RU"/>
        </w:rPr>
      </w:pPr>
      <w:r w:rsidRPr="00D26162">
        <w:rPr>
          <w:lang w:val="ru-RU"/>
        </w:rPr>
        <w:t xml:space="preserve">Ингвар приблизил изображение на шлеме, переводя с одного солдата на другого. </w:t>
      </w:r>
    </w:p>
    <w:p w14:paraId="1BA16F50" w14:textId="77777777" w:rsidR="00C57304" w:rsidRPr="00D26162" w:rsidRDefault="00C57304" w:rsidP="0094125C">
      <w:pPr>
        <w:rPr>
          <w:lang w:val="ru-RU"/>
        </w:rPr>
      </w:pPr>
      <w:r w:rsidRPr="00D26162">
        <w:rPr>
          <w:lang w:val="ru-RU"/>
        </w:rPr>
        <w:t xml:space="preserve">— Слишком хорошо вооружены для охранки. Хотя, может, они совсем совесть потеряли. </w:t>
      </w:r>
    </w:p>
    <w:p w14:paraId="1B380989" w14:textId="77777777" w:rsidR="00C57304" w:rsidRPr="00D26162" w:rsidRDefault="00C57304" w:rsidP="0094125C">
      <w:pPr>
        <w:rPr>
          <w:lang w:val="ru-RU"/>
        </w:rPr>
      </w:pPr>
      <w:r w:rsidRPr="00D26162">
        <w:rPr>
          <w:lang w:val="ru-RU"/>
        </w:rPr>
        <w:t xml:space="preserve">— На таком удалении за ними никто не следит. </w:t>
      </w:r>
    </w:p>
    <w:p w14:paraId="4FD28C75" w14:textId="1D5577C7" w:rsidR="00C57304" w:rsidRPr="00D26162" w:rsidRDefault="00C57304" w:rsidP="0094125C">
      <w:pPr>
        <w:rPr>
          <w:lang w:val="ru-RU"/>
        </w:rPr>
      </w:pPr>
      <w:proofErr w:type="spellStart"/>
      <w:r w:rsidRPr="00D26162">
        <w:rPr>
          <w:lang w:val="ru-RU"/>
        </w:rPr>
        <w:t>Гуннлаугур</w:t>
      </w:r>
      <w:proofErr w:type="spellEnd"/>
      <w:r w:rsidRPr="00D26162">
        <w:rPr>
          <w:lang w:val="ru-RU"/>
        </w:rPr>
        <w:t xml:space="preserve"> бросил взгляд налево, на главную вышку. Единственным видным с его места входом были широкие ворота, увешанные оружием, люменами безопасности, окруж</w:t>
      </w:r>
      <w:r w:rsidR="00BF2D7C" w:rsidRPr="00D26162">
        <w:rPr>
          <w:lang w:val="ru-RU"/>
        </w:rPr>
        <w:t>е</w:t>
      </w:r>
      <w:r w:rsidRPr="00D26162">
        <w:rPr>
          <w:lang w:val="ru-RU"/>
        </w:rPr>
        <w:t>нные парящими сервомеханизмами; их охраняло ещ</w:t>
      </w:r>
      <w:r w:rsidR="00BF2D7C" w:rsidRPr="00D26162">
        <w:rPr>
          <w:lang w:val="ru-RU"/>
        </w:rPr>
        <w:t>е</w:t>
      </w:r>
      <w:r w:rsidRPr="00D26162">
        <w:rPr>
          <w:lang w:val="ru-RU"/>
        </w:rPr>
        <w:t xml:space="preserve"> больше солдат в багряных доспехах. Под арку с грохотом въехало несколько бронетранспорт</w:t>
      </w:r>
      <w:r w:rsidR="00BF2D7C" w:rsidRPr="00D26162">
        <w:rPr>
          <w:lang w:val="ru-RU"/>
        </w:rPr>
        <w:t>е</w:t>
      </w:r>
      <w:r w:rsidRPr="00D26162">
        <w:rPr>
          <w:lang w:val="ru-RU"/>
        </w:rPr>
        <w:t xml:space="preserve">ров, окрашенных в те же красно-золотые цвета, и караульные у ворот помахали им, пропуская внутрь. За наклонными стенами неуклюже вышагивали оружейные сервиторы, их установленные на плечах пушки беззвучно отслеживали цели. </w:t>
      </w:r>
    </w:p>
    <w:p w14:paraId="5B634D7A" w14:textId="77777777" w:rsidR="00C57304" w:rsidRPr="00D26162" w:rsidRDefault="00C57304" w:rsidP="0094125C">
      <w:pPr>
        <w:rPr>
          <w:lang w:val="ru-RU"/>
        </w:rPr>
      </w:pPr>
      <w:r w:rsidRPr="00D26162">
        <w:rPr>
          <w:lang w:val="ru-RU"/>
        </w:rPr>
        <w:t>— Чтобы разобраться со всем этим, потребуется время, — сказал Ингвар, и его большой палец скользнул на активатор энергетического поля клинка.</w:t>
      </w:r>
    </w:p>
    <w:p w14:paraId="0BA02D85" w14:textId="77777777" w:rsidR="00C57304" w:rsidRPr="00D26162" w:rsidRDefault="00C57304" w:rsidP="0094125C">
      <w:pPr>
        <w:rPr>
          <w:lang w:val="ru-RU"/>
        </w:rPr>
      </w:pPr>
      <w:r w:rsidRPr="00D26162">
        <w:rPr>
          <w:lang w:val="ru-RU"/>
        </w:rPr>
        <w:t>— Не вижу другого выхода.</w:t>
      </w:r>
    </w:p>
    <w:p w14:paraId="1AFF05E2" w14:textId="77777777" w:rsidR="00C57304" w:rsidRPr="00D26162" w:rsidRDefault="00C57304" w:rsidP="0094125C">
      <w:pPr>
        <w:rPr>
          <w:lang w:val="ru-RU"/>
        </w:rPr>
      </w:pPr>
      <w:r w:rsidRPr="00D26162">
        <w:rPr>
          <w:lang w:val="ru-RU"/>
        </w:rPr>
        <w:t>— Согласен. Итак, как ты планируешь это провернуть?</w:t>
      </w:r>
    </w:p>
    <w:p w14:paraId="44917C47" w14:textId="39AC8E58" w:rsidR="00C57304" w:rsidRPr="00D26162" w:rsidRDefault="00C57304" w:rsidP="0094125C">
      <w:pPr>
        <w:rPr>
          <w:lang w:val="ru-RU"/>
        </w:rPr>
      </w:pPr>
      <w:r w:rsidRPr="00D26162">
        <w:rPr>
          <w:lang w:val="ru-RU"/>
        </w:rPr>
        <w:t xml:space="preserve">Не успел </w:t>
      </w:r>
      <w:proofErr w:type="spellStart"/>
      <w:r w:rsidRPr="00D26162">
        <w:rPr>
          <w:lang w:val="ru-RU"/>
        </w:rPr>
        <w:t>Гуннлаугур</w:t>
      </w:r>
      <w:proofErr w:type="spellEnd"/>
      <w:r w:rsidRPr="00D26162">
        <w:rPr>
          <w:lang w:val="ru-RU"/>
        </w:rPr>
        <w:t xml:space="preserve"> ответить, как северный край лагеря сотряс мощный взрыв. Вопли беснующихся ренегатов стали ещ</w:t>
      </w:r>
      <w:r w:rsidR="00BF2D7C" w:rsidRPr="00D26162">
        <w:rPr>
          <w:lang w:val="ru-RU"/>
        </w:rPr>
        <w:t>е</w:t>
      </w:r>
      <w:r w:rsidRPr="00D26162">
        <w:rPr>
          <w:lang w:val="ru-RU"/>
        </w:rPr>
        <w:t xml:space="preserve"> громче, и за дальними орудийными башнями прогремели </w:t>
      </w:r>
      <w:r w:rsidRPr="00D26162">
        <w:rPr>
          <w:lang w:val="ru-RU"/>
        </w:rPr>
        <w:lastRenderedPageBreak/>
        <w:t>новые взрывы. Ингвар вытянул шею — посмотреть, что происходит, и увидел, как спаренные лазерные пушки поворачиваются и открывают огонь в направлении севера. Когда неоновые лучи исчезли, послышались команды, и бронетранспорт</w:t>
      </w:r>
      <w:r w:rsidR="00BF2D7C" w:rsidRPr="00D26162">
        <w:rPr>
          <w:lang w:val="ru-RU"/>
        </w:rPr>
        <w:t>е</w:t>
      </w:r>
      <w:r w:rsidRPr="00D26162">
        <w:rPr>
          <w:lang w:val="ru-RU"/>
        </w:rPr>
        <w:t>ры развернулись, с грохотом направляясь к источнику беспорядков. Несколько отрядов пехотинцев, включая тот, что стоял в тени ворот, свернули со своих патрульных маршрутов и помчались на север.</w:t>
      </w:r>
    </w:p>
    <w:p w14:paraId="1C598D15" w14:textId="77777777" w:rsidR="00C57304" w:rsidRPr="00D26162" w:rsidRDefault="00C57304" w:rsidP="0094125C">
      <w:pPr>
        <w:rPr>
          <w:lang w:val="ru-RU"/>
        </w:rPr>
      </w:pPr>
      <w:r w:rsidRPr="00D26162">
        <w:rPr>
          <w:lang w:val="ru-RU"/>
        </w:rPr>
        <w:t xml:space="preserve">— Думаю, что этот подарок судьбы нам очень кстати, — сказал </w:t>
      </w:r>
      <w:proofErr w:type="spellStart"/>
      <w:r w:rsidRPr="00D26162">
        <w:rPr>
          <w:lang w:val="ru-RU"/>
        </w:rPr>
        <w:t>Гуннлаугур</w:t>
      </w:r>
      <w:proofErr w:type="spellEnd"/>
      <w:r w:rsidRPr="00D26162">
        <w:rPr>
          <w:lang w:val="ru-RU"/>
        </w:rPr>
        <w:t>, большим пальцем активируя громовой молот и вскакивая на ноги.</w:t>
      </w:r>
    </w:p>
    <w:p w14:paraId="32861793" w14:textId="6D79FA33" w:rsidR="00C57304" w:rsidRPr="00D26162" w:rsidRDefault="00C57304" w:rsidP="0094125C">
      <w:pPr>
        <w:rPr>
          <w:lang w:val="ru-RU"/>
        </w:rPr>
      </w:pPr>
      <w:r w:rsidRPr="00D26162">
        <w:rPr>
          <w:lang w:val="ru-RU"/>
        </w:rPr>
        <w:t xml:space="preserve">Ингвар последовал за ним, сняв с пояса две осколочные гранаты и швырнув их за периметр. Они пролетели мимо десантных катеров и взорвались немного поодаль от них, сотрясая палубу и разбрасывая по камнебетону огненные шары. Это отвлекло внимание и без того поредевшей охраны комплекса; посыпались новые громкие приказы, началась поспешная передислокация, но </w:t>
      </w:r>
      <w:proofErr w:type="spellStart"/>
      <w:r w:rsidRPr="00D26162">
        <w:rPr>
          <w:lang w:val="ru-RU"/>
        </w:rPr>
        <w:t>Гуннлаугур</w:t>
      </w:r>
      <w:proofErr w:type="spellEnd"/>
      <w:r w:rsidRPr="00D26162">
        <w:rPr>
          <w:lang w:val="ru-RU"/>
        </w:rPr>
        <w:t xml:space="preserve"> к тому времени уже пробивался через ограждение. </w:t>
      </w:r>
      <w:proofErr w:type="spellStart"/>
      <w:r w:rsidRPr="00D26162">
        <w:rPr>
          <w:lang w:val="ru-RU"/>
        </w:rPr>
        <w:t>Скулбротсйор</w:t>
      </w:r>
      <w:proofErr w:type="spellEnd"/>
      <w:r w:rsidRPr="00D26162">
        <w:rPr>
          <w:lang w:val="ru-RU"/>
        </w:rPr>
        <w:t>, сверкая тяж</w:t>
      </w:r>
      <w:r w:rsidR="00BF2D7C" w:rsidRPr="00D26162">
        <w:rPr>
          <w:lang w:val="ru-RU"/>
        </w:rPr>
        <w:t>е</w:t>
      </w:r>
      <w:r w:rsidRPr="00D26162">
        <w:rPr>
          <w:lang w:val="ru-RU"/>
        </w:rPr>
        <w:t xml:space="preserve">лым бойком, быстро справился с ним. Как только крепления были сломаны, </w:t>
      </w:r>
      <w:proofErr w:type="spellStart"/>
      <w:r w:rsidRPr="00D26162">
        <w:rPr>
          <w:lang w:val="ru-RU"/>
        </w:rPr>
        <w:t>Раскалыватель</w:t>
      </w:r>
      <w:proofErr w:type="spellEnd"/>
      <w:r w:rsidRPr="00D26162">
        <w:rPr>
          <w:lang w:val="ru-RU"/>
        </w:rPr>
        <w:t xml:space="preserve"> Черепов протиснулся под градом щебня и металлических осколков через разрушенный заслон и выбрался на противоположную сторону.</w:t>
      </w:r>
    </w:p>
    <w:p w14:paraId="5D433E0A" w14:textId="58B6843D" w:rsidR="00C57304" w:rsidRPr="00D26162" w:rsidRDefault="00C57304" w:rsidP="0094125C">
      <w:pPr>
        <w:rPr>
          <w:lang w:val="ru-RU"/>
        </w:rPr>
      </w:pPr>
      <w:r w:rsidRPr="00D26162">
        <w:rPr>
          <w:lang w:val="ru-RU"/>
        </w:rPr>
        <w:t xml:space="preserve">Двое космодесантников быстро преодолели расстояние до ворот. </w:t>
      </w:r>
      <w:proofErr w:type="spellStart"/>
      <w:r w:rsidRPr="00D26162">
        <w:rPr>
          <w:lang w:val="ru-RU"/>
        </w:rPr>
        <w:t>Сервочерепа</w:t>
      </w:r>
      <w:proofErr w:type="spellEnd"/>
      <w:r w:rsidRPr="00D26162">
        <w:rPr>
          <w:lang w:val="ru-RU"/>
        </w:rPr>
        <w:t xml:space="preserve"> обнаружили нарушителей в тот момент, когда они пересекли периметр, и в их направлении разразился шквал лазерного огня, молотя по палубе. Космические Волки лавировали между лучами, стараясь избегать серьезных попаданий, пока не доберутся до первого из защитников ворот. Ингвар крутанулся вокруг медлительного оружейного сервитора, резко сменив направление движения, отпрыгнул назад и врезал бронированной перчаткой прямо по его безучастному лицу. </w:t>
      </w:r>
      <w:proofErr w:type="spellStart"/>
      <w:r w:rsidRPr="00D26162">
        <w:rPr>
          <w:lang w:val="ru-RU"/>
        </w:rPr>
        <w:t>Гуннлаугур</w:t>
      </w:r>
      <w:proofErr w:type="spellEnd"/>
      <w:r w:rsidRPr="00D26162">
        <w:rPr>
          <w:lang w:val="ru-RU"/>
        </w:rPr>
        <w:t xml:space="preserve"> налетел сразу на двоих солдат, ломая им ноги низким ударом </w:t>
      </w:r>
      <w:r w:rsidR="00952E35">
        <w:rPr>
          <w:lang w:val="ru-RU"/>
        </w:rPr>
        <w:t>г</w:t>
      </w:r>
      <w:r w:rsidRPr="00D26162">
        <w:rPr>
          <w:lang w:val="ru-RU"/>
        </w:rPr>
        <w:t>ромового молота, и обрушил оружие вниз, пробив оба нагрудника.</w:t>
      </w:r>
    </w:p>
    <w:p w14:paraId="77AFE517" w14:textId="0B506E69" w:rsidR="00C57304" w:rsidRPr="00D26162" w:rsidRDefault="00C57304" w:rsidP="0094125C">
      <w:pPr>
        <w:rPr>
          <w:lang w:val="ru-RU"/>
        </w:rPr>
      </w:pPr>
      <w:r w:rsidRPr="00D26162">
        <w:rPr>
          <w:lang w:val="ru-RU"/>
        </w:rPr>
        <w:t>Оставшиеся солдаты отступили, подавая сигнал</w:t>
      </w:r>
      <w:r w:rsidR="00952E35">
        <w:rPr>
          <w:lang w:val="ru-RU"/>
        </w:rPr>
        <w:t>ы</w:t>
      </w:r>
      <w:r w:rsidRPr="00D26162">
        <w:rPr>
          <w:lang w:val="ru-RU"/>
        </w:rPr>
        <w:t xml:space="preserve"> тревоги и вызывая подкрепление. Уклониться от всех выстрелов Космические Волки не могли, но паническая пальба защитников была слишком медлительной и бес</w:t>
      </w:r>
      <w:r w:rsidR="00952E35">
        <w:rPr>
          <w:lang w:val="ru-RU"/>
        </w:rPr>
        <w:t>толков</w:t>
      </w:r>
      <w:r w:rsidRPr="00D26162">
        <w:rPr>
          <w:lang w:val="ru-RU"/>
        </w:rPr>
        <w:t>ой — лазерные выстрелы опаляли броню, но не останавливали е</w:t>
      </w:r>
      <w:r w:rsidR="00BF2D7C" w:rsidRPr="00D26162">
        <w:rPr>
          <w:lang w:val="ru-RU"/>
        </w:rPr>
        <w:t>е</w:t>
      </w:r>
      <w:r w:rsidRPr="00D26162">
        <w:rPr>
          <w:lang w:val="ru-RU"/>
        </w:rPr>
        <w:t xml:space="preserve"> владельца. Ингвар и </w:t>
      </w:r>
      <w:proofErr w:type="spellStart"/>
      <w:r w:rsidRPr="00D26162">
        <w:rPr>
          <w:lang w:val="ru-RU"/>
        </w:rPr>
        <w:t>Гуннлаугур</w:t>
      </w:r>
      <w:proofErr w:type="spellEnd"/>
      <w:r w:rsidRPr="00D26162">
        <w:rPr>
          <w:lang w:val="ru-RU"/>
        </w:rPr>
        <w:t xml:space="preserve"> сражались плечом к плечу на протяжении десятилетий и настолько точно знали движения друг друга, что стали для врага почти единой целью — единым целым, движущимся в ослепительном сиянии плазмы и вращающихся клинков. Именно в этот момент они сражались так, как и в годы, предшествовавшие их долгой разлуке, — не помышляя ни о чем, кроме убийства.</w:t>
      </w:r>
    </w:p>
    <w:p w14:paraId="31F48CEE" w14:textId="77777777" w:rsidR="00C57304" w:rsidRPr="00D26162" w:rsidRDefault="00C57304" w:rsidP="0094125C">
      <w:pPr>
        <w:rPr>
          <w:lang w:val="ru-RU"/>
        </w:rPr>
      </w:pPr>
      <w:r w:rsidRPr="00D26162">
        <w:rPr>
          <w:lang w:val="ru-RU"/>
        </w:rPr>
        <w:t xml:space="preserve">Волки добежали до ворот, и караульные попытались опустить противовзрывные створки. Ингвар расчистил путь короткими очередями из </w:t>
      </w:r>
      <w:proofErr w:type="spellStart"/>
      <w:r w:rsidRPr="00D26162">
        <w:rPr>
          <w:lang w:val="ru-RU"/>
        </w:rPr>
        <w:t>болтера</w:t>
      </w:r>
      <w:proofErr w:type="spellEnd"/>
      <w:r w:rsidRPr="00D26162">
        <w:rPr>
          <w:lang w:val="ru-RU"/>
        </w:rPr>
        <w:t xml:space="preserve">, а </w:t>
      </w:r>
      <w:proofErr w:type="spellStart"/>
      <w:r w:rsidRPr="00D26162">
        <w:rPr>
          <w:lang w:val="ru-RU"/>
        </w:rPr>
        <w:t>Гуннлаугур</w:t>
      </w:r>
      <w:proofErr w:type="spellEnd"/>
      <w:r w:rsidRPr="00D26162">
        <w:rPr>
          <w:lang w:val="ru-RU"/>
        </w:rPr>
        <w:t xml:space="preserve"> снял оператора пульта управления. Затем космодесантники ворвались внутрь и помчались сквозь тьму в помещение с низким потолком, где, как и всюду на этой платформе, разило в равной степени кровью и нефтью.</w:t>
      </w:r>
    </w:p>
    <w:p w14:paraId="0DCF5DC1" w14:textId="229332ED" w:rsidR="00C57304" w:rsidRPr="00D26162" w:rsidRDefault="00C57304" w:rsidP="0094125C">
      <w:pPr>
        <w:rPr>
          <w:lang w:val="ru-RU"/>
        </w:rPr>
      </w:pPr>
      <w:r w:rsidRPr="00D26162">
        <w:rPr>
          <w:lang w:val="ru-RU"/>
        </w:rPr>
        <w:t>Вскоре они увидели тела. Солдаты в багряных доспехах, такие же, как те, с которыми продолжали сражаться космодесантники. Те, кто ещ</w:t>
      </w:r>
      <w:r w:rsidR="00BF2D7C" w:rsidRPr="00D26162">
        <w:rPr>
          <w:lang w:val="ru-RU"/>
        </w:rPr>
        <w:t>е</w:t>
      </w:r>
      <w:r w:rsidRPr="00D26162">
        <w:rPr>
          <w:lang w:val="ru-RU"/>
        </w:rPr>
        <w:t xml:space="preserve"> держался на ногах, сопротивлялись, как могли, но свирепствующие во тьме Волки не щадили никого. Среди тел ополченцев виднелись и другие — трудноразличимые в полумраке, в обмундировании вроде ч</w:t>
      </w:r>
      <w:r w:rsidR="00BF2D7C" w:rsidRPr="00D26162">
        <w:rPr>
          <w:lang w:val="ru-RU"/>
        </w:rPr>
        <w:t>е</w:t>
      </w:r>
      <w:r w:rsidRPr="00D26162">
        <w:rPr>
          <w:lang w:val="ru-RU"/>
        </w:rPr>
        <w:t>рного, плотно облегающего боевого панциря.</w:t>
      </w:r>
    </w:p>
    <w:p w14:paraId="674C800A" w14:textId="45CB395D" w:rsidR="00C57304" w:rsidRPr="00D26162" w:rsidRDefault="00C57304" w:rsidP="0094125C">
      <w:pPr>
        <w:rPr>
          <w:lang w:val="ru-RU"/>
        </w:rPr>
      </w:pPr>
      <w:r w:rsidRPr="00D26162">
        <w:rPr>
          <w:lang w:val="ru-RU"/>
        </w:rPr>
        <w:t xml:space="preserve">— И что это было? — спросил </w:t>
      </w:r>
      <w:proofErr w:type="spellStart"/>
      <w:r w:rsidRPr="00D26162">
        <w:rPr>
          <w:lang w:val="ru-RU"/>
        </w:rPr>
        <w:t>Гуннлаугур</w:t>
      </w:r>
      <w:proofErr w:type="spellEnd"/>
      <w:r w:rsidRPr="00D26162">
        <w:rPr>
          <w:lang w:val="ru-RU"/>
        </w:rPr>
        <w:t>, нанося хл</w:t>
      </w:r>
      <w:r w:rsidR="00BF2D7C" w:rsidRPr="00D26162">
        <w:rPr>
          <w:lang w:val="ru-RU"/>
        </w:rPr>
        <w:t>е</w:t>
      </w:r>
      <w:r w:rsidRPr="00D26162">
        <w:rPr>
          <w:lang w:val="ru-RU"/>
        </w:rPr>
        <w:t xml:space="preserve">сткий удар молотом по отряду отступающих солдат, прежде чем ринуться за ними по длинному коридору. — </w:t>
      </w:r>
      <w:proofErr w:type="spellStart"/>
      <w:r w:rsidRPr="00D26162">
        <w:rPr>
          <w:lang w:val="ru-RU"/>
        </w:rPr>
        <w:t>Архивраг</w:t>
      </w:r>
      <w:proofErr w:type="spellEnd"/>
      <w:r w:rsidRPr="00D26162">
        <w:rPr>
          <w:lang w:val="ru-RU"/>
        </w:rPr>
        <w:t>? Уже внутри?</w:t>
      </w:r>
    </w:p>
    <w:p w14:paraId="7CD8F20C" w14:textId="323D950F" w:rsidR="00C57304" w:rsidRPr="00D26162" w:rsidRDefault="00C57304" w:rsidP="0094125C">
      <w:pPr>
        <w:rPr>
          <w:lang w:val="ru-RU"/>
        </w:rPr>
      </w:pPr>
      <w:r w:rsidRPr="00D26162">
        <w:rPr>
          <w:lang w:val="ru-RU"/>
        </w:rPr>
        <w:lastRenderedPageBreak/>
        <w:t>Ингвар снова орудовал клинком, сверкавшим в темноте. Он несколько раз покосился на освещ</w:t>
      </w:r>
      <w:r w:rsidR="00BF2D7C" w:rsidRPr="00D26162">
        <w:rPr>
          <w:lang w:val="ru-RU"/>
        </w:rPr>
        <w:t>е</w:t>
      </w:r>
      <w:r w:rsidRPr="00D26162">
        <w:rPr>
          <w:lang w:val="ru-RU"/>
        </w:rPr>
        <w:t xml:space="preserve">нные вспышками трупы на палубе. </w:t>
      </w:r>
      <w:r w:rsidR="00952E35">
        <w:rPr>
          <w:lang w:val="ru-RU"/>
        </w:rPr>
        <w:t>Бойц</w:t>
      </w:r>
      <w:r w:rsidRPr="00D26162">
        <w:rPr>
          <w:lang w:val="ru-RU"/>
        </w:rPr>
        <w:t>ы в ч</w:t>
      </w:r>
      <w:r w:rsidR="00BF2D7C" w:rsidRPr="00D26162">
        <w:rPr>
          <w:lang w:val="ru-RU"/>
        </w:rPr>
        <w:t>е</w:t>
      </w:r>
      <w:r w:rsidRPr="00D26162">
        <w:rPr>
          <w:lang w:val="ru-RU"/>
        </w:rPr>
        <w:t>рном попадались гораздо реже, чем в багряном, и их форма смотрелась необычно — высокотехнологичный пластинчатый доспех с тонкой серебряной окантовкой, на перчатках следы необычного оружия. Они были немногочисленны</w:t>
      </w:r>
      <w:r w:rsidR="00952E35">
        <w:rPr>
          <w:lang w:val="ru-RU"/>
        </w:rPr>
        <w:t>ми</w:t>
      </w:r>
      <w:r w:rsidRPr="00D26162">
        <w:rPr>
          <w:lang w:val="ru-RU"/>
        </w:rPr>
        <w:t xml:space="preserve">. Сражались ли они бок о бок с солдатами </w:t>
      </w:r>
      <w:proofErr w:type="spellStart"/>
      <w:r w:rsidRPr="00D26162">
        <w:rPr>
          <w:lang w:val="ru-RU"/>
        </w:rPr>
        <w:t>Экклезиархии</w:t>
      </w:r>
      <w:proofErr w:type="spellEnd"/>
      <w:r w:rsidRPr="00D26162">
        <w:rPr>
          <w:lang w:val="ru-RU"/>
        </w:rPr>
        <w:t xml:space="preserve">? Или же </w:t>
      </w:r>
      <w:r w:rsidRPr="00D26162">
        <w:rPr>
          <w:i/>
          <w:lang w:val="ru-RU"/>
        </w:rPr>
        <w:t>против</w:t>
      </w:r>
      <w:r w:rsidRPr="00D26162">
        <w:rPr>
          <w:lang w:val="ru-RU"/>
        </w:rPr>
        <w:t xml:space="preserve"> них? Они совсем не походили на толпу предателей, с которой Волки сталкивались до сих пор, но никогда нельзя быть уверенным наверняка — у </w:t>
      </w:r>
      <w:proofErr w:type="spellStart"/>
      <w:r w:rsidRPr="00D26162">
        <w:rPr>
          <w:lang w:val="ru-RU"/>
        </w:rPr>
        <w:t>Архиврага</w:t>
      </w:r>
      <w:proofErr w:type="spellEnd"/>
      <w:r w:rsidRPr="00D26162">
        <w:rPr>
          <w:lang w:val="ru-RU"/>
        </w:rPr>
        <w:t xml:space="preserve"> были воины из тысячи миров и тысячи банд.</w:t>
      </w:r>
    </w:p>
    <w:p w14:paraId="29CA9E36" w14:textId="11AAAA00" w:rsidR="00C57304" w:rsidRPr="00D26162" w:rsidRDefault="00C57304" w:rsidP="0094125C">
      <w:pPr>
        <w:rPr>
          <w:lang w:val="ru-RU"/>
        </w:rPr>
      </w:pPr>
      <w:r w:rsidRPr="00D26162">
        <w:rPr>
          <w:lang w:val="ru-RU"/>
        </w:rPr>
        <w:t>— Что-то здесь нечисто, — это вс</w:t>
      </w:r>
      <w:r w:rsidR="00BF2D7C" w:rsidRPr="00D26162">
        <w:rPr>
          <w:lang w:val="ru-RU"/>
        </w:rPr>
        <w:t>е</w:t>
      </w:r>
      <w:r w:rsidRPr="00D26162">
        <w:rPr>
          <w:lang w:val="ru-RU"/>
        </w:rPr>
        <w:t>, что он сказал, продолжая идти вперед, поглощ</w:t>
      </w:r>
      <w:r w:rsidR="00BF2D7C" w:rsidRPr="00D26162">
        <w:rPr>
          <w:lang w:val="ru-RU"/>
        </w:rPr>
        <w:t>е</w:t>
      </w:r>
      <w:r w:rsidRPr="00D26162">
        <w:rPr>
          <w:lang w:val="ru-RU"/>
        </w:rPr>
        <w:t>нный смертоносными перемещениями своего клинка и сохранением инерции движения.</w:t>
      </w:r>
    </w:p>
    <w:p w14:paraId="5D244E2A" w14:textId="37F0259A" w:rsidR="00C57304" w:rsidRPr="00D26162" w:rsidRDefault="00C57304" w:rsidP="0094125C">
      <w:pPr>
        <w:rPr>
          <w:lang w:val="ru-RU"/>
        </w:rPr>
      </w:pPr>
      <w:r w:rsidRPr="00D26162">
        <w:rPr>
          <w:lang w:val="ru-RU"/>
        </w:rPr>
        <w:t xml:space="preserve">— Что есть, то есть, — проворчал </w:t>
      </w:r>
      <w:proofErr w:type="spellStart"/>
      <w:r w:rsidRPr="00D26162">
        <w:rPr>
          <w:lang w:val="ru-RU"/>
        </w:rPr>
        <w:t>Гуннлаугур</w:t>
      </w:r>
      <w:proofErr w:type="spellEnd"/>
      <w:r w:rsidRPr="00D26162">
        <w:rPr>
          <w:lang w:val="ru-RU"/>
        </w:rPr>
        <w:t>, врываясь в зону сбора — сводчатое помещение, испещр</w:t>
      </w:r>
      <w:r w:rsidR="00BF2D7C" w:rsidRPr="00D26162">
        <w:rPr>
          <w:lang w:val="ru-RU"/>
        </w:rPr>
        <w:t>е</w:t>
      </w:r>
      <w:r w:rsidRPr="00D26162">
        <w:rPr>
          <w:lang w:val="ru-RU"/>
        </w:rPr>
        <w:t>нное следами лазерных выстрелов, с разрушенными опорными балками, — и устремляясь впер</w:t>
      </w:r>
      <w:r w:rsidR="00BF2D7C" w:rsidRPr="00D26162">
        <w:rPr>
          <w:lang w:val="ru-RU"/>
        </w:rPr>
        <w:t>е</w:t>
      </w:r>
      <w:r w:rsidRPr="00D26162">
        <w:rPr>
          <w:lang w:val="ru-RU"/>
        </w:rPr>
        <w:t xml:space="preserve">д к крутой, залитой кровью лестнице. С верхнего уровня струился свет, слышались звуки движения, крики и отчаянные залпы орудий. На </w:t>
      </w:r>
      <w:proofErr w:type="spellStart"/>
      <w:r w:rsidRPr="00D26162">
        <w:rPr>
          <w:lang w:val="ru-RU"/>
        </w:rPr>
        <w:t>картолитах</w:t>
      </w:r>
      <w:proofErr w:type="spellEnd"/>
      <w:r w:rsidRPr="00D26162">
        <w:rPr>
          <w:lang w:val="ru-RU"/>
        </w:rPr>
        <w:t xml:space="preserve"> </w:t>
      </w:r>
      <w:proofErr w:type="spellStart"/>
      <w:r w:rsidRPr="00D26162">
        <w:rPr>
          <w:lang w:val="ru-RU"/>
        </w:rPr>
        <w:t>Нефорта</w:t>
      </w:r>
      <w:proofErr w:type="spellEnd"/>
      <w:r w:rsidRPr="00D26162">
        <w:rPr>
          <w:lang w:val="ru-RU"/>
        </w:rPr>
        <w:t xml:space="preserve"> была пометка, что на верхнем уровне находится командный центр, сердце комплекса. — Осталось немного. Прибавим шагу.</w:t>
      </w:r>
    </w:p>
    <w:p w14:paraId="54D78536" w14:textId="1CF3C5D3" w:rsidR="00C57304" w:rsidRPr="00D26162" w:rsidRDefault="00C57304" w:rsidP="0094125C">
      <w:pPr>
        <w:rPr>
          <w:lang w:val="ru-RU"/>
        </w:rPr>
      </w:pPr>
      <w:r w:rsidRPr="00D26162">
        <w:rPr>
          <w:lang w:val="ru-RU"/>
        </w:rPr>
        <w:t>Как бы то ни было, Ингвар тайком улыбнулся. Они уже прорывались сквозь сопротивление с поистине головокружительной скоростью, устремляясь к месту, ради которого сожгли целую планету. Если учесть учин</w:t>
      </w:r>
      <w:r w:rsidR="00BF2D7C" w:rsidRPr="00D26162">
        <w:rPr>
          <w:lang w:val="ru-RU"/>
        </w:rPr>
        <w:t>е</w:t>
      </w:r>
      <w:r w:rsidRPr="00D26162">
        <w:rPr>
          <w:lang w:val="ru-RU"/>
        </w:rPr>
        <w:t xml:space="preserve">нную Волками резню, то нетерпение </w:t>
      </w:r>
      <w:proofErr w:type="spellStart"/>
      <w:r w:rsidRPr="00D26162">
        <w:rPr>
          <w:lang w:val="ru-RU"/>
        </w:rPr>
        <w:t>Гуннлаугура</w:t>
      </w:r>
      <w:proofErr w:type="spellEnd"/>
      <w:r w:rsidRPr="00D26162">
        <w:rPr>
          <w:lang w:val="ru-RU"/>
        </w:rPr>
        <w:t>, желающего поскорее со всем покончить, казалось почти навязчивым.</w:t>
      </w:r>
    </w:p>
    <w:p w14:paraId="6B1E4E4B" w14:textId="406175CD" w:rsidR="00C57304" w:rsidRPr="00D26162" w:rsidRDefault="00C57304" w:rsidP="0094125C">
      <w:pPr>
        <w:rPr>
          <w:lang w:val="ru-RU"/>
        </w:rPr>
      </w:pPr>
      <w:r w:rsidRPr="00D26162">
        <w:rPr>
          <w:lang w:val="ru-RU"/>
        </w:rPr>
        <w:t>Но мало-помалу Ингвар и сам заразился этой одержимостью. Он был первым, кто поддался ей среди жарких песков другого обреч</w:t>
      </w:r>
      <w:r w:rsidR="00BF2D7C" w:rsidRPr="00D26162">
        <w:rPr>
          <w:lang w:val="ru-RU"/>
        </w:rPr>
        <w:t>е</w:t>
      </w:r>
      <w:r w:rsidRPr="00D26162">
        <w:rPr>
          <w:lang w:val="ru-RU"/>
        </w:rPr>
        <w:t xml:space="preserve">нного мира, и именно благодаря ему вся стая теперь разделяла это рвение. Теперь он наконец-то смел надеяться, что </w:t>
      </w:r>
      <w:proofErr w:type="spellStart"/>
      <w:r w:rsidRPr="00D26162">
        <w:rPr>
          <w:lang w:val="ru-RU"/>
        </w:rPr>
        <w:t>Ярнхаммар</w:t>
      </w:r>
      <w:proofErr w:type="spellEnd"/>
      <w:r w:rsidRPr="00D26162">
        <w:rPr>
          <w:lang w:val="ru-RU"/>
        </w:rPr>
        <w:t xml:space="preserve"> приближается к истоку, к первоначалу всего происходящего, к месту, где эта тайна зародилась и где она будет уничтожена.</w:t>
      </w:r>
    </w:p>
    <w:p w14:paraId="04AE7FBF" w14:textId="3EA3BD09" w:rsidR="00C57304" w:rsidRPr="00D26162" w:rsidRDefault="00C57304" w:rsidP="0094125C">
      <w:pPr>
        <w:rPr>
          <w:lang w:val="ru-RU"/>
        </w:rPr>
      </w:pPr>
      <w:r w:rsidRPr="00D26162">
        <w:rPr>
          <w:lang w:val="ru-RU"/>
        </w:rPr>
        <w:t>Поэтому вс</w:t>
      </w:r>
      <w:r w:rsidR="00BF2D7C" w:rsidRPr="00D26162">
        <w:rPr>
          <w:lang w:val="ru-RU"/>
        </w:rPr>
        <w:t>е</w:t>
      </w:r>
      <w:r w:rsidRPr="00D26162">
        <w:rPr>
          <w:lang w:val="ru-RU"/>
        </w:rPr>
        <w:t xml:space="preserve">, что он сказал, было: «Да, </w:t>
      </w:r>
      <w:proofErr w:type="spellStart"/>
      <w:r w:rsidRPr="00D26162">
        <w:rPr>
          <w:lang w:val="ru-RU"/>
        </w:rPr>
        <w:t>варанги</w:t>
      </w:r>
      <w:proofErr w:type="spellEnd"/>
      <w:r w:rsidRPr="00D26162">
        <w:rPr>
          <w:lang w:val="ru-RU"/>
        </w:rPr>
        <w:t>», — с застрявшей в горле ноткой нетерпения, и количество убийств, как и полагалось, возросло.</w:t>
      </w:r>
    </w:p>
    <w:p w14:paraId="35677676" w14:textId="77777777" w:rsidR="00C57304" w:rsidRPr="00D26162" w:rsidRDefault="00C57304" w:rsidP="0094125C">
      <w:pPr>
        <w:rPr>
          <w:lang w:val="ru-RU"/>
        </w:rPr>
      </w:pPr>
    </w:p>
    <w:p w14:paraId="5D386FEC" w14:textId="77777777" w:rsidR="00C57304" w:rsidRPr="00D26162" w:rsidRDefault="00C57304" w:rsidP="0094125C">
      <w:pPr>
        <w:rPr>
          <w:lang w:val="ru-RU"/>
        </w:rPr>
      </w:pPr>
      <w:proofErr w:type="spellStart"/>
      <w:r w:rsidRPr="00D26162">
        <w:rPr>
          <w:lang w:val="ru-RU"/>
        </w:rPr>
        <w:t>Ольгейр</w:t>
      </w:r>
      <w:proofErr w:type="spellEnd"/>
      <w:r w:rsidRPr="00D26162">
        <w:rPr>
          <w:lang w:val="ru-RU"/>
        </w:rPr>
        <w:t xml:space="preserve"> бросился вниз по трапу, гулко стуча </w:t>
      </w:r>
      <w:proofErr w:type="spellStart"/>
      <w:r w:rsidRPr="00D26162">
        <w:rPr>
          <w:lang w:val="ru-RU"/>
        </w:rPr>
        <w:t>сабатонами</w:t>
      </w:r>
      <w:proofErr w:type="spellEnd"/>
      <w:r w:rsidRPr="00D26162">
        <w:rPr>
          <w:lang w:val="ru-RU"/>
        </w:rPr>
        <w:t xml:space="preserve"> по нагруженному металлу; наплечники скрипели, задевая нависший над ним потолок. Бальдр бежал чуть позади, стараясь не отставать.</w:t>
      </w:r>
    </w:p>
    <w:p w14:paraId="592A8F84" w14:textId="77777777" w:rsidR="00C57304" w:rsidRPr="00D26162" w:rsidRDefault="00C57304" w:rsidP="0094125C">
      <w:pPr>
        <w:rPr>
          <w:lang w:val="ru-RU"/>
        </w:rPr>
      </w:pPr>
      <w:r w:rsidRPr="00D26162">
        <w:rPr>
          <w:lang w:val="ru-RU"/>
        </w:rPr>
        <w:t xml:space="preserve">Ни тот, ни другой не произнесли ни слова. Оба десантника были вооружены </w:t>
      </w:r>
      <w:proofErr w:type="spellStart"/>
      <w:r w:rsidRPr="00D26162">
        <w:rPr>
          <w:lang w:val="ru-RU"/>
        </w:rPr>
        <w:t>болтерами</w:t>
      </w:r>
      <w:proofErr w:type="spellEnd"/>
      <w:r w:rsidRPr="00D26162">
        <w:rPr>
          <w:lang w:val="ru-RU"/>
        </w:rPr>
        <w:t xml:space="preserve">. Волки не обращали внимания на тех, кто попадался им на пути, будь то неистовствующий </w:t>
      </w:r>
      <w:proofErr w:type="spellStart"/>
      <w:r w:rsidRPr="00D26162">
        <w:rPr>
          <w:lang w:val="ru-RU"/>
        </w:rPr>
        <w:t>культист</w:t>
      </w:r>
      <w:proofErr w:type="spellEnd"/>
      <w:r w:rsidRPr="00D26162">
        <w:rPr>
          <w:lang w:val="ru-RU"/>
        </w:rPr>
        <w:t xml:space="preserve"> или убегающий гражданский. Их внимание было сосредоточено лишь на одной живой душе. </w:t>
      </w:r>
    </w:p>
    <w:p w14:paraId="50D0B28A" w14:textId="77777777" w:rsidR="00C57304" w:rsidRPr="00D26162" w:rsidRDefault="00C57304" w:rsidP="0094125C">
      <w:pPr>
        <w:rPr>
          <w:lang w:val="ru-RU"/>
        </w:rPr>
      </w:pPr>
      <w:r w:rsidRPr="00D26162">
        <w:rPr>
          <w:lang w:val="ru-RU"/>
        </w:rPr>
        <w:t xml:space="preserve">Поначалу вступление в бой вызвало что-то вроде упоения. Пускать в ход оружие, убивать врагов </w:t>
      </w:r>
      <w:proofErr w:type="spellStart"/>
      <w:r w:rsidRPr="00D26162">
        <w:rPr>
          <w:lang w:val="ru-RU"/>
        </w:rPr>
        <w:t>Всеотца</w:t>
      </w:r>
      <w:proofErr w:type="spellEnd"/>
      <w:r w:rsidRPr="00D26162">
        <w:rPr>
          <w:lang w:val="ru-RU"/>
        </w:rPr>
        <w:t xml:space="preserve"> — вот для чего они были созданы. Космическим Волкам нужно было размять мускулы, поддержать их в тонусе, разжечь боевой дух, спрятанный глубоко в их крови и душах. И зачистка пункта эвакуации от ренегатов была не более чем разминкой, которая позволила поработать конечностями и подвигать суставами.</w:t>
      </w:r>
    </w:p>
    <w:p w14:paraId="715E2E13" w14:textId="0FB1D167" w:rsidR="00C57304" w:rsidRPr="00D26162" w:rsidRDefault="00C57304" w:rsidP="0094125C">
      <w:pPr>
        <w:rPr>
          <w:lang w:val="ru-RU"/>
        </w:rPr>
      </w:pPr>
      <w:r w:rsidRPr="00D26162">
        <w:rPr>
          <w:lang w:val="ru-RU"/>
        </w:rPr>
        <w:t>Но в этот раз вс</w:t>
      </w:r>
      <w:r w:rsidR="00BF2D7C" w:rsidRPr="00D26162">
        <w:rPr>
          <w:lang w:val="ru-RU"/>
        </w:rPr>
        <w:t>е</w:t>
      </w:r>
      <w:r w:rsidRPr="00D26162">
        <w:rPr>
          <w:lang w:val="ru-RU"/>
        </w:rPr>
        <w:t xml:space="preserve"> было по-другому. Теперь каждое движение делалось как можно обдуманнее. Сердца-близнецы бились учащ</w:t>
      </w:r>
      <w:r w:rsidR="00BF2D7C" w:rsidRPr="00D26162">
        <w:rPr>
          <w:lang w:val="ru-RU"/>
        </w:rPr>
        <w:t>е</w:t>
      </w:r>
      <w:r w:rsidRPr="00D26162">
        <w:rPr>
          <w:lang w:val="ru-RU"/>
        </w:rPr>
        <w:t xml:space="preserve">нно, наполняя организм </w:t>
      </w:r>
      <w:proofErr w:type="spellStart"/>
      <w:r w:rsidRPr="00D26162">
        <w:rPr>
          <w:lang w:val="ru-RU"/>
        </w:rPr>
        <w:t>гиперадреналином</w:t>
      </w:r>
      <w:proofErr w:type="spellEnd"/>
      <w:r w:rsidRPr="00D26162">
        <w:rPr>
          <w:lang w:val="ru-RU"/>
        </w:rPr>
        <w:t xml:space="preserve">. Когда </w:t>
      </w:r>
      <w:r w:rsidRPr="00D26162">
        <w:rPr>
          <w:lang w:val="ru-RU"/>
        </w:rPr>
        <w:lastRenderedPageBreak/>
        <w:t>настанет момент, радость исчезнет, оставив место лишь для жгучей ненависти и абсолютной сосредоточенности.</w:t>
      </w:r>
    </w:p>
    <w:p w14:paraId="451A75DB" w14:textId="77777777" w:rsidR="00C57304" w:rsidRPr="00D26162" w:rsidRDefault="00C57304" w:rsidP="0094125C">
      <w:pPr>
        <w:rPr>
          <w:lang w:val="ru-RU"/>
        </w:rPr>
      </w:pPr>
      <w:proofErr w:type="spellStart"/>
      <w:r w:rsidRPr="00D26162">
        <w:rPr>
          <w:lang w:val="ru-RU"/>
        </w:rPr>
        <w:t>Ольгейр</w:t>
      </w:r>
      <w:proofErr w:type="spellEnd"/>
      <w:r w:rsidRPr="00D26162">
        <w:rPr>
          <w:lang w:val="ru-RU"/>
        </w:rPr>
        <w:t xml:space="preserve"> добежал до основания трапа и свернул за угол, помчав по другому крытому коридору. Нескольких смертных, пытавшихся пройти ему наперерез, отбросило в сторону — людей будто сбил зашедший в занос автомобиль так, что они отлетели к стенам. </w:t>
      </w:r>
    </w:p>
    <w:p w14:paraId="23281C37" w14:textId="2CC4BA30" w:rsidR="00C57304" w:rsidRPr="00D26162" w:rsidRDefault="00C57304" w:rsidP="0094125C">
      <w:pPr>
        <w:rPr>
          <w:lang w:val="ru-RU"/>
        </w:rPr>
      </w:pPr>
      <w:r w:rsidRPr="00D26162">
        <w:rPr>
          <w:lang w:val="ru-RU"/>
        </w:rPr>
        <w:t>— Я зас</w:t>
      </w:r>
      <w:r w:rsidR="00BF2D7C" w:rsidRPr="00D26162">
        <w:rPr>
          <w:lang w:val="ru-RU"/>
        </w:rPr>
        <w:t>е</w:t>
      </w:r>
      <w:r w:rsidRPr="00D26162">
        <w:rPr>
          <w:lang w:val="ru-RU"/>
        </w:rPr>
        <w:t xml:space="preserve">к его местоположение, — передал Бальдр по </w:t>
      </w:r>
      <w:proofErr w:type="spellStart"/>
      <w:r w:rsidRPr="00D26162">
        <w:rPr>
          <w:lang w:val="ru-RU"/>
        </w:rPr>
        <w:t>воксу</w:t>
      </w:r>
      <w:proofErr w:type="spellEnd"/>
      <w:r w:rsidRPr="00D26162">
        <w:rPr>
          <w:lang w:val="ru-RU"/>
        </w:rPr>
        <w:t>.</w:t>
      </w:r>
    </w:p>
    <w:p w14:paraId="54CF32A9" w14:textId="77777777" w:rsidR="00C57304" w:rsidRPr="00D26162" w:rsidRDefault="00C57304" w:rsidP="0094125C">
      <w:pPr>
        <w:rPr>
          <w:lang w:val="ru-RU"/>
        </w:rPr>
      </w:pPr>
      <w:r w:rsidRPr="00D26162">
        <w:rPr>
          <w:lang w:val="ru-RU"/>
        </w:rPr>
        <w:t xml:space="preserve">— Я тоже, — ответил </w:t>
      </w:r>
      <w:proofErr w:type="spellStart"/>
      <w:r w:rsidRPr="00D26162">
        <w:rPr>
          <w:lang w:val="ru-RU"/>
        </w:rPr>
        <w:t>Ольгейр</w:t>
      </w:r>
      <w:proofErr w:type="spellEnd"/>
      <w:r w:rsidRPr="00D26162">
        <w:rPr>
          <w:lang w:val="ru-RU"/>
        </w:rPr>
        <w:t xml:space="preserve"> сдавленным рычанием. — Оно уже у моста.</w:t>
      </w:r>
    </w:p>
    <w:p w14:paraId="2BD75E94" w14:textId="14C97E78" w:rsidR="00C57304" w:rsidRPr="00D26162" w:rsidRDefault="00C57304" w:rsidP="0094125C">
      <w:pPr>
        <w:rPr>
          <w:lang w:val="ru-RU"/>
        </w:rPr>
      </w:pPr>
      <w:r w:rsidRPr="00D26162">
        <w:rPr>
          <w:lang w:val="ru-RU"/>
        </w:rPr>
        <w:t>К тому времени Волки забрались так высоко, что конструкция буровой установки напоминала сомкнувшийся вокруг космодесантников терновый венец — переплет</w:t>
      </w:r>
      <w:r w:rsidR="00BF2D7C" w:rsidRPr="00D26162">
        <w:rPr>
          <w:lang w:val="ru-RU"/>
        </w:rPr>
        <w:t>е</w:t>
      </w:r>
      <w:r w:rsidRPr="00D26162">
        <w:rPr>
          <w:lang w:val="ru-RU"/>
        </w:rPr>
        <w:t>нные острия коммуникационных шпилей и жилых башен, соединяющиеся между собой сетью подвесных мостов и рельс маглевов. Некоторые трассы были хлипкими, рассчитанными только на передвижение привязанных цепями сервиторов, вокруг которых завывал ветер, а некоторые, наоборот, представляли собой виадуки с массивными арками; в обычное время их дороги были забиты машинами, а пешеходные дорожки переполнены толпами шаркающих рабочих. Один из виадуков — маршрут, ведущий из заполненных пламенем внутренних секций к орбитальным посадочным платформам, многополосный, многоярусный, окутанный густым едким смогом, над которым высились башни, — и стал точкой перехвата.</w:t>
      </w:r>
    </w:p>
    <w:p w14:paraId="00541DCD" w14:textId="1957C5FD" w:rsidR="00C57304" w:rsidRPr="00D26162" w:rsidRDefault="00C57304" w:rsidP="0094125C">
      <w:pPr>
        <w:rPr>
          <w:lang w:val="ru-RU"/>
        </w:rPr>
      </w:pPr>
      <w:r w:rsidRPr="00D26162">
        <w:rPr>
          <w:lang w:val="ru-RU"/>
        </w:rPr>
        <w:t>Сейчас этот мост был заброшен, изрыт воронками, а разбитое асфальтовое покрытие напоминало неспокойные волны. Палубу усеивала обгоревшая техника: частью гражданские автомобили, частью — пустые бронетранспорт</w:t>
      </w:r>
      <w:r w:rsidR="00BF2D7C" w:rsidRPr="00D26162">
        <w:rPr>
          <w:lang w:val="ru-RU"/>
        </w:rPr>
        <w:t>е</w:t>
      </w:r>
      <w:r w:rsidRPr="00D26162">
        <w:rPr>
          <w:lang w:val="ru-RU"/>
        </w:rPr>
        <w:t>ры. Где-то в низу виадука подбитый танк застрял в камнебетоне, балансируя над крутым обрывом, его моторный отсек до сих пор горел. По всему виадуку неистовствовали военные; разрозненные группы людей перебегали от одного укрытия к другому, все — в рванине ренегатов. Культисты ничего не стоили, они были отбросами, одноразовым мясом, посланным вниз лишь с одной целью — сокрушить оборону смертных.</w:t>
      </w:r>
    </w:p>
    <w:p w14:paraId="3607E045" w14:textId="31681AA6" w:rsidR="00C57304" w:rsidRPr="00D26162" w:rsidRDefault="00C57304" w:rsidP="0094125C">
      <w:pPr>
        <w:rPr>
          <w:lang w:val="ru-RU"/>
        </w:rPr>
      </w:pPr>
      <w:r w:rsidRPr="00D26162">
        <w:rPr>
          <w:lang w:val="ru-RU"/>
        </w:rPr>
        <w:t xml:space="preserve">И вдруг среди них объявился кое-кто </w:t>
      </w:r>
      <w:r w:rsidR="00ED4992">
        <w:rPr>
          <w:lang w:val="ru-RU"/>
        </w:rPr>
        <w:t xml:space="preserve">из </w:t>
      </w:r>
      <w:r w:rsidRPr="00D26162">
        <w:rPr>
          <w:lang w:val="ru-RU"/>
        </w:rPr>
        <w:t xml:space="preserve">совершенно иного </w:t>
      </w:r>
      <w:r w:rsidR="00ED4992">
        <w:rPr>
          <w:lang w:val="ru-RU"/>
        </w:rPr>
        <w:t>теста</w:t>
      </w:r>
      <w:r w:rsidRPr="00D26162">
        <w:rPr>
          <w:lang w:val="ru-RU"/>
        </w:rPr>
        <w:t>. Он превосходил размерами даже Волков: из-за длительного воздействия нечестивых энергий его раздуло во все стороны. Его броня была древней, потрескавшейся и искаж</w:t>
      </w:r>
      <w:r w:rsidR="00BF2D7C" w:rsidRPr="00D26162">
        <w:rPr>
          <w:lang w:val="ru-RU"/>
        </w:rPr>
        <w:t>е</w:t>
      </w:r>
      <w:r w:rsidRPr="00D26162">
        <w:rPr>
          <w:lang w:val="ru-RU"/>
        </w:rPr>
        <w:t>нной, но на ней вс</w:t>
      </w:r>
      <w:r w:rsidR="00BF2D7C" w:rsidRPr="00D26162">
        <w:rPr>
          <w:lang w:val="ru-RU"/>
        </w:rPr>
        <w:t>е</w:t>
      </w:r>
      <w:r w:rsidRPr="00D26162">
        <w:rPr>
          <w:lang w:val="ru-RU"/>
        </w:rPr>
        <w:t xml:space="preserve"> ещ</w:t>
      </w:r>
      <w:r w:rsidR="00BF2D7C" w:rsidRPr="00D26162">
        <w:rPr>
          <w:lang w:val="ru-RU"/>
        </w:rPr>
        <w:t>е</w:t>
      </w:r>
      <w:r w:rsidRPr="00D26162">
        <w:rPr>
          <w:lang w:val="ru-RU"/>
        </w:rPr>
        <w:t xml:space="preserve"> сохранились цвета, символизирующие былую преданность, — слегка выцветшая бирюза, похожая на старинный шеллак. На толстом наплечнике по-прежнему виднелась гидра, выведенная вылинявшими белыми чернилами. В одной руке он держал неплохой болт-пистолет, инкрустированный слоновой костью и светящийся от перегрева. В другой — силовой топор с коротким лезвием, потрескивающим от мощности разрушительного поля. </w:t>
      </w:r>
      <w:r w:rsidR="00ED4992">
        <w:rPr>
          <w:lang w:val="ru-RU"/>
        </w:rPr>
        <w:t>Исча</w:t>
      </w:r>
      <w:r w:rsidRPr="00D26162">
        <w:rPr>
          <w:lang w:val="ru-RU"/>
        </w:rPr>
        <w:t>д</w:t>
      </w:r>
      <w:r w:rsidR="00ED4992">
        <w:rPr>
          <w:lang w:val="ru-RU"/>
        </w:rPr>
        <w:t>и</w:t>
      </w:r>
      <w:r w:rsidRPr="00D26162">
        <w:rPr>
          <w:lang w:val="ru-RU"/>
        </w:rPr>
        <w:t>е тяжело ступало впер</w:t>
      </w:r>
      <w:r w:rsidR="00BF2D7C" w:rsidRPr="00D26162">
        <w:rPr>
          <w:lang w:val="ru-RU"/>
        </w:rPr>
        <w:t>е</w:t>
      </w:r>
      <w:r w:rsidRPr="00D26162">
        <w:rPr>
          <w:lang w:val="ru-RU"/>
        </w:rPr>
        <w:t>д, и на асфальте оставались вмятины от его раздвоенных копыт.</w:t>
      </w:r>
    </w:p>
    <w:p w14:paraId="673383A4" w14:textId="430CA708" w:rsidR="00C57304" w:rsidRPr="00D26162" w:rsidRDefault="00C57304" w:rsidP="0094125C">
      <w:pPr>
        <w:rPr>
          <w:lang w:val="ru-RU"/>
        </w:rPr>
      </w:pPr>
      <w:r w:rsidRPr="00D26162">
        <w:rPr>
          <w:lang w:val="ru-RU"/>
        </w:rPr>
        <w:t xml:space="preserve">Смертные бойцы держались от этого существа подальше; те культисты, что были впереди, прибавляли шагу, а те, что сзади, </w:t>
      </w:r>
      <w:r w:rsidR="00ED4992" w:rsidRPr="00D26162">
        <w:rPr>
          <w:lang w:val="ru-RU"/>
        </w:rPr>
        <w:t xml:space="preserve">шли </w:t>
      </w:r>
      <w:r w:rsidRPr="00D26162">
        <w:rPr>
          <w:lang w:val="ru-RU"/>
        </w:rPr>
        <w:t>поодаль. Сам воздух, окружающий десантника Хаоса, казалось, был чем-то перегружен, будто насыщен радиацией или загустел от спор. Иногда движения существа становились размытыми, но не из-за скорости, а из-за какой-то сверхъестественной ауры, возможно, из-за частичного погружения в царство теней, в царство разрушенных возможностей.</w:t>
      </w:r>
    </w:p>
    <w:p w14:paraId="3E4E2B3B" w14:textId="1FF04882" w:rsidR="00C57304" w:rsidRPr="00D26162" w:rsidRDefault="00C57304" w:rsidP="0094125C">
      <w:pPr>
        <w:rPr>
          <w:lang w:val="ru-RU"/>
        </w:rPr>
      </w:pPr>
      <w:proofErr w:type="spellStart"/>
      <w:r w:rsidRPr="00D26162">
        <w:rPr>
          <w:lang w:val="ru-RU"/>
        </w:rPr>
        <w:t>Ольгейр</w:t>
      </w:r>
      <w:proofErr w:type="spellEnd"/>
      <w:r w:rsidRPr="00D26162">
        <w:rPr>
          <w:lang w:val="ru-RU"/>
        </w:rPr>
        <w:t xml:space="preserve">, не теряя ни секунды, бросился прямо на врага. Бальдр свернул влево, не теряя скорости. Волки открыли стрельбу из </w:t>
      </w:r>
      <w:proofErr w:type="spellStart"/>
      <w:r w:rsidRPr="00D26162">
        <w:rPr>
          <w:lang w:val="ru-RU"/>
        </w:rPr>
        <w:t>болтеров</w:t>
      </w:r>
      <w:proofErr w:type="spellEnd"/>
      <w:r w:rsidRPr="00D26162">
        <w:rPr>
          <w:lang w:val="ru-RU"/>
        </w:rPr>
        <w:t xml:space="preserve">, осыпая космодесантника Хаоса барабанной дробью попаданий и окружая его броню </w:t>
      </w:r>
      <w:r w:rsidR="00ED4992">
        <w:rPr>
          <w:lang w:val="ru-RU"/>
        </w:rPr>
        <w:t>сумбур</w:t>
      </w:r>
      <w:r w:rsidRPr="00D26162">
        <w:rPr>
          <w:lang w:val="ru-RU"/>
        </w:rPr>
        <w:t>ными брызгами искр.</w:t>
      </w:r>
    </w:p>
    <w:p w14:paraId="57DD4B8D" w14:textId="1ADEA38F" w:rsidR="00C57304" w:rsidRPr="00D26162" w:rsidRDefault="00C57304" w:rsidP="0094125C">
      <w:pPr>
        <w:rPr>
          <w:lang w:val="ru-RU"/>
        </w:rPr>
      </w:pPr>
      <w:proofErr w:type="spellStart"/>
      <w:r w:rsidRPr="00D26162">
        <w:rPr>
          <w:lang w:val="ru-RU"/>
        </w:rPr>
        <w:lastRenderedPageBreak/>
        <w:t>Хаосит</w:t>
      </w:r>
      <w:proofErr w:type="spellEnd"/>
      <w:r w:rsidRPr="00D26162">
        <w:rPr>
          <w:lang w:val="ru-RU"/>
        </w:rPr>
        <w:t xml:space="preserve"> мгновенно открыл ответный огонь, сделав несколько выстрелов, вынудивших Космических Волков пригнуться. Даже под градом масс-реактивных снарядов предатель каким-то образом продолжал вести </w:t>
      </w:r>
      <w:r w:rsidR="00ED4992">
        <w:rPr>
          <w:lang w:val="ru-RU"/>
        </w:rPr>
        <w:t>стрельбу</w:t>
      </w:r>
      <w:r w:rsidRPr="00D26162">
        <w:rPr>
          <w:lang w:val="ru-RU"/>
        </w:rPr>
        <w:t xml:space="preserve">, не предпринимая никаких попыток уклониться, — он просто продолжал шагать и шагать. </w:t>
      </w:r>
      <w:proofErr w:type="spellStart"/>
      <w:r w:rsidRPr="00D26162">
        <w:rPr>
          <w:lang w:val="ru-RU"/>
        </w:rPr>
        <w:t>Ольгейр</w:t>
      </w:r>
      <w:proofErr w:type="spellEnd"/>
      <w:r w:rsidRPr="00D26162">
        <w:rPr>
          <w:lang w:val="ru-RU"/>
        </w:rPr>
        <w:t xml:space="preserve"> видел, как с брони неприятеля слетает краска, оставляя на ней серые полосы керамита, но облач</w:t>
      </w:r>
      <w:r w:rsidR="00BF2D7C" w:rsidRPr="00D26162">
        <w:rPr>
          <w:lang w:val="ru-RU"/>
        </w:rPr>
        <w:t>е</w:t>
      </w:r>
      <w:r w:rsidRPr="00D26162">
        <w:rPr>
          <w:lang w:val="ru-RU"/>
        </w:rPr>
        <w:t>нное в мантию из помех существо вс</w:t>
      </w:r>
      <w:r w:rsidR="00BF2D7C" w:rsidRPr="00D26162">
        <w:rPr>
          <w:lang w:val="ru-RU"/>
        </w:rPr>
        <w:t>е</w:t>
      </w:r>
      <w:r w:rsidRPr="00D26162">
        <w:rPr>
          <w:lang w:val="ru-RU"/>
        </w:rPr>
        <w:t xml:space="preserve"> равно пробиралось впер</w:t>
      </w:r>
      <w:r w:rsidR="00BF2D7C" w:rsidRPr="00D26162">
        <w:rPr>
          <w:lang w:val="ru-RU"/>
        </w:rPr>
        <w:t>е</w:t>
      </w:r>
      <w:r w:rsidRPr="00D26162">
        <w:rPr>
          <w:lang w:val="ru-RU"/>
        </w:rPr>
        <w:t>д. Казалось, что враг то появлялся, то исчезал, окутанный какой-то пеленой, спотыкался, затем немного отклонялся в сторону, д</w:t>
      </w:r>
      <w:r w:rsidR="00BF2D7C" w:rsidRPr="00D26162">
        <w:rPr>
          <w:lang w:val="ru-RU"/>
        </w:rPr>
        <w:t>е</w:t>
      </w:r>
      <w:r w:rsidRPr="00D26162">
        <w:rPr>
          <w:lang w:val="ru-RU"/>
        </w:rPr>
        <w:t>ргался впер</w:t>
      </w:r>
      <w:r w:rsidR="00BF2D7C" w:rsidRPr="00D26162">
        <w:rPr>
          <w:lang w:val="ru-RU"/>
        </w:rPr>
        <w:t>е</w:t>
      </w:r>
      <w:r w:rsidRPr="00D26162">
        <w:rPr>
          <w:lang w:val="ru-RU"/>
        </w:rPr>
        <w:t>д, назад, наклонялся или выпрямлялся.</w:t>
      </w:r>
    </w:p>
    <w:p w14:paraId="5FA8473F" w14:textId="77777777" w:rsidR="00C57304" w:rsidRPr="00D26162" w:rsidRDefault="00C57304" w:rsidP="0094125C">
      <w:pPr>
        <w:rPr>
          <w:lang w:val="ru-RU"/>
        </w:rPr>
      </w:pPr>
      <w:r w:rsidRPr="00D26162">
        <w:rPr>
          <w:lang w:val="ru-RU"/>
        </w:rPr>
        <w:t>— Клинки, — сказал Бальдр, прорываясь сквозь яростный дождь болт-снарядов.</w:t>
      </w:r>
    </w:p>
    <w:p w14:paraId="55C232B9" w14:textId="77777777" w:rsidR="00C57304" w:rsidRPr="00D26162" w:rsidRDefault="00C57304" w:rsidP="0094125C">
      <w:pPr>
        <w:rPr>
          <w:lang w:val="ru-RU"/>
        </w:rPr>
      </w:pPr>
      <w:r w:rsidRPr="00D26162">
        <w:rPr>
          <w:lang w:val="ru-RU"/>
        </w:rPr>
        <w:t xml:space="preserve">— Да, пустим ему кровь, — согласился </w:t>
      </w:r>
      <w:proofErr w:type="spellStart"/>
      <w:r w:rsidRPr="00D26162">
        <w:rPr>
          <w:lang w:val="ru-RU"/>
        </w:rPr>
        <w:t>Ольгейр</w:t>
      </w:r>
      <w:proofErr w:type="spellEnd"/>
      <w:r w:rsidRPr="00D26162">
        <w:rPr>
          <w:lang w:val="ru-RU"/>
        </w:rPr>
        <w:t xml:space="preserve">, прикрепляя </w:t>
      </w:r>
      <w:proofErr w:type="spellStart"/>
      <w:r w:rsidRPr="00D26162">
        <w:rPr>
          <w:lang w:val="ru-RU"/>
        </w:rPr>
        <w:t>Сигрун</w:t>
      </w:r>
      <w:proofErr w:type="spellEnd"/>
      <w:r w:rsidRPr="00D26162">
        <w:rPr>
          <w:lang w:val="ru-RU"/>
        </w:rPr>
        <w:t xml:space="preserve"> к магнитному замку и доставая топор с короткой рукоятью.</w:t>
      </w:r>
    </w:p>
    <w:p w14:paraId="1620C032" w14:textId="77777777" w:rsidR="00C57304" w:rsidRPr="00D26162" w:rsidRDefault="00C57304" w:rsidP="0094125C">
      <w:pPr>
        <w:rPr>
          <w:lang w:val="ru-RU"/>
        </w:rPr>
      </w:pPr>
      <w:r w:rsidRPr="00D26162">
        <w:rPr>
          <w:lang w:val="ru-RU"/>
        </w:rPr>
        <w:t>Расстояние между противниками сократилось до нуля. Существо убрало болт-пистолет и подняло мастерски сделанный топор, оставляющий за собой в воздухе мерцающее тепловое пятно. Три лезвия столкнулись, образовав пирамиду взрывной энергии и выбросив взрывную волну, пепел от которой разлетелся ярдов на двадцать во все стороны.</w:t>
      </w:r>
    </w:p>
    <w:p w14:paraId="017A019B" w14:textId="3C0EB97C" w:rsidR="00C57304" w:rsidRPr="00D26162" w:rsidRDefault="00C57304" w:rsidP="0094125C">
      <w:pPr>
        <w:rPr>
          <w:lang w:val="ru-RU"/>
        </w:rPr>
      </w:pPr>
      <w:proofErr w:type="spellStart"/>
      <w:r w:rsidRPr="00D26162">
        <w:rPr>
          <w:lang w:val="ru-RU"/>
        </w:rPr>
        <w:t>Ольгейр</w:t>
      </w:r>
      <w:proofErr w:type="spellEnd"/>
      <w:r w:rsidRPr="00D26162">
        <w:rPr>
          <w:lang w:val="ru-RU"/>
        </w:rPr>
        <w:t xml:space="preserve"> вложил в удар всю свою мощь, ударив двумя тяж</w:t>
      </w:r>
      <w:r w:rsidR="00BF2D7C" w:rsidRPr="00D26162">
        <w:rPr>
          <w:lang w:val="ru-RU"/>
        </w:rPr>
        <w:t>е</w:t>
      </w:r>
      <w:r w:rsidRPr="00D26162">
        <w:rPr>
          <w:lang w:val="ru-RU"/>
        </w:rPr>
        <w:t xml:space="preserve">лыми, словно свинцовые прутья, руками в шейное сочленение противника. Бальдр сделал выпад снизу, метя в кабели под нагрудником. Невероятно, но врагу удалось заблокировать обе атаки, очертания его рук мелькали, будто на неисправном </w:t>
      </w:r>
      <w:proofErr w:type="spellStart"/>
      <w:r w:rsidRPr="00D26162">
        <w:rPr>
          <w:lang w:val="ru-RU"/>
        </w:rPr>
        <w:t>видеопередатчике</w:t>
      </w:r>
      <w:proofErr w:type="spellEnd"/>
      <w:r w:rsidRPr="00D26162">
        <w:rPr>
          <w:lang w:val="ru-RU"/>
        </w:rPr>
        <w:t>; он отбросил Волков и снова переш</w:t>
      </w:r>
      <w:r w:rsidR="00BF2D7C" w:rsidRPr="00D26162">
        <w:rPr>
          <w:lang w:val="ru-RU"/>
        </w:rPr>
        <w:t>е</w:t>
      </w:r>
      <w:r w:rsidRPr="00D26162">
        <w:rPr>
          <w:lang w:val="ru-RU"/>
        </w:rPr>
        <w:t xml:space="preserve">л в атаку. </w:t>
      </w:r>
    </w:p>
    <w:p w14:paraId="409C36B4" w14:textId="2C90B2F5" w:rsidR="00C57304" w:rsidRPr="00D26162" w:rsidRDefault="00C57304" w:rsidP="0094125C">
      <w:pPr>
        <w:rPr>
          <w:lang w:val="ru-RU"/>
        </w:rPr>
      </w:pPr>
      <w:r w:rsidRPr="00D26162">
        <w:rPr>
          <w:lang w:val="ru-RU"/>
        </w:rPr>
        <w:t xml:space="preserve">Удары существа были безукоризненно точными, быстрыми и не уступали по силе тем, что наносили сыны Русса, а корона рассеивающего поля окутывала атаки, затрудняя их отражение и блокирование. </w:t>
      </w:r>
      <w:proofErr w:type="spellStart"/>
      <w:r w:rsidRPr="00D26162">
        <w:rPr>
          <w:lang w:val="ru-RU"/>
        </w:rPr>
        <w:t>Ольгейр</w:t>
      </w:r>
      <w:proofErr w:type="spellEnd"/>
      <w:r w:rsidRPr="00D26162">
        <w:rPr>
          <w:lang w:val="ru-RU"/>
        </w:rPr>
        <w:t xml:space="preserve"> и Бальдр размахивали руками, нанося рубящие удары и парируя, отступая, пригибаясь, припадая на колено, чтобы снова вскочить и броситься в атаку. Три сверхчеловека создали замкнутый вихрь из стремительных, словно мысль, движений, превращая окружающую действительность во что-то неуместное, тягучее. Это был настоящий бой астартес — бескомпромиссная целеустремл</w:t>
      </w:r>
      <w:r w:rsidR="00BF2D7C" w:rsidRPr="00D26162">
        <w:rPr>
          <w:lang w:val="ru-RU"/>
        </w:rPr>
        <w:t>е</w:t>
      </w:r>
      <w:r w:rsidRPr="00D26162">
        <w:rPr>
          <w:lang w:val="ru-RU"/>
        </w:rPr>
        <w:t xml:space="preserve">нность, мощь и неугасающая ненависть. </w:t>
      </w:r>
    </w:p>
    <w:p w14:paraId="43EB755A" w14:textId="77777777" w:rsidR="00C57304" w:rsidRPr="00D26162" w:rsidRDefault="00C57304" w:rsidP="0094125C">
      <w:pPr>
        <w:rPr>
          <w:lang w:val="ru-RU"/>
        </w:rPr>
      </w:pPr>
      <w:r w:rsidRPr="00D26162">
        <w:rPr>
          <w:lang w:val="ru-RU"/>
        </w:rPr>
        <w:t>Шквал ударов был титаническим. Мостовое покрытие под ними разлетелась на куски, клубы дыма превратились в крутящиеся нити. Двое из бойцов сражались в физическом мире, но у третьего было нечто иное, что-то эзотерическое, делающее его координацию странной, а движения будто каким-то образом накладывались друг на друга.</w:t>
      </w:r>
    </w:p>
    <w:p w14:paraId="3B01DA75" w14:textId="77777777" w:rsidR="00C57304" w:rsidRPr="00D26162" w:rsidRDefault="00C57304" w:rsidP="0094125C">
      <w:pPr>
        <w:rPr>
          <w:lang w:val="ru-RU"/>
        </w:rPr>
      </w:pPr>
      <w:r w:rsidRPr="00D26162">
        <w:rPr>
          <w:lang w:val="ru-RU"/>
        </w:rPr>
        <w:t xml:space="preserve">Это наделяло десантника Хаоса преимуществом. После яростной перестрелки, в которой выпущенный </w:t>
      </w:r>
      <w:proofErr w:type="spellStart"/>
      <w:r w:rsidRPr="00D26162">
        <w:rPr>
          <w:lang w:val="ru-RU"/>
        </w:rPr>
        <w:t>Ольгейром</w:t>
      </w:r>
      <w:proofErr w:type="spellEnd"/>
      <w:r w:rsidRPr="00D26162">
        <w:rPr>
          <w:lang w:val="ru-RU"/>
        </w:rPr>
        <w:t xml:space="preserve"> болт по диагонали пробил броню врага, но как будто переместился в горизонтальном направлении на ширину клинка, а затем через микросекунду вернулся на место; существо подняло руку и обрушило топор вниз.</w:t>
      </w:r>
    </w:p>
    <w:p w14:paraId="51268F66" w14:textId="4453E16B" w:rsidR="00C57304" w:rsidRPr="00D26162" w:rsidRDefault="00C57304" w:rsidP="0094125C">
      <w:pPr>
        <w:rPr>
          <w:lang w:val="ru-RU"/>
        </w:rPr>
      </w:pPr>
      <w:r w:rsidRPr="00D26162">
        <w:rPr>
          <w:lang w:val="ru-RU"/>
        </w:rPr>
        <w:t xml:space="preserve">Лезвие топора угодило в наплечник </w:t>
      </w:r>
      <w:proofErr w:type="spellStart"/>
      <w:r w:rsidRPr="00D26162">
        <w:rPr>
          <w:lang w:val="ru-RU"/>
        </w:rPr>
        <w:t>Ольгейра</w:t>
      </w:r>
      <w:proofErr w:type="spellEnd"/>
      <w:r w:rsidRPr="00D26162">
        <w:rPr>
          <w:lang w:val="ru-RU"/>
        </w:rPr>
        <w:t xml:space="preserve">, и от высвободившейся энергии Волка отбросило назад. </w:t>
      </w:r>
      <w:proofErr w:type="spellStart"/>
      <w:r w:rsidRPr="00D26162">
        <w:rPr>
          <w:lang w:val="ru-RU"/>
        </w:rPr>
        <w:t>Ольгейр</w:t>
      </w:r>
      <w:proofErr w:type="spellEnd"/>
      <w:r w:rsidRPr="00D26162">
        <w:rPr>
          <w:lang w:val="ru-RU"/>
        </w:rPr>
        <w:t xml:space="preserve"> сконцентрировал все силы, чтобы погасить энергию удара, но разрываемое остатками кинетического воздействия покрытие раскололось у него под ногами. Какую-то долю секунды </w:t>
      </w:r>
      <w:proofErr w:type="spellStart"/>
      <w:r w:rsidRPr="00D26162">
        <w:rPr>
          <w:lang w:val="ru-RU"/>
        </w:rPr>
        <w:t>Ольгейру</w:t>
      </w:r>
      <w:proofErr w:type="spellEnd"/>
      <w:r w:rsidRPr="00D26162">
        <w:rPr>
          <w:lang w:val="ru-RU"/>
        </w:rPr>
        <w:t xml:space="preserve"> удавалось балансировать, </w:t>
      </w:r>
      <w:r w:rsidR="00907DBA" w:rsidRPr="00D26162">
        <w:rPr>
          <w:lang w:val="ru-RU"/>
        </w:rPr>
        <w:t xml:space="preserve">и наконец </w:t>
      </w:r>
      <w:r w:rsidRPr="00D26162">
        <w:rPr>
          <w:lang w:val="ru-RU"/>
        </w:rPr>
        <w:t>целая секция моста обрушилась, увлекая его за собой в клубящемся шлейфе пыли и пламени.</w:t>
      </w:r>
    </w:p>
    <w:p w14:paraId="4F580E2D" w14:textId="758EADE8" w:rsidR="00C57304" w:rsidRPr="00D26162" w:rsidRDefault="00C57304" w:rsidP="0094125C">
      <w:pPr>
        <w:rPr>
          <w:lang w:val="ru-RU"/>
        </w:rPr>
      </w:pPr>
      <w:r w:rsidRPr="00D26162">
        <w:rPr>
          <w:lang w:val="ru-RU"/>
        </w:rPr>
        <w:t>Бальдру пришлось быстро переместиться, чтобы его тоже не утащило вниз, и вс</w:t>
      </w:r>
      <w:r w:rsidR="00BF2D7C" w:rsidRPr="00D26162">
        <w:rPr>
          <w:lang w:val="ru-RU"/>
        </w:rPr>
        <w:t>е</w:t>
      </w:r>
      <w:r w:rsidRPr="00D26162">
        <w:rPr>
          <w:lang w:val="ru-RU"/>
        </w:rPr>
        <w:t xml:space="preserve"> это время он не прекращал сражаться, отбивая вражеские удары и удерживая </w:t>
      </w:r>
      <w:proofErr w:type="spellStart"/>
      <w:r w:rsidRPr="00D26162">
        <w:rPr>
          <w:lang w:val="ru-RU"/>
        </w:rPr>
        <w:t>хаосита</w:t>
      </w:r>
      <w:proofErr w:type="spellEnd"/>
      <w:r w:rsidRPr="00D26162">
        <w:rPr>
          <w:lang w:val="ru-RU"/>
        </w:rPr>
        <w:t xml:space="preserve"> на расстоянии. Ошейник уже пылал, прожигая броню насквозь, словно она была сделана из шелка, а не из керамита.</w:t>
      </w:r>
    </w:p>
    <w:p w14:paraId="0024B130" w14:textId="4064FA24" w:rsidR="00C57304" w:rsidRPr="00D26162" w:rsidRDefault="00C57304" w:rsidP="0094125C">
      <w:pPr>
        <w:rPr>
          <w:lang w:val="ru-RU"/>
        </w:rPr>
      </w:pPr>
      <w:r w:rsidRPr="00D26162">
        <w:rPr>
          <w:lang w:val="ru-RU"/>
        </w:rPr>
        <w:lastRenderedPageBreak/>
        <w:t>Существо не прекращало напирать, нанося удары, кромсая, тесня Волка назад, шаг за шагом толкая его вс</w:t>
      </w:r>
      <w:r w:rsidR="00BF2D7C" w:rsidRPr="00D26162">
        <w:rPr>
          <w:lang w:val="ru-RU"/>
        </w:rPr>
        <w:t>е</w:t>
      </w:r>
      <w:r w:rsidRPr="00D26162">
        <w:rPr>
          <w:lang w:val="ru-RU"/>
        </w:rPr>
        <w:t xml:space="preserve"> ближе и ближе к вырисовывающемуся краю. И тут впервые из наклонной </w:t>
      </w:r>
      <w:proofErr w:type="spellStart"/>
      <w:r w:rsidRPr="00D26162">
        <w:rPr>
          <w:lang w:val="ru-RU"/>
        </w:rPr>
        <w:t>вокс</w:t>
      </w:r>
      <w:proofErr w:type="spellEnd"/>
      <w:r w:rsidRPr="00D26162">
        <w:rPr>
          <w:lang w:val="ru-RU"/>
        </w:rPr>
        <w:t>-реш</w:t>
      </w:r>
      <w:r w:rsidR="00BF2D7C" w:rsidRPr="00D26162">
        <w:rPr>
          <w:lang w:val="ru-RU"/>
        </w:rPr>
        <w:t>е</w:t>
      </w:r>
      <w:r w:rsidRPr="00D26162">
        <w:rPr>
          <w:lang w:val="ru-RU"/>
        </w:rPr>
        <w:t xml:space="preserve">тки донеслось что-то, помимо прерывистого дыхания. </w:t>
      </w:r>
    </w:p>
    <w:p w14:paraId="1AAE33F0" w14:textId="77777777" w:rsidR="00C57304" w:rsidRPr="00D26162" w:rsidRDefault="00C57304" w:rsidP="0094125C">
      <w:pPr>
        <w:rPr>
          <w:lang w:val="ru-RU"/>
        </w:rPr>
      </w:pPr>
      <w:r w:rsidRPr="00D26162">
        <w:rPr>
          <w:lang w:val="ru-RU"/>
        </w:rPr>
        <w:t xml:space="preserve">— Сын Русса, — произнесло существо голосом, походившим на причудливую смесь машинного скрежета и невнятного бормотания, будто он говорил с полным ртом густой слюны. — Тебя </w:t>
      </w:r>
      <w:r w:rsidRPr="00D26162">
        <w:rPr>
          <w:i/>
          <w:lang w:val="ru-RU"/>
        </w:rPr>
        <w:t>не</w:t>
      </w:r>
      <w:r w:rsidRPr="00D26162">
        <w:rPr>
          <w:lang w:val="ru-RU"/>
        </w:rPr>
        <w:t xml:space="preserve"> должно здесь быть.</w:t>
      </w:r>
    </w:p>
    <w:p w14:paraId="280B4C31" w14:textId="26576419" w:rsidR="00C57304" w:rsidRPr="00D26162" w:rsidRDefault="00C57304" w:rsidP="0094125C">
      <w:pPr>
        <w:rPr>
          <w:lang w:val="ru-RU"/>
        </w:rPr>
      </w:pPr>
      <w:r w:rsidRPr="00D26162">
        <w:rPr>
          <w:lang w:val="ru-RU"/>
        </w:rPr>
        <w:t>Бальдр отбивался. Руки заливало молочной кислотой, сердца колотились громко и часто. Космический Волк чувствовал, что приближается к обрыву, чувствовал, как прогибается под ногами ослабевающий от ударов настил. Это вс</w:t>
      </w:r>
      <w:r w:rsidR="00BF2D7C" w:rsidRPr="00D26162">
        <w:rPr>
          <w:lang w:val="ru-RU"/>
        </w:rPr>
        <w:t>е</w:t>
      </w:r>
      <w:r w:rsidRPr="00D26162">
        <w:rPr>
          <w:lang w:val="ru-RU"/>
        </w:rPr>
        <w:t>, что Бальдр мог сделать, чтобы избежать смерти, не говоря уже о том, чтобы перенести бой на более тв</w:t>
      </w:r>
      <w:r w:rsidR="00BF2D7C" w:rsidRPr="00D26162">
        <w:rPr>
          <w:lang w:val="ru-RU"/>
        </w:rPr>
        <w:t>е</w:t>
      </w:r>
      <w:r w:rsidRPr="00D26162">
        <w:rPr>
          <w:lang w:val="ru-RU"/>
        </w:rPr>
        <w:t xml:space="preserve">рдую поверхность. </w:t>
      </w:r>
    </w:p>
    <w:p w14:paraId="5476B904" w14:textId="2210AD38" w:rsidR="00C57304" w:rsidRPr="00D26162" w:rsidRDefault="00C57304" w:rsidP="0094125C">
      <w:pPr>
        <w:rPr>
          <w:lang w:val="ru-RU"/>
        </w:rPr>
      </w:pPr>
      <w:r w:rsidRPr="00D26162">
        <w:rPr>
          <w:lang w:val="ru-RU"/>
        </w:rPr>
        <w:t xml:space="preserve">— Ты, должно быть, </w:t>
      </w:r>
      <w:r w:rsidRPr="00D26162">
        <w:rPr>
          <w:i/>
          <w:lang w:val="ru-RU"/>
        </w:rPr>
        <w:t>заблудился</w:t>
      </w:r>
      <w:r w:rsidRPr="00D26162">
        <w:rPr>
          <w:lang w:val="ru-RU"/>
        </w:rPr>
        <w:t>, — задумчиво сказало существо; его конечности продолжали двигаться, сечь, под</w:t>
      </w:r>
      <w:r w:rsidR="00BF2D7C" w:rsidRPr="00D26162">
        <w:rPr>
          <w:lang w:val="ru-RU"/>
        </w:rPr>
        <w:t>е</w:t>
      </w:r>
      <w:r w:rsidRPr="00D26162">
        <w:rPr>
          <w:lang w:val="ru-RU"/>
        </w:rPr>
        <w:t xml:space="preserve">ргиваться. — Ты, должно быть, </w:t>
      </w:r>
      <w:r w:rsidRPr="00D26162">
        <w:rPr>
          <w:i/>
          <w:iCs/>
          <w:lang w:val="ru-RU"/>
        </w:rPr>
        <w:t>блуждаешь</w:t>
      </w:r>
      <w:r w:rsidRPr="00D26162">
        <w:rPr>
          <w:lang w:val="ru-RU"/>
        </w:rPr>
        <w:t xml:space="preserve"> уже давно. </w:t>
      </w:r>
    </w:p>
    <w:p w14:paraId="69A4A9DD" w14:textId="55D9E0F3" w:rsidR="00C57304" w:rsidRPr="00D26162" w:rsidRDefault="00C57304" w:rsidP="0094125C">
      <w:pPr>
        <w:rPr>
          <w:lang w:val="ru-RU"/>
        </w:rPr>
      </w:pPr>
      <w:r w:rsidRPr="00D26162">
        <w:rPr>
          <w:lang w:val="ru-RU"/>
        </w:rPr>
        <w:t>Пятки Бальдра уп</w:t>
      </w:r>
      <w:r w:rsidR="00BF2D7C" w:rsidRPr="00D26162">
        <w:rPr>
          <w:lang w:val="ru-RU"/>
        </w:rPr>
        <w:t>е</w:t>
      </w:r>
      <w:r w:rsidRPr="00D26162">
        <w:rPr>
          <w:lang w:val="ru-RU"/>
        </w:rPr>
        <w:t>рлись в бордюр виадука, и он почувствовал свист ветра у себя за спиной. Ещ</w:t>
      </w:r>
      <w:r w:rsidR="00BF2D7C" w:rsidRPr="00D26162">
        <w:rPr>
          <w:lang w:val="ru-RU"/>
        </w:rPr>
        <w:t>е</w:t>
      </w:r>
      <w:r w:rsidRPr="00D26162">
        <w:rPr>
          <w:lang w:val="ru-RU"/>
        </w:rPr>
        <w:t xml:space="preserve"> удар — и он полетит вниз. Космический Волк попытался сопротивляться давлению, найти выход, переломить ситуацию. И как только он попытался, зрение начало дрожать, расплываясь по краям.</w:t>
      </w:r>
    </w:p>
    <w:p w14:paraId="6D157433" w14:textId="77777777" w:rsidR="00C57304" w:rsidRPr="00D26162" w:rsidRDefault="00C57304" w:rsidP="0094125C">
      <w:pPr>
        <w:rPr>
          <w:lang w:val="ru-RU"/>
        </w:rPr>
      </w:pPr>
      <w:r w:rsidRPr="00D26162">
        <w:rPr>
          <w:lang w:val="ru-RU"/>
        </w:rPr>
        <w:t xml:space="preserve">— Но я не </w:t>
      </w:r>
      <w:r w:rsidRPr="00D26162">
        <w:rPr>
          <w:i/>
          <w:lang w:val="ru-RU"/>
        </w:rPr>
        <w:t>заблудился</w:t>
      </w:r>
      <w:r w:rsidRPr="00D26162">
        <w:rPr>
          <w:lang w:val="ru-RU"/>
        </w:rPr>
        <w:t xml:space="preserve">, сын Русса, — сказало существо, не выражая ни радости, ни печали: слова просто перетекали друг в друга в каком-то опьянении, будто их крутила неведомая адская машина. — Я был </w:t>
      </w:r>
      <w:r w:rsidRPr="00D26162">
        <w:rPr>
          <w:i/>
          <w:lang w:val="ru-RU"/>
        </w:rPr>
        <w:t>там</w:t>
      </w:r>
      <w:r w:rsidRPr="00D26162">
        <w:rPr>
          <w:lang w:val="ru-RU"/>
        </w:rPr>
        <w:t xml:space="preserve">. В ваших горах. На ваших </w:t>
      </w:r>
      <w:r w:rsidRPr="00D26162">
        <w:rPr>
          <w:i/>
          <w:lang w:val="ru-RU"/>
        </w:rPr>
        <w:t>льдинах</w:t>
      </w:r>
      <w:r w:rsidRPr="00D26162">
        <w:rPr>
          <w:lang w:val="ru-RU"/>
        </w:rPr>
        <w:t>. Хочешь увидеть, что мы с ними сделали?</w:t>
      </w:r>
    </w:p>
    <w:p w14:paraId="6B17BE76" w14:textId="49810A24" w:rsidR="00C57304" w:rsidRPr="00D26162" w:rsidRDefault="00C57304" w:rsidP="0094125C">
      <w:pPr>
        <w:rPr>
          <w:lang w:val="ru-RU"/>
        </w:rPr>
      </w:pPr>
      <w:r w:rsidRPr="00D26162">
        <w:rPr>
          <w:lang w:val="ru-RU"/>
        </w:rPr>
        <w:t xml:space="preserve">Ошейник раскалился добела и перекрыл остальные источники света, выбрасывая наружу извивающиеся языки бледного пламени. Бальдру пришлось прилагать усилия, чтобы остаться в сознании, </w:t>
      </w:r>
      <w:r w:rsidR="00ED4992">
        <w:rPr>
          <w:lang w:val="ru-RU"/>
        </w:rPr>
        <w:t>да</w:t>
      </w:r>
      <w:r w:rsidRPr="00D26162">
        <w:rPr>
          <w:lang w:val="ru-RU"/>
        </w:rPr>
        <w:t xml:space="preserve"> ещ</w:t>
      </w:r>
      <w:r w:rsidR="00BF2D7C" w:rsidRPr="00D26162">
        <w:rPr>
          <w:lang w:val="ru-RU"/>
        </w:rPr>
        <w:t>е</w:t>
      </w:r>
      <w:r w:rsidRPr="00D26162">
        <w:rPr>
          <w:lang w:val="ru-RU"/>
        </w:rPr>
        <w:t xml:space="preserve"> и противостоять шквалу ударов топора. Видения начали сгущаться, вытесняя реальный мир, накладываясь друг на друга и повторяясь в безумной последовательности.</w:t>
      </w:r>
    </w:p>
    <w:p w14:paraId="08F2B17A" w14:textId="77777777" w:rsidR="00C57304" w:rsidRPr="00D26162" w:rsidRDefault="00C57304" w:rsidP="0094125C">
      <w:pPr>
        <w:rPr>
          <w:lang w:val="ru-RU"/>
        </w:rPr>
      </w:pPr>
      <w:r w:rsidRPr="00D26162">
        <w:rPr>
          <w:lang w:val="ru-RU"/>
        </w:rPr>
        <w:t xml:space="preserve">— Мы сделали </w:t>
      </w:r>
      <w:r w:rsidRPr="00D26162">
        <w:rPr>
          <w:i/>
          <w:lang w:val="ru-RU"/>
        </w:rPr>
        <w:t>это</w:t>
      </w:r>
      <w:r w:rsidRPr="00D26162">
        <w:rPr>
          <w:lang w:val="ru-RU"/>
        </w:rPr>
        <w:t xml:space="preserve">, сын Русса, — прошипело существо, готовясь нанести последний удар. — Мы сделали </w:t>
      </w:r>
      <w:r w:rsidRPr="00D26162">
        <w:rPr>
          <w:i/>
          <w:lang w:val="ru-RU"/>
        </w:rPr>
        <w:t>это</w:t>
      </w:r>
      <w:r w:rsidRPr="00D26162">
        <w:rPr>
          <w:lang w:val="ru-RU"/>
        </w:rPr>
        <w:t>.</w:t>
      </w:r>
    </w:p>
    <w:p w14:paraId="618F4B7E" w14:textId="34211D3B" w:rsidR="00C57304" w:rsidRPr="00D26162" w:rsidRDefault="00C57304" w:rsidP="0094125C">
      <w:pPr>
        <w:rPr>
          <w:lang w:val="ru-RU"/>
        </w:rPr>
      </w:pPr>
      <w:r w:rsidRPr="00D26162">
        <w:rPr>
          <w:lang w:val="ru-RU"/>
        </w:rPr>
        <w:t xml:space="preserve">Бальдр отбивался, взревев от боли и ярости, вложив все силы в последний отчаянный рывок. Лезвие меча разбило видения, проломив их, будто стекло, и наконец глубоко вонзилось в тело предателя. Потеряв равновесие от внезапного рывка, </w:t>
      </w:r>
      <w:r w:rsidR="00ED4992" w:rsidRPr="00D26162">
        <w:rPr>
          <w:lang w:val="ru-RU"/>
        </w:rPr>
        <w:t xml:space="preserve">Бальдр </w:t>
      </w:r>
      <w:r w:rsidRPr="00D26162">
        <w:rPr>
          <w:lang w:val="ru-RU"/>
        </w:rPr>
        <w:t>бросился впер</w:t>
      </w:r>
      <w:r w:rsidR="00BF2D7C" w:rsidRPr="00D26162">
        <w:rPr>
          <w:lang w:val="ru-RU"/>
        </w:rPr>
        <w:t>е</w:t>
      </w:r>
      <w:r w:rsidRPr="00D26162">
        <w:rPr>
          <w:lang w:val="ru-RU"/>
        </w:rPr>
        <w:t>д, пытаясь развить преимущество.</w:t>
      </w:r>
    </w:p>
    <w:p w14:paraId="51500720" w14:textId="65BC8372" w:rsidR="00C57304" w:rsidRPr="00D26162" w:rsidRDefault="00C57304" w:rsidP="0094125C">
      <w:pPr>
        <w:rPr>
          <w:lang w:val="ru-RU"/>
        </w:rPr>
      </w:pPr>
      <w:r w:rsidRPr="00D26162">
        <w:rPr>
          <w:lang w:val="ru-RU"/>
        </w:rPr>
        <w:t xml:space="preserve">— Побереги меч, брат! — взревел </w:t>
      </w:r>
      <w:proofErr w:type="spellStart"/>
      <w:r w:rsidRPr="00D26162">
        <w:rPr>
          <w:lang w:val="ru-RU"/>
        </w:rPr>
        <w:t>Ольгейр</w:t>
      </w:r>
      <w:proofErr w:type="spellEnd"/>
      <w:r w:rsidRPr="00D26162">
        <w:rPr>
          <w:lang w:val="ru-RU"/>
        </w:rPr>
        <w:t>, появляясь из завитков разорванных видений, весь в камнебетонной пыли и с наполовину оторванным наплечником. — Я ещ</w:t>
      </w:r>
      <w:r w:rsidR="00BF2D7C" w:rsidRPr="00D26162">
        <w:rPr>
          <w:lang w:val="ru-RU"/>
        </w:rPr>
        <w:t>е</w:t>
      </w:r>
      <w:r w:rsidRPr="00D26162">
        <w:rPr>
          <w:lang w:val="ru-RU"/>
        </w:rPr>
        <w:t xml:space="preserve"> с тобой. </w:t>
      </w:r>
    </w:p>
    <w:p w14:paraId="062E351D" w14:textId="77777777" w:rsidR="00C57304" w:rsidRPr="00D26162" w:rsidRDefault="00C57304" w:rsidP="0094125C">
      <w:pPr>
        <w:rPr>
          <w:lang w:val="ru-RU"/>
        </w:rPr>
      </w:pPr>
      <w:r w:rsidRPr="00D26162">
        <w:rPr>
          <w:lang w:val="ru-RU"/>
        </w:rPr>
        <w:t xml:space="preserve">У Бальдра не было времени гадать, как и почему </w:t>
      </w:r>
      <w:proofErr w:type="spellStart"/>
      <w:r w:rsidRPr="00D26162">
        <w:rPr>
          <w:lang w:val="ru-RU"/>
        </w:rPr>
        <w:t>Ольгейр</w:t>
      </w:r>
      <w:proofErr w:type="spellEnd"/>
      <w:r w:rsidRPr="00D26162">
        <w:rPr>
          <w:lang w:val="ru-RU"/>
        </w:rPr>
        <w:t xml:space="preserve"> вернулся, поэтому он просто продолжал драться, стараясь не задеть мечом боевого брата.</w:t>
      </w:r>
    </w:p>
    <w:p w14:paraId="35B84EE3" w14:textId="5D2763B7" w:rsidR="00C57304" w:rsidRPr="00D26162" w:rsidRDefault="00C57304" w:rsidP="0094125C">
      <w:pPr>
        <w:rPr>
          <w:lang w:val="ru-RU"/>
        </w:rPr>
      </w:pPr>
      <w:r w:rsidRPr="00D26162">
        <w:rPr>
          <w:lang w:val="ru-RU"/>
        </w:rPr>
        <w:t>Но основной урон нан</w:t>
      </w:r>
      <w:r w:rsidR="00BF2D7C" w:rsidRPr="00D26162">
        <w:rPr>
          <w:lang w:val="ru-RU"/>
        </w:rPr>
        <w:t>е</w:t>
      </w:r>
      <w:r w:rsidRPr="00D26162">
        <w:rPr>
          <w:lang w:val="ru-RU"/>
        </w:rPr>
        <w:t xml:space="preserve">с </w:t>
      </w:r>
      <w:proofErr w:type="spellStart"/>
      <w:r w:rsidRPr="00D26162">
        <w:rPr>
          <w:lang w:val="ru-RU"/>
        </w:rPr>
        <w:t>Ольгейр</w:t>
      </w:r>
      <w:proofErr w:type="spellEnd"/>
      <w:r w:rsidRPr="00D26162">
        <w:rPr>
          <w:lang w:val="ru-RU"/>
        </w:rPr>
        <w:t xml:space="preserve">, который с хрустом взмахнул бронированным кулаком, угодив </w:t>
      </w:r>
      <w:proofErr w:type="spellStart"/>
      <w:r w:rsidRPr="00D26162">
        <w:rPr>
          <w:lang w:val="ru-RU"/>
        </w:rPr>
        <w:t>хаоситу</w:t>
      </w:r>
      <w:proofErr w:type="spellEnd"/>
      <w:r w:rsidRPr="00D26162">
        <w:rPr>
          <w:lang w:val="ru-RU"/>
        </w:rPr>
        <w:t xml:space="preserve"> прямо в лицо, а потом произв</w:t>
      </w:r>
      <w:r w:rsidR="00BF2D7C" w:rsidRPr="00D26162">
        <w:rPr>
          <w:lang w:val="ru-RU"/>
        </w:rPr>
        <w:t>е</w:t>
      </w:r>
      <w:r w:rsidRPr="00D26162">
        <w:rPr>
          <w:lang w:val="ru-RU"/>
        </w:rPr>
        <w:t xml:space="preserve">л целую серию ударов топором с близкого расстояния, которые разорвали выкованную ведьмами защиту в клочья. </w:t>
      </w:r>
    </w:p>
    <w:p w14:paraId="7AB71A86" w14:textId="6EBBAD47" w:rsidR="00C57304" w:rsidRPr="00D26162" w:rsidRDefault="00C57304" w:rsidP="0094125C">
      <w:pPr>
        <w:rPr>
          <w:lang w:val="ru-RU"/>
        </w:rPr>
      </w:pPr>
      <w:r w:rsidRPr="00D26162">
        <w:rPr>
          <w:lang w:val="ru-RU"/>
        </w:rPr>
        <w:t>Это разрушило чары, утихомирило видения и устранило странные эффекты смещения, позволив Волкам навалиться на врага с новой силой, не дав тому опомниться: они рвали кабели, разрезали соединительные мембраны, выпуская наружу потоки смрадных газов, тухнущих внутри разрушенной оболочки предателя, наступая на него, когда тот пытался подняться, рубя, обрушиваясь вниз, снова и снова, пока из изувеченной обнаж</w:t>
      </w:r>
      <w:r w:rsidR="00BF2D7C" w:rsidRPr="00D26162">
        <w:rPr>
          <w:lang w:val="ru-RU"/>
        </w:rPr>
        <w:t>е</w:t>
      </w:r>
      <w:r w:rsidRPr="00D26162">
        <w:rPr>
          <w:lang w:val="ru-RU"/>
        </w:rPr>
        <w:t>нной плоти не хлынула ч</w:t>
      </w:r>
      <w:r w:rsidR="00BF2D7C" w:rsidRPr="00D26162">
        <w:rPr>
          <w:lang w:val="ru-RU"/>
        </w:rPr>
        <w:t>е</w:t>
      </w:r>
      <w:r w:rsidRPr="00D26162">
        <w:rPr>
          <w:lang w:val="ru-RU"/>
        </w:rPr>
        <w:t>рная кровь, и последние судорожные вдохи не прекратились.</w:t>
      </w:r>
    </w:p>
    <w:p w14:paraId="5D81927F" w14:textId="77777777" w:rsidR="00C57304" w:rsidRPr="00D26162" w:rsidRDefault="00C57304" w:rsidP="0094125C">
      <w:pPr>
        <w:rPr>
          <w:lang w:val="ru-RU"/>
        </w:rPr>
      </w:pPr>
      <w:r w:rsidRPr="00D26162">
        <w:rPr>
          <w:lang w:val="ru-RU"/>
        </w:rPr>
        <w:lastRenderedPageBreak/>
        <w:t xml:space="preserve">Наконец, тяжело дыша, взмокшие космодесантники поднялись над изуродованным трупом. </w:t>
      </w:r>
      <w:proofErr w:type="spellStart"/>
      <w:r w:rsidRPr="00D26162">
        <w:rPr>
          <w:lang w:val="ru-RU"/>
        </w:rPr>
        <w:t>Ольгейр</w:t>
      </w:r>
      <w:proofErr w:type="spellEnd"/>
      <w:r w:rsidRPr="00D26162">
        <w:rPr>
          <w:lang w:val="ru-RU"/>
        </w:rPr>
        <w:t xml:space="preserve"> опустился на одно колено, переводя дыхание.</w:t>
      </w:r>
    </w:p>
    <w:p w14:paraId="4EDDE9E1" w14:textId="77777777" w:rsidR="00C57304" w:rsidRPr="00D26162" w:rsidRDefault="00C57304" w:rsidP="0094125C">
      <w:pPr>
        <w:rPr>
          <w:lang w:val="ru-RU"/>
        </w:rPr>
      </w:pPr>
      <w:r w:rsidRPr="00D26162">
        <w:rPr>
          <w:lang w:val="ru-RU"/>
        </w:rPr>
        <w:t xml:space="preserve">— Око </w:t>
      </w:r>
      <w:proofErr w:type="spellStart"/>
      <w:r w:rsidRPr="00D26162">
        <w:rPr>
          <w:lang w:val="ru-RU"/>
        </w:rPr>
        <w:t>Моркаи</w:t>
      </w:r>
      <w:proofErr w:type="spellEnd"/>
      <w:r w:rsidRPr="00D26162">
        <w:rPr>
          <w:lang w:val="ru-RU"/>
        </w:rPr>
        <w:t>! — усмехнулся он. — Одна рукоять! Это все, что у меня было. В другой день я бы до сих пор падал.</w:t>
      </w:r>
    </w:p>
    <w:p w14:paraId="32622B1D" w14:textId="51665D08" w:rsidR="00C57304" w:rsidRPr="00D26162" w:rsidRDefault="00C57304" w:rsidP="0094125C">
      <w:pPr>
        <w:rPr>
          <w:lang w:val="ru-RU"/>
        </w:rPr>
      </w:pPr>
      <w:r w:rsidRPr="00D26162">
        <w:rPr>
          <w:lang w:val="ru-RU"/>
        </w:rPr>
        <w:t>Бальдр не мог смеяться. Ошейник перестал бушевать, но обжигающая кожу боль осталась. Хуже того, он почти ничего не видел. Образы существа вс</w:t>
      </w:r>
      <w:r w:rsidR="00BF2D7C" w:rsidRPr="00D26162">
        <w:rPr>
          <w:lang w:val="ru-RU"/>
        </w:rPr>
        <w:t>е</w:t>
      </w:r>
      <w:r w:rsidRPr="00D26162">
        <w:rPr>
          <w:lang w:val="ru-RU"/>
        </w:rPr>
        <w:t xml:space="preserve"> ещ</w:t>
      </w:r>
      <w:r w:rsidR="00BF2D7C" w:rsidRPr="00D26162">
        <w:rPr>
          <w:lang w:val="ru-RU"/>
        </w:rPr>
        <w:t>е</w:t>
      </w:r>
      <w:r w:rsidRPr="00D26162">
        <w:rPr>
          <w:lang w:val="ru-RU"/>
        </w:rPr>
        <w:t xml:space="preserve"> громоздились в его сознании, яркие, будто реальные.</w:t>
      </w:r>
    </w:p>
    <w:p w14:paraId="7B1CD139" w14:textId="77777777" w:rsidR="00C57304" w:rsidRPr="00D26162" w:rsidRDefault="00C57304" w:rsidP="0094125C">
      <w:pPr>
        <w:rPr>
          <w:lang w:val="ru-RU"/>
        </w:rPr>
      </w:pPr>
      <w:r w:rsidRPr="00D26162">
        <w:rPr>
          <w:lang w:val="ru-RU"/>
        </w:rPr>
        <w:t>Он опустился на землю, опираясь на руки, и покачал головой, пытаясь собраться с мыслями.</w:t>
      </w:r>
    </w:p>
    <w:p w14:paraId="1B9361CF" w14:textId="672A4E7E" w:rsidR="00C57304" w:rsidRPr="00D26162" w:rsidRDefault="00C57304" w:rsidP="0094125C">
      <w:pPr>
        <w:rPr>
          <w:lang w:val="ru-RU"/>
        </w:rPr>
      </w:pPr>
      <w:r w:rsidRPr="00D26162">
        <w:rPr>
          <w:lang w:val="ru-RU"/>
        </w:rPr>
        <w:t>— Брат, — внезапно посерь</w:t>
      </w:r>
      <w:r w:rsidR="00BF2D7C" w:rsidRPr="00D26162">
        <w:rPr>
          <w:lang w:val="ru-RU"/>
        </w:rPr>
        <w:t>е</w:t>
      </w:r>
      <w:r w:rsidRPr="00D26162">
        <w:rPr>
          <w:lang w:val="ru-RU"/>
        </w:rPr>
        <w:t xml:space="preserve">знев, сказал </w:t>
      </w:r>
      <w:proofErr w:type="spellStart"/>
      <w:r w:rsidRPr="00D26162">
        <w:rPr>
          <w:lang w:val="ru-RU"/>
        </w:rPr>
        <w:t>Ольгейр</w:t>
      </w:r>
      <w:proofErr w:type="spellEnd"/>
      <w:r w:rsidRPr="00D26162">
        <w:rPr>
          <w:lang w:val="ru-RU"/>
        </w:rPr>
        <w:t>. — Ты ранен?</w:t>
      </w:r>
    </w:p>
    <w:p w14:paraId="001BFD79" w14:textId="653568ED" w:rsidR="00C57304" w:rsidRPr="00D26162" w:rsidRDefault="00C57304" w:rsidP="0094125C">
      <w:pPr>
        <w:rPr>
          <w:lang w:val="ru-RU"/>
        </w:rPr>
      </w:pPr>
      <w:r w:rsidRPr="00D26162">
        <w:rPr>
          <w:lang w:val="ru-RU"/>
        </w:rPr>
        <w:t>Несколько мгновений он не мог вымолвить ни слова. Вс</w:t>
      </w:r>
      <w:r w:rsidR="00BF2D7C" w:rsidRPr="00D26162">
        <w:rPr>
          <w:lang w:val="ru-RU"/>
        </w:rPr>
        <w:t>е</w:t>
      </w:r>
      <w:r w:rsidRPr="00D26162">
        <w:rPr>
          <w:lang w:val="ru-RU"/>
        </w:rPr>
        <w:t>, что стояло у него перед глазами, — это кипящие моря, серебряные молнии в т</w:t>
      </w:r>
      <w:r w:rsidR="00BF2D7C" w:rsidRPr="00D26162">
        <w:rPr>
          <w:lang w:val="ru-RU"/>
        </w:rPr>
        <w:t>е</w:t>
      </w:r>
      <w:r w:rsidRPr="00D26162">
        <w:rPr>
          <w:lang w:val="ru-RU"/>
        </w:rPr>
        <w:t>мных, словно л</w:t>
      </w:r>
      <w:r w:rsidR="00BF2D7C" w:rsidRPr="00D26162">
        <w:rPr>
          <w:lang w:val="ru-RU"/>
        </w:rPr>
        <w:t>е</w:t>
      </w:r>
      <w:r w:rsidRPr="00D26162">
        <w:rPr>
          <w:lang w:val="ru-RU"/>
        </w:rPr>
        <w:t>д, небесах и смех на ледяном ветру.</w:t>
      </w:r>
    </w:p>
    <w:p w14:paraId="4CD7B212" w14:textId="08A933B3" w:rsidR="00C57304" w:rsidRPr="00D26162" w:rsidRDefault="00C57304" w:rsidP="0094125C">
      <w:pPr>
        <w:rPr>
          <w:lang w:val="ru-RU"/>
        </w:rPr>
      </w:pPr>
      <w:r w:rsidRPr="00D26162">
        <w:rPr>
          <w:lang w:val="ru-RU"/>
        </w:rPr>
        <w:t>— Вс</w:t>
      </w:r>
      <w:r w:rsidR="00BF2D7C" w:rsidRPr="00D26162">
        <w:rPr>
          <w:lang w:val="ru-RU"/>
        </w:rPr>
        <w:t>е</w:t>
      </w:r>
      <w:r w:rsidRPr="00D26162">
        <w:rPr>
          <w:lang w:val="ru-RU"/>
        </w:rPr>
        <w:t xml:space="preserve"> пропало, — выдохнул Бальдр, сжимая кулаки, пытаясь прийти в себя; в нос шибануло зловоние м</w:t>
      </w:r>
      <w:r w:rsidR="00BF2D7C" w:rsidRPr="00D26162">
        <w:rPr>
          <w:lang w:val="ru-RU"/>
        </w:rPr>
        <w:t>е</w:t>
      </w:r>
      <w:r w:rsidRPr="00D26162">
        <w:rPr>
          <w:lang w:val="ru-RU"/>
        </w:rPr>
        <w:t>ртвого предателя, лежащего перед ним. — Вс</w:t>
      </w:r>
      <w:r w:rsidR="00BF2D7C" w:rsidRPr="00D26162">
        <w:rPr>
          <w:lang w:val="ru-RU"/>
        </w:rPr>
        <w:t>е</w:t>
      </w:r>
      <w:r w:rsidRPr="00D26162">
        <w:rPr>
          <w:lang w:val="ru-RU"/>
        </w:rPr>
        <w:t xml:space="preserve"> пропало. Разрушено.</w:t>
      </w:r>
    </w:p>
    <w:p w14:paraId="09D72F57" w14:textId="1CB18A96" w:rsidR="00C57304" w:rsidRPr="00D26162" w:rsidRDefault="00C57304" w:rsidP="0094125C">
      <w:pPr>
        <w:rPr>
          <w:lang w:val="ru-RU"/>
        </w:rPr>
      </w:pPr>
      <w:r w:rsidRPr="00D26162">
        <w:rPr>
          <w:lang w:val="ru-RU"/>
        </w:rPr>
        <w:t>— О ч</w:t>
      </w:r>
      <w:r w:rsidR="00BF2D7C" w:rsidRPr="00D26162">
        <w:rPr>
          <w:lang w:val="ru-RU"/>
        </w:rPr>
        <w:t>е</w:t>
      </w:r>
      <w:r w:rsidRPr="00D26162">
        <w:rPr>
          <w:lang w:val="ru-RU"/>
        </w:rPr>
        <w:t>м ты?</w:t>
      </w:r>
    </w:p>
    <w:p w14:paraId="1F3FD375" w14:textId="77777777" w:rsidR="00C57304" w:rsidRPr="00D26162" w:rsidRDefault="00C57304" w:rsidP="0094125C">
      <w:pPr>
        <w:rPr>
          <w:lang w:val="ru-RU"/>
        </w:rPr>
      </w:pPr>
      <w:r w:rsidRPr="00D26162">
        <w:rPr>
          <w:lang w:val="ru-RU"/>
        </w:rPr>
        <w:t xml:space="preserve">Бальдр поднял глаза на брата; его мутило от ужаса происходящего, от уверенности, что это правда. </w:t>
      </w:r>
    </w:p>
    <w:p w14:paraId="6E9FE17B" w14:textId="77777777" w:rsidR="00C57304" w:rsidRPr="00D26162" w:rsidRDefault="00C57304" w:rsidP="0094125C">
      <w:pPr>
        <w:rPr>
          <w:lang w:val="ru-RU"/>
        </w:rPr>
      </w:pPr>
      <w:r w:rsidRPr="00D26162">
        <w:rPr>
          <w:lang w:val="ru-RU"/>
        </w:rPr>
        <w:t xml:space="preserve">— </w:t>
      </w:r>
      <w:proofErr w:type="spellStart"/>
      <w:r w:rsidRPr="00D26162">
        <w:rPr>
          <w:lang w:val="ru-RU"/>
        </w:rPr>
        <w:t>Фенрис</w:t>
      </w:r>
      <w:proofErr w:type="spellEnd"/>
      <w:r w:rsidRPr="00D26162">
        <w:rPr>
          <w:lang w:val="ru-RU"/>
        </w:rPr>
        <w:t xml:space="preserve">. Они разорили </w:t>
      </w:r>
      <w:proofErr w:type="spellStart"/>
      <w:r w:rsidRPr="00D26162">
        <w:rPr>
          <w:lang w:val="ru-RU"/>
        </w:rPr>
        <w:t>Фенрис</w:t>
      </w:r>
      <w:proofErr w:type="spellEnd"/>
      <w:r w:rsidRPr="00D26162">
        <w:rPr>
          <w:lang w:val="ru-RU"/>
        </w:rPr>
        <w:t>.</w:t>
      </w:r>
    </w:p>
    <w:p w14:paraId="1F0EF46F" w14:textId="069A0B72" w:rsidR="00C57304" w:rsidRPr="00D26162" w:rsidRDefault="00C57304" w:rsidP="00DC2265">
      <w:pPr>
        <w:ind w:firstLineChars="275" w:firstLine="660"/>
        <w:rPr>
          <w:rFonts w:cs="Times New Roman"/>
          <w:szCs w:val="24"/>
          <w:lang w:val="ru-RU"/>
        </w:rPr>
      </w:pPr>
    </w:p>
    <w:p w14:paraId="001459DD" w14:textId="77777777" w:rsidR="00C57304" w:rsidRPr="00D26162" w:rsidRDefault="00C57304" w:rsidP="005F09C4">
      <w:pPr>
        <w:pStyle w:val="2"/>
        <w:rPr>
          <w:sz w:val="24"/>
          <w:szCs w:val="24"/>
          <w:lang w:val="ru-RU"/>
        </w:rPr>
      </w:pPr>
      <w:r w:rsidRPr="00D26162">
        <w:rPr>
          <w:lang w:val="ru-RU"/>
        </w:rPr>
        <w:t>Глава четырнадцатая</w:t>
      </w:r>
      <w:r w:rsidRPr="00D26162">
        <w:rPr>
          <w:sz w:val="24"/>
          <w:szCs w:val="24"/>
          <w:lang w:val="ru-RU"/>
        </w:rPr>
        <w:t xml:space="preserve"> </w:t>
      </w:r>
    </w:p>
    <w:p w14:paraId="27C82B69" w14:textId="77777777" w:rsidR="00C57304" w:rsidRPr="00D26162" w:rsidRDefault="00C57304" w:rsidP="00C57304">
      <w:pPr>
        <w:ind w:firstLineChars="235" w:firstLine="564"/>
        <w:jc w:val="center"/>
        <w:rPr>
          <w:rFonts w:cs="Times New Roman"/>
          <w:szCs w:val="24"/>
          <w:lang w:val="ru-RU"/>
        </w:rPr>
      </w:pPr>
    </w:p>
    <w:p w14:paraId="4536107F" w14:textId="2FD00E43" w:rsidR="00C57304" w:rsidRPr="00D26162" w:rsidRDefault="00C57304" w:rsidP="0094125C">
      <w:pPr>
        <w:rPr>
          <w:lang w:val="ru-RU"/>
        </w:rPr>
      </w:pPr>
      <w:r w:rsidRPr="00D26162">
        <w:rPr>
          <w:lang w:val="ru-RU"/>
        </w:rPr>
        <w:t>Он и впрямь колебался: убивать — не убивать?</w:t>
      </w:r>
    </w:p>
    <w:p w14:paraId="4623A5D6" w14:textId="6B7EA96B" w:rsidR="00C57304" w:rsidRPr="00D26162" w:rsidRDefault="00C57304" w:rsidP="0094125C">
      <w:pPr>
        <w:rPr>
          <w:lang w:val="ru-RU"/>
        </w:rPr>
      </w:pPr>
      <w:r w:rsidRPr="00D26162">
        <w:rPr>
          <w:lang w:val="ru-RU"/>
        </w:rPr>
        <w:t xml:space="preserve">Учитывая, как много она знала о корабле и его системах, вероятно, безопаснее было бы сохранить ей жизнь до перехода. Под конец, когда </w:t>
      </w:r>
      <w:proofErr w:type="spellStart"/>
      <w:r w:rsidRPr="00D26162">
        <w:rPr>
          <w:lang w:val="ru-RU"/>
        </w:rPr>
        <w:t>Суака</w:t>
      </w:r>
      <w:proofErr w:type="spellEnd"/>
      <w:r w:rsidRPr="00D26162">
        <w:rPr>
          <w:lang w:val="ru-RU"/>
        </w:rPr>
        <w:t xml:space="preserve"> закончила с магическими формулами для духа машины и ввела данные о траектории пол</w:t>
      </w:r>
      <w:r w:rsidR="00BF2D7C" w:rsidRPr="00D26162">
        <w:rPr>
          <w:lang w:val="ru-RU"/>
        </w:rPr>
        <w:t>е</w:t>
      </w:r>
      <w:r w:rsidRPr="00D26162">
        <w:rPr>
          <w:lang w:val="ru-RU"/>
        </w:rPr>
        <w:t xml:space="preserve">та, он удержал руку при виде того, как она сосредоточена, как сияют глаза уверенностью в том, что она делает. </w:t>
      </w:r>
      <w:proofErr w:type="spellStart"/>
      <w:r w:rsidRPr="00D26162">
        <w:rPr>
          <w:lang w:val="ru-RU"/>
        </w:rPr>
        <w:t>Клэйв</w:t>
      </w:r>
      <w:proofErr w:type="spellEnd"/>
      <w:r w:rsidRPr="00D26162">
        <w:rPr>
          <w:lang w:val="ru-RU"/>
        </w:rPr>
        <w:t xml:space="preserve"> узнал о е</w:t>
      </w:r>
      <w:r w:rsidR="00BF2D7C" w:rsidRPr="00D26162">
        <w:rPr>
          <w:lang w:val="ru-RU"/>
        </w:rPr>
        <w:t>е</w:t>
      </w:r>
      <w:r w:rsidRPr="00D26162">
        <w:rPr>
          <w:lang w:val="ru-RU"/>
        </w:rPr>
        <w:t xml:space="preserve"> жизни и характере из их кратких и отрывочных разговоров по пути к спасательным капсулам. Он обнаружил, что </w:t>
      </w:r>
      <w:proofErr w:type="spellStart"/>
      <w:r w:rsidRPr="00D26162">
        <w:rPr>
          <w:lang w:val="ru-RU"/>
        </w:rPr>
        <w:t>Суака</w:t>
      </w:r>
      <w:proofErr w:type="spellEnd"/>
      <w:r w:rsidRPr="00D26162">
        <w:rPr>
          <w:lang w:val="ru-RU"/>
        </w:rPr>
        <w:t xml:space="preserve"> на протяжении всего времени сохраняла верность церкви. Оставаясь наедине с собой, она читала катехизисы и заучивала их наизусть, убежд</w:t>
      </w:r>
      <w:r w:rsidR="00BF2D7C" w:rsidRPr="00D26162">
        <w:rPr>
          <w:lang w:val="ru-RU"/>
        </w:rPr>
        <w:t>е</w:t>
      </w:r>
      <w:r w:rsidRPr="00D26162">
        <w:rPr>
          <w:lang w:val="ru-RU"/>
        </w:rPr>
        <w:t>нная, что когда-нибудь сумеет воплотить их в жизнь. Должно быть, нелегко ей жилось под началом корсарского капитана. Однако, скорее всего, служить под командованием Космических Волков, никогда не ставивших ревностное благочестие во главу угла, было не легче. Вс</w:t>
      </w:r>
      <w:r w:rsidR="00BF2D7C" w:rsidRPr="00D26162">
        <w:rPr>
          <w:lang w:val="ru-RU"/>
        </w:rPr>
        <w:t>е</w:t>
      </w:r>
      <w:r w:rsidRPr="00D26162">
        <w:rPr>
          <w:lang w:val="ru-RU"/>
        </w:rPr>
        <w:t xml:space="preserve"> это производило большое впечатление. </w:t>
      </w:r>
      <w:proofErr w:type="spellStart"/>
      <w:r w:rsidRPr="00D26162">
        <w:rPr>
          <w:lang w:val="ru-RU"/>
        </w:rPr>
        <w:t>Клэйв</w:t>
      </w:r>
      <w:proofErr w:type="spellEnd"/>
      <w:r w:rsidRPr="00D26162">
        <w:rPr>
          <w:lang w:val="ru-RU"/>
        </w:rPr>
        <w:t xml:space="preserve"> не был слеп — он подмечал такие вещи и восхищался </w:t>
      </w:r>
      <w:proofErr w:type="spellStart"/>
      <w:r w:rsidRPr="00D26162">
        <w:rPr>
          <w:lang w:val="ru-RU"/>
        </w:rPr>
        <w:t>Суакой</w:t>
      </w:r>
      <w:proofErr w:type="spellEnd"/>
      <w:r w:rsidRPr="00D26162">
        <w:rPr>
          <w:lang w:val="ru-RU"/>
        </w:rPr>
        <w:t>. И, по всей вероятности, был обязан ей жизнью.</w:t>
      </w:r>
    </w:p>
    <w:p w14:paraId="609DEA71" w14:textId="5DB82290" w:rsidR="00C57304" w:rsidRPr="00D26162" w:rsidRDefault="00C57304" w:rsidP="0094125C">
      <w:pPr>
        <w:rPr>
          <w:lang w:val="ru-RU"/>
        </w:rPr>
      </w:pPr>
      <w:r w:rsidRPr="00D26162">
        <w:rPr>
          <w:lang w:val="ru-RU"/>
        </w:rPr>
        <w:t>Однако рано или поздно перед ним встал бы трудный выбор. Когда он добер</w:t>
      </w:r>
      <w:r w:rsidR="00BF2D7C" w:rsidRPr="00D26162">
        <w:rPr>
          <w:lang w:val="ru-RU"/>
        </w:rPr>
        <w:t>е</w:t>
      </w:r>
      <w:r w:rsidRPr="00D26162">
        <w:rPr>
          <w:lang w:val="ru-RU"/>
        </w:rPr>
        <w:t>тся до «</w:t>
      </w:r>
      <w:r w:rsidRPr="00D26162">
        <w:rPr>
          <w:i/>
          <w:iCs/>
          <w:lang w:val="ru-RU"/>
        </w:rPr>
        <w:t>Непорочного предназначения</w:t>
      </w:r>
      <w:r w:rsidRPr="00D26162">
        <w:rPr>
          <w:lang w:val="ru-RU"/>
        </w:rPr>
        <w:t xml:space="preserve">» — при условии, что у него это получится, — будет странно, если он появится на борту в компании случайного офицера, не принадлежащего к </w:t>
      </w:r>
      <w:proofErr w:type="spellStart"/>
      <w:r w:rsidRPr="00D26162">
        <w:rPr>
          <w:lang w:val="ru-RU"/>
        </w:rPr>
        <w:t>Экклезиархии</w:t>
      </w:r>
      <w:proofErr w:type="spellEnd"/>
      <w:r w:rsidRPr="00D26162">
        <w:rPr>
          <w:lang w:val="ru-RU"/>
        </w:rPr>
        <w:t xml:space="preserve">. </w:t>
      </w:r>
      <w:proofErr w:type="spellStart"/>
      <w:r w:rsidRPr="00D26162">
        <w:rPr>
          <w:lang w:val="ru-RU"/>
        </w:rPr>
        <w:t>Клэйву</w:t>
      </w:r>
      <w:proofErr w:type="spellEnd"/>
      <w:r w:rsidRPr="00D26162">
        <w:rPr>
          <w:lang w:val="ru-RU"/>
        </w:rPr>
        <w:t xml:space="preserve"> пришлось бы объяснять, почему эта девушка с ним. Возможно, </w:t>
      </w:r>
      <w:proofErr w:type="spellStart"/>
      <w:r w:rsidRPr="00D26162">
        <w:rPr>
          <w:lang w:val="ru-RU"/>
        </w:rPr>
        <w:t>Суака</w:t>
      </w:r>
      <w:proofErr w:type="spellEnd"/>
      <w:r w:rsidRPr="00D26162">
        <w:rPr>
          <w:lang w:val="ru-RU"/>
        </w:rPr>
        <w:t xml:space="preserve"> захотела бы объясниться самостоятельно. И это бы вс</w:t>
      </w:r>
      <w:r w:rsidR="00BF2D7C" w:rsidRPr="00D26162">
        <w:rPr>
          <w:lang w:val="ru-RU"/>
        </w:rPr>
        <w:t>е</w:t>
      </w:r>
      <w:r w:rsidRPr="00D26162">
        <w:rPr>
          <w:lang w:val="ru-RU"/>
        </w:rPr>
        <w:t xml:space="preserve"> только усложнило: </w:t>
      </w:r>
      <w:proofErr w:type="spellStart"/>
      <w:r w:rsidRPr="00D26162">
        <w:rPr>
          <w:lang w:val="ru-RU"/>
        </w:rPr>
        <w:t>Клэйв</w:t>
      </w:r>
      <w:proofErr w:type="spellEnd"/>
      <w:r w:rsidRPr="00D26162">
        <w:rPr>
          <w:lang w:val="ru-RU"/>
        </w:rPr>
        <w:t xml:space="preserve"> ещ</w:t>
      </w:r>
      <w:r w:rsidR="00BF2D7C" w:rsidRPr="00D26162">
        <w:rPr>
          <w:lang w:val="ru-RU"/>
        </w:rPr>
        <w:t>е</w:t>
      </w:r>
      <w:r w:rsidRPr="00D26162">
        <w:rPr>
          <w:lang w:val="ru-RU"/>
        </w:rPr>
        <w:t xml:space="preserve"> сам не знал, как обосновать сво</w:t>
      </w:r>
      <w:r w:rsidR="00BF2D7C" w:rsidRPr="00D26162">
        <w:rPr>
          <w:lang w:val="ru-RU"/>
        </w:rPr>
        <w:t>е</w:t>
      </w:r>
      <w:r w:rsidRPr="00D26162">
        <w:rPr>
          <w:lang w:val="ru-RU"/>
        </w:rPr>
        <w:t xml:space="preserve"> присутствие на </w:t>
      </w:r>
      <w:proofErr w:type="spellStart"/>
      <w:r w:rsidRPr="00D26162">
        <w:rPr>
          <w:lang w:val="ru-RU"/>
        </w:rPr>
        <w:t>Ояде</w:t>
      </w:r>
      <w:proofErr w:type="spellEnd"/>
      <w:r w:rsidRPr="00D26162">
        <w:rPr>
          <w:lang w:val="ru-RU"/>
        </w:rPr>
        <w:t xml:space="preserve"> и как его воспримет командование линкора, которое могло принадлежать к любой из сотен различных фракций в запутанной церковной иерархии. </w:t>
      </w:r>
      <w:r w:rsidRPr="00D26162">
        <w:rPr>
          <w:lang w:val="ru-RU"/>
        </w:rPr>
        <w:lastRenderedPageBreak/>
        <w:t xml:space="preserve">Оставлять </w:t>
      </w:r>
      <w:proofErr w:type="spellStart"/>
      <w:r w:rsidRPr="00D26162">
        <w:rPr>
          <w:lang w:val="ru-RU"/>
        </w:rPr>
        <w:t>Суаку</w:t>
      </w:r>
      <w:proofErr w:type="spellEnd"/>
      <w:r w:rsidRPr="00D26162">
        <w:rPr>
          <w:lang w:val="ru-RU"/>
        </w:rPr>
        <w:t xml:space="preserve"> в живых было слишком рискованно — просто из-за того, что она могла сказать или сделать какую-нибудь глупость.</w:t>
      </w:r>
    </w:p>
    <w:p w14:paraId="2537D9E1" w14:textId="271F424D" w:rsidR="00C57304" w:rsidRPr="00D26162" w:rsidRDefault="00C57304" w:rsidP="0094125C">
      <w:pPr>
        <w:rPr>
          <w:lang w:val="ru-RU"/>
        </w:rPr>
      </w:pPr>
      <w:r w:rsidRPr="00D26162">
        <w:rPr>
          <w:lang w:val="ru-RU"/>
        </w:rPr>
        <w:t>В любом случае, девушка умерла за правое дело. Теперь е</w:t>
      </w:r>
      <w:r w:rsidR="00BF2D7C" w:rsidRPr="00D26162">
        <w:rPr>
          <w:lang w:val="ru-RU"/>
        </w:rPr>
        <w:t>е</w:t>
      </w:r>
      <w:r w:rsidRPr="00D26162">
        <w:rPr>
          <w:lang w:val="ru-RU"/>
        </w:rPr>
        <w:t xml:space="preserve"> душа с Императором, и </w:t>
      </w:r>
      <w:proofErr w:type="spellStart"/>
      <w:r w:rsidRPr="00D26162">
        <w:rPr>
          <w:lang w:val="ru-RU"/>
        </w:rPr>
        <w:t>Клэйв</w:t>
      </w:r>
      <w:proofErr w:type="spellEnd"/>
      <w:r w:rsidRPr="00D26162">
        <w:rPr>
          <w:lang w:val="ru-RU"/>
        </w:rPr>
        <w:t xml:space="preserve"> лишь ускорил е</w:t>
      </w:r>
      <w:r w:rsidR="00BF2D7C" w:rsidRPr="00D26162">
        <w:rPr>
          <w:lang w:val="ru-RU"/>
        </w:rPr>
        <w:t>е</w:t>
      </w:r>
      <w:r w:rsidRPr="00D26162">
        <w:rPr>
          <w:lang w:val="ru-RU"/>
        </w:rPr>
        <w:t xml:space="preserve"> вознесение, только и всего. Конечно, это было постыдным поступком, о котором исповедник мог бы немного сожалеть, но, несомненно, он поступил верно. </w:t>
      </w:r>
    </w:p>
    <w:p w14:paraId="6AAE44A2" w14:textId="39F8CB4D" w:rsidR="00C57304" w:rsidRPr="00D26162" w:rsidRDefault="00C57304" w:rsidP="0094125C">
      <w:pPr>
        <w:rPr>
          <w:lang w:val="ru-RU"/>
        </w:rPr>
      </w:pPr>
      <w:r w:rsidRPr="00D26162">
        <w:rPr>
          <w:lang w:val="ru-RU"/>
        </w:rPr>
        <w:t xml:space="preserve">Однако сейчас голову </w:t>
      </w:r>
      <w:proofErr w:type="spellStart"/>
      <w:r w:rsidRPr="00D26162">
        <w:rPr>
          <w:lang w:val="ru-RU"/>
        </w:rPr>
        <w:t>Клэйва</w:t>
      </w:r>
      <w:proofErr w:type="spellEnd"/>
      <w:r w:rsidRPr="00D26162">
        <w:rPr>
          <w:lang w:val="ru-RU"/>
        </w:rPr>
        <w:t xml:space="preserve"> занимали другие мысли. Спасательная капсула представляла собой крохотный металлический «кокон» едва шестидесяти футов в длину. </w:t>
      </w:r>
      <w:proofErr w:type="spellStart"/>
      <w:r w:rsidRPr="00D26162">
        <w:rPr>
          <w:lang w:val="ru-RU"/>
        </w:rPr>
        <w:t>Клэйв</w:t>
      </w:r>
      <w:proofErr w:type="spellEnd"/>
      <w:r w:rsidRPr="00D26162">
        <w:rPr>
          <w:lang w:val="ru-RU"/>
        </w:rPr>
        <w:t xml:space="preserve"> был накрепко привязан к длинной направляющей, проходящей по центру капсулы; его конечности были прист</w:t>
      </w:r>
      <w:r w:rsidR="00BF2D7C" w:rsidRPr="00D26162">
        <w:rPr>
          <w:lang w:val="ru-RU"/>
        </w:rPr>
        <w:t>е</w:t>
      </w:r>
      <w:r w:rsidRPr="00D26162">
        <w:rPr>
          <w:lang w:val="ru-RU"/>
        </w:rPr>
        <w:t>гнуты металлическими пряжками, а под шеей — мягкая подкладка. При вс</w:t>
      </w:r>
      <w:r w:rsidR="00BF2D7C" w:rsidRPr="00D26162">
        <w:rPr>
          <w:lang w:val="ru-RU"/>
        </w:rPr>
        <w:t>е</w:t>
      </w:r>
      <w:r w:rsidRPr="00D26162">
        <w:rPr>
          <w:lang w:val="ru-RU"/>
        </w:rPr>
        <w:t xml:space="preserve">м при этом ощущения были ужасающими — когда капсула штопором двигалась к своей цели, автоматически уклоняясь от взрывов и лазерных залпов, центробежная сила оказалась колоссальной. </w:t>
      </w:r>
      <w:proofErr w:type="spellStart"/>
      <w:r w:rsidRPr="00D26162">
        <w:rPr>
          <w:lang w:val="ru-RU"/>
        </w:rPr>
        <w:t>Клэйву</w:t>
      </w:r>
      <w:proofErr w:type="spellEnd"/>
      <w:r w:rsidRPr="00D26162">
        <w:rPr>
          <w:lang w:val="ru-RU"/>
        </w:rPr>
        <w:t xml:space="preserve"> казалось, что его внутренности вот-вот вырвутся наружу, а зубы разлетятся по всей капсуле, паря в условиях низкой гравитации; костяшки пальцев ободрались до крови. Месяцы заточения подорвали и без того не лучшую физическую форму исповедника, и он чувствовал, что в любой момент потеряет сознание, или его вырвет, или вс</w:t>
      </w:r>
      <w:r w:rsidR="00BF2D7C" w:rsidRPr="00D26162">
        <w:rPr>
          <w:lang w:val="ru-RU"/>
        </w:rPr>
        <w:t>е</w:t>
      </w:r>
      <w:r w:rsidRPr="00D26162">
        <w:rPr>
          <w:lang w:val="ru-RU"/>
        </w:rPr>
        <w:t xml:space="preserve"> сразу. </w:t>
      </w:r>
    </w:p>
    <w:p w14:paraId="3A8BE806" w14:textId="77777777" w:rsidR="00C57304" w:rsidRPr="00D26162" w:rsidRDefault="00C57304" w:rsidP="0094125C">
      <w:pPr>
        <w:rPr>
          <w:lang w:val="ru-RU"/>
        </w:rPr>
      </w:pPr>
    </w:p>
    <w:p w14:paraId="2450FA9C" w14:textId="54AF80A4" w:rsidR="00C57304" w:rsidRPr="00D26162" w:rsidRDefault="00C57304" w:rsidP="0094125C">
      <w:pPr>
        <w:rPr>
          <w:lang w:val="ru-RU"/>
        </w:rPr>
      </w:pPr>
      <w:proofErr w:type="spellStart"/>
      <w:r w:rsidRPr="00D26162">
        <w:rPr>
          <w:lang w:val="ru-RU"/>
        </w:rPr>
        <w:t>Клэйв</w:t>
      </w:r>
      <w:proofErr w:type="spellEnd"/>
      <w:r w:rsidRPr="00D26162">
        <w:rPr>
          <w:lang w:val="ru-RU"/>
        </w:rPr>
        <w:t xml:space="preserve"> ничего не видел. Обзорных экранов в капсуле не было — только несколько крошечных рунических дисплеев, на которых отображались какие-то непонятные ему вещи. Он не слышал ничего, кроме р</w:t>
      </w:r>
      <w:r w:rsidR="00BF2D7C" w:rsidRPr="00D26162">
        <w:rPr>
          <w:lang w:val="ru-RU"/>
        </w:rPr>
        <w:t>е</w:t>
      </w:r>
      <w:r w:rsidRPr="00D26162">
        <w:rPr>
          <w:lang w:val="ru-RU"/>
        </w:rPr>
        <w:t xml:space="preserve">ва двигателей, и не чувствовал ничего, кроме толчков и резких движений капсулы. Как будто его заперли в какой-то ужасной камере сенсорной депривации. По его ощущениям, остальная </w:t>
      </w:r>
      <w:r w:rsidR="00ED4992">
        <w:rPr>
          <w:lang w:val="ru-RU"/>
        </w:rPr>
        <w:t>Г</w:t>
      </w:r>
      <w:r w:rsidRPr="00D26162">
        <w:rPr>
          <w:lang w:val="ru-RU"/>
        </w:rPr>
        <w:t xml:space="preserve">алактика перестала существовать — осталась лишь эта гулкая, вибрирующая, ревущая адская камера. </w:t>
      </w:r>
    </w:p>
    <w:p w14:paraId="51AAF0A3" w14:textId="77777777" w:rsidR="00C57304" w:rsidRPr="00D26162" w:rsidRDefault="00C57304" w:rsidP="0094125C">
      <w:pPr>
        <w:rPr>
          <w:lang w:val="ru-RU"/>
        </w:rPr>
      </w:pPr>
      <w:r w:rsidRPr="00D26162">
        <w:rPr>
          <w:lang w:val="ru-RU"/>
        </w:rPr>
        <w:t xml:space="preserve">По правде говоря, путь был не таким уж и долгим. Пока хватало топлива, спасательные капсулы могли развивать впечатляющую скорость, чтобы достигнуть поверхности планеты как можно быстрее. </w:t>
      </w:r>
    </w:p>
    <w:p w14:paraId="25DE7F5F" w14:textId="326437F9" w:rsidR="00C57304" w:rsidRPr="00D26162" w:rsidRDefault="00C57304" w:rsidP="0094125C">
      <w:pPr>
        <w:rPr>
          <w:lang w:val="ru-RU"/>
        </w:rPr>
      </w:pPr>
      <w:r w:rsidRPr="00D26162">
        <w:rPr>
          <w:lang w:val="ru-RU"/>
        </w:rPr>
        <w:t>К моменту запуска расстояние между «</w:t>
      </w:r>
      <w:r w:rsidRPr="00D26162">
        <w:rPr>
          <w:i/>
          <w:lang w:val="ru-RU"/>
        </w:rPr>
        <w:t>Аметистовым сюзереном</w:t>
      </w:r>
      <w:r w:rsidRPr="00D26162">
        <w:rPr>
          <w:lang w:val="ru-RU"/>
        </w:rPr>
        <w:t>» и «</w:t>
      </w:r>
      <w:r w:rsidRPr="00D26162">
        <w:rPr>
          <w:i/>
          <w:iCs/>
          <w:lang w:val="ru-RU"/>
        </w:rPr>
        <w:t>Непорочн</w:t>
      </w:r>
      <w:r w:rsidR="00907DBA" w:rsidRPr="00D26162">
        <w:rPr>
          <w:i/>
          <w:iCs/>
          <w:lang w:val="ru-RU"/>
        </w:rPr>
        <w:t>ы</w:t>
      </w:r>
      <w:r w:rsidRPr="00D26162">
        <w:rPr>
          <w:i/>
          <w:iCs/>
          <w:lang w:val="ru-RU"/>
        </w:rPr>
        <w:t>м предназначением</w:t>
      </w:r>
      <w:r w:rsidRPr="00D26162">
        <w:rPr>
          <w:lang w:val="ru-RU"/>
        </w:rPr>
        <w:t xml:space="preserve">» было невелико. Несмотря на близкие разрывы плазменных залпов, вскоре капсула уже мчалась на контакт с линкором, на протяжении всего времени передавая шифрованные коды, которые </w:t>
      </w:r>
      <w:proofErr w:type="spellStart"/>
      <w:r w:rsidRPr="00D26162">
        <w:rPr>
          <w:lang w:val="ru-RU"/>
        </w:rPr>
        <w:t>Клэйв</w:t>
      </w:r>
      <w:proofErr w:type="spellEnd"/>
      <w:r w:rsidRPr="00D26162">
        <w:rPr>
          <w:lang w:val="ru-RU"/>
        </w:rPr>
        <w:t xml:space="preserve"> дал </w:t>
      </w:r>
      <w:proofErr w:type="spellStart"/>
      <w:r w:rsidRPr="00D26162">
        <w:rPr>
          <w:lang w:val="ru-RU"/>
        </w:rPr>
        <w:t>Суаке</w:t>
      </w:r>
      <w:proofErr w:type="spellEnd"/>
      <w:r w:rsidRPr="00D26162">
        <w:rPr>
          <w:lang w:val="ru-RU"/>
        </w:rPr>
        <w:t xml:space="preserve">: они идентифицировали пассажира как высокопоставленного чиновника </w:t>
      </w:r>
      <w:proofErr w:type="spellStart"/>
      <w:r w:rsidRPr="00D26162">
        <w:rPr>
          <w:lang w:val="ru-RU"/>
        </w:rPr>
        <w:t>Экклезиархии</w:t>
      </w:r>
      <w:proofErr w:type="spellEnd"/>
      <w:r w:rsidRPr="00D26162">
        <w:rPr>
          <w:lang w:val="ru-RU"/>
        </w:rPr>
        <w:t>, нуждающегося в помощи. Без них спасательную капсулу наверняка либо уничтожили бы в пустоте, либо она бы разбилась о пустотные щиты.</w:t>
      </w:r>
    </w:p>
    <w:p w14:paraId="63C93767" w14:textId="3F801B66" w:rsidR="00C57304" w:rsidRPr="00D26162" w:rsidRDefault="00C57304" w:rsidP="0094125C">
      <w:pPr>
        <w:rPr>
          <w:lang w:val="ru-RU"/>
        </w:rPr>
      </w:pPr>
      <w:proofErr w:type="spellStart"/>
      <w:r w:rsidRPr="00D26162">
        <w:rPr>
          <w:lang w:val="ru-RU"/>
        </w:rPr>
        <w:t>Клэйв</w:t>
      </w:r>
      <w:proofErr w:type="spellEnd"/>
      <w:r w:rsidRPr="00D26162">
        <w:rPr>
          <w:lang w:val="ru-RU"/>
        </w:rPr>
        <w:t xml:space="preserve"> попытался успокоиться, разжать дребезжащие зубы, расслабить пальцы, чтобы те не впи</w:t>
      </w:r>
      <w:r w:rsidR="00ED4992">
        <w:rPr>
          <w:lang w:val="ru-RU"/>
        </w:rPr>
        <w:t>ва</w:t>
      </w:r>
      <w:r w:rsidRPr="00D26162">
        <w:rPr>
          <w:lang w:val="ru-RU"/>
        </w:rPr>
        <w:t>лись в поручни. Он ожидал, что в любой момент почувствует жаркий порыв пламени, за которым последует ледяное забыть</w:t>
      </w:r>
      <w:r w:rsidR="00BF2D7C" w:rsidRPr="00D26162">
        <w:rPr>
          <w:lang w:val="ru-RU"/>
        </w:rPr>
        <w:t>е</w:t>
      </w:r>
      <w:r w:rsidRPr="00D26162">
        <w:rPr>
          <w:lang w:val="ru-RU"/>
        </w:rPr>
        <w:t xml:space="preserve"> космоса.</w:t>
      </w:r>
    </w:p>
    <w:p w14:paraId="395F46BB" w14:textId="3C1994C6" w:rsidR="00C57304" w:rsidRPr="00D26162" w:rsidRDefault="00C57304" w:rsidP="0094125C">
      <w:pPr>
        <w:rPr>
          <w:lang w:val="ru-RU"/>
        </w:rPr>
      </w:pPr>
      <w:r w:rsidRPr="00D26162">
        <w:rPr>
          <w:lang w:val="ru-RU"/>
        </w:rPr>
        <w:t>Ни того, ни другого не произошло. Первой переменой, которую он заметил, стал изменившийся звук работающих двигателей — они резко загудели громче, будто работали в узком туннеле. Затем последовало столь же внезапное, пробирающее до костей торможение — и остановка, от которой голова исповедника вновь вжалась в обшивку. После этого послышались сигналы тревоги, приглуш</w:t>
      </w:r>
      <w:r w:rsidR="00BF2D7C" w:rsidRPr="00D26162">
        <w:rPr>
          <w:lang w:val="ru-RU"/>
        </w:rPr>
        <w:t>е</w:t>
      </w:r>
      <w:r w:rsidRPr="00D26162">
        <w:rPr>
          <w:lang w:val="ru-RU"/>
        </w:rPr>
        <w:t>нные крики; над головой раздался топот сапог, жужжание подъ</w:t>
      </w:r>
      <w:r w:rsidR="00BF2D7C" w:rsidRPr="00D26162">
        <w:rPr>
          <w:lang w:val="ru-RU"/>
        </w:rPr>
        <w:t>е</w:t>
      </w:r>
      <w:r w:rsidRPr="00D26162">
        <w:rPr>
          <w:lang w:val="ru-RU"/>
        </w:rPr>
        <w:t xml:space="preserve">мных кранов и дрелей. </w:t>
      </w:r>
      <w:proofErr w:type="spellStart"/>
      <w:r w:rsidRPr="00D26162">
        <w:rPr>
          <w:lang w:val="ru-RU"/>
        </w:rPr>
        <w:t>Клэйв</w:t>
      </w:r>
      <w:proofErr w:type="spellEnd"/>
      <w:r w:rsidRPr="00D26162">
        <w:rPr>
          <w:lang w:val="ru-RU"/>
        </w:rPr>
        <w:t xml:space="preserve"> почувствовал, как к горлу подступает тошнота, и изо всех сил старался удержаться, чтобы не вырвать. Он часто моргал, пытаясь сохранить сознание, и разминал ноющие руки в фиксаторах. </w:t>
      </w:r>
    </w:p>
    <w:p w14:paraId="17294562" w14:textId="01714010" w:rsidR="00C57304" w:rsidRPr="00D26162" w:rsidRDefault="00C57304" w:rsidP="0094125C">
      <w:pPr>
        <w:rPr>
          <w:lang w:val="ru-RU"/>
        </w:rPr>
      </w:pPr>
      <w:r w:rsidRPr="00D26162">
        <w:rPr>
          <w:lang w:val="ru-RU"/>
        </w:rPr>
        <w:lastRenderedPageBreak/>
        <w:t>Люк распахнулся, и внутрь забрались два солдата в багр</w:t>
      </w:r>
      <w:r w:rsidR="00ED4992">
        <w:rPr>
          <w:lang w:val="ru-RU"/>
        </w:rPr>
        <w:t>ян</w:t>
      </w:r>
      <w:r w:rsidRPr="00D26162">
        <w:rPr>
          <w:lang w:val="ru-RU"/>
        </w:rPr>
        <w:t xml:space="preserve">ых кирасах. Один из них, в форме капитана, нацелил </w:t>
      </w:r>
      <w:proofErr w:type="spellStart"/>
      <w:r w:rsidRPr="00D26162">
        <w:rPr>
          <w:lang w:val="ru-RU"/>
        </w:rPr>
        <w:t>лазпистолет</w:t>
      </w:r>
      <w:proofErr w:type="spellEnd"/>
      <w:r w:rsidRPr="00D26162">
        <w:rPr>
          <w:lang w:val="ru-RU"/>
        </w:rPr>
        <w:t xml:space="preserve"> в голову исповедника, другой осматривал помещение в поисках других пассажиров.</w:t>
      </w:r>
    </w:p>
    <w:p w14:paraId="25578517" w14:textId="77777777" w:rsidR="00C57304" w:rsidRPr="00D26162" w:rsidRDefault="00C57304" w:rsidP="0094125C">
      <w:pPr>
        <w:rPr>
          <w:lang w:val="ru-RU"/>
        </w:rPr>
      </w:pPr>
      <w:r w:rsidRPr="00D26162">
        <w:rPr>
          <w:lang w:val="ru-RU"/>
        </w:rPr>
        <w:t>— Кодовая последовательность, — скомандовал капитан.</w:t>
      </w:r>
    </w:p>
    <w:p w14:paraId="29997795" w14:textId="77777777" w:rsidR="00C57304" w:rsidRPr="00D26162" w:rsidRDefault="00C57304" w:rsidP="0094125C">
      <w:pPr>
        <w:rPr>
          <w:lang w:val="ru-RU"/>
        </w:rPr>
      </w:pPr>
      <w:proofErr w:type="spellStart"/>
      <w:r w:rsidRPr="00D26162">
        <w:rPr>
          <w:lang w:val="ru-RU"/>
        </w:rPr>
        <w:t>Клэйв</w:t>
      </w:r>
      <w:proofErr w:type="spellEnd"/>
      <w:r w:rsidRPr="00D26162">
        <w:rPr>
          <w:lang w:val="ru-RU"/>
        </w:rPr>
        <w:t xml:space="preserve"> сказал код, всеми силами стараясь, чтобы голос звучал не как сдавленный писк, и надеясь, что правильно запомнил последовательность. Солдат какое-то время молчал, очевидно, отправляя запрос на подтверждение старшим по званию, затем кивнул.</w:t>
      </w:r>
    </w:p>
    <w:p w14:paraId="7F8D59C1" w14:textId="0D98D2B1" w:rsidR="00C57304" w:rsidRPr="00D26162" w:rsidRDefault="00C57304" w:rsidP="0094125C">
      <w:pPr>
        <w:rPr>
          <w:lang w:val="ru-RU"/>
        </w:rPr>
      </w:pPr>
      <w:r w:rsidRPr="00D26162">
        <w:rPr>
          <w:lang w:val="ru-RU"/>
        </w:rPr>
        <w:t>Они отстегнули фиксаторы, с опаской поглядывая на грязный комбинезон и общее ра</w:t>
      </w:r>
      <w:r w:rsidR="00ED4992">
        <w:rPr>
          <w:lang w:val="ru-RU"/>
        </w:rPr>
        <w:t>схрист</w:t>
      </w:r>
      <w:r w:rsidRPr="00D26162">
        <w:rPr>
          <w:lang w:val="ru-RU"/>
        </w:rPr>
        <w:t>анное состояние исповедника. Ему дали что-то от тошноты, чашку воды, а затем посадили в маглев, идущий на верхние уровни.</w:t>
      </w:r>
    </w:p>
    <w:p w14:paraId="6CB93E04" w14:textId="7E18B666" w:rsidR="00C57304" w:rsidRPr="00D26162" w:rsidRDefault="00C57304" w:rsidP="0094125C">
      <w:pPr>
        <w:rPr>
          <w:lang w:val="ru-RU"/>
        </w:rPr>
      </w:pPr>
      <w:r w:rsidRPr="00D26162">
        <w:rPr>
          <w:lang w:val="ru-RU"/>
        </w:rPr>
        <w:t>— Точка вылета вашей капсулы не была обозначена, — сказал капитан, пока аппарат с грохотом катился по туннелям. — Е</w:t>
      </w:r>
      <w:r w:rsidR="00BF2D7C" w:rsidRPr="00D26162">
        <w:rPr>
          <w:lang w:val="ru-RU"/>
        </w:rPr>
        <w:t>е</w:t>
      </w:r>
      <w:r w:rsidRPr="00D26162">
        <w:rPr>
          <w:lang w:val="ru-RU"/>
        </w:rPr>
        <w:t xml:space="preserve"> чуть было не уничтожили, несмотря на полученные коды. Откуда вы катапультировались?</w:t>
      </w:r>
    </w:p>
    <w:p w14:paraId="54D94F3A" w14:textId="68DFB610" w:rsidR="00C57304" w:rsidRPr="00D26162" w:rsidRDefault="00C57304" w:rsidP="0094125C">
      <w:pPr>
        <w:rPr>
          <w:lang w:val="ru-RU"/>
        </w:rPr>
      </w:pPr>
      <w:r w:rsidRPr="00D26162">
        <w:rPr>
          <w:lang w:val="ru-RU"/>
        </w:rPr>
        <w:t xml:space="preserve">К тому времени </w:t>
      </w:r>
      <w:proofErr w:type="spellStart"/>
      <w:r w:rsidRPr="00D26162">
        <w:rPr>
          <w:lang w:val="ru-RU"/>
        </w:rPr>
        <w:t>Клэйв</w:t>
      </w:r>
      <w:proofErr w:type="spellEnd"/>
      <w:r w:rsidRPr="00D26162">
        <w:rPr>
          <w:lang w:val="ru-RU"/>
        </w:rPr>
        <w:t xml:space="preserve"> начал понемногу приходить в себя. Следующие несколько мгновений были </w:t>
      </w:r>
      <w:r w:rsidR="0066565F">
        <w:rPr>
          <w:lang w:val="ru-RU"/>
        </w:rPr>
        <w:t>самыми</w:t>
      </w:r>
      <w:r w:rsidRPr="00D26162">
        <w:rPr>
          <w:lang w:val="ru-RU"/>
        </w:rPr>
        <w:t xml:space="preserve"> важны</w:t>
      </w:r>
      <w:r w:rsidR="0066565F">
        <w:rPr>
          <w:lang w:val="ru-RU"/>
        </w:rPr>
        <w:t>ми</w:t>
      </w:r>
      <w:r w:rsidRPr="00D26162">
        <w:rPr>
          <w:lang w:val="ru-RU"/>
        </w:rPr>
        <w:t xml:space="preserve">. Он был исповедником Императорского культа, важной </w:t>
      </w:r>
      <w:r w:rsidR="0066565F">
        <w:rPr>
          <w:lang w:val="ru-RU"/>
        </w:rPr>
        <w:t>птицей</w:t>
      </w:r>
      <w:r w:rsidRPr="00D26162">
        <w:rPr>
          <w:lang w:val="ru-RU"/>
        </w:rPr>
        <w:t xml:space="preserve">, советником кардиналов и </w:t>
      </w:r>
      <w:proofErr w:type="spellStart"/>
      <w:r w:rsidRPr="00D26162">
        <w:rPr>
          <w:lang w:val="ru-RU"/>
        </w:rPr>
        <w:t>канонисс</w:t>
      </w:r>
      <w:proofErr w:type="spellEnd"/>
      <w:r w:rsidRPr="00D26162">
        <w:rPr>
          <w:lang w:val="ru-RU"/>
        </w:rPr>
        <w:t>. Если он хочет выжить, а затем проложить путь к искуплению, ему прид</w:t>
      </w:r>
      <w:r w:rsidR="00BF2D7C" w:rsidRPr="00D26162">
        <w:rPr>
          <w:lang w:val="ru-RU"/>
        </w:rPr>
        <w:t>е</w:t>
      </w:r>
      <w:r w:rsidRPr="00D26162">
        <w:rPr>
          <w:lang w:val="ru-RU"/>
        </w:rPr>
        <w:t>тся вести себя соответствующим образом.</w:t>
      </w:r>
    </w:p>
    <w:p w14:paraId="2FC14B06" w14:textId="77777777" w:rsidR="00C57304" w:rsidRPr="00D26162" w:rsidRDefault="00C57304" w:rsidP="0094125C">
      <w:pPr>
        <w:rPr>
          <w:lang w:val="ru-RU"/>
        </w:rPr>
      </w:pPr>
      <w:r w:rsidRPr="00D26162">
        <w:rPr>
          <w:lang w:val="ru-RU"/>
        </w:rPr>
        <w:t xml:space="preserve">— Я буду говорить только с вашим командиром, — сказал </w:t>
      </w:r>
      <w:proofErr w:type="spellStart"/>
      <w:r w:rsidRPr="00D26162">
        <w:rPr>
          <w:lang w:val="ru-RU"/>
        </w:rPr>
        <w:t>Клэйв</w:t>
      </w:r>
      <w:proofErr w:type="spellEnd"/>
      <w:r w:rsidRPr="00D26162">
        <w:rPr>
          <w:lang w:val="ru-RU"/>
        </w:rPr>
        <w:t>, даже не удостоив капитана взглядом. — До тех пор храните молчание.</w:t>
      </w:r>
    </w:p>
    <w:p w14:paraId="2567EEB0" w14:textId="77777777" w:rsidR="00C57304" w:rsidRPr="00D26162" w:rsidRDefault="00C57304" w:rsidP="0094125C">
      <w:pPr>
        <w:rPr>
          <w:lang w:val="ru-RU"/>
        </w:rPr>
      </w:pPr>
      <w:r w:rsidRPr="00D26162">
        <w:rPr>
          <w:lang w:val="ru-RU"/>
        </w:rPr>
        <w:t xml:space="preserve">Капитан заколебался; на какой-то момент, казалось, он собирался настаивать. Но в конце концов отвернулся и с каменным лицом молча уставился перед собой, и маглев, покачиваясь, ехал дальше в тишине. Привычка к почтительности глубоко укоренилась в </w:t>
      </w:r>
      <w:proofErr w:type="spellStart"/>
      <w:r w:rsidRPr="00D26162">
        <w:rPr>
          <w:lang w:val="ru-RU"/>
        </w:rPr>
        <w:t>Экклезиархии</w:t>
      </w:r>
      <w:proofErr w:type="spellEnd"/>
      <w:r w:rsidRPr="00D26162">
        <w:rPr>
          <w:lang w:val="ru-RU"/>
        </w:rPr>
        <w:t>.</w:t>
      </w:r>
    </w:p>
    <w:p w14:paraId="1F3C90AF" w14:textId="465AD8E5" w:rsidR="00C57304" w:rsidRPr="00D26162" w:rsidRDefault="00C57304" w:rsidP="0094125C">
      <w:pPr>
        <w:rPr>
          <w:lang w:val="ru-RU"/>
        </w:rPr>
      </w:pPr>
      <w:proofErr w:type="spellStart"/>
      <w:r w:rsidRPr="00D26162">
        <w:rPr>
          <w:lang w:val="ru-RU"/>
        </w:rPr>
        <w:t>Клэйва</w:t>
      </w:r>
      <w:proofErr w:type="spellEnd"/>
      <w:r w:rsidRPr="00D26162">
        <w:rPr>
          <w:lang w:val="ru-RU"/>
        </w:rPr>
        <w:t xml:space="preserve"> отправили ещ</w:t>
      </w:r>
      <w:r w:rsidR="00BF2D7C" w:rsidRPr="00D26162">
        <w:rPr>
          <w:lang w:val="ru-RU"/>
        </w:rPr>
        <w:t>е</w:t>
      </w:r>
      <w:r w:rsidRPr="00D26162">
        <w:rPr>
          <w:lang w:val="ru-RU"/>
        </w:rPr>
        <w:t xml:space="preserve"> выше, и на каждом ярусе исповедника сопровождал взвод охранников. При первой возможности он взглянул на их знаки различия — и не опознал их, но это мало что значило. Линкор явно был личным корабл</w:t>
      </w:r>
      <w:r w:rsidR="00BF2D7C" w:rsidRPr="00D26162">
        <w:rPr>
          <w:lang w:val="ru-RU"/>
        </w:rPr>
        <w:t>е</w:t>
      </w:r>
      <w:r w:rsidRPr="00D26162">
        <w:rPr>
          <w:lang w:val="ru-RU"/>
        </w:rPr>
        <w:t xml:space="preserve">м кардинала, а таких кораблей были тысячи, и все они являлись могущественными сами по себе; некоторые командовали огромными флотами и военными силами. Доведись </w:t>
      </w:r>
      <w:proofErr w:type="spellStart"/>
      <w:r w:rsidRPr="00D26162">
        <w:rPr>
          <w:lang w:val="ru-RU"/>
        </w:rPr>
        <w:t>Клэйву</w:t>
      </w:r>
      <w:proofErr w:type="spellEnd"/>
      <w:r w:rsidRPr="00D26162">
        <w:rPr>
          <w:lang w:val="ru-RU"/>
        </w:rPr>
        <w:t xml:space="preserve"> угадывать, он бы сказал, что линкор принадлежит не подразделениям Офелии, а Священному синоду Терры, а то и самому Тронному миру. Вс</w:t>
      </w:r>
      <w:r w:rsidR="00BF2D7C" w:rsidRPr="00D26162">
        <w:rPr>
          <w:lang w:val="ru-RU"/>
        </w:rPr>
        <w:t>е</w:t>
      </w:r>
      <w:r w:rsidRPr="00D26162">
        <w:rPr>
          <w:lang w:val="ru-RU"/>
        </w:rPr>
        <w:t xml:space="preserve">, что видел </w:t>
      </w:r>
      <w:proofErr w:type="spellStart"/>
      <w:r w:rsidRPr="00D26162">
        <w:rPr>
          <w:lang w:val="ru-RU"/>
        </w:rPr>
        <w:t>Клэйв</w:t>
      </w:r>
      <w:proofErr w:type="spellEnd"/>
      <w:r w:rsidRPr="00D26162">
        <w:rPr>
          <w:lang w:val="ru-RU"/>
        </w:rPr>
        <w:t>, — отменное снаряжение и значительная военная мощь. В отличие от «</w:t>
      </w:r>
      <w:r w:rsidRPr="00D26162">
        <w:rPr>
          <w:i/>
          <w:lang w:val="ru-RU"/>
        </w:rPr>
        <w:t>Аметистового сюзерена</w:t>
      </w:r>
      <w:r w:rsidRPr="00D26162">
        <w:rPr>
          <w:lang w:val="ru-RU"/>
        </w:rPr>
        <w:t>», который при каждом ударе гремел, как пустая кадильница, «</w:t>
      </w:r>
      <w:r w:rsidRPr="00D26162">
        <w:rPr>
          <w:i/>
          <w:iCs/>
          <w:lang w:val="ru-RU"/>
        </w:rPr>
        <w:t>Непорочное предназначение</w:t>
      </w:r>
      <w:r w:rsidRPr="00D26162">
        <w:rPr>
          <w:lang w:val="ru-RU"/>
        </w:rPr>
        <w:t xml:space="preserve">», казалось, хорошо переносило бурю, и вряд ли в его недра, как в пещеры, проникали отголоски бурного разрушения, творящегося снаружи. </w:t>
      </w:r>
    </w:p>
    <w:p w14:paraId="71874CA2" w14:textId="1AF8E7C8" w:rsidR="00C57304" w:rsidRPr="00D26162" w:rsidRDefault="00C57304" w:rsidP="0094125C">
      <w:pPr>
        <w:rPr>
          <w:lang w:val="ru-RU"/>
        </w:rPr>
      </w:pPr>
      <w:r w:rsidRPr="00D26162">
        <w:rPr>
          <w:lang w:val="ru-RU"/>
        </w:rPr>
        <w:t>Вс</w:t>
      </w:r>
      <w:r w:rsidR="00BF2D7C" w:rsidRPr="00D26162">
        <w:rPr>
          <w:lang w:val="ru-RU"/>
        </w:rPr>
        <w:t>е</w:t>
      </w:r>
      <w:r w:rsidRPr="00D26162">
        <w:rPr>
          <w:lang w:val="ru-RU"/>
        </w:rPr>
        <w:t xml:space="preserve"> изменилось, когда они прибыли на верхний ярус командного мостика. Громадное помещение заполняли сотни членов корабельной команды, работающих в тесных рядах. Огромный свод из обреш</w:t>
      </w:r>
      <w:r w:rsidR="00BF2D7C" w:rsidRPr="00D26162">
        <w:rPr>
          <w:lang w:val="ru-RU"/>
        </w:rPr>
        <w:t>е</w:t>
      </w:r>
      <w:r w:rsidRPr="00D26162">
        <w:rPr>
          <w:lang w:val="ru-RU"/>
        </w:rPr>
        <w:t>ченного свинцом и хрустал</w:t>
      </w:r>
      <w:r w:rsidR="00BF2D7C" w:rsidRPr="00D26162">
        <w:rPr>
          <w:lang w:val="ru-RU"/>
        </w:rPr>
        <w:t>е</w:t>
      </w:r>
      <w:r w:rsidRPr="00D26162">
        <w:rPr>
          <w:lang w:val="ru-RU"/>
        </w:rPr>
        <w:t xml:space="preserve">м бронестекла открывал панорамный вид на бойню, развернувшуюся над </w:t>
      </w:r>
      <w:proofErr w:type="spellStart"/>
      <w:r w:rsidRPr="00D26162">
        <w:rPr>
          <w:lang w:val="ru-RU"/>
        </w:rPr>
        <w:t>Оядой</w:t>
      </w:r>
      <w:proofErr w:type="spellEnd"/>
      <w:r w:rsidRPr="00D26162">
        <w:rPr>
          <w:lang w:val="ru-RU"/>
        </w:rPr>
        <w:t xml:space="preserve">. Корабли разворачивались и ныряли перед ними, одни горели, другие — стреляли, и всех их окружали орудийные вспышки и столбы света. </w:t>
      </w:r>
    </w:p>
    <w:p w14:paraId="6E93D27E" w14:textId="7E40FA7D" w:rsidR="00C57304" w:rsidRPr="00D26162" w:rsidRDefault="00C57304" w:rsidP="0094125C">
      <w:pPr>
        <w:rPr>
          <w:lang w:val="ru-RU"/>
        </w:rPr>
      </w:pPr>
      <w:r w:rsidRPr="00D26162">
        <w:rPr>
          <w:lang w:val="ru-RU"/>
        </w:rPr>
        <w:t>Сама же атакованная планета занимала нижнюю треть обзора, напоминая кроваво-оранжевую дугу, испещр</w:t>
      </w:r>
      <w:r w:rsidR="00BF2D7C" w:rsidRPr="00D26162">
        <w:rPr>
          <w:lang w:val="ru-RU"/>
        </w:rPr>
        <w:t>е</w:t>
      </w:r>
      <w:r w:rsidRPr="00D26162">
        <w:rPr>
          <w:lang w:val="ru-RU"/>
        </w:rPr>
        <w:t>нную ч</w:t>
      </w:r>
      <w:r w:rsidR="00BF2D7C" w:rsidRPr="00D26162">
        <w:rPr>
          <w:lang w:val="ru-RU"/>
        </w:rPr>
        <w:t>е</w:t>
      </w:r>
      <w:r w:rsidRPr="00D26162">
        <w:rPr>
          <w:lang w:val="ru-RU"/>
        </w:rPr>
        <w:t>рными полосами сажи и пепла. Когда линейный крейсер открывал огонь, палубы под ногами равномерно вздрагивали; орудийные палубы приводились в действие, на мгновение затмевая все прочие источники света.</w:t>
      </w:r>
    </w:p>
    <w:p w14:paraId="37FF1E7D" w14:textId="444A65C2" w:rsidR="00C57304" w:rsidRPr="00D26162" w:rsidRDefault="00C57304" w:rsidP="0094125C">
      <w:pPr>
        <w:rPr>
          <w:lang w:val="ru-RU"/>
        </w:rPr>
      </w:pPr>
      <w:r w:rsidRPr="00D26162">
        <w:rPr>
          <w:lang w:val="ru-RU"/>
        </w:rPr>
        <w:t>Повсюду на мостике стояла облач</w:t>
      </w:r>
      <w:r w:rsidR="00BF2D7C" w:rsidRPr="00D26162">
        <w:rPr>
          <w:lang w:val="ru-RU"/>
        </w:rPr>
        <w:t>е</w:t>
      </w:r>
      <w:r w:rsidRPr="00D26162">
        <w:rPr>
          <w:lang w:val="ru-RU"/>
        </w:rPr>
        <w:t xml:space="preserve">нная в багрянец и золото стража. </w:t>
      </w:r>
      <w:proofErr w:type="spellStart"/>
      <w:r w:rsidRPr="00D26162">
        <w:rPr>
          <w:lang w:val="ru-RU"/>
        </w:rPr>
        <w:t>Клэйва</w:t>
      </w:r>
      <w:proofErr w:type="spellEnd"/>
      <w:r w:rsidRPr="00D26162">
        <w:rPr>
          <w:lang w:val="ru-RU"/>
        </w:rPr>
        <w:t xml:space="preserve"> провели по широким мраморным ступеням к белокаменному командирскому трону, стоявшему под стеной </w:t>
      </w:r>
      <w:r w:rsidRPr="00D26162">
        <w:rPr>
          <w:lang w:val="ru-RU"/>
        </w:rPr>
        <w:lastRenderedPageBreak/>
        <w:t>скульптур в сусальном золоте. В железных подставках горели свечи, отбрасывая т</w:t>
      </w:r>
      <w:r w:rsidR="00BF2D7C" w:rsidRPr="00D26162">
        <w:rPr>
          <w:lang w:val="ru-RU"/>
        </w:rPr>
        <w:t>е</w:t>
      </w:r>
      <w:r w:rsidRPr="00D26162">
        <w:rPr>
          <w:lang w:val="ru-RU"/>
        </w:rPr>
        <w:t>плый мерцающий свет на пышное убранство.</w:t>
      </w:r>
    </w:p>
    <w:p w14:paraId="51417ED8" w14:textId="1B0ABEEF" w:rsidR="00C57304" w:rsidRPr="00D26162" w:rsidRDefault="00C57304" w:rsidP="0094125C">
      <w:pPr>
        <w:rPr>
          <w:lang w:val="ru-RU"/>
        </w:rPr>
      </w:pPr>
      <w:r w:rsidRPr="00D26162">
        <w:rPr>
          <w:lang w:val="ru-RU"/>
        </w:rPr>
        <w:t>С высоких сводчатых рам свисали тяж</w:t>
      </w:r>
      <w:r w:rsidR="00BF2D7C" w:rsidRPr="00D26162">
        <w:rPr>
          <w:lang w:val="ru-RU"/>
        </w:rPr>
        <w:t>е</w:t>
      </w:r>
      <w:r w:rsidRPr="00D26162">
        <w:rPr>
          <w:lang w:val="ru-RU"/>
        </w:rPr>
        <w:t xml:space="preserve">лые портьеры, на которых были вышиты сцены из жизни святых и мучеников. Священники благоговейно расхаживали среди экипажа в сопровождении парящих </w:t>
      </w:r>
      <w:proofErr w:type="spellStart"/>
      <w:r w:rsidRPr="00D26162">
        <w:rPr>
          <w:lang w:val="ru-RU"/>
        </w:rPr>
        <w:t>сервочерепов</w:t>
      </w:r>
      <w:proofErr w:type="spellEnd"/>
      <w:r w:rsidRPr="00D26162">
        <w:rPr>
          <w:lang w:val="ru-RU"/>
        </w:rPr>
        <w:t xml:space="preserve"> и воскуряющими благовония сервиторов, бормоча на ходу благословения.</w:t>
      </w:r>
    </w:p>
    <w:p w14:paraId="58AC11B7" w14:textId="0E093137" w:rsidR="00C57304" w:rsidRPr="00D26162" w:rsidRDefault="00C57304" w:rsidP="0094125C">
      <w:pPr>
        <w:rPr>
          <w:lang w:val="ru-RU"/>
        </w:rPr>
      </w:pPr>
      <w:r w:rsidRPr="00D26162">
        <w:rPr>
          <w:lang w:val="ru-RU"/>
        </w:rPr>
        <w:t>Перед троном стояли старшие советники и командиры линейного крейсера — более тридцати мужчин и женщин, облач</w:t>
      </w:r>
      <w:r w:rsidR="00BF2D7C" w:rsidRPr="00D26162">
        <w:rPr>
          <w:lang w:val="ru-RU"/>
        </w:rPr>
        <w:t>е</w:t>
      </w:r>
      <w:r w:rsidRPr="00D26162">
        <w:rPr>
          <w:lang w:val="ru-RU"/>
        </w:rPr>
        <w:t>нных в до нелепо</w:t>
      </w:r>
      <w:r w:rsidR="0066565F">
        <w:rPr>
          <w:lang w:val="ru-RU"/>
        </w:rPr>
        <w:t>го</w:t>
      </w:r>
      <w:r w:rsidRPr="00D26162">
        <w:rPr>
          <w:lang w:val="ru-RU"/>
        </w:rPr>
        <w:t xml:space="preserve"> </w:t>
      </w:r>
      <w:r w:rsidR="0066565F" w:rsidRPr="00D26162">
        <w:rPr>
          <w:lang w:val="ru-RU"/>
        </w:rPr>
        <w:t xml:space="preserve">сложные </w:t>
      </w:r>
      <w:r w:rsidRPr="00D26162">
        <w:rPr>
          <w:lang w:val="ru-RU"/>
        </w:rPr>
        <w:t>церемониальные доспехи. Сопровождающий пров</w:t>
      </w:r>
      <w:r w:rsidR="00BF2D7C" w:rsidRPr="00D26162">
        <w:rPr>
          <w:lang w:val="ru-RU"/>
        </w:rPr>
        <w:t>е</w:t>
      </w:r>
      <w:r w:rsidRPr="00D26162">
        <w:rPr>
          <w:lang w:val="ru-RU"/>
        </w:rPr>
        <w:t>л исповедника в центр группы и представил тому, кто, очевидно, был за главного.</w:t>
      </w:r>
    </w:p>
    <w:p w14:paraId="5C306CE0" w14:textId="46B2A2B3" w:rsidR="00C57304" w:rsidRPr="00D26162" w:rsidRDefault="00C57304" w:rsidP="0094125C">
      <w:pPr>
        <w:rPr>
          <w:lang w:val="ru-RU"/>
        </w:rPr>
      </w:pPr>
      <w:r w:rsidRPr="00D26162">
        <w:rPr>
          <w:lang w:val="ru-RU"/>
        </w:rPr>
        <w:t xml:space="preserve">— </w:t>
      </w:r>
      <w:r w:rsidR="0066565F">
        <w:rPr>
          <w:lang w:val="ru-RU"/>
        </w:rPr>
        <w:t>Милостивый государь</w:t>
      </w:r>
      <w:r w:rsidRPr="00D26162">
        <w:rPr>
          <w:lang w:val="ru-RU"/>
        </w:rPr>
        <w:t xml:space="preserve"> кардинал, — сказал капитан, низко кланяясь. — Человек из спасательной капсулы. Исповедник, это кардинал </w:t>
      </w:r>
      <w:proofErr w:type="spellStart"/>
      <w:r w:rsidRPr="00D26162">
        <w:rPr>
          <w:lang w:val="ru-RU"/>
        </w:rPr>
        <w:t>Аксит</w:t>
      </w:r>
      <w:proofErr w:type="spellEnd"/>
      <w:r w:rsidRPr="00D26162">
        <w:rPr>
          <w:lang w:val="ru-RU"/>
        </w:rPr>
        <w:t xml:space="preserve"> </w:t>
      </w:r>
      <w:proofErr w:type="spellStart"/>
      <w:r w:rsidRPr="00D26162">
        <w:rPr>
          <w:lang w:val="ru-RU"/>
        </w:rPr>
        <w:t>Орквемонд</w:t>
      </w:r>
      <w:proofErr w:type="spellEnd"/>
      <w:r w:rsidRPr="00D26162">
        <w:rPr>
          <w:lang w:val="ru-RU"/>
        </w:rPr>
        <w:t>.</w:t>
      </w:r>
    </w:p>
    <w:p w14:paraId="48CDAD95" w14:textId="221986E3" w:rsidR="00C57304" w:rsidRPr="00D26162" w:rsidRDefault="00C57304" w:rsidP="0094125C">
      <w:pPr>
        <w:rPr>
          <w:lang w:val="ru-RU"/>
        </w:rPr>
      </w:pPr>
      <w:r w:rsidRPr="00D26162">
        <w:rPr>
          <w:lang w:val="ru-RU"/>
        </w:rPr>
        <w:t>Человек, к которому обращался офицер, был почти на голову выше окружающих. На нем были тяж</w:t>
      </w:r>
      <w:r w:rsidR="00BF2D7C" w:rsidRPr="00D26162">
        <w:rPr>
          <w:lang w:val="ru-RU"/>
        </w:rPr>
        <w:t>е</w:t>
      </w:r>
      <w:r w:rsidRPr="00D26162">
        <w:rPr>
          <w:lang w:val="ru-RU"/>
        </w:rPr>
        <w:t xml:space="preserve">лые, искусно сделанные и украшенные доспехи; кардинал в них казался массивным и внушительным, лишь немногим уступая космическому десантнику. С широких плеч свисал толстый бархатный плащ, отороченный горностаем, а на поясе — длинный меч в эбеновых ножнах. </w:t>
      </w:r>
      <w:proofErr w:type="spellStart"/>
      <w:r w:rsidRPr="00D26162">
        <w:rPr>
          <w:lang w:val="ru-RU"/>
        </w:rPr>
        <w:t>Орквемонд</w:t>
      </w:r>
      <w:proofErr w:type="spellEnd"/>
      <w:r w:rsidRPr="00D26162">
        <w:rPr>
          <w:lang w:val="ru-RU"/>
        </w:rPr>
        <w:t xml:space="preserve"> не носил шлема; у него были землисто-коричневая лысая голова, ж</w:t>
      </w:r>
      <w:r w:rsidR="00BF2D7C" w:rsidRPr="00D26162">
        <w:rPr>
          <w:lang w:val="ru-RU"/>
        </w:rPr>
        <w:t>е</w:t>
      </w:r>
      <w:r w:rsidRPr="00D26162">
        <w:rPr>
          <w:lang w:val="ru-RU"/>
        </w:rPr>
        <w:t>сткие черты лица и зел</w:t>
      </w:r>
      <w:r w:rsidR="00BF2D7C" w:rsidRPr="00D26162">
        <w:rPr>
          <w:lang w:val="ru-RU"/>
        </w:rPr>
        <w:t>е</w:t>
      </w:r>
      <w:r w:rsidRPr="00D26162">
        <w:rPr>
          <w:lang w:val="ru-RU"/>
        </w:rPr>
        <w:t xml:space="preserve">ные глаза. </w:t>
      </w:r>
    </w:p>
    <w:p w14:paraId="15890FAA" w14:textId="0B4D48C2" w:rsidR="00C57304" w:rsidRPr="00D26162" w:rsidRDefault="00C57304" w:rsidP="0094125C">
      <w:pPr>
        <w:rPr>
          <w:lang w:val="ru-RU"/>
        </w:rPr>
      </w:pPr>
      <w:r w:rsidRPr="00D26162">
        <w:rPr>
          <w:lang w:val="ru-RU"/>
        </w:rPr>
        <w:t>Несомненно, это был воинственный человек; он чувствовал себя как дома, находясь в гуще сражения, а не за монастырскими стенами. Многие кардиналы были так</w:t>
      </w:r>
      <w:r w:rsidR="0066565F">
        <w:rPr>
          <w:lang w:val="ru-RU"/>
        </w:rPr>
        <w:t>овы</w:t>
      </w:r>
      <w:r w:rsidRPr="00D26162">
        <w:rPr>
          <w:lang w:val="ru-RU"/>
        </w:rPr>
        <w:t xml:space="preserve">, учитывая времена, в которые они жили. </w:t>
      </w:r>
      <w:proofErr w:type="spellStart"/>
      <w:r w:rsidRPr="00D26162">
        <w:rPr>
          <w:lang w:val="ru-RU"/>
        </w:rPr>
        <w:t>Делво</w:t>
      </w:r>
      <w:proofErr w:type="spellEnd"/>
      <w:r w:rsidRPr="00D26162">
        <w:rPr>
          <w:lang w:val="ru-RU"/>
        </w:rPr>
        <w:t xml:space="preserve"> был другим. Когда </w:t>
      </w:r>
      <w:proofErr w:type="spellStart"/>
      <w:r w:rsidRPr="00D26162">
        <w:rPr>
          <w:lang w:val="ru-RU"/>
        </w:rPr>
        <w:t>Орквемонд</w:t>
      </w:r>
      <w:proofErr w:type="spellEnd"/>
      <w:r w:rsidRPr="00D26162">
        <w:rPr>
          <w:lang w:val="ru-RU"/>
        </w:rPr>
        <w:t xml:space="preserve"> заговорил, его голос звучал спокойно, почти по-уч</w:t>
      </w:r>
      <w:r w:rsidR="00BF2D7C" w:rsidRPr="00D26162">
        <w:rPr>
          <w:lang w:val="ru-RU"/>
        </w:rPr>
        <w:t>е</w:t>
      </w:r>
      <w:r w:rsidRPr="00D26162">
        <w:rPr>
          <w:lang w:val="ru-RU"/>
        </w:rPr>
        <w:t>ному точно, но самообладание, которое он выдавал, было абсолютным.</w:t>
      </w:r>
    </w:p>
    <w:p w14:paraId="462A9AC4" w14:textId="77777777" w:rsidR="00C57304" w:rsidRPr="00D26162" w:rsidRDefault="00C57304" w:rsidP="0094125C">
      <w:pPr>
        <w:rPr>
          <w:lang w:val="ru-RU"/>
        </w:rPr>
      </w:pPr>
      <w:r w:rsidRPr="00D26162">
        <w:rPr>
          <w:lang w:val="ru-RU"/>
        </w:rPr>
        <w:t>— Исповедник, — сказал кардинал, слегка склонив свою суровую голову. — Хвала трону, что мы смогли вас уберечь.</w:t>
      </w:r>
    </w:p>
    <w:p w14:paraId="6B8018E8" w14:textId="1CEB87DF" w:rsidR="00C57304" w:rsidRPr="00D26162" w:rsidRDefault="00C57304" w:rsidP="0094125C">
      <w:pPr>
        <w:rPr>
          <w:lang w:val="ru-RU"/>
        </w:rPr>
      </w:pPr>
      <w:proofErr w:type="spellStart"/>
      <w:r w:rsidRPr="00D26162">
        <w:rPr>
          <w:lang w:val="ru-RU"/>
        </w:rPr>
        <w:t>Клэйв</w:t>
      </w:r>
      <w:proofErr w:type="spellEnd"/>
      <w:r w:rsidRPr="00D26162">
        <w:rPr>
          <w:lang w:val="ru-RU"/>
        </w:rPr>
        <w:t xml:space="preserve"> поклонился так же низко, как и капитан. Здесь прид</w:t>
      </w:r>
      <w:r w:rsidR="00BF2D7C" w:rsidRPr="00D26162">
        <w:rPr>
          <w:lang w:val="ru-RU"/>
        </w:rPr>
        <w:t>е</w:t>
      </w:r>
      <w:r w:rsidRPr="00D26162">
        <w:rPr>
          <w:lang w:val="ru-RU"/>
        </w:rPr>
        <w:t xml:space="preserve">тся действовать с осторожностью. </w:t>
      </w:r>
    </w:p>
    <w:p w14:paraId="2C4875F7" w14:textId="572DBF27" w:rsidR="00C57304" w:rsidRPr="00D26162" w:rsidRDefault="00C57304" w:rsidP="0094125C">
      <w:pPr>
        <w:rPr>
          <w:lang w:val="ru-RU"/>
        </w:rPr>
      </w:pPr>
      <w:r w:rsidRPr="00D26162">
        <w:rPr>
          <w:lang w:val="ru-RU"/>
        </w:rPr>
        <w:t xml:space="preserve">— Вы — настоящее орудие Его провидения, </w:t>
      </w:r>
      <w:r w:rsidR="0066565F">
        <w:rPr>
          <w:lang w:val="ru-RU"/>
        </w:rPr>
        <w:t>господин</w:t>
      </w:r>
      <w:r w:rsidRPr="00D26162">
        <w:rPr>
          <w:lang w:val="ru-RU"/>
        </w:rPr>
        <w:t xml:space="preserve"> </w:t>
      </w:r>
      <w:r w:rsidR="0066565F">
        <w:rPr>
          <w:lang w:val="ru-RU"/>
        </w:rPr>
        <w:t xml:space="preserve">мой </w:t>
      </w:r>
      <w:r w:rsidRPr="00D26162">
        <w:rPr>
          <w:lang w:val="ru-RU"/>
        </w:rPr>
        <w:t>кардинал. И я благодарю Императора за то, что Он послал вас.</w:t>
      </w:r>
    </w:p>
    <w:p w14:paraId="72E25DF8" w14:textId="2B74FA6B" w:rsidR="00C57304" w:rsidRPr="00D26162" w:rsidRDefault="00C57304" w:rsidP="0094125C">
      <w:pPr>
        <w:rPr>
          <w:lang w:val="ru-RU"/>
        </w:rPr>
      </w:pPr>
      <w:proofErr w:type="spellStart"/>
      <w:r w:rsidRPr="00D26162">
        <w:rPr>
          <w:lang w:val="ru-RU"/>
        </w:rPr>
        <w:t>Орквемонд</w:t>
      </w:r>
      <w:proofErr w:type="spellEnd"/>
      <w:r w:rsidRPr="00D26162">
        <w:rPr>
          <w:lang w:val="ru-RU"/>
        </w:rPr>
        <w:t xml:space="preserve"> внимательно посмотрел на </w:t>
      </w:r>
      <w:proofErr w:type="spellStart"/>
      <w:r w:rsidRPr="00D26162">
        <w:rPr>
          <w:lang w:val="ru-RU"/>
        </w:rPr>
        <w:t>Клэйва</w:t>
      </w:r>
      <w:proofErr w:type="spellEnd"/>
      <w:r w:rsidRPr="00D26162">
        <w:rPr>
          <w:lang w:val="ru-RU"/>
        </w:rPr>
        <w:t>. Глаза кардинала вс</w:t>
      </w:r>
      <w:r w:rsidR="00BF2D7C" w:rsidRPr="00D26162">
        <w:rPr>
          <w:lang w:val="ru-RU"/>
        </w:rPr>
        <w:t>е</w:t>
      </w:r>
      <w:r w:rsidRPr="00D26162">
        <w:rPr>
          <w:lang w:val="ru-RU"/>
        </w:rPr>
        <w:t xml:space="preserve"> ещ</w:t>
      </w:r>
      <w:r w:rsidR="00BF2D7C" w:rsidRPr="00D26162">
        <w:rPr>
          <w:lang w:val="ru-RU"/>
        </w:rPr>
        <w:t>е</w:t>
      </w:r>
      <w:r w:rsidRPr="00D26162">
        <w:rPr>
          <w:lang w:val="ru-RU"/>
        </w:rPr>
        <w:t xml:space="preserve"> оставались прищуренными, словно он оценивал возможную угрозу. Его украшенная драгоценными камнями перчатка по-прежнему лежала на рукояти огромного меча. </w:t>
      </w:r>
    </w:p>
    <w:p w14:paraId="713BD9BE" w14:textId="3BB428CC" w:rsidR="00C57304" w:rsidRPr="00D26162" w:rsidRDefault="00C57304" w:rsidP="0094125C">
      <w:pPr>
        <w:rPr>
          <w:lang w:val="ru-RU"/>
        </w:rPr>
      </w:pPr>
      <w:r w:rsidRPr="00D26162">
        <w:rPr>
          <w:lang w:val="ru-RU"/>
        </w:rPr>
        <w:t>— Как видите, — сказал он, — мы сейчас вед</w:t>
      </w:r>
      <w:r w:rsidR="00BF2D7C" w:rsidRPr="00D26162">
        <w:rPr>
          <w:lang w:val="ru-RU"/>
        </w:rPr>
        <w:t>е</w:t>
      </w:r>
      <w:r w:rsidRPr="00D26162">
        <w:rPr>
          <w:lang w:val="ru-RU"/>
        </w:rPr>
        <w:t>м бой. И мне пришлось опустить секцию щитов, чтобы пропустить вас внутрь, а это было нелегко.</w:t>
      </w:r>
    </w:p>
    <w:p w14:paraId="201D4889" w14:textId="77777777" w:rsidR="00C57304" w:rsidRPr="00D26162" w:rsidRDefault="00C57304" w:rsidP="0094125C">
      <w:pPr>
        <w:rPr>
          <w:lang w:val="ru-RU"/>
        </w:rPr>
      </w:pPr>
      <w:r w:rsidRPr="00D26162">
        <w:rPr>
          <w:lang w:val="ru-RU"/>
        </w:rPr>
        <w:t xml:space="preserve">— Выражаю вам свою искреннюю благодарность. </w:t>
      </w:r>
    </w:p>
    <w:p w14:paraId="1E7462A6" w14:textId="77777777" w:rsidR="00C57304" w:rsidRPr="00D26162" w:rsidRDefault="00C57304" w:rsidP="0094125C">
      <w:pPr>
        <w:rPr>
          <w:lang w:val="ru-RU"/>
        </w:rPr>
      </w:pPr>
      <w:r w:rsidRPr="00D26162">
        <w:rPr>
          <w:lang w:val="ru-RU"/>
        </w:rPr>
        <w:t>— Тогда, может, расскажете, что вы здесь делаете?</w:t>
      </w:r>
    </w:p>
    <w:p w14:paraId="71F93A97" w14:textId="32142EF9" w:rsidR="00C57304" w:rsidRPr="00D26162" w:rsidRDefault="00C57304" w:rsidP="0094125C">
      <w:pPr>
        <w:rPr>
          <w:lang w:val="ru-RU"/>
        </w:rPr>
      </w:pPr>
      <w:r w:rsidRPr="00D26162">
        <w:rPr>
          <w:lang w:val="ru-RU"/>
        </w:rPr>
        <w:t xml:space="preserve">— Несомненно, — сказал </w:t>
      </w:r>
      <w:proofErr w:type="spellStart"/>
      <w:r w:rsidRPr="00D26162">
        <w:rPr>
          <w:lang w:val="ru-RU"/>
        </w:rPr>
        <w:t>Клэйв</w:t>
      </w:r>
      <w:proofErr w:type="spellEnd"/>
      <w:r w:rsidRPr="00D26162">
        <w:rPr>
          <w:lang w:val="ru-RU"/>
        </w:rPr>
        <w:t xml:space="preserve">, приступая к разыгрыванию спектакля. — Меня направили сюда по приказу </w:t>
      </w:r>
      <w:proofErr w:type="spellStart"/>
      <w:r w:rsidRPr="00D26162">
        <w:rPr>
          <w:lang w:val="ru-RU"/>
        </w:rPr>
        <w:t>канониссы</w:t>
      </w:r>
      <w:proofErr w:type="spellEnd"/>
      <w:r w:rsidRPr="00D26162">
        <w:rPr>
          <w:lang w:val="ru-RU"/>
        </w:rPr>
        <w:t xml:space="preserve"> Алексис де </w:t>
      </w:r>
      <w:proofErr w:type="spellStart"/>
      <w:r w:rsidRPr="00D26162">
        <w:rPr>
          <w:lang w:val="ru-RU"/>
        </w:rPr>
        <w:t>Шателен</w:t>
      </w:r>
      <w:proofErr w:type="spellEnd"/>
      <w:r w:rsidRPr="00D26162">
        <w:rPr>
          <w:lang w:val="ru-RU"/>
        </w:rPr>
        <w:t>. Но мой корабль на многие недели потерялся в варпе, и мы лишились трети экипажа. Мы не были готовы к тому, что нас ожидало по прибытии. Попытались совершить посадку на планету, но получили серь</w:t>
      </w:r>
      <w:r w:rsidR="00BF2D7C" w:rsidRPr="00D26162">
        <w:rPr>
          <w:lang w:val="ru-RU"/>
        </w:rPr>
        <w:t>е</w:t>
      </w:r>
      <w:r w:rsidRPr="00D26162">
        <w:rPr>
          <w:lang w:val="ru-RU"/>
        </w:rPr>
        <w:t>зные повреждения. Когда стало ясно, какие масштабы принимает сражение, некоторые, и я в том числе, попытались покинуть корабль. Полагаю, что «</w:t>
      </w:r>
      <w:r w:rsidRPr="00D26162">
        <w:rPr>
          <w:i/>
          <w:iCs/>
          <w:lang w:val="ru-RU"/>
        </w:rPr>
        <w:t>Великолепная решимость</w:t>
      </w:r>
      <w:r w:rsidRPr="00D26162">
        <w:rPr>
          <w:lang w:val="ru-RU"/>
        </w:rPr>
        <w:t xml:space="preserve">», — это корабль, на котором я прибыл, — уничтожен, и что большинство спасательных капсул также утеряны. </w:t>
      </w:r>
      <w:r w:rsidR="0066565F">
        <w:rPr>
          <w:lang w:val="ru-RU"/>
        </w:rPr>
        <w:t>Повелитель</w:t>
      </w:r>
      <w:r w:rsidRPr="00D26162">
        <w:rPr>
          <w:lang w:val="ru-RU"/>
        </w:rPr>
        <w:t xml:space="preserve">, я верно понимаю, что вы смогли отследить одну мою спасательную капсулу? </w:t>
      </w:r>
    </w:p>
    <w:p w14:paraId="0149AD38" w14:textId="3BD4F60E" w:rsidR="00C57304" w:rsidRPr="00D26162" w:rsidRDefault="00C57304" w:rsidP="0094125C">
      <w:pPr>
        <w:rPr>
          <w:lang w:val="ru-RU"/>
        </w:rPr>
      </w:pPr>
      <w:r w:rsidRPr="00D26162">
        <w:rPr>
          <w:lang w:val="ru-RU"/>
        </w:rPr>
        <w:lastRenderedPageBreak/>
        <w:t>— Мы ненадолго поймали ещ</w:t>
      </w:r>
      <w:r w:rsidR="00BF2D7C" w:rsidRPr="00D26162">
        <w:rPr>
          <w:lang w:val="ru-RU"/>
        </w:rPr>
        <w:t>е</w:t>
      </w:r>
      <w:r w:rsidRPr="00D26162">
        <w:rPr>
          <w:lang w:val="ru-RU"/>
        </w:rPr>
        <w:t xml:space="preserve"> один сигнал, но он быстро пропал. </w:t>
      </w:r>
    </w:p>
    <w:p w14:paraId="0286E24A" w14:textId="66771918" w:rsidR="00C57304" w:rsidRPr="00D26162" w:rsidRDefault="00C57304" w:rsidP="0094125C">
      <w:pPr>
        <w:rPr>
          <w:lang w:val="ru-RU"/>
        </w:rPr>
      </w:pPr>
      <w:r w:rsidRPr="00D26162">
        <w:rPr>
          <w:lang w:val="ru-RU"/>
        </w:rPr>
        <w:t>Поведение кардинала оставалось насторож</w:t>
      </w:r>
      <w:r w:rsidR="00BF2D7C" w:rsidRPr="00D26162">
        <w:rPr>
          <w:lang w:val="ru-RU"/>
        </w:rPr>
        <w:t>е</w:t>
      </w:r>
      <w:r w:rsidRPr="00D26162">
        <w:rPr>
          <w:lang w:val="ru-RU"/>
        </w:rPr>
        <w:t xml:space="preserve">нным и подозрительным. </w:t>
      </w:r>
    </w:p>
    <w:p w14:paraId="0BA3D30E" w14:textId="77777777" w:rsidR="00C57304" w:rsidRPr="00D26162" w:rsidRDefault="00C57304" w:rsidP="0094125C">
      <w:pPr>
        <w:rPr>
          <w:lang w:val="ru-RU"/>
        </w:rPr>
      </w:pPr>
      <w:r w:rsidRPr="00D26162">
        <w:rPr>
          <w:lang w:val="ru-RU"/>
        </w:rPr>
        <w:t>— Итак, что у вас здесь было за дело?</w:t>
      </w:r>
    </w:p>
    <w:p w14:paraId="26E47878" w14:textId="77777777" w:rsidR="00C57304" w:rsidRPr="00D26162" w:rsidRDefault="00C57304" w:rsidP="0094125C">
      <w:pPr>
        <w:rPr>
          <w:lang w:val="ru-RU"/>
        </w:rPr>
      </w:pPr>
      <w:r w:rsidRPr="00D26162">
        <w:rPr>
          <w:lang w:val="ru-RU"/>
        </w:rPr>
        <w:t xml:space="preserve">Лицо </w:t>
      </w:r>
      <w:proofErr w:type="spellStart"/>
      <w:r w:rsidRPr="00D26162">
        <w:rPr>
          <w:lang w:val="ru-RU"/>
        </w:rPr>
        <w:t>Клэйва</w:t>
      </w:r>
      <w:proofErr w:type="spellEnd"/>
      <w:r w:rsidRPr="00D26162">
        <w:rPr>
          <w:lang w:val="ru-RU"/>
        </w:rPr>
        <w:t xml:space="preserve"> на мгновение омрачила печаль. </w:t>
      </w:r>
    </w:p>
    <w:p w14:paraId="25EE5D86" w14:textId="1DAC41C6" w:rsidR="00C57304" w:rsidRPr="00D26162" w:rsidRDefault="00C57304" w:rsidP="0094125C">
      <w:pPr>
        <w:rPr>
          <w:lang w:val="ru-RU"/>
        </w:rPr>
      </w:pPr>
      <w:r w:rsidRPr="00D26162">
        <w:rPr>
          <w:lang w:val="ru-RU"/>
        </w:rPr>
        <w:t xml:space="preserve">— Как и много лет назад, </w:t>
      </w:r>
      <w:r w:rsidR="0066565F">
        <w:rPr>
          <w:lang w:val="ru-RU"/>
        </w:rPr>
        <w:t>повелитель</w:t>
      </w:r>
      <w:r w:rsidRPr="00D26162">
        <w:rPr>
          <w:lang w:val="ru-RU"/>
        </w:rPr>
        <w:t xml:space="preserve">, — война. </w:t>
      </w:r>
      <w:proofErr w:type="spellStart"/>
      <w:r w:rsidRPr="00D26162">
        <w:rPr>
          <w:lang w:val="ru-RU"/>
        </w:rPr>
        <w:t>Канонисса</w:t>
      </w:r>
      <w:proofErr w:type="spellEnd"/>
      <w:r w:rsidRPr="00D26162">
        <w:rPr>
          <w:lang w:val="ru-RU"/>
        </w:rPr>
        <w:t xml:space="preserve"> готовилась мобилизовать свои силы, но у не</w:t>
      </w:r>
      <w:r w:rsidR="00BF2D7C" w:rsidRPr="00D26162">
        <w:rPr>
          <w:lang w:val="ru-RU"/>
        </w:rPr>
        <w:t>е</w:t>
      </w:r>
      <w:r w:rsidRPr="00D26162">
        <w:rPr>
          <w:lang w:val="ru-RU"/>
        </w:rPr>
        <w:t xml:space="preserve"> катастрофически не хватало припасов. Запасы прометия в е</w:t>
      </w:r>
      <w:r w:rsidR="00BF2D7C" w:rsidRPr="00D26162">
        <w:rPr>
          <w:lang w:val="ru-RU"/>
        </w:rPr>
        <w:t>е</w:t>
      </w:r>
      <w:r w:rsidRPr="00D26162">
        <w:rPr>
          <w:lang w:val="ru-RU"/>
        </w:rPr>
        <w:t xml:space="preserve"> палатах подходили к концу. Меня отправили, чтобы я договорился о льготных поставках, используя прерогативы Культа. Горько осознавать, что моя миссия с самого начала была обречена на провал.</w:t>
      </w:r>
    </w:p>
    <w:p w14:paraId="44869474" w14:textId="77777777" w:rsidR="00C57304" w:rsidRPr="00D26162" w:rsidRDefault="00C57304" w:rsidP="0094125C">
      <w:pPr>
        <w:rPr>
          <w:lang w:val="ru-RU"/>
        </w:rPr>
      </w:pPr>
      <w:proofErr w:type="spellStart"/>
      <w:r w:rsidRPr="00D26162">
        <w:rPr>
          <w:lang w:val="ru-RU"/>
        </w:rPr>
        <w:t>Орквемонд</w:t>
      </w:r>
      <w:proofErr w:type="spellEnd"/>
      <w:r w:rsidRPr="00D26162">
        <w:rPr>
          <w:lang w:val="ru-RU"/>
        </w:rPr>
        <w:t xml:space="preserve"> не сводил с исповедника глаз. </w:t>
      </w:r>
    </w:p>
    <w:p w14:paraId="79F9F782" w14:textId="77777777" w:rsidR="00C57304" w:rsidRPr="00D26162" w:rsidRDefault="00C57304" w:rsidP="0094125C">
      <w:pPr>
        <w:rPr>
          <w:lang w:val="ru-RU"/>
        </w:rPr>
      </w:pPr>
      <w:r w:rsidRPr="00D26162">
        <w:rPr>
          <w:lang w:val="ru-RU"/>
        </w:rPr>
        <w:t>— Вы и знать не знали, что в этот мир пришла война.</w:t>
      </w:r>
    </w:p>
    <w:p w14:paraId="05994079" w14:textId="27E5ECCB" w:rsidR="00C57304" w:rsidRPr="00D26162" w:rsidRDefault="00C57304" w:rsidP="0094125C">
      <w:pPr>
        <w:rPr>
          <w:lang w:val="ru-RU"/>
        </w:rPr>
      </w:pPr>
      <w:r w:rsidRPr="00D26162">
        <w:rPr>
          <w:lang w:val="ru-RU"/>
        </w:rPr>
        <w:t xml:space="preserve">— Нет, </w:t>
      </w:r>
      <w:r w:rsidR="0066565F">
        <w:rPr>
          <w:lang w:val="ru-RU"/>
        </w:rPr>
        <w:t>повелитель</w:t>
      </w:r>
      <w:r w:rsidRPr="00D26162">
        <w:rPr>
          <w:lang w:val="ru-RU"/>
        </w:rPr>
        <w:t xml:space="preserve">. </w:t>
      </w:r>
    </w:p>
    <w:p w14:paraId="634B1A60" w14:textId="6B9122BE" w:rsidR="00C57304" w:rsidRPr="00D26162" w:rsidRDefault="00C57304" w:rsidP="0094125C">
      <w:pPr>
        <w:rPr>
          <w:lang w:val="ru-RU"/>
        </w:rPr>
      </w:pPr>
      <w:r w:rsidRPr="00D26162">
        <w:rPr>
          <w:lang w:val="ru-RU"/>
        </w:rPr>
        <w:t>— И вс</w:t>
      </w:r>
      <w:r w:rsidR="00BF2D7C" w:rsidRPr="00D26162">
        <w:rPr>
          <w:lang w:val="ru-RU"/>
        </w:rPr>
        <w:t>е</w:t>
      </w:r>
      <w:r w:rsidRPr="00D26162">
        <w:rPr>
          <w:lang w:val="ru-RU"/>
        </w:rPr>
        <w:t xml:space="preserve"> же вы должны были понимать, как это рискованно. Сейчас весь сектор охвачен нестабильностью. </w:t>
      </w:r>
    </w:p>
    <w:p w14:paraId="533FCC76" w14:textId="6C32EB07" w:rsidR="00C57304" w:rsidRPr="00D26162" w:rsidRDefault="00C57304" w:rsidP="0094125C">
      <w:pPr>
        <w:rPr>
          <w:lang w:val="ru-RU"/>
        </w:rPr>
      </w:pPr>
      <w:r w:rsidRPr="00D26162">
        <w:rPr>
          <w:lang w:val="ru-RU"/>
        </w:rPr>
        <w:t xml:space="preserve">— Риск есть всегда, </w:t>
      </w:r>
      <w:r w:rsidR="0066565F">
        <w:rPr>
          <w:lang w:val="ru-RU"/>
        </w:rPr>
        <w:t>повелитель</w:t>
      </w:r>
      <w:r w:rsidRPr="00D26162">
        <w:rPr>
          <w:lang w:val="ru-RU"/>
        </w:rPr>
        <w:t xml:space="preserve">. </w:t>
      </w:r>
      <w:proofErr w:type="spellStart"/>
      <w:r w:rsidRPr="00D26162">
        <w:rPr>
          <w:lang w:val="ru-RU"/>
        </w:rPr>
        <w:t>Канонисса</w:t>
      </w:r>
      <w:proofErr w:type="spellEnd"/>
      <w:r w:rsidRPr="00D26162">
        <w:rPr>
          <w:lang w:val="ru-RU"/>
        </w:rPr>
        <w:t xml:space="preserve"> тоже это знала. Нужно надеяться, что она нашла способ продолжать службу в мо</w:t>
      </w:r>
      <w:r w:rsidR="00BF2D7C" w:rsidRPr="00D26162">
        <w:rPr>
          <w:lang w:val="ru-RU"/>
        </w:rPr>
        <w:t>е</w:t>
      </w:r>
      <w:r w:rsidRPr="00D26162">
        <w:rPr>
          <w:lang w:val="ru-RU"/>
        </w:rPr>
        <w:t xml:space="preserve"> отсутствие. Кажется, что сейчас все миры ввергнуты в хаос. </w:t>
      </w:r>
    </w:p>
    <w:p w14:paraId="5193A0CF" w14:textId="77777777" w:rsidR="00C57304" w:rsidRPr="00D26162" w:rsidRDefault="00C57304" w:rsidP="0094125C">
      <w:pPr>
        <w:rPr>
          <w:lang w:val="ru-RU"/>
        </w:rPr>
      </w:pPr>
      <w:r w:rsidRPr="00D26162">
        <w:rPr>
          <w:lang w:val="ru-RU"/>
        </w:rPr>
        <w:t>— Так и есть. Ни одно поколение человечества не видело ничего подобного.</w:t>
      </w:r>
    </w:p>
    <w:p w14:paraId="278D0C27" w14:textId="5531B1C8" w:rsidR="00C57304" w:rsidRPr="00D26162" w:rsidRDefault="00C57304" w:rsidP="0094125C">
      <w:pPr>
        <w:rPr>
          <w:lang w:val="ru-RU"/>
        </w:rPr>
      </w:pPr>
      <w:proofErr w:type="spellStart"/>
      <w:r w:rsidRPr="00D26162">
        <w:rPr>
          <w:lang w:val="ru-RU"/>
        </w:rPr>
        <w:t>Клэйв</w:t>
      </w:r>
      <w:proofErr w:type="spellEnd"/>
      <w:r w:rsidRPr="00D26162">
        <w:rPr>
          <w:lang w:val="ru-RU"/>
        </w:rPr>
        <w:t xml:space="preserve"> снова бросил взгляд на бронест</w:t>
      </w:r>
      <w:r w:rsidR="00BF2D7C" w:rsidRPr="00D26162">
        <w:rPr>
          <w:lang w:val="ru-RU"/>
        </w:rPr>
        <w:t>е</w:t>
      </w:r>
      <w:r w:rsidRPr="00D26162">
        <w:rPr>
          <w:lang w:val="ru-RU"/>
        </w:rPr>
        <w:t>кла, наблюдая за битвой, бушующей за пустотными щитами, — безмолвной чередой орбитальных залпов и уничтоженных кораблей. От ярости и масштаба битвы захватывало дух. Трудно было представить, что «</w:t>
      </w:r>
      <w:r w:rsidRPr="00D26162">
        <w:rPr>
          <w:i/>
          <w:lang w:val="ru-RU"/>
        </w:rPr>
        <w:t>Аметистовый сюзерен</w:t>
      </w:r>
      <w:r w:rsidRPr="00D26162">
        <w:rPr>
          <w:lang w:val="ru-RU"/>
        </w:rPr>
        <w:t xml:space="preserve">» продержится в объятиях этой бури долго. Возможно, его уже уничтожили, поставив для </w:t>
      </w:r>
      <w:proofErr w:type="spellStart"/>
      <w:r w:rsidRPr="00D26162">
        <w:rPr>
          <w:lang w:val="ru-RU"/>
        </w:rPr>
        <w:t>Клэйва</w:t>
      </w:r>
      <w:proofErr w:type="spellEnd"/>
      <w:r w:rsidRPr="00D26162">
        <w:rPr>
          <w:lang w:val="ru-RU"/>
        </w:rPr>
        <w:t xml:space="preserve"> точку в долгом кошмаре плена. В любом случае, даже если бы галеон каким-то образом выстоял </w:t>
      </w:r>
      <w:r w:rsidR="0066565F">
        <w:rPr>
          <w:lang w:val="ru-RU"/>
        </w:rPr>
        <w:t>какое-то время</w:t>
      </w:r>
      <w:r w:rsidRPr="00D26162">
        <w:rPr>
          <w:lang w:val="ru-RU"/>
        </w:rPr>
        <w:t>, вряд ли он достави</w:t>
      </w:r>
      <w:r w:rsidR="0066565F">
        <w:rPr>
          <w:lang w:val="ru-RU"/>
        </w:rPr>
        <w:t>л</w:t>
      </w:r>
      <w:r w:rsidRPr="00D26162">
        <w:rPr>
          <w:lang w:val="ru-RU"/>
        </w:rPr>
        <w:t xml:space="preserve"> бы беспокойство сему великолепному линейному крейсеру.</w:t>
      </w:r>
    </w:p>
    <w:p w14:paraId="6917FDAC" w14:textId="587A1509" w:rsidR="00C57304" w:rsidRPr="00D26162" w:rsidRDefault="00C57304" w:rsidP="0094125C">
      <w:pPr>
        <w:rPr>
          <w:lang w:val="ru-RU"/>
        </w:rPr>
      </w:pPr>
      <w:r w:rsidRPr="00D26162">
        <w:rPr>
          <w:lang w:val="ru-RU"/>
        </w:rPr>
        <w:t xml:space="preserve">— Что же, </w:t>
      </w:r>
      <w:r w:rsidR="0066565F">
        <w:rPr>
          <w:lang w:val="ru-RU"/>
        </w:rPr>
        <w:t>повелитель</w:t>
      </w:r>
      <w:r w:rsidRPr="00D26162">
        <w:rPr>
          <w:lang w:val="ru-RU"/>
        </w:rPr>
        <w:t xml:space="preserve">, — осторожно начал </w:t>
      </w:r>
      <w:proofErr w:type="spellStart"/>
      <w:r w:rsidRPr="00D26162">
        <w:rPr>
          <w:lang w:val="ru-RU"/>
        </w:rPr>
        <w:t>Клэйв</w:t>
      </w:r>
      <w:proofErr w:type="spellEnd"/>
      <w:r w:rsidRPr="00D26162">
        <w:rPr>
          <w:lang w:val="ru-RU"/>
        </w:rPr>
        <w:t>, — смею ли я предположить, что ваше присутствие здесь имеет сходную причину? Вы здесь для того, чтобы остановить вторжение?</w:t>
      </w:r>
    </w:p>
    <w:p w14:paraId="586B9097" w14:textId="6E7767EC" w:rsidR="00C57304" w:rsidRPr="00D26162" w:rsidRDefault="00C57304" w:rsidP="0094125C">
      <w:pPr>
        <w:rPr>
          <w:lang w:val="ru-RU"/>
        </w:rPr>
      </w:pPr>
      <w:r w:rsidRPr="00D26162">
        <w:rPr>
          <w:lang w:val="ru-RU"/>
        </w:rPr>
        <w:t xml:space="preserve">Губы </w:t>
      </w:r>
      <w:proofErr w:type="spellStart"/>
      <w:r w:rsidRPr="00D26162">
        <w:rPr>
          <w:lang w:val="ru-RU"/>
        </w:rPr>
        <w:t>Орквемонда</w:t>
      </w:r>
      <w:proofErr w:type="spellEnd"/>
      <w:r w:rsidRPr="00D26162">
        <w:rPr>
          <w:lang w:val="ru-RU"/>
        </w:rPr>
        <w:t xml:space="preserve"> слегка изогнулись в усмешке — совсем чуть-чуть, едва заметный нам</w:t>
      </w:r>
      <w:r w:rsidR="00BF2D7C" w:rsidRPr="00D26162">
        <w:rPr>
          <w:lang w:val="ru-RU"/>
        </w:rPr>
        <w:t>е</w:t>
      </w:r>
      <w:r w:rsidRPr="00D26162">
        <w:rPr>
          <w:lang w:val="ru-RU"/>
        </w:rPr>
        <w:t>к на его ч</w:t>
      </w:r>
      <w:r w:rsidR="00BF2D7C" w:rsidRPr="00D26162">
        <w:rPr>
          <w:lang w:val="ru-RU"/>
        </w:rPr>
        <w:t>е</w:t>
      </w:r>
      <w:r w:rsidRPr="00D26162">
        <w:rPr>
          <w:lang w:val="ru-RU"/>
        </w:rPr>
        <w:t>рный юмор:</w:t>
      </w:r>
    </w:p>
    <w:p w14:paraId="3196DA48" w14:textId="640B2023" w:rsidR="00C57304" w:rsidRPr="00D26162" w:rsidRDefault="00C57304" w:rsidP="0094125C">
      <w:pPr>
        <w:rPr>
          <w:lang w:val="ru-RU"/>
        </w:rPr>
      </w:pPr>
      <w:r w:rsidRPr="00D26162">
        <w:rPr>
          <w:lang w:val="ru-RU"/>
        </w:rPr>
        <w:t xml:space="preserve">— Вижу, вы не стратег. В данный момент мы боремся за собственное выживание. Если мы не покинем </w:t>
      </w:r>
      <w:proofErr w:type="spellStart"/>
      <w:r w:rsidRPr="00D26162">
        <w:rPr>
          <w:lang w:val="ru-RU"/>
        </w:rPr>
        <w:t>Ояду</w:t>
      </w:r>
      <w:proofErr w:type="spellEnd"/>
      <w:r w:rsidRPr="00D26162">
        <w:rPr>
          <w:lang w:val="ru-RU"/>
        </w:rPr>
        <w:t xml:space="preserve"> в течение четыр</w:t>
      </w:r>
      <w:r w:rsidR="00BF2D7C" w:rsidRPr="00D26162">
        <w:rPr>
          <w:lang w:val="ru-RU"/>
        </w:rPr>
        <w:t>е</w:t>
      </w:r>
      <w:r w:rsidRPr="00D26162">
        <w:rPr>
          <w:lang w:val="ru-RU"/>
        </w:rPr>
        <w:t xml:space="preserve">х часов, то отступление станет невозможным. В настоящее время все доступные нам ресурсы направлены на то, чтобы удерживать здесь открытый проход. </w:t>
      </w:r>
    </w:p>
    <w:p w14:paraId="0340C571" w14:textId="48EDB437" w:rsidR="00C57304" w:rsidRPr="00D26162" w:rsidRDefault="00C57304" w:rsidP="0094125C">
      <w:pPr>
        <w:rPr>
          <w:lang w:val="ru-RU"/>
        </w:rPr>
      </w:pPr>
      <w:r w:rsidRPr="00D26162">
        <w:rPr>
          <w:lang w:val="ru-RU"/>
        </w:rPr>
        <w:t xml:space="preserve">Конечно, </w:t>
      </w:r>
      <w:proofErr w:type="spellStart"/>
      <w:r w:rsidRPr="00D26162">
        <w:rPr>
          <w:lang w:val="ru-RU"/>
        </w:rPr>
        <w:t>Клэйв</w:t>
      </w:r>
      <w:proofErr w:type="spellEnd"/>
      <w:r w:rsidRPr="00D26162">
        <w:rPr>
          <w:lang w:val="ru-RU"/>
        </w:rPr>
        <w:t xml:space="preserve"> знал это и раньше. Он знал, зачем они сюда прибыли и что собирались делать. Тайной по-прежнему оставались лишь имена и подробности. Он решил попытать счастья и надавить ещ</w:t>
      </w:r>
      <w:r w:rsidR="00BF2D7C" w:rsidRPr="00D26162">
        <w:rPr>
          <w:lang w:val="ru-RU"/>
        </w:rPr>
        <w:t>е</w:t>
      </w:r>
      <w:r w:rsidRPr="00D26162">
        <w:rPr>
          <w:lang w:val="ru-RU"/>
        </w:rPr>
        <w:t xml:space="preserve"> немного:</w:t>
      </w:r>
    </w:p>
    <w:p w14:paraId="66E325E3" w14:textId="18F10425" w:rsidR="00C57304" w:rsidRPr="00D26162" w:rsidRDefault="00C57304" w:rsidP="0094125C">
      <w:pPr>
        <w:rPr>
          <w:lang w:val="ru-RU"/>
        </w:rPr>
      </w:pPr>
      <w:r w:rsidRPr="00D26162">
        <w:rPr>
          <w:lang w:val="ru-RU"/>
        </w:rPr>
        <w:t xml:space="preserve">— Прошу прощения, </w:t>
      </w:r>
      <w:r w:rsidR="0066565F">
        <w:rPr>
          <w:lang w:val="ru-RU"/>
        </w:rPr>
        <w:t>повелитель</w:t>
      </w:r>
      <w:r w:rsidRPr="00D26162">
        <w:rPr>
          <w:lang w:val="ru-RU"/>
        </w:rPr>
        <w:t>. Я не понимаю.</w:t>
      </w:r>
    </w:p>
    <w:p w14:paraId="33316B41" w14:textId="3A7B4324" w:rsidR="00C57304" w:rsidRPr="00D26162" w:rsidRDefault="00C57304" w:rsidP="0094125C">
      <w:pPr>
        <w:rPr>
          <w:lang w:val="ru-RU"/>
        </w:rPr>
      </w:pPr>
      <w:r w:rsidRPr="00D26162">
        <w:rPr>
          <w:lang w:val="ru-RU"/>
        </w:rPr>
        <w:t xml:space="preserve">После этих слов кардинал жестом пригласил исповедника подойти поближе к краю мраморного возвышения. Его советники и адъютанты </w:t>
      </w:r>
      <w:r w:rsidR="0066565F">
        <w:rPr>
          <w:lang w:val="ru-RU"/>
        </w:rPr>
        <w:t>расступ</w:t>
      </w:r>
      <w:r w:rsidRPr="00D26162">
        <w:rPr>
          <w:lang w:val="ru-RU"/>
        </w:rPr>
        <w:t xml:space="preserve">ились, освобождая место, и вскоре </w:t>
      </w:r>
      <w:proofErr w:type="spellStart"/>
      <w:r w:rsidRPr="00D26162">
        <w:rPr>
          <w:lang w:val="ru-RU"/>
        </w:rPr>
        <w:t>Клэйв</w:t>
      </w:r>
      <w:proofErr w:type="spellEnd"/>
      <w:r w:rsidRPr="00D26162">
        <w:rPr>
          <w:lang w:val="ru-RU"/>
        </w:rPr>
        <w:t xml:space="preserve"> уже без помех и в полном сосредоточении разглядывал открывающийся перед ним вид на планету. На трансляцию в реальном времени накладывались </w:t>
      </w:r>
      <w:proofErr w:type="spellStart"/>
      <w:r w:rsidRPr="00D26162">
        <w:rPr>
          <w:lang w:val="ru-RU"/>
        </w:rPr>
        <w:t>гололиты</w:t>
      </w:r>
      <w:proofErr w:type="spellEnd"/>
      <w:r w:rsidRPr="00D26162">
        <w:rPr>
          <w:lang w:val="ru-RU"/>
        </w:rPr>
        <w:t xml:space="preserve"> наведения, выделяющее одно конкретное место — город-вышку. Различные </w:t>
      </w:r>
      <w:proofErr w:type="spellStart"/>
      <w:r w:rsidRPr="00D26162">
        <w:rPr>
          <w:lang w:val="ru-RU"/>
        </w:rPr>
        <w:t>пиктеры</w:t>
      </w:r>
      <w:proofErr w:type="spellEnd"/>
      <w:r w:rsidRPr="00D26162">
        <w:rPr>
          <w:lang w:val="ru-RU"/>
        </w:rPr>
        <w:t>, установленные по всему возвышению, передавали изображение с уровня земли.</w:t>
      </w:r>
    </w:p>
    <w:p w14:paraId="09EC7BC7" w14:textId="5ACEB0A5" w:rsidR="00C57304" w:rsidRPr="00D26162" w:rsidRDefault="00C57304" w:rsidP="0094125C">
      <w:pPr>
        <w:rPr>
          <w:lang w:val="ru-RU"/>
        </w:rPr>
      </w:pPr>
      <w:r w:rsidRPr="00D26162">
        <w:rPr>
          <w:lang w:val="ru-RU"/>
        </w:rPr>
        <w:t xml:space="preserve">— Может статься, что вас действительно привело провидение, исповедник, — сказал </w:t>
      </w:r>
      <w:proofErr w:type="spellStart"/>
      <w:r w:rsidRPr="00D26162">
        <w:rPr>
          <w:lang w:val="ru-RU"/>
        </w:rPr>
        <w:t>Орквемонд</w:t>
      </w:r>
      <w:proofErr w:type="spellEnd"/>
      <w:r w:rsidRPr="00D26162">
        <w:rPr>
          <w:lang w:val="ru-RU"/>
        </w:rPr>
        <w:t>. — Один из наших братьев по Церкви находится на том мире, в своей осажд</w:t>
      </w:r>
      <w:r w:rsidR="00BF2D7C" w:rsidRPr="00D26162">
        <w:rPr>
          <w:lang w:val="ru-RU"/>
        </w:rPr>
        <w:t>е</w:t>
      </w:r>
      <w:r w:rsidRPr="00D26162">
        <w:rPr>
          <w:lang w:val="ru-RU"/>
        </w:rPr>
        <w:t xml:space="preserve">нной цитадели, — Его Святейшество кардинал Астра Леон </w:t>
      </w:r>
      <w:proofErr w:type="spellStart"/>
      <w:r w:rsidR="00907DBA" w:rsidRPr="00D26162">
        <w:rPr>
          <w:lang w:val="ru-RU"/>
        </w:rPr>
        <w:t>Кирастес</w:t>
      </w:r>
      <w:proofErr w:type="spellEnd"/>
      <w:r w:rsidRPr="00D26162">
        <w:rPr>
          <w:lang w:val="ru-RU"/>
        </w:rPr>
        <w:t xml:space="preserve">; некогда он командовал одной из </w:t>
      </w:r>
      <w:r w:rsidRPr="00D26162">
        <w:rPr>
          <w:lang w:val="ru-RU"/>
        </w:rPr>
        <w:lastRenderedPageBreak/>
        <w:t xml:space="preserve">наших лучших боевых групп, но в последнее время посвятил себя собственным начинаниям. Мы пришли за ним, рискуя собственными жизнями. По правде говоря, когда мы отправлялись в путь, то понятия не имели, в каком состоянии будет </w:t>
      </w:r>
      <w:proofErr w:type="spellStart"/>
      <w:r w:rsidRPr="00D26162">
        <w:rPr>
          <w:lang w:val="ru-RU"/>
        </w:rPr>
        <w:t>Ояда</w:t>
      </w:r>
      <w:proofErr w:type="spellEnd"/>
      <w:r w:rsidRPr="00D26162">
        <w:rPr>
          <w:lang w:val="ru-RU"/>
        </w:rPr>
        <w:t>. Некоторые полагали, что скверна минует этот мир, и мы добер</w:t>
      </w:r>
      <w:r w:rsidR="00BF2D7C" w:rsidRPr="00D26162">
        <w:rPr>
          <w:lang w:val="ru-RU"/>
        </w:rPr>
        <w:t>е</w:t>
      </w:r>
      <w:r w:rsidRPr="00D26162">
        <w:rPr>
          <w:lang w:val="ru-RU"/>
        </w:rPr>
        <w:t>мся сюда беспрепятственно. Другие же опасались — и, как оказалось, не без оснований, — что, прибыв на место, мы обнаружим планету, объятую пламенем. Конечно, мы едва успели, отрезав нужную нам часть, но это ещ</w:t>
      </w:r>
      <w:r w:rsidR="00BF2D7C" w:rsidRPr="00D26162">
        <w:rPr>
          <w:lang w:val="ru-RU"/>
        </w:rPr>
        <w:t>е</w:t>
      </w:r>
      <w:r w:rsidRPr="00D26162">
        <w:rPr>
          <w:lang w:val="ru-RU"/>
        </w:rPr>
        <w:t xml:space="preserve"> не вс</w:t>
      </w:r>
      <w:r w:rsidR="00BF2D7C" w:rsidRPr="00D26162">
        <w:rPr>
          <w:lang w:val="ru-RU"/>
        </w:rPr>
        <w:t>е</w:t>
      </w:r>
      <w:r w:rsidRPr="00D26162">
        <w:rPr>
          <w:lang w:val="ru-RU"/>
        </w:rPr>
        <w:t>. Если на то будет воля Трона, мы уйд</w:t>
      </w:r>
      <w:r w:rsidR="00BF2D7C" w:rsidRPr="00D26162">
        <w:rPr>
          <w:lang w:val="ru-RU"/>
        </w:rPr>
        <w:t>е</w:t>
      </w:r>
      <w:r w:rsidRPr="00D26162">
        <w:rPr>
          <w:lang w:val="ru-RU"/>
        </w:rPr>
        <w:t>м отсюда, выполнив нашу миссию.</w:t>
      </w:r>
    </w:p>
    <w:p w14:paraId="505528A1" w14:textId="6D0A1C5B" w:rsidR="00C57304" w:rsidRPr="00D26162" w:rsidRDefault="00C57304" w:rsidP="0094125C">
      <w:pPr>
        <w:rPr>
          <w:lang w:val="ru-RU"/>
        </w:rPr>
      </w:pPr>
      <w:r w:rsidRPr="00D26162">
        <w:rPr>
          <w:lang w:val="ru-RU"/>
        </w:rPr>
        <w:t xml:space="preserve">Леон </w:t>
      </w:r>
      <w:proofErr w:type="spellStart"/>
      <w:r w:rsidR="00907DBA" w:rsidRPr="00D26162">
        <w:rPr>
          <w:lang w:val="ru-RU"/>
        </w:rPr>
        <w:t>Кирастес</w:t>
      </w:r>
      <w:proofErr w:type="spellEnd"/>
      <w:r w:rsidRPr="00D26162">
        <w:rPr>
          <w:lang w:val="ru-RU"/>
        </w:rPr>
        <w:t xml:space="preserve">. </w:t>
      </w:r>
      <w:proofErr w:type="spellStart"/>
      <w:r w:rsidRPr="00D26162">
        <w:rPr>
          <w:lang w:val="ru-RU"/>
        </w:rPr>
        <w:t>Клэйв</w:t>
      </w:r>
      <w:proofErr w:type="spellEnd"/>
      <w:r w:rsidRPr="00D26162">
        <w:rPr>
          <w:lang w:val="ru-RU"/>
        </w:rPr>
        <w:t xml:space="preserve"> знал это имя, хотя и понаслышке. Когда-то он был одним из величайших членов Синода, о нем говорили как о возможном делегате Совета кардиналов на Терре, энергичном человеке с репутацией сторонника решительных военных действий. Десятилетия назад казалось, что у него есть все шансы взойти на вершину церковной политической иерархии, но его </w:t>
      </w:r>
      <w:r w:rsidR="0066565F">
        <w:rPr>
          <w:lang w:val="ru-RU"/>
        </w:rPr>
        <w:t>звезда</w:t>
      </w:r>
      <w:r w:rsidRPr="00D26162">
        <w:rPr>
          <w:lang w:val="ru-RU"/>
        </w:rPr>
        <w:t xml:space="preserve"> внезапно </w:t>
      </w:r>
      <w:r w:rsidR="0066565F">
        <w:rPr>
          <w:lang w:val="ru-RU"/>
        </w:rPr>
        <w:t>закатилась</w:t>
      </w:r>
      <w:r w:rsidRPr="00D26162">
        <w:rPr>
          <w:lang w:val="ru-RU"/>
        </w:rPr>
        <w:t xml:space="preserve">, будто потушили невидимый кулак мести. </w:t>
      </w:r>
    </w:p>
    <w:p w14:paraId="6E049030" w14:textId="32F9AE9A" w:rsidR="00C57304" w:rsidRPr="00D26162" w:rsidRDefault="00C57304" w:rsidP="0094125C">
      <w:pPr>
        <w:rPr>
          <w:lang w:val="ru-RU"/>
        </w:rPr>
      </w:pPr>
      <w:r w:rsidRPr="00D26162">
        <w:rPr>
          <w:lang w:val="ru-RU"/>
        </w:rPr>
        <w:t xml:space="preserve">— В таком случае я рад присутствовать здесь и наблюдать за вашими действиями, </w:t>
      </w:r>
      <w:r w:rsidR="0066565F">
        <w:rPr>
          <w:lang w:val="ru-RU"/>
        </w:rPr>
        <w:t>повелитель</w:t>
      </w:r>
      <w:r w:rsidRPr="00D26162">
        <w:rPr>
          <w:lang w:val="ru-RU"/>
        </w:rPr>
        <w:t xml:space="preserve">, — сказал </w:t>
      </w:r>
      <w:proofErr w:type="spellStart"/>
      <w:r w:rsidRPr="00D26162">
        <w:rPr>
          <w:lang w:val="ru-RU"/>
        </w:rPr>
        <w:t>Клэйв</w:t>
      </w:r>
      <w:proofErr w:type="spellEnd"/>
      <w:r w:rsidRPr="00D26162">
        <w:rPr>
          <w:lang w:val="ru-RU"/>
        </w:rPr>
        <w:t>, и на этот раз ему не пришлось изображать нетерпение. — Слава Трону, вы прибыли, чтобы доставить кардинала в безопасное место.</w:t>
      </w:r>
    </w:p>
    <w:p w14:paraId="401C6A43" w14:textId="7565C715" w:rsidR="00C57304" w:rsidRPr="00D26162" w:rsidRDefault="00C57304" w:rsidP="0094125C">
      <w:pPr>
        <w:rPr>
          <w:lang w:val="ru-RU"/>
        </w:rPr>
      </w:pPr>
      <w:r w:rsidRPr="00D26162">
        <w:rPr>
          <w:lang w:val="ru-RU"/>
        </w:rPr>
        <w:t xml:space="preserve">Услышав это, </w:t>
      </w:r>
      <w:proofErr w:type="spellStart"/>
      <w:r w:rsidRPr="00D26162">
        <w:rPr>
          <w:lang w:val="ru-RU"/>
        </w:rPr>
        <w:t>Орквемонд</w:t>
      </w:r>
      <w:proofErr w:type="spellEnd"/>
      <w:r w:rsidRPr="00D26162">
        <w:rPr>
          <w:lang w:val="ru-RU"/>
        </w:rPr>
        <w:t xml:space="preserve"> снова улыбнулся, хотя на этот раз в его улыбке было ещ</w:t>
      </w:r>
      <w:r w:rsidR="00BF2D7C" w:rsidRPr="00D26162">
        <w:rPr>
          <w:lang w:val="ru-RU"/>
        </w:rPr>
        <w:t>е</w:t>
      </w:r>
      <w:r w:rsidRPr="00D26162">
        <w:rPr>
          <w:lang w:val="ru-RU"/>
        </w:rPr>
        <w:t xml:space="preserve"> меньше веселья. Он уставился на </w:t>
      </w:r>
      <w:proofErr w:type="spellStart"/>
      <w:r w:rsidRPr="00D26162">
        <w:rPr>
          <w:lang w:val="ru-RU"/>
        </w:rPr>
        <w:t>гололит</w:t>
      </w:r>
      <w:proofErr w:type="spellEnd"/>
      <w:r w:rsidRPr="00D26162">
        <w:rPr>
          <w:lang w:val="ru-RU"/>
        </w:rPr>
        <w:t xml:space="preserve"> с суровым выражением на суровом лице. </w:t>
      </w:r>
    </w:p>
    <w:p w14:paraId="1D256AAD" w14:textId="19E45E1A" w:rsidR="00C57304" w:rsidRPr="00D26162" w:rsidRDefault="00C57304" w:rsidP="0094125C">
      <w:pPr>
        <w:rPr>
          <w:lang w:val="ru-RU"/>
        </w:rPr>
      </w:pPr>
      <w:r w:rsidRPr="00D26162">
        <w:rPr>
          <w:lang w:val="ru-RU"/>
        </w:rPr>
        <w:t xml:space="preserve">— Доставить в безопасное место? — переспросил он. — Похоже, вы меня не поняли, исповедник. Мы здесь не ради эвакуации. </w:t>
      </w:r>
      <w:proofErr w:type="spellStart"/>
      <w:r w:rsidR="00907DBA" w:rsidRPr="00D26162">
        <w:rPr>
          <w:lang w:val="ru-RU"/>
        </w:rPr>
        <w:t>Кирастес</w:t>
      </w:r>
      <w:proofErr w:type="spellEnd"/>
      <w:r w:rsidRPr="00D26162">
        <w:rPr>
          <w:lang w:val="ru-RU"/>
        </w:rPr>
        <w:t xml:space="preserve"> — отступник, который в погоне за личной идеей-фикс поставил под угрозу кропотливый труд целого столетия. Я здесь, чтобы покарать его. Даже сейчас мои войска приближаются к цели и готовятся привести его ко мне в цепях. </w:t>
      </w:r>
      <w:r w:rsidR="0066565F" w:rsidRPr="00D26162">
        <w:rPr>
          <w:lang w:val="ru-RU"/>
        </w:rPr>
        <w:t>Я</w:t>
      </w:r>
      <w:r w:rsidR="0066565F">
        <w:rPr>
          <w:lang w:val="ru-RU"/>
        </w:rPr>
        <w:t xml:space="preserve"> </w:t>
      </w:r>
      <w:r w:rsidR="0066565F" w:rsidRPr="00D26162">
        <w:rPr>
          <w:lang w:val="ru-RU"/>
        </w:rPr>
        <w:t xml:space="preserve">хочу посмотреть в глаза </w:t>
      </w:r>
      <w:proofErr w:type="spellStart"/>
      <w:r w:rsidR="0066565F" w:rsidRPr="00D26162">
        <w:rPr>
          <w:lang w:val="ru-RU"/>
        </w:rPr>
        <w:t>Кирастесу</w:t>
      </w:r>
      <w:proofErr w:type="spellEnd"/>
      <w:r w:rsidR="0066565F" w:rsidRPr="00D26162">
        <w:rPr>
          <w:lang w:val="ru-RU"/>
        </w:rPr>
        <w:t>,</w:t>
      </w:r>
      <w:r w:rsidR="0066565F" w:rsidRPr="0066565F">
        <w:rPr>
          <w:lang w:val="ru-RU"/>
        </w:rPr>
        <w:t xml:space="preserve"> </w:t>
      </w:r>
      <w:r w:rsidR="0066565F" w:rsidRPr="00D26162">
        <w:rPr>
          <w:lang w:val="ru-RU"/>
        </w:rPr>
        <w:t xml:space="preserve">когда </w:t>
      </w:r>
      <w:r w:rsidRPr="00D26162">
        <w:rPr>
          <w:lang w:val="ru-RU"/>
        </w:rPr>
        <w:t xml:space="preserve">буду выносить </w:t>
      </w:r>
      <w:r w:rsidR="0066565F" w:rsidRPr="00D26162">
        <w:rPr>
          <w:lang w:val="ru-RU"/>
        </w:rPr>
        <w:t xml:space="preserve">ему </w:t>
      </w:r>
      <w:r w:rsidRPr="00D26162">
        <w:rPr>
          <w:lang w:val="ru-RU"/>
        </w:rPr>
        <w:t>приговор. И планирую выяснить полный масштаб причин</w:t>
      </w:r>
      <w:r w:rsidR="00BF2D7C" w:rsidRPr="00D26162">
        <w:rPr>
          <w:lang w:val="ru-RU"/>
        </w:rPr>
        <w:t>е</w:t>
      </w:r>
      <w:r w:rsidRPr="00D26162">
        <w:rPr>
          <w:lang w:val="ru-RU"/>
        </w:rPr>
        <w:t xml:space="preserve">нного им вреда, прежде чем </w:t>
      </w:r>
      <w:r w:rsidR="0066565F">
        <w:rPr>
          <w:lang w:val="ru-RU"/>
        </w:rPr>
        <w:t>казню</w:t>
      </w:r>
      <w:r w:rsidRPr="00D26162">
        <w:rPr>
          <w:lang w:val="ru-RU"/>
        </w:rPr>
        <w:t xml:space="preserve"> его здесь, на этом самом корабле.</w:t>
      </w:r>
    </w:p>
    <w:p w14:paraId="3F7A3CA0" w14:textId="29B1B7A6" w:rsidR="00C57304" w:rsidRPr="00D26162" w:rsidRDefault="00C57304" w:rsidP="0094125C">
      <w:pPr>
        <w:rPr>
          <w:lang w:val="ru-RU"/>
        </w:rPr>
      </w:pPr>
      <w:proofErr w:type="spellStart"/>
      <w:r w:rsidRPr="00D26162">
        <w:rPr>
          <w:lang w:val="ru-RU"/>
        </w:rPr>
        <w:t>Клэйв</w:t>
      </w:r>
      <w:proofErr w:type="spellEnd"/>
      <w:r w:rsidRPr="00D26162">
        <w:rPr>
          <w:lang w:val="ru-RU"/>
        </w:rPr>
        <w:t xml:space="preserve"> не наш</w:t>
      </w:r>
      <w:r w:rsidR="00BF2D7C" w:rsidRPr="00D26162">
        <w:rPr>
          <w:lang w:val="ru-RU"/>
        </w:rPr>
        <w:t>е</w:t>
      </w:r>
      <w:r w:rsidRPr="00D26162">
        <w:rPr>
          <w:lang w:val="ru-RU"/>
        </w:rPr>
        <w:t>лся с ответом. Он просто стоял как истукан, следя за взглядом кардинала, пока на экранах мелькали новые сведения о текущем бое. Это было неожиданно. Это делало ситуацию ещ</w:t>
      </w:r>
      <w:r w:rsidR="00BF2D7C" w:rsidRPr="00D26162">
        <w:rPr>
          <w:lang w:val="ru-RU"/>
        </w:rPr>
        <w:t>е</w:t>
      </w:r>
      <w:r w:rsidRPr="00D26162">
        <w:rPr>
          <w:lang w:val="ru-RU"/>
        </w:rPr>
        <w:t xml:space="preserve"> более опасной. </w:t>
      </w:r>
      <w:proofErr w:type="spellStart"/>
      <w:r w:rsidRPr="00D26162">
        <w:rPr>
          <w:lang w:val="ru-RU"/>
        </w:rPr>
        <w:t>Клэйву</w:t>
      </w:r>
      <w:proofErr w:type="spellEnd"/>
      <w:r w:rsidRPr="00D26162">
        <w:rPr>
          <w:lang w:val="ru-RU"/>
        </w:rPr>
        <w:t xml:space="preserve"> следовало подумать, спланировать вс</w:t>
      </w:r>
      <w:r w:rsidR="00BF2D7C" w:rsidRPr="00D26162">
        <w:rPr>
          <w:lang w:val="ru-RU"/>
        </w:rPr>
        <w:t>е</w:t>
      </w:r>
      <w:r w:rsidRPr="00D26162">
        <w:rPr>
          <w:lang w:val="ru-RU"/>
        </w:rPr>
        <w:t xml:space="preserve"> заново — и надеяться, что он ещ</w:t>
      </w:r>
      <w:r w:rsidR="00BF2D7C" w:rsidRPr="00D26162">
        <w:rPr>
          <w:lang w:val="ru-RU"/>
        </w:rPr>
        <w:t>е</w:t>
      </w:r>
      <w:r w:rsidRPr="00D26162">
        <w:rPr>
          <w:lang w:val="ru-RU"/>
        </w:rPr>
        <w:t xml:space="preserve"> не выдал себя.</w:t>
      </w:r>
    </w:p>
    <w:p w14:paraId="4F748E6E" w14:textId="7EAA79BE" w:rsidR="00C57304" w:rsidRPr="00D26162" w:rsidRDefault="00C57304" w:rsidP="0094125C">
      <w:pPr>
        <w:rPr>
          <w:lang w:val="ru-RU"/>
        </w:rPr>
      </w:pPr>
      <w:r w:rsidRPr="00D26162">
        <w:rPr>
          <w:lang w:val="ru-RU"/>
        </w:rPr>
        <w:t xml:space="preserve">— </w:t>
      </w:r>
      <w:proofErr w:type="spellStart"/>
      <w:r w:rsidR="00907DBA" w:rsidRPr="00D26162">
        <w:rPr>
          <w:lang w:val="ru-RU"/>
        </w:rPr>
        <w:t>Кирастес</w:t>
      </w:r>
      <w:proofErr w:type="spellEnd"/>
      <w:r w:rsidRPr="00D26162">
        <w:rPr>
          <w:lang w:val="ru-RU"/>
        </w:rPr>
        <w:t xml:space="preserve"> обороняет то, что осталось от его королевства, — продолжил </w:t>
      </w:r>
      <w:proofErr w:type="spellStart"/>
      <w:r w:rsidRPr="00D26162">
        <w:rPr>
          <w:lang w:val="ru-RU"/>
        </w:rPr>
        <w:t>Орквемонд</w:t>
      </w:r>
      <w:proofErr w:type="spellEnd"/>
      <w:r w:rsidRPr="00D26162">
        <w:rPr>
          <w:lang w:val="ru-RU"/>
        </w:rPr>
        <w:t>. — Несмотря на затраченные ресурсы, операция занимает больше времени, чем я рассчитывал. Тем не менее, на данный момент есть лишь два исхода. Либо мои войска задержат этого отступника в течение стандартного часа, что позволит мне собственноручно свершить правосудие Императора, либо я активирую орбитальные лазеры и уничтожу город прямо отсюда.</w:t>
      </w:r>
    </w:p>
    <w:p w14:paraId="4588F6AA" w14:textId="77777777" w:rsidR="00C57304" w:rsidRPr="00D26162" w:rsidRDefault="00C57304" w:rsidP="0094125C">
      <w:pPr>
        <w:rPr>
          <w:lang w:val="ru-RU"/>
        </w:rPr>
      </w:pPr>
    </w:p>
    <w:p w14:paraId="326BB665" w14:textId="44357C56" w:rsidR="00C57304" w:rsidRPr="00D26162" w:rsidRDefault="00BF2D7C" w:rsidP="0094125C">
      <w:pPr>
        <w:rPr>
          <w:lang w:val="ru-RU"/>
        </w:rPr>
      </w:pPr>
      <w:proofErr w:type="spellStart"/>
      <w:r w:rsidRPr="00D26162">
        <w:rPr>
          <w:lang w:val="ru-RU"/>
        </w:rPr>
        <w:t>Ёрундур</w:t>
      </w:r>
      <w:proofErr w:type="spellEnd"/>
      <w:r w:rsidR="00C57304" w:rsidRPr="00D26162">
        <w:rPr>
          <w:lang w:val="ru-RU"/>
        </w:rPr>
        <w:t xml:space="preserve"> включал двигатели на полную мощность, разворачивался и давал крен, чтобы уклониться от самых сильных попаданий по кораблю. С каждой минутой раздавались новые и новые гулкие удары, от которых тряслись люмены. Постоянная защита галеона свелась к минимуму, а это означало, что сильный залп практически из чего угодно лишит их последней защиты, на которую они могли положиться.</w:t>
      </w:r>
    </w:p>
    <w:p w14:paraId="694103FA" w14:textId="4FE2E311" w:rsidR="00C57304" w:rsidRPr="00D26162" w:rsidRDefault="00C57304" w:rsidP="0094125C">
      <w:pPr>
        <w:rPr>
          <w:lang w:val="ru-RU"/>
        </w:rPr>
      </w:pPr>
      <w:r w:rsidRPr="00D26162">
        <w:rPr>
          <w:lang w:val="ru-RU"/>
        </w:rPr>
        <w:t>Старый П</w:t>
      </w:r>
      <w:r w:rsidR="00BF2D7C" w:rsidRPr="00D26162">
        <w:rPr>
          <w:lang w:val="ru-RU"/>
        </w:rPr>
        <w:t>е</w:t>
      </w:r>
      <w:r w:rsidRPr="00D26162">
        <w:rPr>
          <w:lang w:val="ru-RU"/>
        </w:rPr>
        <w:t>с с головой уш</w:t>
      </w:r>
      <w:r w:rsidR="00BF2D7C" w:rsidRPr="00D26162">
        <w:rPr>
          <w:lang w:val="ru-RU"/>
        </w:rPr>
        <w:t>е</w:t>
      </w:r>
      <w:r w:rsidRPr="00D26162">
        <w:rPr>
          <w:lang w:val="ru-RU"/>
        </w:rPr>
        <w:t xml:space="preserve">л в борьбу за выживание, так что едва заметил, как </w:t>
      </w:r>
      <w:proofErr w:type="spellStart"/>
      <w:r w:rsidRPr="00D26162">
        <w:rPr>
          <w:lang w:val="ru-RU"/>
        </w:rPr>
        <w:t>Бъяргборн</w:t>
      </w:r>
      <w:proofErr w:type="spellEnd"/>
      <w:r w:rsidRPr="00D26162">
        <w:rPr>
          <w:lang w:val="ru-RU"/>
        </w:rPr>
        <w:t xml:space="preserve"> вернулся на свой пост, проковыляв по палубе и рухнув на трон.</w:t>
      </w:r>
    </w:p>
    <w:p w14:paraId="7E426C00" w14:textId="77777777" w:rsidR="00C57304" w:rsidRPr="00D26162" w:rsidRDefault="00C57304" w:rsidP="0094125C">
      <w:pPr>
        <w:rPr>
          <w:lang w:val="ru-RU"/>
        </w:rPr>
      </w:pPr>
      <w:r w:rsidRPr="00D26162">
        <w:rPr>
          <w:lang w:val="ru-RU"/>
        </w:rPr>
        <w:t xml:space="preserve">— Авгуры ближнего радиуса снова работают! — прокричал командир </w:t>
      </w:r>
      <w:proofErr w:type="spellStart"/>
      <w:r w:rsidRPr="00D26162">
        <w:rPr>
          <w:lang w:val="ru-RU"/>
        </w:rPr>
        <w:t>ривена</w:t>
      </w:r>
      <w:proofErr w:type="spellEnd"/>
      <w:r w:rsidRPr="00D26162">
        <w:rPr>
          <w:lang w:val="ru-RU"/>
        </w:rPr>
        <w:t>.</w:t>
      </w:r>
    </w:p>
    <w:p w14:paraId="55364891" w14:textId="43A3FD7F" w:rsidR="00C57304" w:rsidRPr="00D26162" w:rsidRDefault="00C57304" w:rsidP="0094125C">
      <w:pPr>
        <w:rPr>
          <w:lang w:val="ru-RU"/>
        </w:rPr>
      </w:pPr>
      <w:r w:rsidRPr="00D26162">
        <w:rPr>
          <w:lang w:val="ru-RU"/>
        </w:rPr>
        <w:t>— Значит, этот б</w:t>
      </w:r>
      <w:r w:rsidR="00022E5C">
        <w:rPr>
          <w:lang w:val="ru-RU"/>
        </w:rPr>
        <w:t>албес</w:t>
      </w:r>
      <w:r w:rsidRPr="00D26162">
        <w:rPr>
          <w:lang w:val="ru-RU"/>
        </w:rPr>
        <w:t xml:space="preserve"> вылетел на спасательной капсуле? — спросил </w:t>
      </w:r>
      <w:proofErr w:type="spellStart"/>
      <w:r w:rsidR="00BF2D7C" w:rsidRPr="00D26162">
        <w:rPr>
          <w:lang w:val="ru-RU"/>
        </w:rPr>
        <w:t>Ёрундур</w:t>
      </w:r>
      <w:proofErr w:type="spellEnd"/>
      <w:r w:rsidRPr="00D26162">
        <w:rPr>
          <w:lang w:val="ru-RU"/>
        </w:rPr>
        <w:t>.</w:t>
      </w:r>
    </w:p>
    <w:p w14:paraId="1E8AB33A" w14:textId="77777777" w:rsidR="00C57304" w:rsidRPr="00D26162" w:rsidRDefault="00C57304" w:rsidP="0094125C">
      <w:pPr>
        <w:rPr>
          <w:lang w:val="ru-RU"/>
        </w:rPr>
      </w:pPr>
      <w:r w:rsidRPr="00D26162">
        <w:rPr>
          <w:lang w:val="ru-RU"/>
        </w:rPr>
        <w:lastRenderedPageBreak/>
        <w:t xml:space="preserve">— Ну, он считал, что сможет догнать пленника, господин, — ответил </w:t>
      </w:r>
      <w:proofErr w:type="spellStart"/>
      <w:r w:rsidRPr="00D26162">
        <w:rPr>
          <w:lang w:val="ru-RU"/>
        </w:rPr>
        <w:t>Бъяргборн</w:t>
      </w:r>
      <w:proofErr w:type="spellEnd"/>
      <w:r w:rsidRPr="00D26162">
        <w:rPr>
          <w:lang w:val="ru-RU"/>
        </w:rPr>
        <w:t>, поворачиваясь на опорах трона и устанавливая новый маячок.</w:t>
      </w:r>
    </w:p>
    <w:p w14:paraId="4A0A75A9" w14:textId="1B90DB7C" w:rsidR="00C57304" w:rsidRPr="00D26162" w:rsidRDefault="00C57304" w:rsidP="0094125C">
      <w:pPr>
        <w:rPr>
          <w:lang w:val="ru-RU"/>
        </w:rPr>
      </w:pPr>
      <w:r w:rsidRPr="00D26162">
        <w:rPr>
          <w:lang w:val="ru-RU"/>
        </w:rPr>
        <w:t>— Он ничего этим не добь</w:t>
      </w:r>
      <w:r w:rsidR="00BF2D7C" w:rsidRPr="00D26162">
        <w:rPr>
          <w:lang w:val="ru-RU"/>
        </w:rPr>
        <w:t>е</w:t>
      </w:r>
      <w:r w:rsidRPr="00D26162">
        <w:rPr>
          <w:lang w:val="ru-RU"/>
        </w:rPr>
        <w:t xml:space="preserve">тся, разве что отправится в царство </w:t>
      </w:r>
      <w:proofErr w:type="spellStart"/>
      <w:r w:rsidRPr="00D26162">
        <w:rPr>
          <w:lang w:val="ru-RU"/>
        </w:rPr>
        <w:t>Моркаи</w:t>
      </w:r>
      <w:proofErr w:type="spellEnd"/>
      <w:r w:rsidRPr="00D26162">
        <w:rPr>
          <w:lang w:val="ru-RU"/>
        </w:rPr>
        <w:t xml:space="preserve">, — вздохнул </w:t>
      </w:r>
      <w:proofErr w:type="spellStart"/>
      <w:r w:rsidR="00BF2D7C" w:rsidRPr="00D26162">
        <w:rPr>
          <w:lang w:val="ru-RU"/>
        </w:rPr>
        <w:t>Ёрундур</w:t>
      </w:r>
      <w:proofErr w:type="spellEnd"/>
      <w:r w:rsidRPr="00D26162">
        <w:rPr>
          <w:lang w:val="ru-RU"/>
        </w:rPr>
        <w:t>. — Попытайся найти капсулу, если сможешь.</w:t>
      </w:r>
    </w:p>
    <w:p w14:paraId="0E50BA13" w14:textId="406A2AA8" w:rsidR="00C57304" w:rsidRPr="00D26162" w:rsidRDefault="00C57304" w:rsidP="0094125C">
      <w:pPr>
        <w:rPr>
          <w:lang w:val="ru-RU"/>
        </w:rPr>
      </w:pPr>
      <w:r w:rsidRPr="00D26162">
        <w:rPr>
          <w:lang w:val="ru-RU"/>
        </w:rPr>
        <w:t>«</w:t>
      </w:r>
      <w:r w:rsidRPr="00D26162">
        <w:rPr>
          <w:i/>
          <w:lang w:val="ru-RU"/>
        </w:rPr>
        <w:t>Аметистовый сюзерен</w:t>
      </w:r>
      <w:r w:rsidRPr="00D26162">
        <w:rPr>
          <w:lang w:val="ru-RU"/>
        </w:rPr>
        <w:t>» круто спикировал вниз, направляясь к нижней границе сферы битвы, прежде чем выйти из не</w:t>
      </w:r>
      <w:r w:rsidR="00BF2D7C" w:rsidRPr="00D26162">
        <w:rPr>
          <w:lang w:val="ru-RU"/>
        </w:rPr>
        <w:t>е</w:t>
      </w:r>
      <w:r w:rsidRPr="00D26162">
        <w:rPr>
          <w:lang w:val="ru-RU"/>
        </w:rPr>
        <w:t xml:space="preserve"> и развернуться влево, едва избежав последнего залпа «М</w:t>
      </w:r>
      <w:r w:rsidR="00BF2D7C" w:rsidRPr="00D26162">
        <w:rPr>
          <w:lang w:val="ru-RU"/>
        </w:rPr>
        <w:t>е</w:t>
      </w:r>
      <w:r w:rsidRPr="00D26162">
        <w:rPr>
          <w:lang w:val="ru-RU"/>
        </w:rPr>
        <w:t>ртвой Головы». Расстояние между двумя кораблями теперь было очень небольшим — скоро у них не останется места ни для каких ман</w:t>
      </w:r>
      <w:r w:rsidR="00BF2D7C" w:rsidRPr="00D26162">
        <w:rPr>
          <w:lang w:val="ru-RU"/>
        </w:rPr>
        <w:t>е</w:t>
      </w:r>
      <w:r w:rsidRPr="00D26162">
        <w:rPr>
          <w:lang w:val="ru-RU"/>
        </w:rPr>
        <w:t>вров, которые имели бы смысл.</w:t>
      </w:r>
    </w:p>
    <w:p w14:paraId="49FF3109" w14:textId="14D58A26" w:rsidR="00C57304" w:rsidRPr="00D26162" w:rsidRDefault="00C57304" w:rsidP="0094125C">
      <w:pPr>
        <w:rPr>
          <w:lang w:val="ru-RU"/>
        </w:rPr>
      </w:pPr>
      <w:r w:rsidRPr="00D26162">
        <w:rPr>
          <w:lang w:val="ru-RU"/>
        </w:rPr>
        <w:t xml:space="preserve">— Передайте имперские идентификаторы по всем открытым каналам, — приказал </w:t>
      </w:r>
      <w:proofErr w:type="spellStart"/>
      <w:r w:rsidR="00BF2D7C" w:rsidRPr="00D26162">
        <w:rPr>
          <w:lang w:val="ru-RU"/>
        </w:rPr>
        <w:t>Ёрундур</w:t>
      </w:r>
      <w:proofErr w:type="spellEnd"/>
      <w:r w:rsidRPr="00D26162">
        <w:rPr>
          <w:lang w:val="ru-RU"/>
        </w:rPr>
        <w:t xml:space="preserve"> связистам, которые не спешили реагировать в отсутствие </w:t>
      </w:r>
      <w:proofErr w:type="spellStart"/>
      <w:r w:rsidRPr="00D26162">
        <w:rPr>
          <w:lang w:val="ru-RU"/>
        </w:rPr>
        <w:t>Суаки</w:t>
      </w:r>
      <w:proofErr w:type="spellEnd"/>
      <w:r w:rsidRPr="00D26162">
        <w:rPr>
          <w:lang w:val="ru-RU"/>
        </w:rPr>
        <w:t xml:space="preserve">. — Я хочу, чтобы этот церковный линкор знал, кто мы такие. </w:t>
      </w:r>
    </w:p>
    <w:p w14:paraId="5E0900B5" w14:textId="77777777" w:rsidR="00C57304" w:rsidRPr="00D26162" w:rsidRDefault="00C57304" w:rsidP="0094125C">
      <w:pPr>
        <w:rPr>
          <w:lang w:val="ru-RU"/>
        </w:rPr>
      </w:pPr>
      <w:r w:rsidRPr="00D26162">
        <w:rPr>
          <w:lang w:val="ru-RU"/>
        </w:rPr>
        <w:t xml:space="preserve">Эскадрилья </w:t>
      </w:r>
      <w:proofErr w:type="spellStart"/>
      <w:r w:rsidRPr="00D26162">
        <w:rPr>
          <w:lang w:val="ru-RU"/>
        </w:rPr>
        <w:t>Экклезиархии</w:t>
      </w:r>
      <w:proofErr w:type="spellEnd"/>
      <w:r w:rsidRPr="00D26162">
        <w:rPr>
          <w:lang w:val="ru-RU"/>
        </w:rPr>
        <w:t xml:space="preserve"> теперь была прямо перед ними; корабли содрогались от количества попадающих по ним снарядов, соединение окружали концентрические круги огня, но флагман не жалел своих. Что бы ни происходило вокруг, корабли не двигались с места: они просто пережидали шторм. Это казалось странным. Даже если линкор прибыл сюда ради эвакуации, он мог подняться выше, не теряя при этом связи, сохраняя себя в целости и ведя подготовку к быстрому выходу из системы. По какой-то причине капитан не стронулся с того места, где находился в момент первого залпа орбитального лазера.</w:t>
      </w:r>
    </w:p>
    <w:p w14:paraId="1A6D02D0" w14:textId="5ED89169" w:rsidR="00C57304" w:rsidRPr="00D26162" w:rsidRDefault="00C57304" w:rsidP="0094125C">
      <w:pPr>
        <w:rPr>
          <w:lang w:val="ru-RU"/>
        </w:rPr>
      </w:pPr>
      <w:r w:rsidRPr="00D26162">
        <w:rPr>
          <w:lang w:val="ru-RU"/>
        </w:rPr>
        <w:t>И вс</w:t>
      </w:r>
      <w:r w:rsidR="00BF2D7C" w:rsidRPr="00D26162">
        <w:rPr>
          <w:lang w:val="ru-RU"/>
        </w:rPr>
        <w:t>е</w:t>
      </w:r>
      <w:r w:rsidRPr="00D26162">
        <w:rPr>
          <w:lang w:val="ru-RU"/>
        </w:rPr>
        <w:t xml:space="preserve"> же, по крайней мере, это немного облегчило задачу. Теперь до испытания оставалось на несколько сотен миль меньше. </w:t>
      </w:r>
    </w:p>
    <w:p w14:paraId="63119DFB" w14:textId="25FED36E" w:rsidR="00C57304" w:rsidRPr="00D26162" w:rsidRDefault="00C57304" w:rsidP="0094125C">
      <w:pPr>
        <w:rPr>
          <w:lang w:val="ru-RU"/>
        </w:rPr>
      </w:pPr>
      <w:r w:rsidRPr="00D26162">
        <w:rPr>
          <w:lang w:val="ru-RU"/>
        </w:rPr>
        <w:t xml:space="preserve">— Орудийная палуба, мне нужно максимальное рассеивание, всему составу перейти на корму, — передал </w:t>
      </w:r>
      <w:proofErr w:type="spellStart"/>
      <w:r w:rsidR="00BF2D7C" w:rsidRPr="00D26162">
        <w:rPr>
          <w:lang w:val="ru-RU"/>
        </w:rPr>
        <w:t>Ёрундур</w:t>
      </w:r>
      <w:proofErr w:type="spellEnd"/>
      <w:r w:rsidRPr="00D26162">
        <w:rPr>
          <w:lang w:val="ru-RU"/>
        </w:rPr>
        <w:t xml:space="preserve"> по </w:t>
      </w:r>
      <w:proofErr w:type="spellStart"/>
      <w:r w:rsidRPr="00D26162">
        <w:rPr>
          <w:lang w:val="ru-RU"/>
        </w:rPr>
        <w:t>воксу</w:t>
      </w:r>
      <w:proofErr w:type="spellEnd"/>
      <w:r w:rsidRPr="00D26162">
        <w:rPr>
          <w:lang w:val="ru-RU"/>
        </w:rPr>
        <w:t>. — Что вы можете предложить?</w:t>
      </w:r>
    </w:p>
    <w:p w14:paraId="35E69DC5" w14:textId="32941E6C" w:rsidR="00C57304" w:rsidRPr="00D26162" w:rsidRDefault="00C57304" w:rsidP="0094125C">
      <w:pPr>
        <w:rPr>
          <w:lang w:val="ru-RU"/>
        </w:rPr>
      </w:pPr>
      <w:r w:rsidRPr="00D26162">
        <w:rPr>
          <w:lang w:val="ru-RU"/>
        </w:rPr>
        <w:t>«</w:t>
      </w:r>
      <w:r w:rsidRPr="00D26162">
        <w:rPr>
          <w:i/>
          <w:lang w:val="ru-RU"/>
        </w:rPr>
        <w:t>Перезаряжаемся, повелитель!</w:t>
      </w:r>
      <w:r w:rsidRPr="00D26162">
        <w:rPr>
          <w:lang w:val="ru-RU"/>
        </w:rPr>
        <w:t>» — дон</w:t>
      </w:r>
      <w:r w:rsidR="00BF2D7C" w:rsidRPr="00D26162">
        <w:rPr>
          <w:lang w:val="ru-RU"/>
        </w:rPr>
        <w:t>е</w:t>
      </w:r>
      <w:r w:rsidRPr="00D26162">
        <w:rPr>
          <w:lang w:val="ru-RU"/>
        </w:rPr>
        <w:t xml:space="preserve">сся отчаянный ответ с нижних палуб. На заднем плане </w:t>
      </w:r>
      <w:proofErr w:type="spellStart"/>
      <w:r w:rsidR="00BF2D7C" w:rsidRPr="00D26162">
        <w:rPr>
          <w:lang w:val="ru-RU"/>
        </w:rPr>
        <w:t>Ёрундур</w:t>
      </w:r>
      <w:proofErr w:type="spellEnd"/>
      <w:r w:rsidRPr="00D26162">
        <w:rPr>
          <w:lang w:val="ru-RU"/>
        </w:rPr>
        <w:t xml:space="preserve"> услышал гулкие хлопки закрывающихся затворов. «</w:t>
      </w:r>
      <w:r w:rsidRPr="00D26162">
        <w:rPr>
          <w:i/>
          <w:lang w:val="ru-RU"/>
        </w:rPr>
        <w:t>Цель — произвести залп в течение двадцати секунд!</w:t>
      </w:r>
      <w:r w:rsidRPr="00D26162">
        <w:rPr>
          <w:lang w:val="ru-RU"/>
        </w:rPr>
        <w:t>» Ожидание могло оказаться слишком долгим.</w:t>
      </w:r>
    </w:p>
    <w:p w14:paraId="6B3F6482" w14:textId="0B5E81CE" w:rsidR="00C57304" w:rsidRPr="00D26162" w:rsidRDefault="00C57304" w:rsidP="0094125C">
      <w:pPr>
        <w:rPr>
          <w:lang w:val="ru-RU"/>
        </w:rPr>
      </w:pPr>
      <w:r w:rsidRPr="00D26162">
        <w:rPr>
          <w:lang w:val="ru-RU"/>
        </w:rPr>
        <w:t>— Сделайте вс</w:t>
      </w:r>
      <w:r w:rsidR="00BF2D7C" w:rsidRPr="00D26162">
        <w:rPr>
          <w:lang w:val="ru-RU"/>
        </w:rPr>
        <w:t>е</w:t>
      </w:r>
      <w:r w:rsidRPr="00D26162">
        <w:rPr>
          <w:lang w:val="ru-RU"/>
        </w:rPr>
        <w:t xml:space="preserve"> за десять. Целевые векторы отправлены.</w:t>
      </w:r>
    </w:p>
    <w:p w14:paraId="79FFB62D" w14:textId="359A46A1" w:rsidR="00C57304" w:rsidRPr="00D26162" w:rsidRDefault="00BF2D7C" w:rsidP="0094125C">
      <w:pPr>
        <w:rPr>
          <w:lang w:val="ru-RU"/>
        </w:rPr>
      </w:pPr>
      <w:proofErr w:type="spellStart"/>
      <w:r w:rsidRPr="00D26162">
        <w:rPr>
          <w:lang w:val="ru-RU"/>
        </w:rPr>
        <w:t>Ёрундур</w:t>
      </w:r>
      <w:proofErr w:type="spellEnd"/>
      <w:r w:rsidR="00C57304" w:rsidRPr="00D26162">
        <w:rPr>
          <w:lang w:val="ru-RU"/>
        </w:rPr>
        <w:t xml:space="preserve"> взглянул на тактический экран дальнего действия. «М</w:t>
      </w:r>
      <w:r w:rsidRPr="00D26162">
        <w:rPr>
          <w:lang w:val="ru-RU"/>
        </w:rPr>
        <w:t>е</w:t>
      </w:r>
      <w:r w:rsidR="00C57304" w:rsidRPr="00D26162">
        <w:rPr>
          <w:lang w:val="ru-RU"/>
        </w:rPr>
        <w:t>ртвая Голова» по-прежнему ш</w:t>
      </w:r>
      <w:r w:rsidRPr="00D26162">
        <w:rPr>
          <w:lang w:val="ru-RU"/>
        </w:rPr>
        <w:t>е</w:t>
      </w:r>
      <w:r w:rsidR="00C57304" w:rsidRPr="00D26162">
        <w:rPr>
          <w:lang w:val="ru-RU"/>
        </w:rPr>
        <w:t>л на сближение, намереваясь отрезать им пути к отступлению. Теперь вражеский крейсер п</w:t>
      </w:r>
      <w:r w:rsidRPr="00D26162">
        <w:rPr>
          <w:lang w:val="ru-RU"/>
        </w:rPr>
        <w:t>е</w:t>
      </w:r>
      <w:r w:rsidR="00C57304" w:rsidRPr="00D26162">
        <w:rPr>
          <w:lang w:val="ru-RU"/>
        </w:rPr>
        <w:t xml:space="preserve">р напролом, наращивая обороты, чтобы занять ударную позицию. Впереди и вверху виднелись корпуса кораблей </w:t>
      </w:r>
      <w:proofErr w:type="spellStart"/>
      <w:r w:rsidR="00C57304" w:rsidRPr="00D26162">
        <w:rPr>
          <w:lang w:val="ru-RU"/>
        </w:rPr>
        <w:t>Экклезиархии</w:t>
      </w:r>
      <w:proofErr w:type="spellEnd"/>
      <w:r w:rsidR="00C57304" w:rsidRPr="00D26162">
        <w:rPr>
          <w:lang w:val="ru-RU"/>
        </w:rPr>
        <w:t>, над которыми возвышался огромный корпус самого линкора. На фоне дал</w:t>
      </w:r>
      <w:r w:rsidRPr="00D26162">
        <w:rPr>
          <w:lang w:val="ru-RU"/>
        </w:rPr>
        <w:t>е</w:t>
      </w:r>
      <w:r w:rsidR="00C57304" w:rsidRPr="00D26162">
        <w:rPr>
          <w:lang w:val="ru-RU"/>
        </w:rPr>
        <w:t>кой пустоты они казались т</w:t>
      </w:r>
      <w:r w:rsidRPr="00D26162">
        <w:rPr>
          <w:lang w:val="ru-RU"/>
        </w:rPr>
        <w:t>е</w:t>
      </w:r>
      <w:r w:rsidR="00C57304" w:rsidRPr="00D26162">
        <w:rPr>
          <w:lang w:val="ru-RU"/>
        </w:rPr>
        <w:t xml:space="preserve">мными силуэтами, подсвеченными бушующей вокруг огненной бурей. </w:t>
      </w:r>
    </w:p>
    <w:p w14:paraId="61FCCC5D" w14:textId="3CCBB7B8" w:rsidR="00C57304" w:rsidRPr="00D26162" w:rsidRDefault="00C57304" w:rsidP="0094125C">
      <w:pPr>
        <w:rPr>
          <w:lang w:val="ru-RU"/>
        </w:rPr>
      </w:pPr>
      <w:r w:rsidRPr="00D26162">
        <w:rPr>
          <w:lang w:val="ru-RU"/>
        </w:rPr>
        <w:t>«</w:t>
      </w:r>
      <w:r w:rsidRPr="00D26162">
        <w:rPr>
          <w:i/>
          <w:lang w:val="ru-RU"/>
        </w:rPr>
        <w:t>Старый П</w:t>
      </w:r>
      <w:r w:rsidR="00BF2D7C" w:rsidRPr="00D26162">
        <w:rPr>
          <w:i/>
          <w:lang w:val="ru-RU"/>
        </w:rPr>
        <w:t>е</w:t>
      </w:r>
      <w:r w:rsidRPr="00D26162">
        <w:rPr>
          <w:i/>
          <w:lang w:val="ru-RU"/>
        </w:rPr>
        <w:t>с!</w:t>
      </w:r>
      <w:r w:rsidRPr="00D26162">
        <w:rPr>
          <w:lang w:val="ru-RU"/>
        </w:rPr>
        <w:t xml:space="preserve">» — в коммуникаторе раздался трескучий голос </w:t>
      </w:r>
      <w:proofErr w:type="spellStart"/>
      <w:r w:rsidRPr="00D26162">
        <w:rPr>
          <w:lang w:val="ru-RU"/>
        </w:rPr>
        <w:t>Хафлои</w:t>
      </w:r>
      <w:proofErr w:type="spellEnd"/>
      <w:r w:rsidRPr="00D26162">
        <w:rPr>
          <w:lang w:val="ru-RU"/>
        </w:rPr>
        <w:t>. Кровавого Когтя было едва слышно, слова казались шипением статики на фоне грохота помех.</w:t>
      </w:r>
    </w:p>
    <w:p w14:paraId="3A38FAE8" w14:textId="279ED0C8" w:rsidR="00C57304" w:rsidRPr="00D26162" w:rsidRDefault="00C57304" w:rsidP="0094125C">
      <w:pPr>
        <w:rPr>
          <w:lang w:val="ru-RU"/>
        </w:rPr>
      </w:pPr>
      <w:r w:rsidRPr="00D26162">
        <w:rPr>
          <w:lang w:val="ru-RU"/>
        </w:rPr>
        <w:t>— Ты, ч</w:t>
      </w:r>
      <w:r w:rsidR="00BF2D7C" w:rsidRPr="00D26162">
        <w:rPr>
          <w:lang w:val="ru-RU"/>
        </w:rPr>
        <w:t>е</w:t>
      </w:r>
      <w:r w:rsidRPr="00D26162">
        <w:rPr>
          <w:lang w:val="ru-RU"/>
        </w:rPr>
        <w:t xml:space="preserve">ртов дурень! — прогремел </w:t>
      </w:r>
      <w:proofErr w:type="spellStart"/>
      <w:r w:rsidR="00BF2D7C" w:rsidRPr="00D26162">
        <w:rPr>
          <w:lang w:val="ru-RU"/>
        </w:rPr>
        <w:t>Ёрундур</w:t>
      </w:r>
      <w:proofErr w:type="spellEnd"/>
      <w:r w:rsidRPr="00D26162">
        <w:rPr>
          <w:lang w:val="ru-RU"/>
        </w:rPr>
        <w:t>. — Где, ч</w:t>
      </w:r>
      <w:r w:rsidR="00BF2D7C" w:rsidRPr="00D26162">
        <w:rPr>
          <w:lang w:val="ru-RU"/>
        </w:rPr>
        <w:t>е</w:t>
      </w:r>
      <w:r w:rsidRPr="00D26162">
        <w:rPr>
          <w:lang w:val="ru-RU"/>
        </w:rPr>
        <w:t>рт возьми, тебя носит? Возвращайся на борт, пока я…</w:t>
      </w:r>
    </w:p>
    <w:p w14:paraId="36FE5812" w14:textId="1DC4220D" w:rsidR="00C57304" w:rsidRPr="00D26162" w:rsidRDefault="00C57304" w:rsidP="0094125C">
      <w:pPr>
        <w:rPr>
          <w:lang w:val="ru-RU"/>
        </w:rPr>
      </w:pPr>
      <w:r w:rsidRPr="00D26162">
        <w:rPr>
          <w:lang w:val="ru-RU"/>
        </w:rPr>
        <w:t>«</w:t>
      </w:r>
      <w:r w:rsidRPr="00D26162">
        <w:rPr>
          <w:i/>
          <w:lang w:val="ru-RU"/>
        </w:rPr>
        <w:t>Поздно</w:t>
      </w:r>
      <w:r w:rsidRPr="00D26162">
        <w:rPr>
          <w:lang w:val="ru-RU"/>
        </w:rPr>
        <w:t xml:space="preserve">, — последовал ответ. — </w:t>
      </w:r>
      <w:r w:rsidRPr="00D26162">
        <w:rPr>
          <w:i/>
          <w:lang w:val="ru-RU"/>
        </w:rPr>
        <w:t>Удалось… нижние палубы, где-то… расч</w:t>
      </w:r>
      <w:r w:rsidR="00BF2D7C" w:rsidRPr="00D26162">
        <w:rPr>
          <w:i/>
          <w:lang w:val="ru-RU"/>
        </w:rPr>
        <w:t>е</w:t>
      </w:r>
      <w:r w:rsidRPr="00D26162">
        <w:rPr>
          <w:i/>
          <w:lang w:val="ru-RU"/>
        </w:rPr>
        <w:t>тов не было, но я пролетел вслепую... щиты опущены, проник внутрь, сейчас… цель — добраться до мостика</w:t>
      </w:r>
      <w:r w:rsidRPr="00D26162">
        <w:rPr>
          <w:lang w:val="ru-RU"/>
        </w:rPr>
        <w:t>».</w:t>
      </w:r>
    </w:p>
    <w:p w14:paraId="56857072" w14:textId="14F8DBCB" w:rsidR="00C57304" w:rsidRPr="00D26162" w:rsidRDefault="00C57304" w:rsidP="0094125C">
      <w:pPr>
        <w:rPr>
          <w:lang w:val="ru-RU"/>
        </w:rPr>
      </w:pPr>
      <w:r w:rsidRPr="00D26162">
        <w:rPr>
          <w:lang w:val="ru-RU"/>
        </w:rPr>
        <w:t xml:space="preserve">Пока </w:t>
      </w:r>
      <w:proofErr w:type="spellStart"/>
      <w:r w:rsidR="00BF2D7C" w:rsidRPr="00D26162">
        <w:rPr>
          <w:lang w:val="ru-RU"/>
        </w:rPr>
        <w:t>Ёрундур</w:t>
      </w:r>
      <w:proofErr w:type="spellEnd"/>
      <w:r w:rsidRPr="00D26162">
        <w:rPr>
          <w:lang w:val="ru-RU"/>
        </w:rPr>
        <w:t xml:space="preserve"> собрался с ответом, артиллеристам удалось произвести залп, и пара снарядов полетела с корм</w:t>
      </w:r>
      <w:r w:rsidR="003465F8">
        <w:rPr>
          <w:lang w:val="ru-RU"/>
        </w:rPr>
        <w:t>ы</w:t>
      </w:r>
      <w:r w:rsidRPr="00D26162">
        <w:rPr>
          <w:lang w:val="ru-RU"/>
        </w:rPr>
        <w:t>, метя в нос разворачивающейся «М</w:t>
      </w:r>
      <w:r w:rsidR="00BF2D7C" w:rsidRPr="00D26162">
        <w:rPr>
          <w:lang w:val="ru-RU"/>
        </w:rPr>
        <w:t>е</w:t>
      </w:r>
      <w:r w:rsidRPr="00D26162">
        <w:rPr>
          <w:lang w:val="ru-RU"/>
        </w:rPr>
        <w:t>ртвой Голов</w:t>
      </w:r>
      <w:r w:rsidR="003465F8">
        <w:rPr>
          <w:lang w:val="ru-RU"/>
        </w:rPr>
        <w:t>е</w:t>
      </w:r>
      <w:r w:rsidRPr="00D26162">
        <w:rPr>
          <w:lang w:val="ru-RU"/>
        </w:rPr>
        <w:t>». Цель ставилась не повредить вражеский крейсер — на данный момент у них не было на это сил, а показать наблюдателям на «</w:t>
      </w:r>
      <w:r w:rsidRPr="00D26162">
        <w:rPr>
          <w:i/>
          <w:lang w:val="ru-RU"/>
        </w:rPr>
        <w:t>Непорочном предназначении</w:t>
      </w:r>
      <w:r w:rsidRPr="00D26162">
        <w:rPr>
          <w:lang w:val="ru-RU"/>
        </w:rPr>
        <w:t xml:space="preserve">», кому они хранят верность. </w:t>
      </w:r>
    </w:p>
    <w:p w14:paraId="5837B14F" w14:textId="77777777" w:rsidR="00C57304" w:rsidRPr="00D26162" w:rsidRDefault="00C57304" w:rsidP="0094125C">
      <w:pPr>
        <w:rPr>
          <w:lang w:val="ru-RU"/>
        </w:rPr>
      </w:pPr>
      <w:r w:rsidRPr="00D26162">
        <w:rPr>
          <w:lang w:val="ru-RU"/>
        </w:rPr>
        <w:lastRenderedPageBreak/>
        <w:t xml:space="preserve">Снаряды ударили по преследующему галеон неприятелю, на мгновение искривив его пустотные щиты и немного сбив того с курса. </w:t>
      </w:r>
    </w:p>
    <w:p w14:paraId="6B9A131E" w14:textId="5464FEC0" w:rsidR="00C57304" w:rsidRPr="00D26162" w:rsidRDefault="00C57304" w:rsidP="0094125C">
      <w:pPr>
        <w:rPr>
          <w:lang w:val="ru-RU"/>
        </w:rPr>
      </w:pPr>
      <w:r w:rsidRPr="00D26162">
        <w:rPr>
          <w:lang w:val="ru-RU"/>
        </w:rPr>
        <w:t xml:space="preserve">— Ты на корабле </w:t>
      </w:r>
      <w:proofErr w:type="spellStart"/>
      <w:r w:rsidRPr="00D26162">
        <w:rPr>
          <w:lang w:val="ru-RU"/>
        </w:rPr>
        <w:t>Экклезиархии</w:t>
      </w:r>
      <w:proofErr w:type="spellEnd"/>
      <w:r w:rsidRPr="00D26162">
        <w:rPr>
          <w:lang w:val="ru-RU"/>
        </w:rPr>
        <w:t xml:space="preserve">? — требовательно спросил </w:t>
      </w:r>
      <w:proofErr w:type="spellStart"/>
      <w:r w:rsidR="00BF2D7C" w:rsidRPr="00D26162">
        <w:rPr>
          <w:lang w:val="ru-RU"/>
        </w:rPr>
        <w:t>Ёрундур</w:t>
      </w:r>
      <w:proofErr w:type="spellEnd"/>
      <w:r w:rsidRPr="00D26162">
        <w:rPr>
          <w:lang w:val="ru-RU"/>
        </w:rPr>
        <w:t>, просматривая отч</w:t>
      </w:r>
      <w:r w:rsidR="00BF2D7C" w:rsidRPr="00D26162">
        <w:rPr>
          <w:lang w:val="ru-RU"/>
        </w:rPr>
        <w:t>е</w:t>
      </w:r>
      <w:r w:rsidRPr="00D26162">
        <w:rPr>
          <w:lang w:val="ru-RU"/>
        </w:rPr>
        <w:t>ты о повреждениях и снова меняя траекторию пол</w:t>
      </w:r>
      <w:r w:rsidR="00BF2D7C" w:rsidRPr="00D26162">
        <w:rPr>
          <w:lang w:val="ru-RU"/>
        </w:rPr>
        <w:t>е</w:t>
      </w:r>
      <w:r w:rsidRPr="00D26162">
        <w:rPr>
          <w:lang w:val="ru-RU"/>
        </w:rPr>
        <w:t>та «</w:t>
      </w:r>
      <w:r w:rsidRPr="00D26162">
        <w:rPr>
          <w:i/>
          <w:lang w:val="ru-RU"/>
        </w:rPr>
        <w:t>Аметистового сюзерена</w:t>
      </w:r>
      <w:r w:rsidRPr="00D26162">
        <w:rPr>
          <w:lang w:val="ru-RU"/>
        </w:rPr>
        <w:t>». Теперь вс</w:t>
      </w:r>
      <w:r w:rsidR="00BF2D7C" w:rsidRPr="00D26162">
        <w:rPr>
          <w:lang w:val="ru-RU"/>
        </w:rPr>
        <w:t>е</w:t>
      </w:r>
      <w:r w:rsidRPr="00D26162">
        <w:rPr>
          <w:lang w:val="ru-RU"/>
        </w:rPr>
        <w:t xml:space="preserve"> зависело от скорости.</w:t>
      </w:r>
    </w:p>
    <w:p w14:paraId="10DC4390" w14:textId="77777777" w:rsidR="00C57304" w:rsidRPr="00D26162" w:rsidRDefault="00C57304" w:rsidP="0094125C">
      <w:pPr>
        <w:rPr>
          <w:lang w:val="ru-RU"/>
        </w:rPr>
      </w:pPr>
      <w:r w:rsidRPr="00D26162">
        <w:rPr>
          <w:lang w:val="ru-RU"/>
        </w:rPr>
        <w:t>«...</w:t>
      </w:r>
      <w:r w:rsidRPr="00D26162">
        <w:rPr>
          <w:i/>
          <w:lang w:val="ru-RU"/>
        </w:rPr>
        <w:t>думаю, это нижние палубы. Запахи… да, это плохо. Двигаюсь... на уровень главного мостика».</w:t>
      </w:r>
    </w:p>
    <w:p w14:paraId="6D18A0E2" w14:textId="443B6959" w:rsidR="00C57304" w:rsidRPr="00D26162" w:rsidRDefault="00C57304" w:rsidP="0094125C">
      <w:pPr>
        <w:rPr>
          <w:lang w:val="ru-RU"/>
        </w:rPr>
      </w:pPr>
      <w:r w:rsidRPr="00D26162">
        <w:rPr>
          <w:lang w:val="ru-RU"/>
        </w:rPr>
        <w:t xml:space="preserve">— Все двигатели на максимальную мощность! — </w:t>
      </w:r>
      <w:proofErr w:type="spellStart"/>
      <w:r w:rsidR="00BF2D7C" w:rsidRPr="00D26162">
        <w:rPr>
          <w:lang w:val="ru-RU"/>
        </w:rPr>
        <w:t>Ёрундур</w:t>
      </w:r>
      <w:proofErr w:type="spellEnd"/>
      <w:r w:rsidRPr="00D26162">
        <w:rPr>
          <w:lang w:val="ru-RU"/>
        </w:rPr>
        <w:t xml:space="preserve"> окликнул </w:t>
      </w:r>
      <w:proofErr w:type="spellStart"/>
      <w:r w:rsidRPr="00D26162">
        <w:rPr>
          <w:lang w:val="ru-RU"/>
        </w:rPr>
        <w:t>Бъяргборна</w:t>
      </w:r>
      <w:proofErr w:type="spellEnd"/>
      <w:r w:rsidRPr="00D26162">
        <w:rPr>
          <w:lang w:val="ru-RU"/>
        </w:rPr>
        <w:t xml:space="preserve">. — Бей по нему всем, что у нас есть, и не обращай внимания </w:t>
      </w:r>
      <w:r w:rsidR="003465F8">
        <w:rPr>
          <w:lang w:val="ru-RU"/>
        </w:rPr>
        <w:t xml:space="preserve">на </w:t>
      </w:r>
      <w:r w:rsidRPr="00D26162">
        <w:rPr>
          <w:lang w:val="ru-RU"/>
        </w:rPr>
        <w:t>эффективность.</w:t>
      </w:r>
    </w:p>
    <w:p w14:paraId="64E0F96E" w14:textId="3DAA6F5E" w:rsidR="00C57304" w:rsidRPr="00D26162" w:rsidRDefault="00C57304" w:rsidP="0094125C">
      <w:pPr>
        <w:rPr>
          <w:lang w:val="ru-RU"/>
        </w:rPr>
      </w:pPr>
      <w:r w:rsidRPr="00D26162">
        <w:rPr>
          <w:lang w:val="ru-RU"/>
        </w:rPr>
        <w:t>«</w:t>
      </w:r>
      <w:r w:rsidRPr="00D26162">
        <w:rPr>
          <w:i/>
          <w:lang w:val="ru-RU"/>
        </w:rPr>
        <w:t>Аметистовый сюзерен</w:t>
      </w:r>
      <w:r w:rsidRPr="00D26162">
        <w:rPr>
          <w:lang w:val="ru-RU"/>
        </w:rPr>
        <w:t xml:space="preserve">» отреагировал мгновенно, подскочив, словно от удара. Галеон устремился к эскадрилье </w:t>
      </w:r>
      <w:proofErr w:type="spellStart"/>
      <w:r w:rsidRPr="00D26162">
        <w:rPr>
          <w:lang w:val="ru-RU"/>
        </w:rPr>
        <w:t>Экклезиархии</w:t>
      </w:r>
      <w:proofErr w:type="spellEnd"/>
      <w:r w:rsidRPr="00D26162">
        <w:rPr>
          <w:lang w:val="ru-RU"/>
        </w:rPr>
        <w:t>, не обращая внимания на полученные удары; на ман</w:t>
      </w:r>
      <w:r w:rsidR="00BF2D7C" w:rsidRPr="00D26162">
        <w:rPr>
          <w:lang w:val="ru-RU"/>
        </w:rPr>
        <w:t>е</w:t>
      </w:r>
      <w:r w:rsidRPr="00D26162">
        <w:rPr>
          <w:lang w:val="ru-RU"/>
        </w:rPr>
        <w:t>вры уклонения больше не было времени, они просто неслись к цели, будто все гончие ада гнались за ними по пятам. За время броска все тактические сигналы тревоги стали красными.</w:t>
      </w:r>
    </w:p>
    <w:p w14:paraId="25CDF091" w14:textId="77777777" w:rsidR="00C57304" w:rsidRPr="00D26162" w:rsidRDefault="00C57304" w:rsidP="0094125C">
      <w:pPr>
        <w:rPr>
          <w:lang w:val="ru-RU"/>
        </w:rPr>
      </w:pPr>
      <w:r w:rsidRPr="00D26162">
        <w:rPr>
          <w:lang w:val="ru-RU"/>
        </w:rPr>
        <w:t xml:space="preserve">— Сообщения о чрезвычайном наращивании мощности! — крикнул </w:t>
      </w:r>
      <w:proofErr w:type="spellStart"/>
      <w:r w:rsidRPr="00D26162">
        <w:rPr>
          <w:lang w:val="ru-RU"/>
        </w:rPr>
        <w:t>Бъяргборн</w:t>
      </w:r>
      <w:proofErr w:type="spellEnd"/>
      <w:r w:rsidRPr="00D26162">
        <w:rPr>
          <w:lang w:val="ru-RU"/>
        </w:rPr>
        <w:t>. — У них есть шанс!</w:t>
      </w:r>
    </w:p>
    <w:p w14:paraId="6892AAF6" w14:textId="5EE537CF" w:rsidR="00C57304" w:rsidRPr="00D26162" w:rsidRDefault="00C57304" w:rsidP="0094125C">
      <w:pPr>
        <w:rPr>
          <w:lang w:val="ru-RU"/>
        </w:rPr>
      </w:pPr>
      <w:r w:rsidRPr="00D26162">
        <w:rPr>
          <w:lang w:val="ru-RU"/>
        </w:rPr>
        <w:t xml:space="preserve">— Обгоните его! — прорычал </w:t>
      </w:r>
      <w:proofErr w:type="spellStart"/>
      <w:r w:rsidR="00BF2D7C" w:rsidRPr="00D26162">
        <w:rPr>
          <w:lang w:val="ru-RU"/>
        </w:rPr>
        <w:t>Ёрундур</w:t>
      </w:r>
      <w:proofErr w:type="spellEnd"/>
      <w:r w:rsidRPr="00D26162">
        <w:rPr>
          <w:lang w:val="ru-RU"/>
        </w:rPr>
        <w:t xml:space="preserve">, вцепившись в подлокотники трона. Казалось, до кораблей </w:t>
      </w:r>
      <w:proofErr w:type="spellStart"/>
      <w:r w:rsidRPr="00D26162">
        <w:rPr>
          <w:lang w:val="ru-RU"/>
        </w:rPr>
        <w:t>Экклезиархии</w:t>
      </w:r>
      <w:proofErr w:type="spellEnd"/>
      <w:r w:rsidRPr="00D26162">
        <w:rPr>
          <w:lang w:val="ru-RU"/>
        </w:rPr>
        <w:t xml:space="preserve"> можно доплюнуть; через секунду «</w:t>
      </w:r>
      <w:r w:rsidRPr="00D26162">
        <w:rPr>
          <w:i/>
          <w:lang w:val="ru-RU"/>
        </w:rPr>
        <w:t>Аметистовый сюзерен</w:t>
      </w:r>
      <w:r w:rsidRPr="00D26162">
        <w:rPr>
          <w:lang w:val="ru-RU"/>
        </w:rPr>
        <w:t xml:space="preserve">» окажется за их строем, прикрытый длинными рядами активных орудий. — Кровь Русса, </w:t>
      </w:r>
      <w:r w:rsidRPr="00D26162">
        <w:rPr>
          <w:i/>
          <w:iCs/>
          <w:lang w:val="ru-RU"/>
        </w:rPr>
        <w:t>впер</w:t>
      </w:r>
      <w:r w:rsidR="00BF2D7C" w:rsidRPr="00D26162">
        <w:rPr>
          <w:i/>
          <w:iCs/>
          <w:lang w:val="ru-RU"/>
        </w:rPr>
        <w:t>е</w:t>
      </w:r>
      <w:r w:rsidRPr="00D26162">
        <w:rPr>
          <w:i/>
          <w:iCs/>
          <w:lang w:val="ru-RU"/>
        </w:rPr>
        <w:t>д</w:t>
      </w:r>
      <w:r w:rsidRPr="00D26162">
        <w:rPr>
          <w:lang w:val="ru-RU"/>
        </w:rPr>
        <w:t>!</w:t>
      </w:r>
    </w:p>
    <w:p w14:paraId="5DB599B9" w14:textId="4271DA62" w:rsidR="00C57304" w:rsidRPr="00D26162" w:rsidRDefault="00C57304" w:rsidP="0094125C">
      <w:pPr>
        <w:rPr>
          <w:lang w:val="ru-RU"/>
        </w:rPr>
      </w:pPr>
      <w:r w:rsidRPr="00D26162">
        <w:rPr>
          <w:lang w:val="ru-RU"/>
        </w:rPr>
        <w:t xml:space="preserve">Затем пустота побелела. И в космос обрушился шквал огня — колоссальная, вращающаяся и обжигающая глаза неоновая стена, затопившая каждый экран и перегрузившая те немногие авгуры, что со скрипом вернулись в строй. На мгновение даже </w:t>
      </w:r>
      <w:proofErr w:type="spellStart"/>
      <w:r w:rsidR="00BF2D7C" w:rsidRPr="00D26162">
        <w:rPr>
          <w:lang w:val="ru-RU"/>
        </w:rPr>
        <w:t>Ёрундур</w:t>
      </w:r>
      <w:proofErr w:type="spellEnd"/>
      <w:r w:rsidRPr="00D26162">
        <w:rPr>
          <w:lang w:val="ru-RU"/>
        </w:rPr>
        <w:t xml:space="preserve"> вздрогнул, зажмурился и стиснул кулаки. Удар будет ужасающим: даже если им повез</w:t>
      </w:r>
      <w:r w:rsidR="00BF2D7C" w:rsidRPr="00D26162">
        <w:rPr>
          <w:lang w:val="ru-RU"/>
        </w:rPr>
        <w:t>е</w:t>
      </w:r>
      <w:r w:rsidRPr="00D26162">
        <w:rPr>
          <w:lang w:val="ru-RU"/>
        </w:rPr>
        <w:t>т, с галеона сорв</w:t>
      </w:r>
      <w:r w:rsidR="00BF2D7C" w:rsidRPr="00D26162">
        <w:rPr>
          <w:lang w:val="ru-RU"/>
        </w:rPr>
        <w:t>е</w:t>
      </w:r>
      <w:r w:rsidRPr="00D26162">
        <w:rPr>
          <w:lang w:val="ru-RU"/>
        </w:rPr>
        <w:t xml:space="preserve">т последние пустотные щиты, а корпус вдавит внутрь. </w:t>
      </w:r>
    </w:p>
    <w:p w14:paraId="1AD73FCD" w14:textId="3C63ABDE" w:rsidR="00C57304" w:rsidRPr="00D26162" w:rsidRDefault="00C57304" w:rsidP="0094125C">
      <w:pPr>
        <w:rPr>
          <w:lang w:val="ru-RU"/>
        </w:rPr>
      </w:pPr>
      <w:r w:rsidRPr="00D26162">
        <w:rPr>
          <w:lang w:val="ru-RU"/>
        </w:rPr>
        <w:t>Но огненная волна их так и не настигла. Залп был достаточно сильным, но он исходил не от «М</w:t>
      </w:r>
      <w:r w:rsidR="00BF2D7C" w:rsidRPr="00D26162">
        <w:rPr>
          <w:lang w:val="ru-RU"/>
        </w:rPr>
        <w:t>е</w:t>
      </w:r>
      <w:r w:rsidRPr="00D26162">
        <w:rPr>
          <w:lang w:val="ru-RU"/>
        </w:rPr>
        <w:t xml:space="preserve">ртвой Головы» — обстрел вели четыре эскорта </w:t>
      </w:r>
      <w:proofErr w:type="spellStart"/>
      <w:r w:rsidRPr="00D26162">
        <w:rPr>
          <w:lang w:val="ru-RU"/>
        </w:rPr>
        <w:t>Экклезиархии</w:t>
      </w:r>
      <w:proofErr w:type="spellEnd"/>
      <w:r w:rsidRPr="00D26162">
        <w:rPr>
          <w:lang w:val="ru-RU"/>
        </w:rPr>
        <w:t>, стрелявшие одновременно. «</w:t>
      </w:r>
      <w:r w:rsidRPr="00D26162">
        <w:rPr>
          <w:i/>
          <w:lang w:val="ru-RU"/>
        </w:rPr>
        <w:t>Аметистовый сюзерен</w:t>
      </w:r>
      <w:r w:rsidRPr="00D26162">
        <w:rPr>
          <w:lang w:val="ru-RU"/>
        </w:rPr>
        <w:t xml:space="preserve">» прорвался под их строем, метнувшись сквозь их изменчивые тени, словно брошенный </w:t>
      </w:r>
      <w:proofErr w:type="spellStart"/>
      <w:r w:rsidRPr="00D26162">
        <w:rPr>
          <w:lang w:val="ru-RU"/>
        </w:rPr>
        <w:t>болас</w:t>
      </w:r>
      <w:proofErr w:type="spellEnd"/>
      <w:r w:rsidRPr="00D26162">
        <w:rPr>
          <w:lang w:val="ru-RU"/>
        </w:rPr>
        <w:t>.</w:t>
      </w:r>
    </w:p>
    <w:p w14:paraId="4EB75D09" w14:textId="675AEBC9" w:rsidR="00C57304" w:rsidRPr="00D26162" w:rsidRDefault="00C57304" w:rsidP="0094125C">
      <w:pPr>
        <w:rPr>
          <w:lang w:val="ru-RU"/>
        </w:rPr>
      </w:pPr>
      <w:r w:rsidRPr="00D26162">
        <w:rPr>
          <w:lang w:val="ru-RU"/>
        </w:rPr>
        <w:t>«</w:t>
      </w:r>
      <w:r w:rsidRPr="00D26162">
        <w:rPr>
          <w:i/>
          <w:lang w:val="ru-RU"/>
        </w:rPr>
        <w:t>Л</w:t>
      </w:r>
      <w:r w:rsidR="00BF2D7C" w:rsidRPr="00D26162">
        <w:rPr>
          <w:i/>
          <w:lang w:val="ru-RU"/>
        </w:rPr>
        <w:t>е</w:t>
      </w:r>
      <w:r w:rsidRPr="00D26162">
        <w:rPr>
          <w:i/>
          <w:lang w:val="ru-RU"/>
        </w:rPr>
        <w:t>д и железо</w:t>
      </w:r>
      <w:r w:rsidRPr="00D26162">
        <w:rPr>
          <w:lang w:val="ru-RU"/>
        </w:rPr>
        <w:t xml:space="preserve">», — неохотно подумал </w:t>
      </w:r>
      <w:proofErr w:type="spellStart"/>
      <w:r w:rsidR="00BF2D7C" w:rsidRPr="00D26162">
        <w:rPr>
          <w:lang w:val="ru-RU"/>
        </w:rPr>
        <w:t>Ёрундур</w:t>
      </w:r>
      <w:proofErr w:type="spellEnd"/>
      <w:r w:rsidRPr="00D26162">
        <w:rPr>
          <w:lang w:val="ru-RU"/>
        </w:rPr>
        <w:t>. Это был потрясающий залп, исключительно слаженный.</w:t>
      </w:r>
    </w:p>
    <w:p w14:paraId="6B78F9A2" w14:textId="0E951108" w:rsidR="00C57304" w:rsidRPr="00D26162" w:rsidRDefault="00C57304" w:rsidP="0094125C">
      <w:pPr>
        <w:rPr>
          <w:lang w:val="ru-RU"/>
        </w:rPr>
      </w:pPr>
      <w:r w:rsidRPr="00D26162">
        <w:rPr>
          <w:lang w:val="ru-RU"/>
        </w:rPr>
        <w:t xml:space="preserve">— Теперь </w:t>
      </w:r>
      <w:r w:rsidR="003465F8">
        <w:rPr>
          <w:lang w:val="ru-RU"/>
        </w:rPr>
        <w:t>сбавьте скорость</w:t>
      </w:r>
      <w:r w:rsidRPr="00D26162">
        <w:rPr>
          <w:lang w:val="ru-RU"/>
        </w:rPr>
        <w:t xml:space="preserve"> и поднимайте нас, — приказал Старый П</w:t>
      </w:r>
      <w:r w:rsidR="00BF2D7C" w:rsidRPr="00D26162">
        <w:rPr>
          <w:lang w:val="ru-RU"/>
        </w:rPr>
        <w:t>е</w:t>
      </w:r>
      <w:r w:rsidRPr="00D26162">
        <w:rPr>
          <w:lang w:val="ru-RU"/>
        </w:rPr>
        <w:t>с, переключаясь на датчики заднего обзора. — Держите нас на дальней стороне линии огня.</w:t>
      </w:r>
    </w:p>
    <w:p w14:paraId="1B0DB41D" w14:textId="50F08101" w:rsidR="00C57304" w:rsidRPr="00D26162" w:rsidRDefault="00C57304" w:rsidP="0094125C">
      <w:pPr>
        <w:rPr>
          <w:lang w:val="ru-RU"/>
        </w:rPr>
      </w:pPr>
      <w:r w:rsidRPr="00D26162">
        <w:rPr>
          <w:lang w:val="ru-RU"/>
        </w:rPr>
        <w:t>Линейный крейсер предателей оказался разгромлен, попав под перекр</w:t>
      </w:r>
      <w:r w:rsidR="00BF2D7C" w:rsidRPr="00D26162">
        <w:rPr>
          <w:lang w:val="ru-RU"/>
        </w:rPr>
        <w:t>е</w:t>
      </w:r>
      <w:r w:rsidRPr="00D26162">
        <w:rPr>
          <w:lang w:val="ru-RU"/>
        </w:rPr>
        <w:t xml:space="preserve">стный огонь мастерски нацеленных </w:t>
      </w:r>
      <w:proofErr w:type="spellStart"/>
      <w:r w:rsidRPr="00D26162">
        <w:rPr>
          <w:lang w:val="ru-RU"/>
        </w:rPr>
        <w:t>лэнс</w:t>
      </w:r>
      <w:proofErr w:type="spellEnd"/>
      <w:r w:rsidRPr="00D26162">
        <w:rPr>
          <w:lang w:val="ru-RU"/>
        </w:rPr>
        <w:t>-ударов. Его хребет был сломан, а ухмыляющееся лицо-череп раскололось на куски.</w:t>
      </w:r>
    </w:p>
    <w:p w14:paraId="77C3848A" w14:textId="77777777" w:rsidR="00C57304" w:rsidRPr="00D26162" w:rsidRDefault="00C57304" w:rsidP="0094125C">
      <w:pPr>
        <w:rPr>
          <w:lang w:val="ru-RU"/>
        </w:rPr>
      </w:pPr>
      <w:r w:rsidRPr="00D26162">
        <w:rPr>
          <w:lang w:val="ru-RU"/>
        </w:rPr>
        <w:t xml:space="preserve">По всей длине почерневшего корпуса виднелись рвущиеся в космос </w:t>
      </w:r>
      <w:proofErr w:type="spellStart"/>
      <w:r w:rsidRPr="00D26162">
        <w:rPr>
          <w:lang w:val="ru-RU"/>
        </w:rPr>
        <w:t>газы</w:t>
      </w:r>
      <w:proofErr w:type="spellEnd"/>
      <w:r w:rsidRPr="00D26162">
        <w:rPr>
          <w:lang w:val="ru-RU"/>
        </w:rPr>
        <w:t xml:space="preserve">, за которыми следовали внутренние взрывы. </w:t>
      </w:r>
    </w:p>
    <w:p w14:paraId="22C09154" w14:textId="773330CE" w:rsidR="00C57304" w:rsidRPr="00D26162" w:rsidRDefault="00C57304" w:rsidP="0094125C">
      <w:pPr>
        <w:rPr>
          <w:lang w:val="ru-RU"/>
        </w:rPr>
      </w:pPr>
      <w:r w:rsidRPr="00D26162">
        <w:rPr>
          <w:lang w:val="ru-RU"/>
        </w:rPr>
        <w:t xml:space="preserve">Корабль терял мощность прямо на глазах </w:t>
      </w:r>
      <w:proofErr w:type="spellStart"/>
      <w:r w:rsidR="00BF2D7C" w:rsidRPr="00D26162">
        <w:rPr>
          <w:lang w:val="ru-RU"/>
        </w:rPr>
        <w:t>Ёрундур</w:t>
      </w:r>
      <w:r w:rsidRPr="00D26162">
        <w:rPr>
          <w:lang w:val="ru-RU"/>
        </w:rPr>
        <w:t>а</w:t>
      </w:r>
      <w:proofErr w:type="spellEnd"/>
      <w:r w:rsidRPr="00D26162">
        <w:rPr>
          <w:lang w:val="ru-RU"/>
        </w:rPr>
        <w:t xml:space="preserve">, заваливаясь в сторону гравитационного колодца </w:t>
      </w:r>
      <w:proofErr w:type="spellStart"/>
      <w:r w:rsidRPr="00D26162">
        <w:rPr>
          <w:lang w:val="ru-RU"/>
        </w:rPr>
        <w:t>Ояды</w:t>
      </w:r>
      <w:proofErr w:type="spellEnd"/>
      <w:r w:rsidRPr="00D26162">
        <w:rPr>
          <w:lang w:val="ru-RU"/>
        </w:rPr>
        <w:t>. Его охота завершилась.</w:t>
      </w:r>
    </w:p>
    <w:p w14:paraId="50940C45" w14:textId="4109FC3C" w:rsidR="00C57304" w:rsidRPr="00D26162" w:rsidRDefault="00C57304" w:rsidP="0094125C">
      <w:pPr>
        <w:rPr>
          <w:lang w:val="ru-RU"/>
        </w:rPr>
      </w:pPr>
      <w:r w:rsidRPr="00D26162">
        <w:rPr>
          <w:lang w:val="ru-RU"/>
        </w:rPr>
        <w:t>В другой день Старый П</w:t>
      </w:r>
      <w:r w:rsidR="00BF2D7C" w:rsidRPr="00D26162">
        <w:rPr>
          <w:lang w:val="ru-RU"/>
        </w:rPr>
        <w:t>е</w:t>
      </w:r>
      <w:r w:rsidRPr="00D26162">
        <w:rPr>
          <w:lang w:val="ru-RU"/>
        </w:rPr>
        <w:t>с, возможно, сч</w:t>
      </w:r>
      <w:r w:rsidR="00BF2D7C" w:rsidRPr="00D26162">
        <w:rPr>
          <w:lang w:val="ru-RU"/>
        </w:rPr>
        <w:t>е</w:t>
      </w:r>
      <w:r w:rsidRPr="00D26162">
        <w:rPr>
          <w:lang w:val="ru-RU"/>
        </w:rPr>
        <w:t>л бы это убийство недостойным: ведь он полагался на огневую мощь сомнительного союзника вместо того, чтобы сразиться с врагом в одиночку. Но, с другой стороны, его корабль представлял из себя ржавый остов, игрушку, угнанную у пирата и превращ</w:t>
      </w:r>
      <w:r w:rsidR="00BF2D7C" w:rsidRPr="00D26162">
        <w:rPr>
          <w:lang w:val="ru-RU"/>
        </w:rPr>
        <w:t>е</w:t>
      </w:r>
      <w:r w:rsidRPr="00D26162">
        <w:rPr>
          <w:lang w:val="ru-RU"/>
        </w:rPr>
        <w:t>нную в лучшем случае в полусерь</w:t>
      </w:r>
      <w:r w:rsidR="00BF2D7C" w:rsidRPr="00D26162">
        <w:rPr>
          <w:lang w:val="ru-RU"/>
        </w:rPr>
        <w:t>е</w:t>
      </w:r>
      <w:r w:rsidRPr="00D26162">
        <w:rPr>
          <w:lang w:val="ru-RU"/>
        </w:rPr>
        <w:t xml:space="preserve">зный военный корабль; </w:t>
      </w:r>
      <w:r w:rsidRPr="00D26162">
        <w:rPr>
          <w:lang w:val="ru-RU"/>
        </w:rPr>
        <w:lastRenderedPageBreak/>
        <w:t xml:space="preserve">настоящая-то цель лежала на планете внизу, так что по этому поводу Космический Волк огорчался лишь до известного предела. </w:t>
      </w:r>
    </w:p>
    <w:p w14:paraId="5AA79B37" w14:textId="261D3C27" w:rsidR="00C57304" w:rsidRPr="00D26162" w:rsidRDefault="00C57304" w:rsidP="0094125C">
      <w:pPr>
        <w:rPr>
          <w:lang w:val="ru-RU"/>
        </w:rPr>
      </w:pPr>
      <w:r w:rsidRPr="00D26162">
        <w:rPr>
          <w:lang w:val="ru-RU"/>
        </w:rPr>
        <w:t>На личный экран трона поступило кодированное сообщение, переданное с главной матрицы при</w:t>
      </w:r>
      <w:r w:rsidR="00BF2D7C" w:rsidRPr="00D26162">
        <w:rPr>
          <w:lang w:val="ru-RU"/>
        </w:rPr>
        <w:t>е</w:t>
      </w:r>
      <w:r w:rsidRPr="00D26162">
        <w:rPr>
          <w:lang w:val="ru-RU"/>
        </w:rPr>
        <w:t>мника корабля.</w:t>
      </w:r>
    </w:p>
    <w:p w14:paraId="6AFA7940" w14:textId="18F1E971" w:rsidR="00C57304" w:rsidRPr="00D26162" w:rsidRDefault="00C57304" w:rsidP="0094125C">
      <w:pPr>
        <w:rPr>
          <w:lang w:val="ru-RU"/>
        </w:rPr>
      </w:pPr>
      <w:r w:rsidRPr="00D26162">
        <w:rPr>
          <w:lang w:val="ru-RU"/>
        </w:rPr>
        <w:t>«</w:t>
      </w:r>
      <w:r w:rsidRPr="00D26162">
        <w:rPr>
          <w:i/>
          <w:lang w:val="ru-RU"/>
        </w:rPr>
        <w:t>Неопознанное частное судно</w:t>
      </w:r>
      <w:r w:rsidRPr="00D26162">
        <w:rPr>
          <w:lang w:val="ru-RU"/>
        </w:rPr>
        <w:t xml:space="preserve">, — гласила надпись, помеченная вверху рунами </w:t>
      </w:r>
      <w:proofErr w:type="spellStart"/>
      <w:r w:rsidRPr="00D26162">
        <w:rPr>
          <w:lang w:val="ru-RU"/>
        </w:rPr>
        <w:t>Экклезиархии</w:t>
      </w:r>
      <w:proofErr w:type="spellEnd"/>
      <w:r w:rsidRPr="00D26162">
        <w:rPr>
          <w:lang w:val="ru-RU"/>
        </w:rPr>
        <w:t xml:space="preserve">. — </w:t>
      </w:r>
      <w:r w:rsidRPr="00D26162">
        <w:rPr>
          <w:i/>
          <w:lang w:val="ru-RU"/>
        </w:rPr>
        <w:t>Сохраняйте дистанцию и курс, не мешайте нашему разв</w:t>
      </w:r>
      <w:r w:rsidR="00BF2D7C" w:rsidRPr="00D26162">
        <w:rPr>
          <w:i/>
          <w:lang w:val="ru-RU"/>
        </w:rPr>
        <w:t>е</w:t>
      </w:r>
      <w:r w:rsidRPr="00D26162">
        <w:rPr>
          <w:i/>
          <w:lang w:val="ru-RU"/>
        </w:rPr>
        <w:t>ртыванию. Если подойд</w:t>
      </w:r>
      <w:r w:rsidR="00BF2D7C" w:rsidRPr="00D26162">
        <w:rPr>
          <w:i/>
          <w:lang w:val="ru-RU"/>
        </w:rPr>
        <w:t>е</w:t>
      </w:r>
      <w:r w:rsidRPr="00D26162">
        <w:rPr>
          <w:i/>
          <w:lang w:val="ru-RU"/>
        </w:rPr>
        <w:t>те на расстояние удара, следующий залп будет по вам</w:t>
      </w:r>
      <w:r w:rsidRPr="00D26162">
        <w:rPr>
          <w:lang w:val="ru-RU"/>
        </w:rPr>
        <w:t>».</w:t>
      </w:r>
    </w:p>
    <w:p w14:paraId="260A7826" w14:textId="2C26C212" w:rsidR="00C57304" w:rsidRPr="00D26162" w:rsidRDefault="00C57304" w:rsidP="0094125C">
      <w:pPr>
        <w:rPr>
          <w:lang w:val="ru-RU"/>
        </w:rPr>
      </w:pPr>
      <w:r w:rsidRPr="00D26162">
        <w:rPr>
          <w:lang w:val="ru-RU"/>
        </w:rPr>
        <w:t xml:space="preserve">«Вполне справедливо», — сказал себе </w:t>
      </w:r>
      <w:proofErr w:type="spellStart"/>
      <w:r w:rsidR="00BF2D7C" w:rsidRPr="00D26162">
        <w:rPr>
          <w:lang w:val="ru-RU"/>
        </w:rPr>
        <w:t>Ёрундур</w:t>
      </w:r>
      <w:proofErr w:type="spellEnd"/>
      <w:r w:rsidRPr="00D26162">
        <w:rPr>
          <w:lang w:val="ru-RU"/>
        </w:rPr>
        <w:t>, составляя план дальнейших действий. На данный момент вс</w:t>
      </w:r>
      <w:r w:rsidR="00BF2D7C" w:rsidRPr="00D26162">
        <w:rPr>
          <w:lang w:val="ru-RU"/>
        </w:rPr>
        <w:t>е</w:t>
      </w:r>
      <w:r w:rsidRPr="00D26162">
        <w:rPr>
          <w:lang w:val="ru-RU"/>
        </w:rPr>
        <w:t>, чего хотел Старый П</w:t>
      </w:r>
      <w:r w:rsidR="00BF2D7C" w:rsidRPr="00D26162">
        <w:rPr>
          <w:lang w:val="ru-RU"/>
        </w:rPr>
        <w:t>е</w:t>
      </w:r>
      <w:r w:rsidRPr="00D26162">
        <w:rPr>
          <w:lang w:val="ru-RU"/>
        </w:rPr>
        <w:t>с, — на мгновение укрыться в тени эскадры, воспользовавшись их численностью и мастерством, чтобы ещ</w:t>
      </w:r>
      <w:r w:rsidR="00BF2D7C" w:rsidRPr="00D26162">
        <w:rPr>
          <w:lang w:val="ru-RU"/>
        </w:rPr>
        <w:t>е</w:t>
      </w:r>
      <w:r w:rsidRPr="00D26162">
        <w:rPr>
          <w:lang w:val="ru-RU"/>
        </w:rPr>
        <w:t xml:space="preserve"> немного продлить свою жизнь. </w:t>
      </w:r>
    </w:p>
    <w:p w14:paraId="7AB012DB" w14:textId="10703DED" w:rsidR="00C57304" w:rsidRPr="00D26162" w:rsidRDefault="00C57304" w:rsidP="0094125C">
      <w:pPr>
        <w:rPr>
          <w:lang w:val="ru-RU"/>
        </w:rPr>
      </w:pPr>
      <w:r w:rsidRPr="00D26162">
        <w:rPr>
          <w:lang w:val="ru-RU"/>
        </w:rPr>
        <w:t>— Капитан, убедись, что мы сохраняем соответствующее местоположение. Если увидишь ещ</w:t>
      </w:r>
      <w:r w:rsidR="00BF2D7C" w:rsidRPr="00D26162">
        <w:rPr>
          <w:lang w:val="ru-RU"/>
        </w:rPr>
        <w:t>е</w:t>
      </w:r>
      <w:r w:rsidRPr="00D26162">
        <w:rPr>
          <w:lang w:val="ru-RU"/>
        </w:rPr>
        <w:t xml:space="preserve"> один объект наведения — немедленно докладывай мне. </w:t>
      </w:r>
    </w:p>
    <w:p w14:paraId="4FD05F95" w14:textId="43E9C325" w:rsidR="00C57304" w:rsidRPr="00D26162" w:rsidRDefault="00C57304" w:rsidP="0094125C">
      <w:pPr>
        <w:rPr>
          <w:lang w:val="ru-RU"/>
        </w:rPr>
      </w:pPr>
      <w:r w:rsidRPr="00D26162">
        <w:rPr>
          <w:lang w:val="ru-RU"/>
        </w:rPr>
        <w:t xml:space="preserve">Затем </w:t>
      </w:r>
      <w:proofErr w:type="spellStart"/>
      <w:r w:rsidR="00BF2D7C" w:rsidRPr="00D26162">
        <w:rPr>
          <w:lang w:val="ru-RU"/>
        </w:rPr>
        <w:t>Ёрундур</w:t>
      </w:r>
      <w:proofErr w:type="spellEnd"/>
      <w:r w:rsidRPr="00D26162">
        <w:rPr>
          <w:lang w:val="ru-RU"/>
        </w:rPr>
        <w:t xml:space="preserve"> обратился к </w:t>
      </w:r>
      <w:proofErr w:type="spellStart"/>
      <w:r w:rsidRPr="00D26162">
        <w:rPr>
          <w:lang w:val="ru-RU"/>
        </w:rPr>
        <w:t>Хафлои</w:t>
      </w:r>
      <w:proofErr w:type="spellEnd"/>
      <w:r w:rsidRPr="00D26162">
        <w:rPr>
          <w:lang w:val="ru-RU"/>
        </w:rPr>
        <w:t xml:space="preserve">, пытаясь нацелить локатор в море помех. </w:t>
      </w:r>
    </w:p>
    <w:p w14:paraId="07EFB312" w14:textId="28CCF70F" w:rsidR="00C57304" w:rsidRPr="00D26162" w:rsidRDefault="00C57304" w:rsidP="0094125C">
      <w:pPr>
        <w:rPr>
          <w:lang w:val="ru-RU"/>
        </w:rPr>
      </w:pPr>
      <w:r w:rsidRPr="00D26162">
        <w:rPr>
          <w:lang w:val="ru-RU"/>
        </w:rPr>
        <w:t>— Щенок! — крикнул он по связи, не совсем уверенный, что его услыша</w:t>
      </w:r>
      <w:r w:rsidR="003465F8">
        <w:rPr>
          <w:lang w:val="ru-RU"/>
        </w:rPr>
        <w:t>т</w:t>
      </w:r>
      <w:r w:rsidRPr="00D26162">
        <w:rPr>
          <w:lang w:val="ru-RU"/>
        </w:rPr>
        <w:t xml:space="preserve">. — </w:t>
      </w:r>
      <w:r w:rsidRPr="00D26162">
        <w:rPr>
          <w:i/>
          <w:lang w:val="ru-RU"/>
        </w:rPr>
        <w:t>Не</w:t>
      </w:r>
      <w:r w:rsidRPr="00D26162">
        <w:rPr>
          <w:lang w:val="ru-RU"/>
        </w:rPr>
        <w:t xml:space="preserve"> пытайся найти крысу! Слышишь? Оставайся на месте или убирайся с этого ч</w:t>
      </w:r>
      <w:r w:rsidR="00BF2D7C" w:rsidRPr="00D26162">
        <w:rPr>
          <w:lang w:val="ru-RU"/>
        </w:rPr>
        <w:t>е</w:t>
      </w:r>
      <w:r w:rsidRPr="00D26162">
        <w:rPr>
          <w:lang w:val="ru-RU"/>
        </w:rPr>
        <w:t xml:space="preserve">ртова корабля! Их глаза и пушки нужны нам в другом месте. Плевать на </w:t>
      </w:r>
      <w:proofErr w:type="spellStart"/>
      <w:r w:rsidRPr="00D26162">
        <w:rPr>
          <w:lang w:val="ru-RU"/>
        </w:rPr>
        <w:t>Клэйва</w:t>
      </w:r>
      <w:proofErr w:type="spellEnd"/>
      <w:r w:rsidRPr="00D26162">
        <w:rPr>
          <w:lang w:val="ru-RU"/>
        </w:rPr>
        <w:t>, просто не делай ничего, что может их разозлить!</w:t>
      </w:r>
    </w:p>
    <w:p w14:paraId="11B56826" w14:textId="644BF8D3" w:rsidR="00C57304" w:rsidRPr="00D26162" w:rsidRDefault="00C57304" w:rsidP="0094125C">
      <w:pPr>
        <w:rPr>
          <w:lang w:val="ru-RU"/>
        </w:rPr>
      </w:pPr>
      <w:r w:rsidRPr="00D26162">
        <w:rPr>
          <w:lang w:val="ru-RU"/>
        </w:rPr>
        <w:t xml:space="preserve">Было неясно, дошло ли что-нибудь из этого сообщения. </w:t>
      </w:r>
      <w:proofErr w:type="spellStart"/>
      <w:r w:rsidR="00BF2D7C" w:rsidRPr="00D26162">
        <w:rPr>
          <w:lang w:val="ru-RU"/>
        </w:rPr>
        <w:t>Ёрундур</w:t>
      </w:r>
      <w:proofErr w:type="spellEnd"/>
      <w:r w:rsidRPr="00D26162">
        <w:rPr>
          <w:lang w:val="ru-RU"/>
        </w:rPr>
        <w:t xml:space="preserve"> взглянул на </w:t>
      </w:r>
      <w:proofErr w:type="spellStart"/>
      <w:r w:rsidRPr="00D26162">
        <w:rPr>
          <w:lang w:val="ru-RU"/>
        </w:rPr>
        <w:t>визор</w:t>
      </w:r>
      <w:proofErr w:type="spellEnd"/>
      <w:r w:rsidRPr="00D26162">
        <w:rPr>
          <w:lang w:val="ru-RU"/>
        </w:rPr>
        <w:t xml:space="preserve"> наблюдения в реальном времени — туда, где в пустоте висела огромная тень линкора, подумал о </w:t>
      </w:r>
      <w:proofErr w:type="spellStart"/>
      <w:r w:rsidRPr="00D26162">
        <w:rPr>
          <w:lang w:val="ru-RU"/>
        </w:rPr>
        <w:t>Хафлои</w:t>
      </w:r>
      <w:proofErr w:type="spellEnd"/>
      <w:r w:rsidRPr="00D26162">
        <w:rPr>
          <w:lang w:val="ru-RU"/>
        </w:rPr>
        <w:t xml:space="preserve">, который </w:t>
      </w:r>
      <w:r w:rsidR="003465F8">
        <w:rPr>
          <w:lang w:val="ru-RU"/>
        </w:rPr>
        <w:t>шастал</w:t>
      </w:r>
      <w:r w:rsidRPr="00D26162">
        <w:rPr>
          <w:lang w:val="ru-RU"/>
        </w:rPr>
        <w:t xml:space="preserve"> по его дну, и содрогнулся. Ч</w:t>
      </w:r>
      <w:r w:rsidR="00BF2D7C" w:rsidRPr="00D26162">
        <w:rPr>
          <w:lang w:val="ru-RU"/>
        </w:rPr>
        <w:t>е</w:t>
      </w:r>
      <w:r w:rsidRPr="00D26162">
        <w:rPr>
          <w:lang w:val="ru-RU"/>
        </w:rPr>
        <w:t>ртовы Кровавые Когти — у них в башке больше костей, чем мозгов</w:t>
      </w:r>
      <w:r w:rsidR="00C55A3E">
        <w:rPr>
          <w:lang w:val="ru-RU"/>
        </w:rPr>
        <w:t>!</w:t>
      </w:r>
    </w:p>
    <w:p w14:paraId="77692C87" w14:textId="77777777" w:rsidR="00C57304" w:rsidRPr="00D26162" w:rsidRDefault="00C57304" w:rsidP="0094125C">
      <w:pPr>
        <w:rPr>
          <w:lang w:val="ru-RU"/>
        </w:rPr>
      </w:pPr>
      <w:r w:rsidRPr="00D26162">
        <w:rPr>
          <w:lang w:val="ru-RU"/>
        </w:rPr>
        <w:t xml:space="preserve">— Что там с авгурами? — спросил он </w:t>
      </w:r>
      <w:proofErr w:type="spellStart"/>
      <w:r w:rsidRPr="00D26162">
        <w:rPr>
          <w:lang w:val="ru-RU"/>
        </w:rPr>
        <w:t>Бъяргборна</w:t>
      </w:r>
      <w:proofErr w:type="spellEnd"/>
      <w:r w:rsidRPr="00D26162">
        <w:rPr>
          <w:lang w:val="ru-RU"/>
        </w:rPr>
        <w:t>.</w:t>
      </w:r>
    </w:p>
    <w:p w14:paraId="18DE3620" w14:textId="77777777" w:rsidR="00C57304" w:rsidRPr="00D26162" w:rsidRDefault="00C57304" w:rsidP="0094125C">
      <w:pPr>
        <w:rPr>
          <w:lang w:val="ru-RU"/>
        </w:rPr>
      </w:pPr>
      <w:r w:rsidRPr="00D26162">
        <w:rPr>
          <w:lang w:val="ru-RU"/>
        </w:rPr>
        <w:t>— Частично восстановлены, повелитель, — последовал ответ. — Несколько систем вышли из строя во время рывка, но я работаю над ними.</w:t>
      </w:r>
    </w:p>
    <w:p w14:paraId="1FCF1F80" w14:textId="77777777" w:rsidR="00C57304" w:rsidRPr="00D26162" w:rsidRDefault="00C57304" w:rsidP="0094125C">
      <w:pPr>
        <w:rPr>
          <w:lang w:val="ru-RU"/>
        </w:rPr>
      </w:pPr>
      <w:r w:rsidRPr="00D26162">
        <w:rPr>
          <w:lang w:val="ru-RU"/>
        </w:rPr>
        <w:t xml:space="preserve">— Можешь связаться с </w:t>
      </w:r>
      <w:proofErr w:type="spellStart"/>
      <w:r w:rsidRPr="00D26162">
        <w:rPr>
          <w:lang w:val="ru-RU"/>
        </w:rPr>
        <w:t>варанги</w:t>
      </w:r>
      <w:proofErr w:type="spellEnd"/>
      <w:r w:rsidRPr="00D26162">
        <w:rPr>
          <w:lang w:val="ru-RU"/>
        </w:rPr>
        <w:t>?</w:t>
      </w:r>
    </w:p>
    <w:p w14:paraId="67F83BFA" w14:textId="77777777" w:rsidR="00C57304" w:rsidRPr="00D26162" w:rsidRDefault="00C57304" w:rsidP="0094125C">
      <w:pPr>
        <w:rPr>
          <w:lang w:val="ru-RU"/>
        </w:rPr>
      </w:pPr>
      <w:r w:rsidRPr="00D26162">
        <w:rPr>
          <w:lang w:val="ru-RU"/>
        </w:rPr>
        <w:t>— Работаю над этим, повелитель.</w:t>
      </w:r>
    </w:p>
    <w:p w14:paraId="3921D4CA" w14:textId="698DB75C" w:rsidR="00C57304" w:rsidRPr="00D26162" w:rsidRDefault="00BF2D7C" w:rsidP="0094125C">
      <w:pPr>
        <w:rPr>
          <w:lang w:val="ru-RU"/>
        </w:rPr>
      </w:pPr>
      <w:proofErr w:type="spellStart"/>
      <w:r w:rsidRPr="00D26162">
        <w:rPr>
          <w:lang w:val="ru-RU"/>
        </w:rPr>
        <w:t>Ёрундур</w:t>
      </w:r>
      <w:proofErr w:type="spellEnd"/>
      <w:r w:rsidR="00C57304" w:rsidRPr="00D26162">
        <w:rPr>
          <w:lang w:val="ru-RU"/>
        </w:rPr>
        <w:t xml:space="preserve"> откинулся на спинку трона, наблюдая за бушующим вокруг них орбитальным боем. На данный момент он сделал то, что должен был: они находились под защитой более могущественных сил, укрытые от самого сильного шторма. </w:t>
      </w:r>
      <w:proofErr w:type="spellStart"/>
      <w:r w:rsidRPr="00D26162">
        <w:rPr>
          <w:lang w:val="ru-RU"/>
        </w:rPr>
        <w:t>Ёрундур</w:t>
      </w:r>
      <w:proofErr w:type="spellEnd"/>
      <w:r w:rsidR="00C57304" w:rsidRPr="00D26162">
        <w:rPr>
          <w:lang w:val="ru-RU"/>
        </w:rPr>
        <w:t xml:space="preserve"> не питал иллюзий по поводу того, что эта передышка даже меньше, чем временн</w:t>
      </w:r>
      <w:r w:rsidR="00C55A3E">
        <w:rPr>
          <w:lang w:val="ru-RU"/>
        </w:rPr>
        <w:t>ая</w:t>
      </w:r>
      <w:r w:rsidR="00C57304" w:rsidRPr="00D26162">
        <w:rPr>
          <w:lang w:val="ru-RU"/>
        </w:rPr>
        <w:t>: снаружи находилось ещ</w:t>
      </w:r>
      <w:r w:rsidRPr="00D26162">
        <w:rPr>
          <w:lang w:val="ru-RU"/>
        </w:rPr>
        <w:t>е</w:t>
      </w:r>
      <w:r w:rsidR="00C57304" w:rsidRPr="00D26162">
        <w:rPr>
          <w:lang w:val="ru-RU"/>
        </w:rPr>
        <w:t xml:space="preserve"> больше хищников, настолько много, что они могли бы сокрушить даже висящий над ними линкор, — но вс</w:t>
      </w:r>
      <w:r w:rsidRPr="00D26162">
        <w:rPr>
          <w:lang w:val="ru-RU"/>
        </w:rPr>
        <w:t>е</w:t>
      </w:r>
      <w:r w:rsidR="00C57304" w:rsidRPr="00D26162">
        <w:rPr>
          <w:lang w:val="ru-RU"/>
        </w:rPr>
        <w:t xml:space="preserve">, о чем просил </w:t>
      </w:r>
      <w:proofErr w:type="spellStart"/>
      <w:r w:rsidR="00C57304" w:rsidRPr="00D26162">
        <w:rPr>
          <w:lang w:val="ru-RU"/>
        </w:rPr>
        <w:t>Гуннлаугур</w:t>
      </w:r>
      <w:proofErr w:type="spellEnd"/>
      <w:r w:rsidR="00C57304" w:rsidRPr="00D26162">
        <w:rPr>
          <w:lang w:val="ru-RU"/>
        </w:rPr>
        <w:t>, это немного времени.</w:t>
      </w:r>
    </w:p>
    <w:p w14:paraId="61ED2398" w14:textId="0942A6A7" w:rsidR="00C57304" w:rsidRPr="00D26162" w:rsidRDefault="00BF2D7C" w:rsidP="0094125C">
      <w:pPr>
        <w:rPr>
          <w:lang w:val="ru-RU"/>
        </w:rPr>
      </w:pPr>
      <w:proofErr w:type="spellStart"/>
      <w:r w:rsidRPr="00D26162">
        <w:rPr>
          <w:lang w:val="ru-RU"/>
        </w:rPr>
        <w:t>Ёрундур</w:t>
      </w:r>
      <w:proofErr w:type="spellEnd"/>
      <w:r w:rsidR="00C57304" w:rsidRPr="00D26162">
        <w:rPr>
          <w:lang w:val="ru-RU"/>
        </w:rPr>
        <w:t xml:space="preserve"> не мог отвести глаз от «</w:t>
      </w:r>
      <w:r w:rsidR="00C57304" w:rsidRPr="00D26162">
        <w:rPr>
          <w:i/>
          <w:lang w:val="ru-RU"/>
        </w:rPr>
        <w:t>Непорочного предназначения</w:t>
      </w:r>
      <w:r w:rsidR="00C57304" w:rsidRPr="00D26162">
        <w:rPr>
          <w:lang w:val="ru-RU"/>
        </w:rPr>
        <w:t xml:space="preserve">». Линейный крейсер по-прежнему не сдвинулся ни на дюйм, даже когда вокруг него бушевала буря. Это </w:t>
      </w:r>
      <w:r w:rsidR="00422BC6">
        <w:rPr>
          <w:lang w:val="ru-RU"/>
        </w:rPr>
        <w:t>вселяло тревогу</w:t>
      </w:r>
      <w:r w:rsidR="00C57304" w:rsidRPr="00D26162">
        <w:rPr>
          <w:lang w:val="ru-RU"/>
        </w:rPr>
        <w:t xml:space="preserve">. И чем дольше он смотрел, тем больше </w:t>
      </w:r>
      <w:r w:rsidR="00422BC6" w:rsidRPr="00D26162">
        <w:rPr>
          <w:lang w:val="ru-RU"/>
        </w:rPr>
        <w:t xml:space="preserve">тревога </w:t>
      </w:r>
      <w:r w:rsidR="00C57304" w:rsidRPr="00D26162">
        <w:rPr>
          <w:lang w:val="ru-RU"/>
        </w:rPr>
        <w:t>росла.</w:t>
      </w:r>
    </w:p>
    <w:p w14:paraId="617B72BB" w14:textId="5BBFE20D" w:rsidR="00C57304" w:rsidRPr="00D26162" w:rsidRDefault="00C57304" w:rsidP="0094125C">
      <w:pPr>
        <w:rPr>
          <w:lang w:val="ru-RU"/>
        </w:rPr>
      </w:pPr>
      <w:r w:rsidRPr="00D26162">
        <w:rPr>
          <w:lang w:val="ru-RU"/>
        </w:rPr>
        <w:t>— Почему же он не шелохнется? — пробормотал он, барабаня пальцами по подлокотнику трона. — Что я упускаю?</w:t>
      </w:r>
    </w:p>
    <w:p w14:paraId="6B4FF206" w14:textId="7504C032" w:rsidR="00C57304" w:rsidRPr="00D26162" w:rsidRDefault="00C57304" w:rsidP="0094125C">
      <w:pPr>
        <w:rPr>
          <w:lang w:val="ru-RU"/>
        </w:rPr>
      </w:pPr>
    </w:p>
    <w:p w14:paraId="3356744B" w14:textId="77777777" w:rsidR="00C57304" w:rsidRPr="00D26162" w:rsidRDefault="00C57304" w:rsidP="005F09C4">
      <w:pPr>
        <w:pStyle w:val="2"/>
        <w:rPr>
          <w:lang w:val="ru-RU"/>
        </w:rPr>
      </w:pPr>
      <w:r w:rsidRPr="00D26162">
        <w:rPr>
          <w:lang w:val="ru-RU"/>
        </w:rPr>
        <w:t>Глава пятнадцатая</w:t>
      </w:r>
    </w:p>
    <w:p w14:paraId="16B83C10" w14:textId="77777777" w:rsidR="00C57304" w:rsidRPr="00D26162" w:rsidRDefault="00C57304" w:rsidP="00C57304">
      <w:pPr>
        <w:ind w:firstLineChars="275" w:firstLine="663"/>
        <w:rPr>
          <w:rFonts w:cs="Times New Roman"/>
          <w:b/>
          <w:szCs w:val="24"/>
          <w:lang w:val="ru-RU"/>
        </w:rPr>
      </w:pPr>
    </w:p>
    <w:p w14:paraId="34E4EAFC" w14:textId="55160151" w:rsidR="00C57304" w:rsidRPr="00D26162" w:rsidRDefault="00C57304" w:rsidP="0094125C">
      <w:pPr>
        <w:rPr>
          <w:lang w:val="ru-RU"/>
        </w:rPr>
      </w:pPr>
      <w:r w:rsidRPr="00D26162">
        <w:rPr>
          <w:lang w:val="ru-RU"/>
        </w:rPr>
        <w:lastRenderedPageBreak/>
        <w:t>Взлетев по последней лестнице в уже разрушенный дверной про</w:t>
      </w:r>
      <w:r w:rsidR="00BF2D7C" w:rsidRPr="00D26162">
        <w:rPr>
          <w:lang w:val="ru-RU"/>
        </w:rPr>
        <w:t>е</w:t>
      </w:r>
      <w:r w:rsidRPr="00D26162">
        <w:rPr>
          <w:lang w:val="ru-RU"/>
        </w:rPr>
        <w:t xml:space="preserve">м, </w:t>
      </w:r>
      <w:proofErr w:type="spellStart"/>
      <w:r w:rsidRPr="00D26162">
        <w:rPr>
          <w:lang w:val="ru-RU"/>
        </w:rPr>
        <w:t>Гуннлаугур</w:t>
      </w:r>
      <w:proofErr w:type="spellEnd"/>
      <w:r w:rsidRPr="00D26162">
        <w:rPr>
          <w:lang w:val="ru-RU"/>
        </w:rPr>
        <w:t xml:space="preserve"> ворвался в командный центр. Переступив порог, он легко сменил молот на болтер, и Ингвар без разговоров последовал его примеру.</w:t>
      </w:r>
    </w:p>
    <w:p w14:paraId="4D178FBA" w14:textId="763DE30B" w:rsidR="00C57304" w:rsidRPr="00D26162" w:rsidRDefault="00C57304" w:rsidP="0094125C">
      <w:pPr>
        <w:rPr>
          <w:lang w:val="ru-RU"/>
        </w:rPr>
      </w:pPr>
      <w:r w:rsidRPr="00D26162">
        <w:rPr>
          <w:lang w:val="ru-RU"/>
        </w:rPr>
        <w:t>Командный центр представлял из себя обширное шестиугольное помещение диаметром более сорока ярдов, со стенами — от пола до потолка — из бронированного стекла, и располагался почти на самом верху смотровой башни. Главное место занимала центральная колонна, окруж</w:t>
      </w:r>
      <w:r w:rsidR="00BF2D7C" w:rsidRPr="00D26162">
        <w:rPr>
          <w:lang w:val="ru-RU"/>
        </w:rPr>
        <w:t>е</w:t>
      </w:r>
      <w:r w:rsidRPr="00D26162">
        <w:rPr>
          <w:lang w:val="ru-RU"/>
        </w:rPr>
        <w:t xml:space="preserve">нная экранами дисплеев и блоками сенсоров. Винтовая лестница вела на верхний уровень, отгороженный металлическими сетчатыми панелями. Пол был сделан из толстого </w:t>
      </w:r>
      <w:proofErr w:type="spellStart"/>
      <w:r w:rsidRPr="00D26162">
        <w:rPr>
          <w:lang w:val="ru-RU"/>
        </w:rPr>
        <w:t>ферробетона</w:t>
      </w:r>
      <w:proofErr w:type="spellEnd"/>
      <w:r w:rsidRPr="00D26162">
        <w:rPr>
          <w:lang w:val="ru-RU"/>
        </w:rPr>
        <w:t>, практичного и взрывостойкого. А вокруг бушевал огненный шторм, от которого конструкция скрипела, и давил на стекло, будто норовя прорваться внутрь.</w:t>
      </w:r>
    </w:p>
    <w:p w14:paraId="1BF1A5AB" w14:textId="2D8979EF" w:rsidR="00C57304" w:rsidRPr="00D26162" w:rsidRDefault="00C57304" w:rsidP="0094125C">
      <w:pPr>
        <w:rPr>
          <w:lang w:val="ru-RU"/>
        </w:rPr>
      </w:pPr>
      <w:r w:rsidRPr="00D26162">
        <w:rPr>
          <w:lang w:val="ru-RU"/>
        </w:rPr>
        <w:t xml:space="preserve">Повсюду валялись мертвецы: одних бросили на корпуса </w:t>
      </w:r>
      <w:proofErr w:type="spellStart"/>
      <w:r w:rsidRPr="00D26162">
        <w:rPr>
          <w:lang w:val="ru-RU"/>
        </w:rPr>
        <w:t>когитаторов</w:t>
      </w:r>
      <w:proofErr w:type="spellEnd"/>
      <w:r w:rsidRPr="00D26162">
        <w:rPr>
          <w:lang w:val="ru-RU"/>
        </w:rPr>
        <w:t>, другие застряли между стеллажами с оборудованием. Большинство были в багряной форме, кое-кто — в ч</w:t>
      </w:r>
      <w:r w:rsidR="00BF2D7C" w:rsidRPr="00D26162">
        <w:rPr>
          <w:lang w:val="ru-RU"/>
        </w:rPr>
        <w:t>е</w:t>
      </w:r>
      <w:r w:rsidRPr="00D26162">
        <w:rPr>
          <w:lang w:val="ru-RU"/>
        </w:rPr>
        <w:t xml:space="preserve">рных панцирях. Все поверхности испещрило лазерными попаданиями, оставившими длинные полосы </w:t>
      </w:r>
      <w:proofErr w:type="gramStart"/>
      <w:r w:rsidRPr="00D26162">
        <w:rPr>
          <w:lang w:val="ru-RU"/>
        </w:rPr>
        <w:t>на стекле</w:t>
      </w:r>
      <w:proofErr w:type="gramEnd"/>
      <w:r w:rsidRPr="00D26162">
        <w:rPr>
          <w:lang w:val="ru-RU"/>
        </w:rPr>
        <w:t xml:space="preserve"> и пластали. Теперь сомнений быть не могло: они сражались друг с другом. Солдаты в багрян</w:t>
      </w:r>
      <w:r w:rsidR="00422BC6">
        <w:rPr>
          <w:lang w:val="ru-RU"/>
        </w:rPr>
        <w:t>це</w:t>
      </w:r>
      <w:r w:rsidRPr="00D26162">
        <w:rPr>
          <w:lang w:val="ru-RU"/>
        </w:rPr>
        <w:t xml:space="preserve"> пытались добраться до подножия лестницы, а солдаты в тяж</w:t>
      </w:r>
      <w:r w:rsidR="00BF2D7C" w:rsidRPr="00D26162">
        <w:rPr>
          <w:lang w:val="ru-RU"/>
        </w:rPr>
        <w:t>е</w:t>
      </w:r>
      <w:r w:rsidRPr="00D26162">
        <w:rPr>
          <w:lang w:val="ru-RU"/>
        </w:rPr>
        <w:t>лой панцирной броне пытались их остановить. Оборонявшихся было не так много — их осталось лишь четверо; они пригнулись пониже на внутренней стороне лестничного прол</w:t>
      </w:r>
      <w:r w:rsidR="00BF2D7C" w:rsidRPr="00D26162">
        <w:rPr>
          <w:lang w:val="ru-RU"/>
        </w:rPr>
        <w:t>е</w:t>
      </w:r>
      <w:r w:rsidRPr="00D26162">
        <w:rPr>
          <w:lang w:val="ru-RU"/>
        </w:rPr>
        <w:t>та, держась против тр</w:t>
      </w:r>
      <w:r w:rsidR="00BF2D7C" w:rsidRPr="00D26162">
        <w:rPr>
          <w:lang w:val="ru-RU"/>
        </w:rPr>
        <w:t>е</w:t>
      </w:r>
      <w:r w:rsidRPr="00D26162">
        <w:rPr>
          <w:lang w:val="ru-RU"/>
        </w:rPr>
        <w:t>х десятков солдат в багрянце, сгрудившихся под прикрытием перев</w:t>
      </w:r>
      <w:r w:rsidR="00BF2D7C" w:rsidRPr="00D26162">
        <w:rPr>
          <w:lang w:val="ru-RU"/>
        </w:rPr>
        <w:t>е</w:t>
      </w:r>
      <w:r w:rsidRPr="00D26162">
        <w:rPr>
          <w:lang w:val="ru-RU"/>
        </w:rPr>
        <w:t>рнутых письменных столов и сенсорных станций и приготовившихся к последнему рывку.</w:t>
      </w:r>
    </w:p>
    <w:p w14:paraId="206D5575" w14:textId="5ADFB755" w:rsidR="00C57304" w:rsidRPr="00D26162" w:rsidRDefault="00C57304" w:rsidP="0094125C">
      <w:pPr>
        <w:rPr>
          <w:lang w:val="ru-RU"/>
        </w:rPr>
      </w:pPr>
      <w:r w:rsidRPr="00D26162">
        <w:rPr>
          <w:lang w:val="ru-RU"/>
        </w:rPr>
        <w:t xml:space="preserve">Увидев это, </w:t>
      </w:r>
      <w:proofErr w:type="spellStart"/>
      <w:r w:rsidRPr="00D26162">
        <w:rPr>
          <w:lang w:val="ru-RU"/>
        </w:rPr>
        <w:t>Гуннлаугур</w:t>
      </w:r>
      <w:proofErr w:type="spellEnd"/>
      <w:r w:rsidRPr="00D26162">
        <w:rPr>
          <w:lang w:val="ru-RU"/>
        </w:rPr>
        <w:t xml:space="preserve"> на долю секунды заколебался. Он обратил внимание на серебряный узор, нанес</w:t>
      </w:r>
      <w:r w:rsidR="00BF2D7C" w:rsidRPr="00D26162">
        <w:rPr>
          <w:lang w:val="ru-RU"/>
        </w:rPr>
        <w:t>е</w:t>
      </w:r>
      <w:r w:rsidRPr="00D26162">
        <w:rPr>
          <w:lang w:val="ru-RU"/>
        </w:rPr>
        <w:t>нный на панцири обороняющихся, двойные силовые клинки у каждого из них, ничего не выражающие шлемы, полностью закрывающие лицо, и крошечные значки с золотыми херувимами на правой стороне груди…</w:t>
      </w:r>
    </w:p>
    <w:p w14:paraId="1D743628" w14:textId="77777777" w:rsidR="00C57304" w:rsidRPr="00D26162" w:rsidRDefault="00C57304" w:rsidP="0094125C">
      <w:pPr>
        <w:rPr>
          <w:lang w:val="ru-RU"/>
        </w:rPr>
      </w:pPr>
      <w:r w:rsidRPr="00D26162">
        <w:rPr>
          <w:lang w:val="ru-RU"/>
        </w:rPr>
        <w:t xml:space="preserve">— Убрать их </w:t>
      </w:r>
      <w:r w:rsidRPr="00D26162">
        <w:rPr>
          <w:i/>
          <w:lang w:val="ru-RU"/>
        </w:rPr>
        <w:t>всех</w:t>
      </w:r>
      <w:r w:rsidRPr="00D26162">
        <w:rPr>
          <w:lang w:val="ru-RU"/>
        </w:rPr>
        <w:t xml:space="preserve">, — прорычал </w:t>
      </w:r>
      <w:proofErr w:type="spellStart"/>
      <w:r w:rsidRPr="00D26162">
        <w:rPr>
          <w:lang w:val="ru-RU"/>
        </w:rPr>
        <w:t>Раскалыватель</w:t>
      </w:r>
      <w:proofErr w:type="spellEnd"/>
      <w:r w:rsidRPr="00D26162">
        <w:rPr>
          <w:lang w:val="ru-RU"/>
        </w:rPr>
        <w:t xml:space="preserve"> Черепов, открывая огонь из </w:t>
      </w:r>
      <w:proofErr w:type="spellStart"/>
      <w:r w:rsidRPr="00D26162">
        <w:rPr>
          <w:lang w:val="ru-RU"/>
        </w:rPr>
        <w:t>болтера</w:t>
      </w:r>
      <w:proofErr w:type="spellEnd"/>
      <w:r w:rsidRPr="00D26162">
        <w:rPr>
          <w:lang w:val="ru-RU"/>
        </w:rPr>
        <w:t>.</w:t>
      </w:r>
    </w:p>
    <w:p w14:paraId="0E4E6F68" w14:textId="77777777" w:rsidR="00C57304" w:rsidRPr="00D26162" w:rsidRDefault="00C57304" w:rsidP="0094125C">
      <w:pPr>
        <w:rPr>
          <w:lang w:val="ru-RU"/>
        </w:rPr>
      </w:pPr>
      <w:r w:rsidRPr="00D26162">
        <w:rPr>
          <w:lang w:val="ru-RU"/>
        </w:rPr>
        <w:t>Ингвар присоединился к вожаку, и они вместе распылили масс-реактивные снаряды по всему помещению. Ударная волна разрывала корпуса приборов, пробивала бронестекло, разносила бронежилеты солдат, превращая пол в крошево. Космические Волки побежали к лестнице прямо сквозь разрывы под хор прерывистых криков и вторичных детонаций.</w:t>
      </w:r>
    </w:p>
    <w:p w14:paraId="72149835" w14:textId="77777777" w:rsidR="00C57304" w:rsidRPr="00D26162" w:rsidRDefault="00C57304" w:rsidP="0094125C">
      <w:pPr>
        <w:rPr>
          <w:lang w:val="ru-RU"/>
        </w:rPr>
      </w:pPr>
      <w:r w:rsidRPr="00D26162">
        <w:rPr>
          <w:lang w:val="ru-RU"/>
        </w:rPr>
        <w:t xml:space="preserve">Неподготовленные к такому солдаты были перебиты в первой же волне. У открывшихся бойцов в панцирной броне дела обстояли немногим лучше — троих сбило с ног попаданием снарядов и отбросило к центральной колонне, а детонации болтов разорвали тела на части. К тому времени, как </w:t>
      </w:r>
      <w:proofErr w:type="spellStart"/>
      <w:r w:rsidRPr="00D26162">
        <w:rPr>
          <w:lang w:val="ru-RU"/>
        </w:rPr>
        <w:t>Гуннлаугур</w:t>
      </w:r>
      <w:proofErr w:type="spellEnd"/>
      <w:r w:rsidRPr="00D26162">
        <w:rPr>
          <w:lang w:val="ru-RU"/>
        </w:rPr>
        <w:t xml:space="preserve"> добрался до винтовой лестницы, в живых остался только один защитник, который, пошатываясь от ударной волны, пытался найти укрытие. </w:t>
      </w:r>
      <w:proofErr w:type="spellStart"/>
      <w:r w:rsidRPr="00D26162">
        <w:rPr>
          <w:lang w:val="ru-RU"/>
        </w:rPr>
        <w:t>Раскалыватель</w:t>
      </w:r>
      <w:proofErr w:type="spellEnd"/>
      <w:r w:rsidRPr="00D26162">
        <w:rPr>
          <w:lang w:val="ru-RU"/>
        </w:rPr>
        <w:t xml:space="preserve"> Черепов сделал добивающий выстрел, целясь выжившему в голову.</w:t>
      </w:r>
    </w:p>
    <w:p w14:paraId="1B2028A2" w14:textId="0DCF3BAE" w:rsidR="00C57304" w:rsidRPr="00D26162" w:rsidRDefault="00C57304" w:rsidP="0094125C">
      <w:pPr>
        <w:rPr>
          <w:lang w:val="ru-RU"/>
        </w:rPr>
      </w:pPr>
      <w:r w:rsidRPr="00D26162">
        <w:rPr>
          <w:lang w:val="ru-RU"/>
        </w:rPr>
        <w:t>Но боец в ч</w:t>
      </w:r>
      <w:r w:rsidR="00BF2D7C" w:rsidRPr="00D26162">
        <w:rPr>
          <w:lang w:val="ru-RU"/>
        </w:rPr>
        <w:t>е</w:t>
      </w:r>
      <w:r w:rsidRPr="00D26162">
        <w:rPr>
          <w:lang w:val="ru-RU"/>
        </w:rPr>
        <w:t xml:space="preserve">рном уклонился от этого выстрела. Каким-то образом он двигался быстрее, чем кто бы то ни было — отпрыгнул в сторону, дав болту пролететь мимо шлема и врезаться в </w:t>
      </w:r>
      <w:proofErr w:type="spellStart"/>
      <w:r w:rsidRPr="00D26162">
        <w:rPr>
          <w:lang w:val="ru-RU"/>
        </w:rPr>
        <w:t>пласталевую</w:t>
      </w:r>
      <w:proofErr w:type="spellEnd"/>
      <w:r w:rsidRPr="00D26162">
        <w:rPr>
          <w:lang w:val="ru-RU"/>
        </w:rPr>
        <w:t xml:space="preserve"> обшивку. Затем он снова вскочил на ноги, сжимая в обеих руках по клинку, и бросился на </w:t>
      </w:r>
      <w:r w:rsidR="00740468" w:rsidRPr="00D26162">
        <w:rPr>
          <w:lang w:val="ru-RU"/>
        </w:rPr>
        <w:t>Волчьего Гвардейца</w:t>
      </w:r>
      <w:r w:rsidRPr="00D26162">
        <w:rPr>
          <w:lang w:val="ru-RU"/>
        </w:rPr>
        <w:t xml:space="preserve">. </w:t>
      </w:r>
      <w:proofErr w:type="spellStart"/>
      <w:r w:rsidRPr="00D26162">
        <w:rPr>
          <w:lang w:val="ru-RU"/>
        </w:rPr>
        <w:t>Гуннлаугур</w:t>
      </w:r>
      <w:proofErr w:type="spellEnd"/>
      <w:r w:rsidRPr="00D26162">
        <w:rPr>
          <w:lang w:val="ru-RU"/>
        </w:rPr>
        <w:t xml:space="preserve"> сделал мощный замах </w:t>
      </w:r>
      <w:proofErr w:type="spellStart"/>
      <w:r w:rsidRPr="00D26162">
        <w:rPr>
          <w:lang w:val="ru-RU"/>
        </w:rPr>
        <w:t>болтером</w:t>
      </w:r>
      <w:proofErr w:type="spellEnd"/>
      <w:r w:rsidRPr="00D26162">
        <w:rPr>
          <w:lang w:val="ru-RU"/>
        </w:rPr>
        <w:t>, намереваясь размозжить противнику голову, но движения бойца в ч</w:t>
      </w:r>
      <w:r w:rsidR="00BF2D7C" w:rsidRPr="00D26162">
        <w:rPr>
          <w:lang w:val="ru-RU"/>
        </w:rPr>
        <w:t>е</w:t>
      </w:r>
      <w:r w:rsidRPr="00D26162">
        <w:rPr>
          <w:lang w:val="ru-RU"/>
        </w:rPr>
        <w:t xml:space="preserve">рном снова оказались слишком быстрыми: он поднырнул под болтер, направив клинки в живот космодесантника. </w:t>
      </w:r>
    </w:p>
    <w:p w14:paraId="3BC3A099" w14:textId="1803E23D" w:rsidR="00C57304" w:rsidRPr="00D26162" w:rsidRDefault="00C57304" w:rsidP="0094125C">
      <w:pPr>
        <w:rPr>
          <w:lang w:val="ru-RU"/>
        </w:rPr>
      </w:pPr>
      <w:proofErr w:type="spellStart"/>
      <w:r w:rsidRPr="00D26162">
        <w:rPr>
          <w:lang w:val="ru-RU"/>
        </w:rPr>
        <w:t>Гуннлаугур</w:t>
      </w:r>
      <w:proofErr w:type="spellEnd"/>
      <w:r w:rsidRPr="00D26162">
        <w:rPr>
          <w:lang w:val="ru-RU"/>
        </w:rPr>
        <w:t xml:space="preserve"> увернулся, уходя с траектории движения одного из мечей, но второй, вспыхнув энергетическим полем, вонзился ему в броню, на дюйм погрузившись в керамит. </w:t>
      </w:r>
      <w:r w:rsidR="00740468" w:rsidRPr="00D26162">
        <w:rPr>
          <w:lang w:val="ru-RU"/>
        </w:rPr>
        <w:t xml:space="preserve">Волчий </w:t>
      </w:r>
      <w:r w:rsidR="00740468" w:rsidRPr="00D26162">
        <w:rPr>
          <w:lang w:val="ru-RU"/>
        </w:rPr>
        <w:lastRenderedPageBreak/>
        <w:t>Гвардеец</w:t>
      </w:r>
      <w:r w:rsidRPr="00D26162">
        <w:rPr>
          <w:lang w:val="ru-RU"/>
        </w:rPr>
        <w:t xml:space="preserve"> развернулся, чтобы ударить человека в лицо, но его шлем уже разнесло вдребезги болтом Ингвара, пронзившим его навылет. </w:t>
      </w:r>
    </w:p>
    <w:p w14:paraId="5AF4EDF0" w14:textId="288FB0AF" w:rsidR="00C57304" w:rsidRPr="00D26162" w:rsidRDefault="00C57304" w:rsidP="0094125C">
      <w:pPr>
        <w:rPr>
          <w:lang w:val="ru-RU"/>
        </w:rPr>
      </w:pPr>
      <w:r w:rsidRPr="00D26162">
        <w:rPr>
          <w:lang w:val="ru-RU"/>
        </w:rPr>
        <w:t xml:space="preserve">— Тормозишь, </w:t>
      </w:r>
      <w:proofErr w:type="spellStart"/>
      <w:r w:rsidRPr="00D26162">
        <w:rPr>
          <w:lang w:val="ru-RU"/>
        </w:rPr>
        <w:t>варанги</w:t>
      </w:r>
      <w:proofErr w:type="spellEnd"/>
      <w:r w:rsidRPr="00D26162">
        <w:rPr>
          <w:lang w:val="ru-RU"/>
        </w:rPr>
        <w:t>? — удивл</w:t>
      </w:r>
      <w:r w:rsidR="00BF2D7C" w:rsidRPr="00D26162">
        <w:rPr>
          <w:lang w:val="ru-RU"/>
        </w:rPr>
        <w:t>е</w:t>
      </w:r>
      <w:r w:rsidRPr="00D26162">
        <w:rPr>
          <w:lang w:val="ru-RU"/>
        </w:rPr>
        <w:t>нно спросил Ингвар.</w:t>
      </w:r>
    </w:p>
    <w:p w14:paraId="015900A9" w14:textId="77777777" w:rsidR="00C57304" w:rsidRPr="00D26162" w:rsidRDefault="00C57304" w:rsidP="0094125C">
      <w:pPr>
        <w:rPr>
          <w:lang w:val="ru-RU"/>
        </w:rPr>
      </w:pPr>
      <w:r w:rsidRPr="00D26162">
        <w:rPr>
          <w:lang w:val="ru-RU"/>
        </w:rPr>
        <w:t xml:space="preserve">Забрызганный кровью и осколками брони </w:t>
      </w:r>
      <w:proofErr w:type="spellStart"/>
      <w:r w:rsidRPr="00D26162">
        <w:rPr>
          <w:lang w:val="ru-RU"/>
        </w:rPr>
        <w:t>Гуннлаугур</w:t>
      </w:r>
      <w:proofErr w:type="spellEnd"/>
      <w:r w:rsidRPr="00D26162">
        <w:rPr>
          <w:lang w:val="ru-RU"/>
        </w:rPr>
        <w:t xml:space="preserve"> выругался, отпихивая от себя обезглавленное тело. По правде говоря, он не был медлительным — это мечник действовал стремительно. Движения воина были чрезвычайно быстрыми, быстрее, чем позволяло любое не модифицированное человеческое тело. </w:t>
      </w:r>
    </w:p>
    <w:p w14:paraId="4E7AF928" w14:textId="77777777" w:rsidR="00C57304" w:rsidRPr="00D26162" w:rsidRDefault="00C57304" w:rsidP="0094125C">
      <w:pPr>
        <w:rPr>
          <w:lang w:val="ru-RU"/>
        </w:rPr>
      </w:pPr>
      <w:r w:rsidRPr="00D26162">
        <w:rPr>
          <w:lang w:val="ru-RU"/>
        </w:rPr>
        <w:t xml:space="preserve">— </w:t>
      </w:r>
      <w:r w:rsidRPr="00D26162">
        <w:rPr>
          <w:i/>
          <w:lang w:val="ru-RU"/>
        </w:rPr>
        <w:t>Что</w:t>
      </w:r>
      <w:r w:rsidRPr="00D26162">
        <w:rPr>
          <w:lang w:val="ru-RU"/>
        </w:rPr>
        <w:t xml:space="preserve"> это за бойцы? — прорычал </w:t>
      </w:r>
      <w:proofErr w:type="spellStart"/>
      <w:r w:rsidRPr="00D26162">
        <w:rPr>
          <w:lang w:val="ru-RU"/>
        </w:rPr>
        <w:t>варанги</w:t>
      </w:r>
      <w:proofErr w:type="spellEnd"/>
      <w:r w:rsidRPr="00D26162">
        <w:rPr>
          <w:lang w:val="ru-RU"/>
        </w:rPr>
        <w:t>, взбегая по лестнице.</w:t>
      </w:r>
    </w:p>
    <w:p w14:paraId="5EB5625A" w14:textId="7EAEBB8B" w:rsidR="00C57304" w:rsidRPr="00D26162" w:rsidRDefault="00C57304" w:rsidP="0094125C">
      <w:pPr>
        <w:rPr>
          <w:lang w:val="ru-RU"/>
        </w:rPr>
      </w:pPr>
      <w:r w:rsidRPr="00D26162">
        <w:rPr>
          <w:lang w:val="ru-RU"/>
        </w:rPr>
        <w:t>— Я уже видел их эмблему раньше, — сказал Ингвар, подбегая ближе. — Когда вс</w:t>
      </w:r>
      <w:r w:rsidR="00BF2D7C" w:rsidRPr="00D26162">
        <w:rPr>
          <w:lang w:val="ru-RU"/>
        </w:rPr>
        <w:t>е</w:t>
      </w:r>
      <w:r w:rsidRPr="00D26162">
        <w:rPr>
          <w:lang w:val="ru-RU"/>
        </w:rPr>
        <w:t xml:space="preserve"> это началось.</w:t>
      </w:r>
    </w:p>
    <w:p w14:paraId="6F8AEE6F" w14:textId="77777777" w:rsidR="00C57304" w:rsidRPr="00D26162" w:rsidRDefault="00C57304" w:rsidP="0094125C">
      <w:pPr>
        <w:rPr>
          <w:lang w:val="ru-RU"/>
        </w:rPr>
      </w:pPr>
      <w:r w:rsidRPr="00D26162">
        <w:rPr>
          <w:lang w:val="ru-RU"/>
        </w:rPr>
        <w:t>Космические Волки взбежали по винтовой лестнице, лязгая ботинками по стальным ступеням, и оказались в большом зале с высоким потолком, расположенном на самом верху башни.</w:t>
      </w:r>
    </w:p>
    <w:p w14:paraId="3FEA0D10" w14:textId="7DBD72F3" w:rsidR="00C57304" w:rsidRPr="00D26162" w:rsidRDefault="00C57304" w:rsidP="0094125C">
      <w:pPr>
        <w:rPr>
          <w:lang w:val="ru-RU"/>
        </w:rPr>
      </w:pPr>
      <w:r w:rsidRPr="00D26162">
        <w:rPr>
          <w:lang w:val="ru-RU"/>
        </w:rPr>
        <w:t>Зал отличался от других: в н</w:t>
      </w:r>
      <w:r w:rsidR="00BF2D7C" w:rsidRPr="00D26162">
        <w:rPr>
          <w:lang w:val="ru-RU"/>
        </w:rPr>
        <w:t>е</w:t>
      </w:r>
      <w:r w:rsidRPr="00D26162">
        <w:rPr>
          <w:lang w:val="ru-RU"/>
        </w:rPr>
        <w:t>м царил полумрак, будто в часовне. Он был круглым, с узкими щелями окон. Пол устилал толстый ков</w:t>
      </w:r>
      <w:r w:rsidR="00BF2D7C" w:rsidRPr="00D26162">
        <w:rPr>
          <w:lang w:val="ru-RU"/>
        </w:rPr>
        <w:t>е</w:t>
      </w:r>
      <w:r w:rsidRPr="00D26162">
        <w:rPr>
          <w:lang w:val="ru-RU"/>
        </w:rPr>
        <w:t>р, на стенах висели драпировки. Сводчатый потолок возвели в стиле имперской готики, а в т</w:t>
      </w:r>
      <w:r w:rsidR="00BF2D7C" w:rsidRPr="00D26162">
        <w:rPr>
          <w:lang w:val="ru-RU"/>
        </w:rPr>
        <w:t>е</w:t>
      </w:r>
      <w:r w:rsidRPr="00D26162">
        <w:rPr>
          <w:lang w:val="ru-RU"/>
        </w:rPr>
        <w:t>мных нишах стояли гранитные статуи святых, освещ</w:t>
      </w:r>
      <w:r w:rsidR="00BF2D7C" w:rsidRPr="00D26162">
        <w:rPr>
          <w:lang w:val="ru-RU"/>
        </w:rPr>
        <w:t>е</w:t>
      </w:r>
      <w:r w:rsidRPr="00D26162">
        <w:rPr>
          <w:lang w:val="ru-RU"/>
        </w:rPr>
        <w:t>нные мерцанием установленных в ряд свечей. В дальнем конце комнаты возвышался огромный алтарь. Он выглядел редкостным и ценным — такая вещь скорее могла бы оказаться в сердце собора на мире-святилище, а не на промышленной планете на грани уничтожения. Вдоль стен размещались книжные шкафы, уставленные стопками томов в кожаных перепл</w:t>
      </w:r>
      <w:r w:rsidR="00BF2D7C" w:rsidRPr="00D26162">
        <w:rPr>
          <w:lang w:val="ru-RU"/>
        </w:rPr>
        <w:t>е</w:t>
      </w:r>
      <w:r w:rsidRPr="00D26162">
        <w:rPr>
          <w:lang w:val="ru-RU"/>
        </w:rPr>
        <w:t>тах. Напротив алтаря, недалеко от того места, где вышли Космические Волки, высилась ещ</w:t>
      </w:r>
      <w:r w:rsidR="00BF2D7C" w:rsidRPr="00D26162">
        <w:rPr>
          <w:lang w:val="ru-RU"/>
        </w:rPr>
        <w:t>е</w:t>
      </w:r>
      <w:r w:rsidRPr="00D26162">
        <w:rPr>
          <w:lang w:val="ru-RU"/>
        </w:rPr>
        <w:t xml:space="preserve"> одна статуя — отлитый из чистого золота идеализированный херувим, держащий в юной руке пучок стрел.</w:t>
      </w:r>
    </w:p>
    <w:p w14:paraId="1103F8A8" w14:textId="77777777" w:rsidR="00C57304" w:rsidRPr="00D26162" w:rsidRDefault="00C57304" w:rsidP="0094125C">
      <w:pPr>
        <w:rPr>
          <w:lang w:val="ru-RU"/>
        </w:rPr>
      </w:pPr>
      <w:r w:rsidRPr="00D26162">
        <w:rPr>
          <w:lang w:val="ru-RU"/>
        </w:rPr>
        <w:t xml:space="preserve">Это было странное место. Внутреннее убранство в целом соответствовало ортодоксальному имперскому культу, но перемежалось диковинными предметами — артефактами </w:t>
      </w:r>
      <w:proofErr w:type="spellStart"/>
      <w:r w:rsidRPr="00D26162">
        <w:rPr>
          <w:lang w:val="ru-RU"/>
        </w:rPr>
        <w:t>ксеносов</w:t>
      </w:r>
      <w:proofErr w:type="spellEnd"/>
      <w:r w:rsidRPr="00D26162">
        <w:rPr>
          <w:lang w:val="ru-RU"/>
        </w:rPr>
        <w:t xml:space="preserve">, </w:t>
      </w:r>
      <w:proofErr w:type="spellStart"/>
      <w:r w:rsidRPr="00D26162">
        <w:rPr>
          <w:lang w:val="ru-RU"/>
        </w:rPr>
        <w:t>археотехом</w:t>
      </w:r>
      <w:proofErr w:type="spellEnd"/>
      <w:r w:rsidRPr="00D26162">
        <w:rPr>
          <w:lang w:val="ru-RU"/>
        </w:rPr>
        <w:t xml:space="preserve">, хранящимся в сверкающих </w:t>
      </w:r>
      <w:proofErr w:type="spellStart"/>
      <w:r w:rsidRPr="00D26162">
        <w:rPr>
          <w:lang w:val="ru-RU"/>
        </w:rPr>
        <w:t>стазисных</w:t>
      </w:r>
      <w:proofErr w:type="spellEnd"/>
      <w:r w:rsidRPr="00D26162">
        <w:rPr>
          <w:lang w:val="ru-RU"/>
        </w:rPr>
        <w:t xml:space="preserve"> полях, и </w:t>
      </w:r>
      <w:proofErr w:type="spellStart"/>
      <w:r w:rsidRPr="00D26162">
        <w:rPr>
          <w:lang w:val="ru-RU"/>
        </w:rPr>
        <w:t>гололитами</w:t>
      </w:r>
      <w:proofErr w:type="spellEnd"/>
      <w:r w:rsidRPr="00D26162">
        <w:rPr>
          <w:lang w:val="ru-RU"/>
        </w:rPr>
        <w:t xml:space="preserve">, тихо воспроизводящими зацикленные записи. </w:t>
      </w:r>
    </w:p>
    <w:p w14:paraId="6066F057" w14:textId="31EAAE67" w:rsidR="00C57304" w:rsidRPr="00D26162" w:rsidRDefault="00C57304" w:rsidP="0094125C">
      <w:pPr>
        <w:rPr>
          <w:lang w:val="ru-RU"/>
        </w:rPr>
      </w:pPr>
      <w:r w:rsidRPr="00D26162">
        <w:rPr>
          <w:lang w:val="ru-RU"/>
        </w:rPr>
        <w:t>В т</w:t>
      </w:r>
      <w:r w:rsidR="00BF2D7C" w:rsidRPr="00D26162">
        <w:rPr>
          <w:lang w:val="ru-RU"/>
        </w:rPr>
        <w:t>е</w:t>
      </w:r>
      <w:r w:rsidRPr="00D26162">
        <w:rPr>
          <w:lang w:val="ru-RU"/>
        </w:rPr>
        <w:t xml:space="preserve">мных нишах висело оружие. Некоторые из образцов выглядели очень древними. Очень многие, похоже, имели </w:t>
      </w:r>
      <w:proofErr w:type="spellStart"/>
      <w:r w:rsidRPr="00D26162">
        <w:rPr>
          <w:lang w:val="ru-RU"/>
        </w:rPr>
        <w:t>фенрисийское</w:t>
      </w:r>
      <w:proofErr w:type="spellEnd"/>
      <w:r w:rsidRPr="00D26162">
        <w:rPr>
          <w:lang w:val="ru-RU"/>
        </w:rPr>
        <w:t xml:space="preserve"> происхождение, и это беспокоило. Действительно, чем пристальнее </w:t>
      </w:r>
      <w:proofErr w:type="spellStart"/>
      <w:r w:rsidRPr="00D26162">
        <w:rPr>
          <w:lang w:val="ru-RU"/>
        </w:rPr>
        <w:t>Гуннлаугур</w:t>
      </w:r>
      <w:proofErr w:type="spellEnd"/>
      <w:r w:rsidRPr="00D26162">
        <w:rPr>
          <w:lang w:val="ru-RU"/>
        </w:rPr>
        <w:t xml:space="preserve"> их разглядывал, тем больше подмечал вещей с </w:t>
      </w:r>
      <w:proofErr w:type="spellStart"/>
      <w:r w:rsidRPr="00D26162">
        <w:rPr>
          <w:lang w:val="ru-RU"/>
        </w:rPr>
        <w:t>Фенриса</w:t>
      </w:r>
      <w:proofErr w:type="spellEnd"/>
      <w:r w:rsidRPr="00D26162">
        <w:rPr>
          <w:lang w:val="ru-RU"/>
        </w:rPr>
        <w:t xml:space="preserve"> — фрагменты доспехов, таблички с названиями боевых кораблей Ордена, рунические дощечки и звериные тотемы, запертые в стеклянных шкафчиках. Волки будто попали во что-то вроде логова эзотерического коллекционера, в мрачный музей награбленного, и вс</w:t>
      </w:r>
      <w:r w:rsidR="00BF2D7C" w:rsidRPr="00D26162">
        <w:rPr>
          <w:lang w:val="ru-RU"/>
        </w:rPr>
        <w:t>е</w:t>
      </w:r>
      <w:r w:rsidRPr="00D26162">
        <w:rPr>
          <w:lang w:val="ru-RU"/>
        </w:rPr>
        <w:t xml:space="preserve"> это — в сочетании со строгой иконографией </w:t>
      </w:r>
      <w:proofErr w:type="spellStart"/>
      <w:r w:rsidRPr="00D26162">
        <w:rPr>
          <w:lang w:val="ru-RU"/>
        </w:rPr>
        <w:t>Экклезиархии</w:t>
      </w:r>
      <w:proofErr w:type="spellEnd"/>
      <w:r w:rsidRPr="00D26162">
        <w:rPr>
          <w:lang w:val="ru-RU"/>
        </w:rPr>
        <w:t>.</w:t>
      </w:r>
    </w:p>
    <w:p w14:paraId="681F12FE" w14:textId="7123F82F" w:rsidR="00C57304" w:rsidRPr="00D26162" w:rsidRDefault="00C57304" w:rsidP="0094125C">
      <w:pPr>
        <w:rPr>
          <w:lang w:val="ru-RU"/>
        </w:rPr>
      </w:pPr>
      <w:r w:rsidRPr="00D26162">
        <w:rPr>
          <w:lang w:val="ru-RU"/>
        </w:rPr>
        <w:t>Перед алтар</w:t>
      </w:r>
      <w:r w:rsidR="00BF2D7C" w:rsidRPr="00D26162">
        <w:rPr>
          <w:lang w:val="ru-RU"/>
        </w:rPr>
        <w:t>е</w:t>
      </w:r>
      <w:r w:rsidRPr="00D26162">
        <w:rPr>
          <w:lang w:val="ru-RU"/>
        </w:rPr>
        <w:t>м на коленях стоял мужчина. Крепкого телосложения, он носил т</w:t>
      </w:r>
      <w:r w:rsidR="00BF2D7C" w:rsidRPr="00D26162">
        <w:rPr>
          <w:lang w:val="ru-RU"/>
        </w:rPr>
        <w:t>е</w:t>
      </w:r>
      <w:r w:rsidRPr="00D26162">
        <w:rPr>
          <w:lang w:val="ru-RU"/>
        </w:rPr>
        <w:t>мную ниспадающую мантию, отделанную серебром. Рядом находилась женщина в таком же ч</w:t>
      </w:r>
      <w:r w:rsidR="00BF2D7C" w:rsidRPr="00D26162">
        <w:rPr>
          <w:lang w:val="ru-RU"/>
        </w:rPr>
        <w:t>е</w:t>
      </w:r>
      <w:r w:rsidRPr="00D26162">
        <w:rPr>
          <w:lang w:val="ru-RU"/>
        </w:rPr>
        <w:t xml:space="preserve">рно-серебряном одеянии, с длинным церемониальным мечом в руках. Ингвар и </w:t>
      </w:r>
      <w:proofErr w:type="spellStart"/>
      <w:r w:rsidRPr="00D26162">
        <w:rPr>
          <w:lang w:val="ru-RU"/>
        </w:rPr>
        <w:t>Гуннлаугур</w:t>
      </w:r>
      <w:proofErr w:type="spellEnd"/>
      <w:r w:rsidRPr="00D26162">
        <w:rPr>
          <w:lang w:val="ru-RU"/>
        </w:rPr>
        <w:t xml:space="preserve"> навели на них болтеры, каждый на свою цель, но ни тот, ни другой не стреляли. Снизу доносились завывания ветра и приглуш</w:t>
      </w:r>
      <w:r w:rsidR="00BF2D7C" w:rsidRPr="00D26162">
        <w:rPr>
          <w:lang w:val="ru-RU"/>
        </w:rPr>
        <w:t>е</w:t>
      </w:r>
      <w:r w:rsidRPr="00D26162">
        <w:rPr>
          <w:lang w:val="ru-RU"/>
        </w:rPr>
        <w:t>нный треск дал</w:t>
      </w:r>
      <w:r w:rsidR="00BF2D7C" w:rsidRPr="00D26162">
        <w:rPr>
          <w:lang w:val="ru-RU"/>
        </w:rPr>
        <w:t>е</w:t>
      </w:r>
      <w:r w:rsidRPr="00D26162">
        <w:rPr>
          <w:lang w:val="ru-RU"/>
        </w:rPr>
        <w:t>ких пожаров. Снаружи, в лагере, вс</w:t>
      </w:r>
      <w:r w:rsidR="00BF2D7C" w:rsidRPr="00D26162">
        <w:rPr>
          <w:lang w:val="ru-RU"/>
        </w:rPr>
        <w:t>е</w:t>
      </w:r>
      <w:r w:rsidRPr="00D26162">
        <w:rPr>
          <w:lang w:val="ru-RU"/>
        </w:rPr>
        <w:t xml:space="preserve"> ещ</w:t>
      </w:r>
      <w:r w:rsidR="00BF2D7C" w:rsidRPr="00D26162">
        <w:rPr>
          <w:lang w:val="ru-RU"/>
        </w:rPr>
        <w:t>е</w:t>
      </w:r>
      <w:r w:rsidRPr="00D26162">
        <w:rPr>
          <w:lang w:val="ru-RU"/>
        </w:rPr>
        <w:t xml:space="preserve"> бушевала битва, а в помещении были только они вчетвером. </w:t>
      </w:r>
    </w:p>
    <w:p w14:paraId="0B288EDE" w14:textId="77777777" w:rsidR="00C57304" w:rsidRPr="00D26162" w:rsidRDefault="00C57304" w:rsidP="0094125C">
      <w:pPr>
        <w:rPr>
          <w:lang w:val="ru-RU"/>
        </w:rPr>
      </w:pPr>
      <w:r w:rsidRPr="00D26162">
        <w:rPr>
          <w:lang w:val="ru-RU"/>
        </w:rPr>
        <w:t xml:space="preserve">— Встать, — скомандовал </w:t>
      </w:r>
      <w:proofErr w:type="spellStart"/>
      <w:r w:rsidRPr="00D26162">
        <w:rPr>
          <w:lang w:val="ru-RU"/>
        </w:rPr>
        <w:t>Гуннлаугур</w:t>
      </w:r>
      <w:proofErr w:type="spellEnd"/>
      <w:r w:rsidRPr="00D26162">
        <w:rPr>
          <w:lang w:val="ru-RU"/>
        </w:rPr>
        <w:t>.</w:t>
      </w:r>
    </w:p>
    <w:p w14:paraId="2DFD800A" w14:textId="66C55372" w:rsidR="00C57304" w:rsidRPr="00D26162" w:rsidRDefault="00C57304" w:rsidP="0094125C">
      <w:pPr>
        <w:rPr>
          <w:lang w:val="ru-RU"/>
        </w:rPr>
      </w:pPr>
      <w:r w:rsidRPr="00D26162">
        <w:rPr>
          <w:lang w:val="ru-RU"/>
        </w:rPr>
        <w:t xml:space="preserve">Женщина посмотрела на космодесантника. Прошло мгновение, а мужчина так и не шевельнулся. Чтобы улучшить обзор, </w:t>
      </w:r>
      <w:proofErr w:type="spellStart"/>
      <w:r w:rsidRPr="00D26162">
        <w:rPr>
          <w:lang w:val="ru-RU"/>
        </w:rPr>
        <w:t>Раскалыватель</w:t>
      </w:r>
      <w:proofErr w:type="spellEnd"/>
      <w:r w:rsidRPr="00D26162">
        <w:rPr>
          <w:lang w:val="ru-RU"/>
        </w:rPr>
        <w:t xml:space="preserve"> Черепов сдвинулся левее и увидел, что тот </w:t>
      </w:r>
      <w:r w:rsidRPr="00D26162">
        <w:rPr>
          <w:lang w:val="ru-RU"/>
        </w:rPr>
        <w:lastRenderedPageBreak/>
        <w:t xml:space="preserve">молится, беззвучно шевеля губами. После завершения ритуала человек на коленях открыл глаза. Он медленно поднялся на ноги, опираясь рукой о пол, чтобы не упасть, и тяжело дыша. Наконец он повернулся, </w:t>
      </w:r>
      <w:r w:rsidR="00422BC6">
        <w:rPr>
          <w:lang w:val="ru-RU"/>
        </w:rPr>
        <w:t>одернув</w:t>
      </w:r>
      <w:r w:rsidRPr="00D26162">
        <w:rPr>
          <w:lang w:val="ru-RU"/>
        </w:rPr>
        <w:t xml:space="preserve"> мантию на своей широкой фигуре, и при виде Волков у него на лице промелькнуло удивление.</w:t>
      </w:r>
    </w:p>
    <w:p w14:paraId="7125CB9C" w14:textId="77777777" w:rsidR="00C57304" w:rsidRPr="00D26162" w:rsidRDefault="00C57304" w:rsidP="0094125C">
      <w:pPr>
        <w:rPr>
          <w:lang w:val="ru-RU"/>
        </w:rPr>
      </w:pPr>
      <w:r w:rsidRPr="00D26162">
        <w:rPr>
          <w:lang w:val="ru-RU"/>
        </w:rPr>
        <w:t>— Вы, — пробормотал человек и криво усмехнулся. — Хотя, наверное, так и должно быть.</w:t>
      </w:r>
    </w:p>
    <w:p w14:paraId="5201008E" w14:textId="11A52080" w:rsidR="00C57304" w:rsidRPr="00D26162" w:rsidRDefault="00C57304" w:rsidP="0094125C">
      <w:pPr>
        <w:rPr>
          <w:lang w:val="ru-RU"/>
        </w:rPr>
      </w:pPr>
      <w:r w:rsidRPr="00D26162">
        <w:rPr>
          <w:lang w:val="ru-RU"/>
        </w:rPr>
        <w:t>Женщина выглядела то ли дряхлой, то ли больной. Ч</w:t>
      </w:r>
      <w:r w:rsidR="00BF2D7C" w:rsidRPr="00D26162">
        <w:rPr>
          <w:lang w:val="ru-RU"/>
        </w:rPr>
        <w:t>е</w:t>
      </w:r>
      <w:r w:rsidRPr="00D26162">
        <w:rPr>
          <w:lang w:val="ru-RU"/>
        </w:rPr>
        <w:t>рная мантия свободно облегала е</w:t>
      </w:r>
      <w:r w:rsidR="00BF2D7C" w:rsidRPr="00D26162">
        <w:rPr>
          <w:lang w:val="ru-RU"/>
        </w:rPr>
        <w:t>е</w:t>
      </w:r>
      <w:r w:rsidRPr="00D26162">
        <w:rPr>
          <w:lang w:val="ru-RU"/>
        </w:rPr>
        <w:t xml:space="preserve"> худощавую фигуру. Длинные волосы были убраны с лица, придавая профилю строгости. Меч, который она держала в руках, являлся скорее реликвией, чем оружием; вряд ли женщина владела им более, чем символически. </w:t>
      </w:r>
    </w:p>
    <w:p w14:paraId="0B7F1C2F" w14:textId="21C576AA" w:rsidR="00C57304" w:rsidRPr="00D26162" w:rsidRDefault="00C57304" w:rsidP="0094125C">
      <w:pPr>
        <w:rPr>
          <w:lang w:val="ru-RU"/>
        </w:rPr>
      </w:pPr>
      <w:r w:rsidRPr="00D26162">
        <w:rPr>
          <w:lang w:val="ru-RU"/>
        </w:rPr>
        <w:t>Мужчина обладал смуглой кожей оттенка т</w:t>
      </w:r>
      <w:r w:rsidR="00BF2D7C" w:rsidRPr="00D26162">
        <w:rPr>
          <w:lang w:val="ru-RU"/>
        </w:rPr>
        <w:t>е</w:t>
      </w:r>
      <w:r w:rsidRPr="00D26162">
        <w:rPr>
          <w:lang w:val="ru-RU"/>
        </w:rPr>
        <w:t>мной бронзы и голубыми глазами. Коротко подстриженные волосы открывали застарелые шрамы на лбу и затылке. На н</w:t>
      </w:r>
      <w:r w:rsidR="00BF2D7C" w:rsidRPr="00D26162">
        <w:rPr>
          <w:lang w:val="ru-RU"/>
        </w:rPr>
        <w:t>е</w:t>
      </w:r>
      <w:r w:rsidRPr="00D26162">
        <w:rPr>
          <w:lang w:val="ru-RU"/>
        </w:rPr>
        <w:t xml:space="preserve">м были риза и палантин верховного жреца имперского культа, хотя </w:t>
      </w:r>
      <w:proofErr w:type="spellStart"/>
      <w:r w:rsidRPr="00D26162">
        <w:rPr>
          <w:lang w:val="ru-RU"/>
        </w:rPr>
        <w:t>Гуннлаугур</w:t>
      </w:r>
      <w:proofErr w:type="spellEnd"/>
      <w:r w:rsidRPr="00D26162">
        <w:rPr>
          <w:lang w:val="ru-RU"/>
        </w:rPr>
        <w:t xml:space="preserve"> и не видел таких цветов прежде. </w:t>
      </w:r>
    </w:p>
    <w:p w14:paraId="2668ED53" w14:textId="7C2827AB" w:rsidR="00C57304" w:rsidRPr="00D26162" w:rsidRDefault="00C57304" w:rsidP="0094125C">
      <w:pPr>
        <w:rPr>
          <w:lang w:val="ru-RU"/>
        </w:rPr>
      </w:pPr>
      <w:r w:rsidRPr="00D26162">
        <w:rPr>
          <w:lang w:val="ru-RU"/>
        </w:rPr>
        <w:t>Все предметы из ткани здесь были глянцево-ч</w:t>
      </w:r>
      <w:r w:rsidR="00BF2D7C" w:rsidRPr="00D26162">
        <w:rPr>
          <w:lang w:val="ru-RU"/>
        </w:rPr>
        <w:t>е</w:t>
      </w:r>
      <w:r w:rsidRPr="00D26162">
        <w:rPr>
          <w:lang w:val="ru-RU"/>
        </w:rPr>
        <w:t>рными с серебристой отделкой, и это сочетание цветов причудливо переливалось в свете свечей.</w:t>
      </w:r>
    </w:p>
    <w:p w14:paraId="2265501D" w14:textId="36F794AB" w:rsidR="00C57304" w:rsidRPr="00D26162" w:rsidRDefault="00C57304" w:rsidP="0094125C">
      <w:pPr>
        <w:rPr>
          <w:lang w:val="ru-RU"/>
        </w:rPr>
      </w:pPr>
      <w:r w:rsidRPr="00D26162">
        <w:rPr>
          <w:lang w:val="ru-RU"/>
        </w:rPr>
        <w:t xml:space="preserve">Лицо мужчины было лицом маньяка. Челюсти сжаты до предела, вены на шее вздуты. Казалось, он почти не моргал, если вообще моргал. Беглый осмотр показал, что </w:t>
      </w:r>
      <w:r w:rsidR="00422BC6" w:rsidRPr="00D26162">
        <w:rPr>
          <w:lang w:val="ru-RU"/>
        </w:rPr>
        <w:t xml:space="preserve">оружия </w:t>
      </w:r>
      <w:r w:rsidRPr="00D26162">
        <w:rPr>
          <w:lang w:val="ru-RU"/>
        </w:rPr>
        <w:t>при н</w:t>
      </w:r>
      <w:r w:rsidR="00BF2D7C" w:rsidRPr="00D26162">
        <w:rPr>
          <w:lang w:val="ru-RU"/>
        </w:rPr>
        <w:t>е</w:t>
      </w:r>
      <w:r w:rsidRPr="00D26162">
        <w:rPr>
          <w:lang w:val="ru-RU"/>
        </w:rPr>
        <w:t>м не</w:t>
      </w:r>
      <w:r w:rsidR="00422BC6">
        <w:rPr>
          <w:lang w:val="ru-RU"/>
        </w:rPr>
        <w:t>т</w:t>
      </w:r>
      <w:r w:rsidRPr="00D26162">
        <w:rPr>
          <w:lang w:val="ru-RU"/>
        </w:rPr>
        <w:t xml:space="preserve">. </w:t>
      </w:r>
      <w:proofErr w:type="spellStart"/>
      <w:r w:rsidRPr="00D26162">
        <w:rPr>
          <w:lang w:val="ru-RU"/>
        </w:rPr>
        <w:t>Гуннлаугур</w:t>
      </w:r>
      <w:proofErr w:type="spellEnd"/>
      <w:r w:rsidRPr="00D26162">
        <w:rPr>
          <w:lang w:val="ru-RU"/>
        </w:rPr>
        <w:t xml:space="preserve"> опустил болтер, прижав его к доспеху. Ингвар же по-прежнему держал женщину на прицеле.</w:t>
      </w:r>
    </w:p>
    <w:p w14:paraId="23BF1C8A" w14:textId="77777777" w:rsidR="00C57304" w:rsidRPr="00D26162" w:rsidRDefault="00C57304" w:rsidP="0094125C">
      <w:pPr>
        <w:rPr>
          <w:lang w:val="ru-RU"/>
        </w:rPr>
      </w:pPr>
      <w:r w:rsidRPr="00D26162">
        <w:rPr>
          <w:lang w:val="ru-RU"/>
        </w:rPr>
        <w:t xml:space="preserve">— Имя? — потребовал </w:t>
      </w:r>
      <w:proofErr w:type="spellStart"/>
      <w:r w:rsidRPr="00D26162">
        <w:rPr>
          <w:lang w:val="ru-RU"/>
        </w:rPr>
        <w:t>Гуннлаугур</w:t>
      </w:r>
      <w:proofErr w:type="spellEnd"/>
      <w:r w:rsidRPr="00D26162">
        <w:rPr>
          <w:lang w:val="ru-RU"/>
        </w:rPr>
        <w:t>.</w:t>
      </w:r>
    </w:p>
    <w:p w14:paraId="75B68FDA" w14:textId="77777777" w:rsidR="00C57304" w:rsidRPr="00D26162" w:rsidRDefault="00C57304" w:rsidP="0094125C">
      <w:pPr>
        <w:rPr>
          <w:lang w:val="ru-RU"/>
        </w:rPr>
      </w:pPr>
      <w:r w:rsidRPr="00D26162">
        <w:rPr>
          <w:lang w:val="ru-RU"/>
        </w:rPr>
        <w:t>— Я думал, вы знаете.</w:t>
      </w:r>
    </w:p>
    <w:p w14:paraId="77B9A776" w14:textId="77777777" w:rsidR="00C57304" w:rsidRPr="00D26162" w:rsidRDefault="00C57304" w:rsidP="0094125C">
      <w:pPr>
        <w:rPr>
          <w:lang w:val="ru-RU"/>
        </w:rPr>
      </w:pPr>
      <w:r w:rsidRPr="00D26162">
        <w:rPr>
          <w:lang w:val="ru-RU"/>
        </w:rPr>
        <w:t xml:space="preserve">Мужчина сомкнул дрожащие руки на поясе: </w:t>
      </w:r>
    </w:p>
    <w:p w14:paraId="285A5114" w14:textId="2D4150B3" w:rsidR="00C57304" w:rsidRPr="00D26162" w:rsidRDefault="00C57304" w:rsidP="0094125C">
      <w:pPr>
        <w:rPr>
          <w:lang w:val="ru-RU"/>
        </w:rPr>
      </w:pPr>
      <w:r w:rsidRPr="00D26162">
        <w:rPr>
          <w:lang w:val="ru-RU"/>
        </w:rPr>
        <w:t xml:space="preserve">— Леон </w:t>
      </w:r>
      <w:proofErr w:type="spellStart"/>
      <w:r w:rsidR="00907DBA" w:rsidRPr="00D26162">
        <w:rPr>
          <w:lang w:val="ru-RU"/>
        </w:rPr>
        <w:t>Кирастес</w:t>
      </w:r>
      <w:proofErr w:type="spellEnd"/>
      <w:r w:rsidRPr="00D26162">
        <w:rPr>
          <w:lang w:val="ru-RU"/>
        </w:rPr>
        <w:t xml:space="preserve">. Кардинал Астра, чего бы это ни стоило, хотя, полагаю, теперь меня лишили и этого. Так что отныне я просто Леон. Или сир </w:t>
      </w:r>
      <w:proofErr w:type="spellStart"/>
      <w:r w:rsidR="00907DBA" w:rsidRPr="00D26162">
        <w:rPr>
          <w:lang w:val="ru-RU"/>
        </w:rPr>
        <w:t>Кирастес</w:t>
      </w:r>
      <w:proofErr w:type="spellEnd"/>
      <w:r w:rsidRPr="00D26162">
        <w:rPr>
          <w:lang w:val="ru-RU"/>
        </w:rPr>
        <w:t>. Выбирайте сами.</w:t>
      </w:r>
    </w:p>
    <w:p w14:paraId="2BE545CE" w14:textId="77777777" w:rsidR="00C57304" w:rsidRPr="00D26162" w:rsidRDefault="00C57304" w:rsidP="0094125C">
      <w:pPr>
        <w:rPr>
          <w:lang w:val="ru-RU"/>
        </w:rPr>
      </w:pPr>
      <w:r w:rsidRPr="00D26162">
        <w:rPr>
          <w:lang w:val="ru-RU"/>
        </w:rPr>
        <w:t>— Что здесь произошло?</w:t>
      </w:r>
    </w:p>
    <w:p w14:paraId="15B3CC00" w14:textId="48CE4C7B" w:rsidR="00C57304" w:rsidRPr="00D26162" w:rsidRDefault="00907DBA" w:rsidP="0094125C">
      <w:pPr>
        <w:rPr>
          <w:lang w:val="ru-RU"/>
        </w:rPr>
      </w:pPr>
      <w:proofErr w:type="spellStart"/>
      <w:r w:rsidRPr="00D26162">
        <w:rPr>
          <w:lang w:val="ru-RU"/>
        </w:rPr>
        <w:t>Кирастес</w:t>
      </w:r>
      <w:proofErr w:type="spellEnd"/>
      <w:r w:rsidR="00C57304" w:rsidRPr="00D26162">
        <w:rPr>
          <w:lang w:val="ru-RU"/>
        </w:rPr>
        <w:t xml:space="preserve"> нервно пожал плечами: </w:t>
      </w:r>
    </w:p>
    <w:p w14:paraId="2DA5DF83" w14:textId="77777777" w:rsidR="00C57304" w:rsidRPr="00D26162" w:rsidRDefault="00C57304" w:rsidP="0094125C">
      <w:pPr>
        <w:rPr>
          <w:lang w:val="ru-RU"/>
        </w:rPr>
      </w:pPr>
      <w:r w:rsidRPr="00D26162">
        <w:rPr>
          <w:lang w:val="ru-RU"/>
        </w:rPr>
        <w:t xml:space="preserve">— Они меня настигли. Вы меня настигли. Охотники так долго шли по моему следу, что я уже и забыл, каково это — жить свободно. </w:t>
      </w:r>
    </w:p>
    <w:p w14:paraId="4F7C7151" w14:textId="77777777" w:rsidR="00C57304" w:rsidRPr="00D26162" w:rsidRDefault="00C57304" w:rsidP="0094125C">
      <w:pPr>
        <w:rPr>
          <w:lang w:val="ru-RU"/>
        </w:rPr>
      </w:pPr>
      <w:r w:rsidRPr="00D26162">
        <w:rPr>
          <w:lang w:val="ru-RU"/>
        </w:rPr>
        <w:t xml:space="preserve">Кардинал одарил женщину улыбкой: </w:t>
      </w:r>
    </w:p>
    <w:p w14:paraId="74140A43" w14:textId="53F93D60" w:rsidR="00C57304" w:rsidRPr="00D26162" w:rsidRDefault="00C57304" w:rsidP="0094125C">
      <w:pPr>
        <w:rPr>
          <w:lang w:val="ru-RU"/>
        </w:rPr>
      </w:pPr>
      <w:r w:rsidRPr="00D26162">
        <w:rPr>
          <w:lang w:val="ru-RU"/>
        </w:rPr>
        <w:t xml:space="preserve">— Ну что, Бута, рада, что все закончилось? Ты начинаешь что-то делать. Ты полон энергии. Годы идут, и это затягивает, но дело нужно довести до конца, потому что ты дал клятву. Клятвы, клятвы, клятвы. Мы обещали, что сделаем что-либо, и это заставляет нас двигаться, заставляет действовать. Даже у </w:t>
      </w:r>
      <w:proofErr w:type="spellStart"/>
      <w:r w:rsidRPr="00D26162">
        <w:rPr>
          <w:lang w:val="ru-RU"/>
        </w:rPr>
        <w:t>Архиврага</w:t>
      </w:r>
      <w:proofErr w:type="spellEnd"/>
      <w:r w:rsidRPr="00D26162">
        <w:rPr>
          <w:lang w:val="ru-RU"/>
        </w:rPr>
        <w:t xml:space="preserve"> есть эта болячка, а? Иначе почему они нападают и нападают на нас из века в век? Думаю, кое у кого из них это тоже сидит в печ</w:t>
      </w:r>
      <w:r w:rsidR="00BF2D7C" w:rsidRPr="00D26162">
        <w:rPr>
          <w:lang w:val="ru-RU"/>
        </w:rPr>
        <w:t>е</w:t>
      </w:r>
      <w:r w:rsidRPr="00D26162">
        <w:rPr>
          <w:lang w:val="ru-RU"/>
        </w:rPr>
        <w:t>нках. Однако клятвы. Клятвы!</w:t>
      </w:r>
    </w:p>
    <w:p w14:paraId="3FDAA460" w14:textId="71C619A0" w:rsidR="00C57304" w:rsidRPr="00D26162" w:rsidRDefault="00C57304" w:rsidP="0094125C">
      <w:pPr>
        <w:rPr>
          <w:lang w:val="ru-RU"/>
        </w:rPr>
      </w:pPr>
      <w:proofErr w:type="spellStart"/>
      <w:r w:rsidRPr="00D26162">
        <w:rPr>
          <w:lang w:val="ru-RU"/>
        </w:rPr>
        <w:t>Гуннлаугур</w:t>
      </w:r>
      <w:proofErr w:type="spellEnd"/>
      <w:r w:rsidRPr="00D26162">
        <w:rPr>
          <w:lang w:val="ru-RU"/>
        </w:rPr>
        <w:t xml:space="preserve"> пров</w:t>
      </w:r>
      <w:r w:rsidR="00BF2D7C" w:rsidRPr="00D26162">
        <w:rPr>
          <w:lang w:val="ru-RU"/>
        </w:rPr>
        <w:t>е</w:t>
      </w:r>
      <w:r w:rsidRPr="00D26162">
        <w:rPr>
          <w:lang w:val="ru-RU"/>
        </w:rPr>
        <w:t xml:space="preserve">л повторное сканирование. Сердцебиение мужчины было прерывистым, а показатели жизнедеятельности — перегруженными. Его тело пронизывала </w:t>
      </w:r>
      <w:proofErr w:type="spellStart"/>
      <w:r w:rsidRPr="00D26162">
        <w:rPr>
          <w:lang w:val="ru-RU"/>
        </w:rPr>
        <w:t>аугментика</w:t>
      </w:r>
      <w:proofErr w:type="spellEnd"/>
      <w:r w:rsidRPr="00D26162">
        <w:rPr>
          <w:lang w:val="ru-RU"/>
        </w:rPr>
        <w:t xml:space="preserve">, хотя большая часть улучшений, похоже, не работала или была неисправной. </w:t>
      </w:r>
    </w:p>
    <w:p w14:paraId="41E0D06A" w14:textId="77777777" w:rsidR="00C57304" w:rsidRPr="00D26162" w:rsidRDefault="00C57304" w:rsidP="0094125C">
      <w:pPr>
        <w:rPr>
          <w:lang w:val="ru-RU"/>
        </w:rPr>
      </w:pPr>
      <w:r w:rsidRPr="00D26162">
        <w:rPr>
          <w:lang w:val="ru-RU"/>
        </w:rPr>
        <w:t>— Мы проделали долгий путь, чтобы тебя найти.</w:t>
      </w:r>
    </w:p>
    <w:p w14:paraId="68A84EAB" w14:textId="77777777" w:rsidR="00C57304" w:rsidRPr="00D26162" w:rsidRDefault="00C57304" w:rsidP="0094125C">
      <w:pPr>
        <w:rPr>
          <w:lang w:val="ru-RU"/>
        </w:rPr>
      </w:pPr>
      <w:r w:rsidRPr="00D26162">
        <w:rPr>
          <w:lang w:val="ru-RU"/>
        </w:rPr>
        <w:t>— Держу пари, что так оно и было.</w:t>
      </w:r>
    </w:p>
    <w:p w14:paraId="1BDEDFFF" w14:textId="2ED9CFC0" w:rsidR="00C57304" w:rsidRPr="00D26162" w:rsidRDefault="00C57304" w:rsidP="0094125C">
      <w:pPr>
        <w:rPr>
          <w:lang w:val="ru-RU"/>
        </w:rPr>
      </w:pPr>
      <w:r w:rsidRPr="00D26162">
        <w:rPr>
          <w:lang w:val="ru-RU"/>
        </w:rPr>
        <w:t>— И теперь ты ид</w:t>
      </w:r>
      <w:r w:rsidR="00BF2D7C" w:rsidRPr="00D26162">
        <w:rPr>
          <w:lang w:val="ru-RU"/>
        </w:rPr>
        <w:t>е</w:t>
      </w:r>
      <w:r w:rsidRPr="00D26162">
        <w:rPr>
          <w:lang w:val="ru-RU"/>
        </w:rPr>
        <w:t>шь с нами.</w:t>
      </w:r>
    </w:p>
    <w:p w14:paraId="5044065D" w14:textId="464F39D6" w:rsidR="00C57304" w:rsidRPr="00D26162" w:rsidRDefault="00907DBA" w:rsidP="0094125C">
      <w:pPr>
        <w:rPr>
          <w:lang w:val="ru-RU"/>
        </w:rPr>
      </w:pPr>
      <w:proofErr w:type="spellStart"/>
      <w:r w:rsidRPr="00D26162">
        <w:rPr>
          <w:lang w:val="ru-RU"/>
        </w:rPr>
        <w:t>Кирастес</w:t>
      </w:r>
      <w:proofErr w:type="spellEnd"/>
      <w:r w:rsidR="00C57304" w:rsidRPr="00D26162">
        <w:rPr>
          <w:lang w:val="ru-RU"/>
        </w:rPr>
        <w:t xml:space="preserve"> решительно покачал головой:</w:t>
      </w:r>
    </w:p>
    <w:p w14:paraId="5CB4F79F" w14:textId="77777777" w:rsidR="00C57304" w:rsidRPr="00D26162" w:rsidRDefault="00C57304" w:rsidP="0094125C">
      <w:pPr>
        <w:rPr>
          <w:lang w:val="ru-RU"/>
        </w:rPr>
      </w:pPr>
      <w:r w:rsidRPr="00D26162">
        <w:rPr>
          <w:lang w:val="ru-RU"/>
        </w:rPr>
        <w:t>— Я никуда не пойду.</w:t>
      </w:r>
    </w:p>
    <w:p w14:paraId="258C86CC" w14:textId="77777777" w:rsidR="00C57304" w:rsidRPr="00D26162" w:rsidRDefault="00C57304" w:rsidP="0094125C">
      <w:pPr>
        <w:rPr>
          <w:lang w:val="ru-RU"/>
        </w:rPr>
      </w:pPr>
      <w:r w:rsidRPr="00D26162">
        <w:rPr>
          <w:lang w:val="ru-RU"/>
        </w:rPr>
        <w:lastRenderedPageBreak/>
        <w:t>— Это была не просьба, — сказал Ингвар.</w:t>
      </w:r>
    </w:p>
    <w:p w14:paraId="1B1C1980" w14:textId="5B15A307" w:rsidR="00C57304" w:rsidRPr="00D26162" w:rsidRDefault="00C57304" w:rsidP="0094125C">
      <w:pPr>
        <w:rPr>
          <w:lang w:val="ru-RU"/>
        </w:rPr>
      </w:pPr>
      <w:r w:rsidRPr="00D26162">
        <w:rPr>
          <w:lang w:val="ru-RU"/>
        </w:rPr>
        <w:t xml:space="preserve">— А это не было неповиновением, — ответил </w:t>
      </w:r>
      <w:proofErr w:type="spellStart"/>
      <w:r w:rsidR="00907DBA" w:rsidRPr="00D26162">
        <w:rPr>
          <w:lang w:val="ru-RU"/>
        </w:rPr>
        <w:t>Кирастес</w:t>
      </w:r>
      <w:proofErr w:type="spellEnd"/>
      <w:r w:rsidRPr="00D26162">
        <w:rPr>
          <w:lang w:val="ru-RU"/>
        </w:rPr>
        <w:t xml:space="preserve">. — Через несколько мгновений я умру. </w:t>
      </w:r>
      <w:proofErr w:type="spellStart"/>
      <w:r w:rsidRPr="00D26162">
        <w:rPr>
          <w:lang w:val="ru-RU"/>
        </w:rPr>
        <w:t>Ахероза</w:t>
      </w:r>
      <w:proofErr w:type="spellEnd"/>
      <w:r w:rsidRPr="00D26162">
        <w:rPr>
          <w:lang w:val="ru-RU"/>
        </w:rPr>
        <w:t xml:space="preserve"> — сильный яд, и я убедился, что принял большую дозу. Мне не хотелось, чтобы </w:t>
      </w:r>
      <w:proofErr w:type="spellStart"/>
      <w:r w:rsidRPr="00D26162">
        <w:rPr>
          <w:lang w:val="ru-RU"/>
        </w:rPr>
        <w:t>Аксит</w:t>
      </w:r>
      <w:proofErr w:type="spellEnd"/>
      <w:r w:rsidRPr="00D26162">
        <w:rPr>
          <w:lang w:val="ru-RU"/>
        </w:rPr>
        <w:t xml:space="preserve"> вонзил в меня свои грязные ногти. Вы бы тоже не хотели подобного. Здесь я желал лишь одного — завершить Обряды Вознесения в сопровождении Буты. И мне даже не дали закончить вс</w:t>
      </w:r>
      <w:r w:rsidR="00BF2D7C" w:rsidRPr="00D26162">
        <w:rPr>
          <w:lang w:val="ru-RU"/>
        </w:rPr>
        <w:t>е</w:t>
      </w:r>
      <w:r w:rsidRPr="00D26162">
        <w:rPr>
          <w:lang w:val="ru-RU"/>
        </w:rPr>
        <w:t xml:space="preserve"> наедине! Вот вам и служба длиною в жизнь.</w:t>
      </w:r>
    </w:p>
    <w:p w14:paraId="200B11BA" w14:textId="77777777" w:rsidR="00C57304" w:rsidRPr="00D26162" w:rsidRDefault="00C57304" w:rsidP="0094125C">
      <w:pPr>
        <w:rPr>
          <w:lang w:val="ru-RU"/>
        </w:rPr>
      </w:pPr>
      <w:r w:rsidRPr="00D26162">
        <w:rPr>
          <w:lang w:val="ru-RU"/>
        </w:rPr>
        <w:t xml:space="preserve">Ингвар издал недовольный рык: </w:t>
      </w:r>
    </w:p>
    <w:p w14:paraId="63B3D852" w14:textId="77777777" w:rsidR="00C57304" w:rsidRPr="00D26162" w:rsidRDefault="00C57304" w:rsidP="0094125C">
      <w:pPr>
        <w:rPr>
          <w:lang w:val="ru-RU"/>
        </w:rPr>
      </w:pPr>
      <w:r w:rsidRPr="00D26162">
        <w:rPr>
          <w:lang w:val="ru-RU"/>
        </w:rPr>
        <w:t xml:space="preserve">— Мы </w:t>
      </w:r>
      <w:r w:rsidRPr="00D26162">
        <w:rPr>
          <w:i/>
          <w:lang w:val="ru-RU"/>
        </w:rPr>
        <w:t>получим</w:t>
      </w:r>
      <w:r w:rsidRPr="00D26162">
        <w:rPr>
          <w:lang w:val="ru-RU"/>
        </w:rPr>
        <w:t xml:space="preserve"> ответы на наши вопросы.</w:t>
      </w:r>
    </w:p>
    <w:p w14:paraId="057EB422" w14:textId="1B26F8B0" w:rsidR="00C57304" w:rsidRPr="00D26162" w:rsidRDefault="00C57304" w:rsidP="0094125C">
      <w:pPr>
        <w:rPr>
          <w:lang w:val="ru-RU"/>
        </w:rPr>
      </w:pPr>
      <w:r w:rsidRPr="00D26162">
        <w:rPr>
          <w:lang w:val="ru-RU"/>
        </w:rPr>
        <w:t xml:space="preserve">— Да хоть сейчас, — сказал </w:t>
      </w:r>
      <w:proofErr w:type="spellStart"/>
      <w:r w:rsidR="00907DBA" w:rsidRPr="00D26162">
        <w:rPr>
          <w:lang w:val="ru-RU"/>
        </w:rPr>
        <w:t>Кирастес</w:t>
      </w:r>
      <w:proofErr w:type="spellEnd"/>
      <w:r w:rsidRPr="00D26162">
        <w:rPr>
          <w:lang w:val="ru-RU"/>
        </w:rPr>
        <w:t xml:space="preserve">, и у него на лбу снова выступил пот. — Берите столько ответов, сколько пожелаете, — конечно же, если добрейший кардинал </w:t>
      </w:r>
      <w:proofErr w:type="spellStart"/>
      <w:r w:rsidRPr="00D26162">
        <w:rPr>
          <w:lang w:val="ru-RU"/>
        </w:rPr>
        <w:t>Орквемонд</w:t>
      </w:r>
      <w:proofErr w:type="spellEnd"/>
      <w:r w:rsidRPr="00D26162">
        <w:rPr>
          <w:lang w:val="ru-RU"/>
        </w:rPr>
        <w:t xml:space="preserve"> не тронет это место ещ</w:t>
      </w:r>
      <w:r w:rsidR="00BF2D7C" w:rsidRPr="00D26162">
        <w:rPr>
          <w:lang w:val="ru-RU"/>
        </w:rPr>
        <w:t>е</w:t>
      </w:r>
      <w:r w:rsidRPr="00D26162">
        <w:rPr>
          <w:lang w:val="ru-RU"/>
        </w:rPr>
        <w:t xml:space="preserve"> хотя бы несколько мгновений. И если у нас будет время, то я расскажу вс</w:t>
      </w:r>
      <w:r w:rsidR="00BF2D7C" w:rsidRPr="00D26162">
        <w:rPr>
          <w:lang w:val="ru-RU"/>
        </w:rPr>
        <w:t>е</w:t>
      </w:r>
      <w:r w:rsidRPr="00D26162">
        <w:rPr>
          <w:lang w:val="ru-RU"/>
        </w:rPr>
        <w:t>, что пожелаете. Я хочу вс</w:t>
      </w:r>
      <w:r w:rsidR="00BF2D7C" w:rsidRPr="00D26162">
        <w:rPr>
          <w:lang w:val="ru-RU"/>
        </w:rPr>
        <w:t>е</w:t>
      </w:r>
      <w:r w:rsidRPr="00D26162">
        <w:rPr>
          <w:lang w:val="ru-RU"/>
        </w:rPr>
        <w:t xml:space="preserve"> рассказать. Я </w:t>
      </w:r>
      <w:r w:rsidRPr="00D26162">
        <w:rPr>
          <w:i/>
          <w:lang w:val="ru-RU"/>
        </w:rPr>
        <w:t>сгорал</w:t>
      </w:r>
      <w:r w:rsidRPr="00D26162">
        <w:rPr>
          <w:lang w:val="ru-RU"/>
        </w:rPr>
        <w:t xml:space="preserve"> от желания рассказать кому-нибудь. Просто оглянитесь вокруг — вы же видите, что это всегда было связано с вами.</w:t>
      </w:r>
    </w:p>
    <w:p w14:paraId="68D136DE" w14:textId="77777777" w:rsidR="00C57304" w:rsidRPr="00D26162" w:rsidRDefault="00C57304" w:rsidP="0094125C">
      <w:pPr>
        <w:rPr>
          <w:lang w:val="ru-RU"/>
        </w:rPr>
      </w:pPr>
      <w:r w:rsidRPr="00D26162">
        <w:rPr>
          <w:lang w:val="ru-RU"/>
        </w:rPr>
        <w:t>Духовник придвинулся поближе к Ингвару; он заметно прихрамывал, кожа на его шее темнела по мере движения.</w:t>
      </w:r>
    </w:p>
    <w:p w14:paraId="3D32DD88" w14:textId="7BE8261D" w:rsidR="00C57304" w:rsidRPr="00D26162" w:rsidRDefault="00C57304" w:rsidP="0094125C">
      <w:pPr>
        <w:rPr>
          <w:lang w:val="ru-RU"/>
        </w:rPr>
      </w:pPr>
      <w:r w:rsidRPr="00D26162">
        <w:rPr>
          <w:lang w:val="ru-RU"/>
        </w:rPr>
        <w:t>— И вс</w:t>
      </w:r>
      <w:r w:rsidR="00BF2D7C" w:rsidRPr="00D26162">
        <w:rPr>
          <w:lang w:val="ru-RU"/>
        </w:rPr>
        <w:t>е</w:t>
      </w:r>
      <w:r w:rsidRPr="00D26162">
        <w:rPr>
          <w:lang w:val="ru-RU"/>
        </w:rPr>
        <w:t xml:space="preserve"> потому, что у вас нет </w:t>
      </w:r>
      <w:r w:rsidRPr="00D26162">
        <w:rPr>
          <w:i/>
          <w:lang w:val="ru-RU"/>
        </w:rPr>
        <w:t>души</w:t>
      </w:r>
      <w:r w:rsidRPr="00D26162">
        <w:rPr>
          <w:lang w:val="ru-RU"/>
        </w:rPr>
        <w:t xml:space="preserve">, сын Русса, — сказал </w:t>
      </w:r>
      <w:proofErr w:type="spellStart"/>
      <w:r w:rsidR="00907DBA" w:rsidRPr="00D26162">
        <w:rPr>
          <w:lang w:val="ru-RU"/>
        </w:rPr>
        <w:t>Кирастес</w:t>
      </w:r>
      <w:proofErr w:type="spellEnd"/>
      <w:r w:rsidRPr="00D26162">
        <w:rPr>
          <w:lang w:val="ru-RU"/>
        </w:rPr>
        <w:t xml:space="preserve">. — Ты — дьявол, </w:t>
      </w:r>
      <w:r w:rsidR="00907DBA" w:rsidRPr="00D26162">
        <w:rPr>
          <w:lang w:val="ru-RU"/>
        </w:rPr>
        <w:t>нежить</w:t>
      </w:r>
      <w:r w:rsidRPr="00D26162">
        <w:rPr>
          <w:lang w:val="ru-RU"/>
        </w:rPr>
        <w:t xml:space="preserve">. Твои знания не имеют значения, потому что ты даже не человек. Ты — </w:t>
      </w:r>
      <w:r w:rsidR="00907DBA" w:rsidRPr="00D26162">
        <w:rPr>
          <w:lang w:val="ru-RU"/>
        </w:rPr>
        <w:t>издев</w:t>
      </w:r>
      <w:r w:rsidRPr="00D26162">
        <w:rPr>
          <w:lang w:val="ru-RU"/>
        </w:rPr>
        <w:t>ка, ошибка, отброс. Как исповедник ты никуда не годишься, но большего у меня нет, так что — вот и вс</w:t>
      </w:r>
      <w:r w:rsidR="00BF2D7C" w:rsidRPr="00D26162">
        <w:rPr>
          <w:lang w:val="ru-RU"/>
        </w:rPr>
        <w:t>е</w:t>
      </w:r>
      <w:r w:rsidRPr="00D26162">
        <w:rPr>
          <w:lang w:val="ru-RU"/>
        </w:rPr>
        <w:t>. Если хочешь остановить то, что я натворил, то ты опоздал. Дело сделано. Клятва исполнена, и я могу идти с миром.</w:t>
      </w:r>
    </w:p>
    <w:p w14:paraId="6369800C" w14:textId="35E6AC02" w:rsidR="00C57304" w:rsidRPr="00D26162" w:rsidRDefault="00C57304" w:rsidP="0094125C">
      <w:pPr>
        <w:rPr>
          <w:lang w:val="ru-RU"/>
        </w:rPr>
      </w:pPr>
      <w:r w:rsidRPr="00D26162">
        <w:rPr>
          <w:lang w:val="ru-RU"/>
        </w:rPr>
        <w:t>За вс</w:t>
      </w:r>
      <w:r w:rsidR="00BF2D7C" w:rsidRPr="00D26162">
        <w:rPr>
          <w:lang w:val="ru-RU"/>
        </w:rPr>
        <w:t>е</w:t>
      </w:r>
      <w:r w:rsidRPr="00D26162">
        <w:rPr>
          <w:lang w:val="ru-RU"/>
        </w:rPr>
        <w:t xml:space="preserve"> это время лицо женщины никак не менялось — оно ничего не выражало. </w:t>
      </w:r>
      <w:proofErr w:type="spellStart"/>
      <w:r w:rsidR="00907DBA" w:rsidRPr="00D26162">
        <w:rPr>
          <w:lang w:val="ru-RU"/>
        </w:rPr>
        <w:t>Кирастес</w:t>
      </w:r>
      <w:proofErr w:type="spellEnd"/>
      <w:r w:rsidRPr="00D26162">
        <w:rPr>
          <w:lang w:val="ru-RU"/>
        </w:rPr>
        <w:t xml:space="preserve">, напротив, казался торжествующим, его взгляд лихорадочно пылал. </w:t>
      </w:r>
    </w:p>
    <w:p w14:paraId="61623DCD" w14:textId="6D7FF82A" w:rsidR="00C57304" w:rsidRPr="00D26162" w:rsidRDefault="00C57304" w:rsidP="0094125C">
      <w:pPr>
        <w:rPr>
          <w:lang w:val="ru-RU"/>
        </w:rPr>
      </w:pPr>
      <w:r w:rsidRPr="00D26162">
        <w:rPr>
          <w:lang w:val="ru-RU"/>
        </w:rPr>
        <w:t xml:space="preserve">— Я </w:t>
      </w:r>
      <w:r w:rsidRPr="00D26162">
        <w:rPr>
          <w:i/>
          <w:lang w:val="ru-RU"/>
        </w:rPr>
        <w:t>победил</w:t>
      </w:r>
      <w:r w:rsidRPr="00D26162">
        <w:rPr>
          <w:lang w:val="ru-RU"/>
        </w:rPr>
        <w:t xml:space="preserve"> вас, — сказал исповедник, ткнув пальцем в грудь Ингвара. — И это вс</w:t>
      </w:r>
      <w:r w:rsidR="00BF2D7C" w:rsidRPr="00D26162">
        <w:rPr>
          <w:lang w:val="ru-RU"/>
        </w:rPr>
        <w:t>е</w:t>
      </w:r>
      <w:r w:rsidRPr="00D26162">
        <w:rPr>
          <w:lang w:val="ru-RU"/>
        </w:rPr>
        <w:t>, что сейчас имеет значение, и когда вс</w:t>
      </w:r>
      <w:r w:rsidR="00BF2D7C" w:rsidRPr="00D26162">
        <w:rPr>
          <w:lang w:val="ru-RU"/>
        </w:rPr>
        <w:t>е</w:t>
      </w:r>
      <w:r w:rsidRPr="00D26162">
        <w:rPr>
          <w:lang w:val="ru-RU"/>
        </w:rPr>
        <w:t xml:space="preserve"> занесут в анналы, именно так они и поведают. Что я победил вас.</w:t>
      </w:r>
    </w:p>
    <w:p w14:paraId="10E9BB77" w14:textId="77777777" w:rsidR="00C57304" w:rsidRPr="00D26162" w:rsidRDefault="00C57304" w:rsidP="0094125C">
      <w:pPr>
        <w:rPr>
          <w:lang w:val="ru-RU"/>
        </w:rPr>
      </w:pPr>
    </w:p>
    <w:p w14:paraId="71C97D79" w14:textId="60500766" w:rsidR="00C57304" w:rsidRPr="00D26162" w:rsidRDefault="00C57304" w:rsidP="0094125C">
      <w:pPr>
        <w:rPr>
          <w:lang w:val="ru-RU"/>
        </w:rPr>
      </w:pPr>
      <w:r w:rsidRPr="00D26162">
        <w:rPr>
          <w:lang w:val="ru-RU"/>
        </w:rPr>
        <w:t xml:space="preserve">— Что значит </w:t>
      </w:r>
      <w:r w:rsidRPr="00D26162">
        <w:rPr>
          <w:i/>
          <w:lang w:val="ru-RU"/>
        </w:rPr>
        <w:t>разор</w:t>
      </w:r>
      <w:r w:rsidR="00BF2D7C" w:rsidRPr="00D26162">
        <w:rPr>
          <w:i/>
          <w:lang w:val="ru-RU"/>
        </w:rPr>
        <w:t>е</w:t>
      </w:r>
      <w:r w:rsidRPr="00D26162">
        <w:rPr>
          <w:i/>
          <w:lang w:val="ru-RU"/>
        </w:rPr>
        <w:t>н</w:t>
      </w:r>
      <w:r w:rsidRPr="00D26162">
        <w:rPr>
          <w:lang w:val="ru-RU"/>
        </w:rPr>
        <w:t xml:space="preserve">? — требовательно спросил </w:t>
      </w:r>
      <w:proofErr w:type="spellStart"/>
      <w:r w:rsidRPr="00D26162">
        <w:rPr>
          <w:lang w:val="ru-RU"/>
        </w:rPr>
        <w:t>Ольгейр</w:t>
      </w:r>
      <w:proofErr w:type="spellEnd"/>
      <w:r w:rsidRPr="00D26162">
        <w:rPr>
          <w:lang w:val="ru-RU"/>
        </w:rPr>
        <w:t>. — Т</w:t>
      </w:r>
      <w:r w:rsidR="00907DBA" w:rsidRPr="00D26162">
        <w:rPr>
          <w:lang w:val="ru-RU"/>
        </w:rPr>
        <w:t>ебе</w:t>
      </w:r>
      <w:r w:rsidRPr="00D26162">
        <w:rPr>
          <w:lang w:val="ru-RU"/>
        </w:rPr>
        <w:t>-то откуда зна</w:t>
      </w:r>
      <w:r w:rsidR="00907DBA" w:rsidRPr="00D26162">
        <w:rPr>
          <w:lang w:val="ru-RU"/>
        </w:rPr>
        <w:t>т</w:t>
      </w:r>
      <w:r w:rsidRPr="00D26162">
        <w:rPr>
          <w:lang w:val="ru-RU"/>
        </w:rPr>
        <w:t>ь?</w:t>
      </w:r>
    </w:p>
    <w:p w14:paraId="59DF8277" w14:textId="5C792B4E" w:rsidR="00C57304" w:rsidRPr="00D26162" w:rsidRDefault="00C57304" w:rsidP="0094125C">
      <w:pPr>
        <w:rPr>
          <w:lang w:val="ru-RU"/>
        </w:rPr>
      </w:pPr>
      <w:r w:rsidRPr="00D26162">
        <w:rPr>
          <w:lang w:val="ru-RU"/>
        </w:rPr>
        <w:t>Виадук вс</w:t>
      </w:r>
      <w:r w:rsidR="00BF2D7C" w:rsidRPr="00D26162">
        <w:rPr>
          <w:lang w:val="ru-RU"/>
        </w:rPr>
        <w:t>е</w:t>
      </w:r>
      <w:r w:rsidRPr="00D26162">
        <w:rPr>
          <w:lang w:val="ru-RU"/>
        </w:rPr>
        <w:t xml:space="preserve"> ещ</w:t>
      </w:r>
      <w:r w:rsidR="00BF2D7C" w:rsidRPr="00D26162">
        <w:rPr>
          <w:lang w:val="ru-RU"/>
        </w:rPr>
        <w:t>е</w:t>
      </w:r>
      <w:r w:rsidRPr="00D26162">
        <w:rPr>
          <w:lang w:val="ru-RU"/>
        </w:rPr>
        <w:t xml:space="preserve"> был забит шевелящимися телами — мужчины и женщины сновали по развалинам в поисках добычи или убежища, но никто из Волков не обращал на них никакого внимания. Поодаль лежал труп предателя, уже начиная разлагаться после исчезновения той т</w:t>
      </w:r>
      <w:r w:rsidR="00BF2D7C" w:rsidRPr="00D26162">
        <w:rPr>
          <w:lang w:val="ru-RU"/>
        </w:rPr>
        <w:t>е</w:t>
      </w:r>
      <w:r w:rsidRPr="00D26162">
        <w:rPr>
          <w:lang w:val="ru-RU"/>
        </w:rPr>
        <w:t>мной магии, которая так долго удерживала его в целости.</w:t>
      </w:r>
    </w:p>
    <w:p w14:paraId="6E9D04A4" w14:textId="4B2E0179" w:rsidR="00C57304" w:rsidRPr="00D26162" w:rsidRDefault="00C57304" w:rsidP="0094125C">
      <w:pPr>
        <w:rPr>
          <w:lang w:val="ru-RU"/>
        </w:rPr>
      </w:pPr>
      <w:r w:rsidRPr="00D26162">
        <w:rPr>
          <w:lang w:val="ru-RU"/>
        </w:rPr>
        <w:t xml:space="preserve">Рука </w:t>
      </w:r>
      <w:proofErr w:type="spellStart"/>
      <w:r w:rsidRPr="00D26162">
        <w:rPr>
          <w:lang w:val="ru-RU"/>
        </w:rPr>
        <w:t>Ольгейра</w:t>
      </w:r>
      <w:proofErr w:type="spellEnd"/>
      <w:r w:rsidRPr="00D26162">
        <w:rPr>
          <w:lang w:val="ru-RU"/>
        </w:rPr>
        <w:t xml:space="preserve"> заныла от напряжения из-за того, что он, хотя и ненадолго, перен</w:t>
      </w:r>
      <w:r w:rsidR="00BF2D7C" w:rsidRPr="00D26162">
        <w:rPr>
          <w:lang w:val="ru-RU"/>
        </w:rPr>
        <w:t>е</w:t>
      </w:r>
      <w:r w:rsidRPr="00D26162">
        <w:rPr>
          <w:lang w:val="ru-RU"/>
        </w:rPr>
        <w:t>с на не</w:t>
      </w:r>
      <w:r w:rsidR="00BF2D7C" w:rsidRPr="00D26162">
        <w:rPr>
          <w:lang w:val="ru-RU"/>
        </w:rPr>
        <w:t>е</w:t>
      </w:r>
      <w:r w:rsidRPr="00D26162">
        <w:rPr>
          <w:lang w:val="ru-RU"/>
        </w:rPr>
        <w:t xml:space="preserve"> весь свой вес. Ухватившись за поручень на краю провала в главном уровне виадука, космодесантник удержался от падения прямо в горящее сердце буровой установки, но ему вс</w:t>
      </w:r>
      <w:r w:rsidR="00BF2D7C" w:rsidRPr="00D26162">
        <w:rPr>
          <w:lang w:val="ru-RU"/>
        </w:rPr>
        <w:t>е</w:t>
      </w:r>
      <w:r w:rsidRPr="00D26162">
        <w:rPr>
          <w:lang w:val="ru-RU"/>
        </w:rPr>
        <w:t xml:space="preserve"> равно потребовались все его силы, чтобы выбраться на поверхность. Кровеносные сосуды пульсировали, сердца вс</w:t>
      </w:r>
      <w:r w:rsidR="00BF2D7C" w:rsidRPr="00D26162">
        <w:rPr>
          <w:lang w:val="ru-RU"/>
        </w:rPr>
        <w:t>е</w:t>
      </w:r>
      <w:r w:rsidRPr="00D26162">
        <w:rPr>
          <w:lang w:val="ru-RU"/>
        </w:rPr>
        <w:t xml:space="preserve"> ещ</w:t>
      </w:r>
      <w:r w:rsidR="00BF2D7C" w:rsidRPr="00D26162">
        <w:rPr>
          <w:lang w:val="ru-RU"/>
        </w:rPr>
        <w:t>е</w:t>
      </w:r>
      <w:r w:rsidRPr="00D26162">
        <w:rPr>
          <w:lang w:val="ru-RU"/>
        </w:rPr>
        <w:t xml:space="preserve"> колотились быстро и напряж</w:t>
      </w:r>
      <w:r w:rsidR="00BF2D7C" w:rsidRPr="00D26162">
        <w:rPr>
          <w:lang w:val="ru-RU"/>
        </w:rPr>
        <w:t>е</w:t>
      </w:r>
      <w:r w:rsidRPr="00D26162">
        <w:rPr>
          <w:lang w:val="ru-RU"/>
        </w:rPr>
        <w:t xml:space="preserve">нно. </w:t>
      </w:r>
    </w:p>
    <w:p w14:paraId="18C7F99F" w14:textId="6D25BD21" w:rsidR="00C57304" w:rsidRPr="00D26162" w:rsidRDefault="00C57304" w:rsidP="0094125C">
      <w:pPr>
        <w:rPr>
          <w:lang w:val="ru-RU"/>
        </w:rPr>
      </w:pPr>
      <w:r w:rsidRPr="00D26162">
        <w:rPr>
          <w:lang w:val="ru-RU"/>
        </w:rPr>
        <w:t xml:space="preserve">Ошейник Бальдра почернел, как потухший уголь. Как и </w:t>
      </w:r>
      <w:proofErr w:type="spellStart"/>
      <w:r w:rsidRPr="00D26162">
        <w:rPr>
          <w:lang w:val="ru-RU"/>
        </w:rPr>
        <w:t>Ольгейр</w:t>
      </w:r>
      <w:proofErr w:type="spellEnd"/>
      <w:r w:rsidRPr="00D26162">
        <w:rPr>
          <w:lang w:val="ru-RU"/>
        </w:rPr>
        <w:t xml:space="preserve">, </w:t>
      </w:r>
      <w:r w:rsidR="00422BC6">
        <w:rPr>
          <w:lang w:val="ru-RU"/>
        </w:rPr>
        <w:t>Бальдр</w:t>
      </w:r>
      <w:r w:rsidRPr="00D26162">
        <w:rPr>
          <w:lang w:val="ru-RU"/>
        </w:rPr>
        <w:t xml:space="preserve"> </w:t>
      </w:r>
      <w:r w:rsidR="00907DBA" w:rsidRPr="00D26162">
        <w:rPr>
          <w:lang w:val="ru-RU"/>
        </w:rPr>
        <w:t>пострадал</w:t>
      </w:r>
      <w:r w:rsidRPr="00D26162">
        <w:rPr>
          <w:lang w:val="ru-RU"/>
        </w:rPr>
        <w:t xml:space="preserve"> от </w:t>
      </w:r>
      <w:proofErr w:type="spellStart"/>
      <w:r w:rsidRPr="00D26162">
        <w:rPr>
          <w:lang w:val="ru-RU"/>
        </w:rPr>
        <w:t>хаосита</w:t>
      </w:r>
      <w:proofErr w:type="spellEnd"/>
      <w:r w:rsidRPr="00D26162">
        <w:rPr>
          <w:lang w:val="ru-RU"/>
        </w:rPr>
        <w:t xml:space="preserve"> — броня была пробита, а серо-стальная обшивка местами облезла. Дышал он затрудн</w:t>
      </w:r>
      <w:r w:rsidR="00BF2D7C" w:rsidRPr="00D26162">
        <w:rPr>
          <w:lang w:val="ru-RU"/>
        </w:rPr>
        <w:t>е</w:t>
      </w:r>
      <w:r w:rsidRPr="00D26162">
        <w:rPr>
          <w:lang w:val="ru-RU"/>
        </w:rPr>
        <w:t>нно. Однако в конце концов Бальдр заставил себя подняться на ноги, мотнув головой, чтобы прочистить мысли, и отдуваясь.</w:t>
      </w:r>
    </w:p>
    <w:p w14:paraId="4AC00DEC" w14:textId="65B940A8" w:rsidR="00C57304" w:rsidRPr="00D26162" w:rsidRDefault="00C57304" w:rsidP="0094125C">
      <w:pPr>
        <w:rPr>
          <w:lang w:val="ru-RU"/>
        </w:rPr>
      </w:pPr>
      <w:r w:rsidRPr="00D26162">
        <w:rPr>
          <w:lang w:val="ru-RU"/>
        </w:rPr>
        <w:t xml:space="preserve">— </w:t>
      </w:r>
      <w:proofErr w:type="gramStart"/>
      <w:r w:rsidRPr="00D26162">
        <w:rPr>
          <w:lang w:val="ru-RU"/>
        </w:rPr>
        <w:t>Я...</w:t>
      </w:r>
      <w:proofErr w:type="gramEnd"/>
      <w:r w:rsidRPr="00D26162">
        <w:rPr>
          <w:lang w:val="ru-RU"/>
        </w:rPr>
        <w:t xml:space="preserve"> видел это, — мрачно ответил </w:t>
      </w:r>
      <w:r w:rsidR="00422BC6">
        <w:rPr>
          <w:lang w:val="ru-RU"/>
        </w:rPr>
        <w:t>он</w:t>
      </w:r>
      <w:r w:rsidRPr="00D26162">
        <w:rPr>
          <w:lang w:val="ru-RU"/>
        </w:rPr>
        <w:t>.</w:t>
      </w:r>
    </w:p>
    <w:p w14:paraId="44E2E350" w14:textId="77777777" w:rsidR="00C57304" w:rsidRPr="00D26162" w:rsidRDefault="00C57304" w:rsidP="0094125C">
      <w:pPr>
        <w:rPr>
          <w:lang w:val="ru-RU"/>
        </w:rPr>
      </w:pPr>
      <w:r w:rsidRPr="00D26162">
        <w:rPr>
          <w:lang w:val="ru-RU"/>
        </w:rPr>
        <w:t>— Ты видел то, что это существо тебе показало.</w:t>
      </w:r>
    </w:p>
    <w:p w14:paraId="4F373FF7" w14:textId="77777777" w:rsidR="00C57304" w:rsidRPr="00D26162" w:rsidRDefault="00C57304" w:rsidP="0094125C">
      <w:pPr>
        <w:rPr>
          <w:lang w:val="ru-RU"/>
        </w:rPr>
      </w:pPr>
      <w:r w:rsidRPr="00D26162">
        <w:rPr>
          <w:lang w:val="ru-RU"/>
        </w:rPr>
        <w:lastRenderedPageBreak/>
        <w:t>— Это существо показало мне то, что видело прежде.</w:t>
      </w:r>
    </w:p>
    <w:p w14:paraId="159DC0A6" w14:textId="1DB1196D" w:rsidR="00C57304" w:rsidRPr="00D26162" w:rsidRDefault="00C57304" w:rsidP="0094125C">
      <w:pPr>
        <w:rPr>
          <w:lang w:val="ru-RU"/>
        </w:rPr>
      </w:pPr>
      <w:r w:rsidRPr="00D26162">
        <w:rPr>
          <w:lang w:val="ru-RU"/>
        </w:rPr>
        <w:t xml:space="preserve">— Они же </w:t>
      </w:r>
      <w:r w:rsidR="00422BC6">
        <w:rPr>
          <w:i/>
          <w:lang w:val="ru-RU"/>
        </w:rPr>
        <w:t>вр</w:t>
      </w:r>
      <w:r w:rsidRPr="00D26162">
        <w:rPr>
          <w:i/>
          <w:lang w:val="ru-RU"/>
        </w:rPr>
        <w:t>ут</w:t>
      </w:r>
      <w:r w:rsidRPr="00D26162">
        <w:rPr>
          <w:lang w:val="ru-RU"/>
        </w:rPr>
        <w:t>.</w:t>
      </w:r>
    </w:p>
    <w:p w14:paraId="5FF45294" w14:textId="6BCB632A" w:rsidR="00C57304" w:rsidRPr="00D26162" w:rsidRDefault="00C57304" w:rsidP="0094125C">
      <w:pPr>
        <w:rPr>
          <w:lang w:val="ru-RU"/>
        </w:rPr>
      </w:pPr>
      <w:r w:rsidRPr="00D26162">
        <w:rPr>
          <w:lang w:val="ru-RU"/>
        </w:rPr>
        <w:t>Бальдр повернулся к брату</w:t>
      </w:r>
      <w:r w:rsidR="00422BC6">
        <w:rPr>
          <w:lang w:val="ru-RU"/>
        </w:rPr>
        <w:t>:</w:t>
      </w:r>
      <w:r w:rsidRPr="00D26162">
        <w:rPr>
          <w:lang w:val="ru-RU"/>
        </w:rPr>
        <w:t xml:space="preserve"> </w:t>
      </w:r>
    </w:p>
    <w:p w14:paraId="3B10F366" w14:textId="66011388" w:rsidR="00C57304" w:rsidRPr="00D26162" w:rsidRDefault="00C57304" w:rsidP="0094125C">
      <w:pPr>
        <w:rPr>
          <w:lang w:val="ru-RU"/>
        </w:rPr>
      </w:pPr>
      <w:r w:rsidRPr="00D26162">
        <w:rPr>
          <w:lang w:val="ru-RU"/>
        </w:rPr>
        <w:t xml:space="preserve">— </w:t>
      </w:r>
      <w:r w:rsidR="00422BC6">
        <w:rPr>
          <w:lang w:val="ru-RU"/>
        </w:rPr>
        <w:t>Вр</w:t>
      </w:r>
      <w:r w:rsidRPr="00D26162">
        <w:rPr>
          <w:lang w:val="ru-RU"/>
        </w:rPr>
        <w:t>ут, ещ</w:t>
      </w:r>
      <w:r w:rsidR="00BF2D7C" w:rsidRPr="00D26162">
        <w:rPr>
          <w:lang w:val="ru-RU"/>
        </w:rPr>
        <w:t>е</w:t>
      </w:r>
      <w:r w:rsidRPr="00D26162">
        <w:rPr>
          <w:lang w:val="ru-RU"/>
        </w:rPr>
        <w:t xml:space="preserve"> как. Обманывают и будут обманывать, но этот... он был </w:t>
      </w:r>
      <w:r w:rsidRPr="00D26162">
        <w:rPr>
          <w:i/>
          <w:lang w:val="ru-RU"/>
        </w:rPr>
        <w:t>там</w:t>
      </w:r>
      <w:r w:rsidRPr="00D26162">
        <w:rPr>
          <w:lang w:val="ru-RU"/>
        </w:rPr>
        <w:t>.</w:t>
      </w:r>
    </w:p>
    <w:p w14:paraId="14565EA8" w14:textId="77777777" w:rsidR="00C57304" w:rsidRPr="00D26162" w:rsidRDefault="00C57304" w:rsidP="0094125C">
      <w:pPr>
        <w:rPr>
          <w:lang w:val="ru-RU"/>
        </w:rPr>
      </w:pPr>
      <w:r w:rsidRPr="00D26162">
        <w:rPr>
          <w:lang w:val="ru-RU"/>
        </w:rPr>
        <w:t>— Откуда ты можешь это знать?</w:t>
      </w:r>
    </w:p>
    <w:p w14:paraId="507A1B43" w14:textId="77777777" w:rsidR="00C57304" w:rsidRPr="00D26162" w:rsidRDefault="00C57304" w:rsidP="0094125C">
      <w:pPr>
        <w:rPr>
          <w:lang w:val="ru-RU"/>
        </w:rPr>
      </w:pPr>
      <w:r w:rsidRPr="00D26162">
        <w:rPr>
          <w:lang w:val="ru-RU"/>
        </w:rPr>
        <w:t xml:space="preserve">Бальдр заколебался. </w:t>
      </w:r>
    </w:p>
    <w:p w14:paraId="7774B712" w14:textId="77777777" w:rsidR="00C57304" w:rsidRPr="00D26162" w:rsidRDefault="00C57304" w:rsidP="0094125C">
      <w:pPr>
        <w:rPr>
          <w:lang w:val="ru-RU"/>
        </w:rPr>
      </w:pPr>
      <w:r w:rsidRPr="00D26162">
        <w:rPr>
          <w:lang w:val="ru-RU"/>
        </w:rPr>
        <w:t>— Сам знаешь, откуда.</w:t>
      </w:r>
    </w:p>
    <w:p w14:paraId="53A036A8" w14:textId="77777777" w:rsidR="00C57304" w:rsidRPr="00D26162" w:rsidRDefault="00C57304" w:rsidP="0094125C">
      <w:pPr>
        <w:rPr>
          <w:lang w:val="ru-RU"/>
        </w:rPr>
      </w:pPr>
      <w:r w:rsidRPr="00D26162">
        <w:rPr>
          <w:lang w:val="ru-RU"/>
        </w:rPr>
        <w:t>— Я-то думал, что ошейник защищает тебя от...</w:t>
      </w:r>
    </w:p>
    <w:p w14:paraId="445DB475" w14:textId="681F54FB" w:rsidR="00C57304" w:rsidRPr="00D26162" w:rsidRDefault="00C57304" w:rsidP="0094125C">
      <w:pPr>
        <w:rPr>
          <w:lang w:val="ru-RU"/>
        </w:rPr>
      </w:pPr>
      <w:r w:rsidRPr="00D26162">
        <w:rPr>
          <w:lang w:val="ru-RU"/>
        </w:rPr>
        <w:t xml:space="preserve">— Так и есть. В основном. — Бальдр устало потянулся за мечом и начал счищать с него грязь. — Но он становится слабее. И каким-то образом сильнее. Он борется со мной, и в конце концов кто-то из нас сломается. — Бальдр вложил меч обратно в ножны. — Так что я узнал, и на что питал надежду Зовущий Бурю, и что </w:t>
      </w:r>
      <w:proofErr w:type="spellStart"/>
      <w:r w:rsidRPr="00D26162">
        <w:rPr>
          <w:lang w:val="ru-RU"/>
        </w:rPr>
        <w:t>Фенрис</w:t>
      </w:r>
      <w:proofErr w:type="spellEnd"/>
      <w:r w:rsidRPr="00D26162">
        <w:rPr>
          <w:lang w:val="ru-RU"/>
        </w:rPr>
        <w:t xml:space="preserve"> лежит в р</w:t>
      </w:r>
      <w:r w:rsidR="00907DBA" w:rsidRPr="00D26162">
        <w:rPr>
          <w:lang w:val="ru-RU"/>
        </w:rPr>
        <w:t>азвал</w:t>
      </w:r>
      <w:r w:rsidRPr="00D26162">
        <w:rPr>
          <w:lang w:val="ru-RU"/>
        </w:rPr>
        <w:t>инах. Ты слышишь меня, Тяж</w:t>
      </w:r>
      <w:r w:rsidR="00BF2D7C" w:rsidRPr="00D26162">
        <w:rPr>
          <w:lang w:val="ru-RU"/>
        </w:rPr>
        <w:t>е</w:t>
      </w:r>
      <w:r w:rsidRPr="00D26162">
        <w:rPr>
          <w:lang w:val="ru-RU"/>
        </w:rPr>
        <w:t>лая Рука? В р</w:t>
      </w:r>
      <w:r w:rsidR="00907DBA" w:rsidRPr="00D26162">
        <w:rPr>
          <w:lang w:val="ru-RU"/>
        </w:rPr>
        <w:t>азвал</w:t>
      </w:r>
      <w:r w:rsidRPr="00D26162">
        <w:rPr>
          <w:lang w:val="ru-RU"/>
        </w:rPr>
        <w:t>инах!</w:t>
      </w:r>
    </w:p>
    <w:p w14:paraId="59E0B5C8" w14:textId="6EEABBFB" w:rsidR="00C57304" w:rsidRPr="00D26162" w:rsidRDefault="00C57304" w:rsidP="0094125C">
      <w:pPr>
        <w:rPr>
          <w:lang w:val="ru-RU"/>
        </w:rPr>
      </w:pPr>
      <w:r w:rsidRPr="00D26162">
        <w:rPr>
          <w:lang w:val="ru-RU"/>
        </w:rPr>
        <w:t xml:space="preserve">Этот образ будто сломал границы возможного. </w:t>
      </w:r>
      <w:proofErr w:type="spellStart"/>
      <w:r w:rsidRPr="00D26162">
        <w:rPr>
          <w:lang w:val="ru-RU"/>
        </w:rPr>
        <w:t>Фенрис</w:t>
      </w:r>
      <w:proofErr w:type="spellEnd"/>
      <w:r w:rsidRPr="00D26162">
        <w:rPr>
          <w:lang w:val="ru-RU"/>
        </w:rPr>
        <w:t xml:space="preserve"> был вечен. Кто-то из членов Стаи мог умереть, могла погибнуть вся его Стая, даже </w:t>
      </w:r>
      <w:proofErr w:type="spellStart"/>
      <w:r w:rsidRPr="00D26162">
        <w:rPr>
          <w:lang w:val="ru-RU"/>
        </w:rPr>
        <w:t>Гримнар</w:t>
      </w:r>
      <w:proofErr w:type="spellEnd"/>
      <w:r w:rsidRPr="00D26162">
        <w:rPr>
          <w:lang w:val="ru-RU"/>
        </w:rPr>
        <w:t xml:space="preserve"> однажды уйд</w:t>
      </w:r>
      <w:r w:rsidR="00BF2D7C" w:rsidRPr="00D26162">
        <w:rPr>
          <w:lang w:val="ru-RU"/>
        </w:rPr>
        <w:t>е</w:t>
      </w:r>
      <w:r w:rsidRPr="00D26162">
        <w:rPr>
          <w:lang w:val="ru-RU"/>
        </w:rPr>
        <w:t>т за грань смерти… но сам мир останется, останется Гора — неподвижная точка, вокруг которой вращается вся их Вселенная.</w:t>
      </w:r>
    </w:p>
    <w:p w14:paraId="1CAAAC39" w14:textId="659BD58E" w:rsidR="00C57304" w:rsidRPr="00D26162" w:rsidRDefault="00C57304" w:rsidP="0094125C">
      <w:pPr>
        <w:rPr>
          <w:lang w:val="ru-RU"/>
        </w:rPr>
      </w:pPr>
      <w:r w:rsidRPr="00D26162">
        <w:rPr>
          <w:lang w:val="ru-RU"/>
        </w:rPr>
        <w:t>До тех пор, пока не наступит Время Конца. До возвращения примарха, когда вс</w:t>
      </w:r>
      <w:r w:rsidR="00BF2D7C" w:rsidRPr="00D26162">
        <w:rPr>
          <w:lang w:val="ru-RU"/>
        </w:rPr>
        <w:t>е</w:t>
      </w:r>
      <w:r w:rsidRPr="00D26162">
        <w:rPr>
          <w:lang w:val="ru-RU"/>
        </w:rPr>
        <w:t xml:space="preserve"> будет брошено в горнило испытаний.</w:t>
      </w:r>
    </w:p>
    <w:p w14:paraId="5A9DD621" w14:textId="4BBB7F71" w:rsidR="00C57304" w:rsidRPr="00D26162" w:rsidRDefault="00C57304" w:rsidP="0094125C">
      <w:pPr>
        <w:rPr>
          <w:lang w:val="ru-RU"/>
        </w:rPr>
      </w:pPr>
      <w:r w:rsidRPr="00D26162">
        <w:rPr>
          <w:lang w:val="ru-RU"/>
        </w:rPr>
        <w:t>— Так расскажи мне вс</w:t>
      </w:r>
      <w:r w:rsidR="00BF2D7C" w:rsidRPr="00D26162">
        <w:rPr>
          <w:lang w:val="ru-RU"/>
        </w:rPr>
        <w:t>е</w:t>
      </w:r>
      <w:r w:rsidRPr="00D26162">
        <w:rPr>
          <w:lang w:val="ru-RU"/>
        </w:rPr>
        <w:t xml:space="preserve">, — попросил </w:t>
      </w:r>
      <w:proofErr w:type="spellStart"/>
      <w:r w:rsidRPr="00D26162">
        <w:rPr>
          <w:lang w:val="ru-RU"/>
        </w:rPr>
        <w:t>Ольгейр</w:t>
      </w:r>
      <w:proofErr w:type="spellEnd"/>
      <w:r w:rsidRPr="00D26162">
        <w:rPr>
          <w:lang w:val="ru-RU"/>
        </w:rPr>
        <w:t>.</w:t>
      </w:r>
    </w:p>
    <w:p w14:paraId="742C9E81" w14:textId="5DEFFFA8" w:rsidR="00C57304" w:rsidRPr="00D26162" w:rsidRDefault="00C57304" w:rsidP="0094125C">
      <w:pPr>
        <w:rPr>
          <w:lang w:val="ru-RU"/>
        </w:rPr>
      </w:pPr>
      <w:r w:rsidRPr="00D26162">
        <w:rPr>
          <w:lang w:val="ru-RU"/>
        </w:rPr>
        <w:t>— Я не вс</w:t>
      </w:r>
      <w:r w:rsidR="00BF2D7C" w:rsidRPr="00D26162">
        <w:rPr>
          <w:lang w:val="ru-RU"/>
        </w:rPr>
        <w:t>е</w:t>
      </w:r>
      <w:r w:rsidRPr="00D26162">
        <w:rPr>
          <w:lang w:val="ru-RU"/>
        </w:rPr>
        <w:t xml:space="preserve"> понял, — запинаясь, произн</w:t>
      </w:r>
      <w:r w:rsidR="00BF2D7C" w:rsidRPr="00D26162">
        <w:rPr>
          <w:lang w:val="ru-RU"/>
        </w:rPr>
        <w:t>е</w:t>
      </w:r>
      <w:r w:rsidRPr="00D26162">
        <w:rPr>
          <w:lang w:val="ru-RU"/>
        </w:rPr>
        <w:t xml:space="preserve">с Бальдр. — Думаю, там было множество сил. Я уловил вонь </w:t>
      </w:r>
      <w:proofErr w:type="spellStart"/>
      <w:r w:rsidRPr="00D26162">
        <w:rPr>
          <w:lang w:val="ru-RU"/>
        </w:rPr>
        <w:t>малефикарума</w:t>
      </w:r>
      <w:proofErr w:type="spellEnd"/>
      <w:r w:rsidRPr="00D26162">
        <w:rPr>
          <w:lang w:val="ru-RU"/>
        </w:rPr>
        <w:t xml:space="preserve"> от бури. Должно быть, это были образы </w:t>
      </w:r>
      <w:proofErr w:type="spellStart"/>
      <w:r w:rsidRPr="00D26162">
        <w:rPr>
          <w:lang w:val="ru-RU"/>
        </w:rPr>
        <w:t>Архиврага</w:t>
      </w:r>
      <w:proofErr w:type="spellEnd"/>
      <w:r w:rsidRPr="00D26162">
        <w:rPr>
          <w:lang w:val="ru-RU"/>
        </w:rPr>
        <w:t xml:space="preserve">, но не только они. Остатки банд, осколки старых легионов — они были там вместе с одноглазым предателем. Моря кипели, пламя охватывало горы. Я видел... может, я видел, как </w:t>
      </w:r>
      <w:proofErr w:type="spellStart"/>
      <w:r w:rsidRPr="00D26162">
        <w:rPr>
          <w:lang w:val="ru-RU"/>
        </w:rPr>
        <w:t>Мидгардия</w:t>
      </w:r>
      <w:proofErr w:type="spellEnd"/>
      <w:r w:rsidRPr="00D26162">
        <w:rPr>
          <w:lang w:val="ru-RU"/>
        </w:rPr>
        <w:t xml:space="preserve"> врезалась в солнце. Я видел, как это произошло: </w:t>
      </w:r>
      <w:proofErr w:type="spellStart"/>
      <w:r w:rsidRPr="00D26162">
        <w:rPr>
          <w:lang w:val="ru-RU"/>
        </w:rPr>
        <w:t>вер</w:t>
      </w:r>
      <w:r w:rsidR="00422BC6">
        <w:rPr>
          <w:lang w:val="ru-RU"/>
        </w:rPr>
        <w:t>е</w:t>
      </w:r>
      <w:r w:rsidRPr="00D26162">
        <w:rPr>
          <w:lang w:val="ru-RU"/>
        </w:rPr>
        <w:t>гельд</w:t>
      </w:r>
      <w:proofErr w:type="spellEnd"/>
      <w:r w:rsidRPr="00D26162">
        <w:rPr>
          <w:lang w:val="ru-RU"/>
        </w:rPr>
        <w:t xml:space="preserve"> для всей системы. А потом, когда вс</w:t>
      </w:r>
      <w:r w:rsidR="00BF2D7C" w:rsidRPr="00D26162">
        <w:rPr>
          <w:lang w:val="ru-RU"/>
        </w:rPr>
        <w:t>е</w:t>
      </w:r>
      <w:r w:rsidRPr="00D26162">
        <w:rPr>
          <w:lang w:val="ru-RU"/>
        </w:rPr>
        <w:t xml:space="preserve"> случилось, я видел, как ч</w:t>
      </w:r>
      <w:r w:rsidR="00BF2D7C" w:rsidRPr="00D26162">
        <w:rPr>
          <w:lang w:val="ru-RU"/>
        </w:rPr>
        <w:t>е</w:t>
      </w:r>
      <w:r w:rsidRPr="00D26162">
        <w:rPr>
          <w:lang w:val="ru-RU"/>
        </w:rPr>
        <w:t>рные корабли спускаются на планету: они приземлились прямо на л</w:t>
      </w:r>
      <w:r w:rsidR="00BF2D7C" w:rsidRPr="00D26162">
        <w:rPr>
          <w:lang w:val="ru-RU"/>
        </w:rPr>
        <w:t>е</w:t>
      </w:r>
      <w:r w:rsidRPr="00D26162">
        <w:rPr>
          <w:lang w:val="ru-RU"/>
        </w:rPr>
        <w:t xml:space="preserve">д, и их внутренности раскрылись. Я видел, как племена строем шли в эти корабли. </w:t>
      </w:r>
    </w:p>
    <w:p w14:paraId="6EC9B7FE" w14:textId="14E67C99" w:rsidR="00C57304" w:rsidRPr="00D26162" w:rsidRDefault="00C57304" w:rsidP="0094125C">
      <w:pPr>
        <w:rPr>
          <w:lang w:val="ru-RU"/>
        </w:rPr>
      </w:pPr>
      <w:r w:rsidRPr="00D26162">
        <w:rPr>
          <w:lang w:val="ru-RU"/>
        </w:rPr>
        <w:t>— Никогда. Обман, вс</w:t>
      </w:r>
      <w:r w:rsidR="00BF2D7C" w:rsidRPr="00D26162">
        <w:rPr>
          <w:lang w:val="ru-RU"/>
        </w:rPr>
        <w:t>е</w:t>
      </w:r>
      <w:r w:rsidRPr="00D26162">
        <w:rPr>
          <w:lang w:val="ru-RU"/>
        </w:rPr>
        <w:t xml:space="preserve"> обман.</w:t>
      </w:r>
    </w:p>
    <w:p w14:paraId="4BA4724D" w14:textId="77777777" w:rsidR="00C57304" w:rsidRPr="00D26162" w:rsidRDefault="00C57304" w:rsidP="0094125C">
      <w:pPr>
        <w:rPr>
          <w:lang w:val="ru-RU"/>
        </w:rPr>
      </w:pPr>
      <w:r w:rsidRPr="00D26162">
        <w:rPr>
          <w:lang w:val="ru-RU"/>
        </w:rPr>
        <w:t>— Откуда тебе знать, брат? Нас там не было.</w:t>
      </w:r>
    </w:p>
    <w:p w14:paraId="7EC1C484" w14:textId="77777777" w:rsidR="00C57304" w:rsidRPr="00D26162" w:rsidRDefault="00C57304" w:rsidP="0094125C">
      <w:pPr>
        <w:rPr>
          <w:lang w:val="ru-RU"/>
        </w:rPr>
      </w:pPr>
      <w:r w:rsidRPr="00D26162">
        <w:rPr>
          <w:lang w:val="ru-RU"/>
        </w:rPr>
        <w:t>— И этого существа тоже.</w:t>
      </w:r>
    </w:p>
    <w:p w14:paraId="6A9D0645" w14:textId="77777777" w:rsidR="00C57304" w:rsidRPr="00D26162" w:rsidRDefault="00C57304" w:rsidP="0094125C">
      <w:pPr>
        <w:rPr>
          <w:lang w:val="ru-RU"/>
        </w:rPr>
      </w:pPr>
      <w:r w:rsidRPr="00D26162">
        <w:rPr>
          <w:lang w:val="ru-RU"/>
        </w:rPr>
        <w:t>— Мы были здесь.</w:t>
      </w:r>
    </w:p>
    <w:p w14:paraId="25066AE5" w14:textId="579DA7CB" w:rsidR="00C57304" w:rsidRPr="00D26162" w:rsidRDefault="00C57304" w:rsidP="0094125C">
      <w:pPr>
        <w:rPr>
          <w:lang w:val="ru-RU"/>
        </w:rPr>
      </w:pPr>
      <w:r w:rsidRPr="00D26162">
        <w:rPr>
          <w:lang w:val="ru-RU"/>
        </w:rPr>
        <w:t>Теперь тон Бальдра стал ж</w:t>
      </w:r>
      <w:r w:rsidR="00BF2D7C" w:rsidRPr="00D26162">
        <w:rPr>
          <w:lang w:val="ru-RU"/>
        </w:rPr>
        <w:t>е</w:t>
      </w:r>
      <w:r w:rsidRPr="00D26162">
        <w:rPr>
          <w:lang w:val="ru-RU"/>
        </w:rPr>
        <w:t xml:space="preserve">стче: </w:t>
      </w:r>
    </w:p>
    <w:p w14:paraId="023FA744" w14:textId="5B34B9B5" w:rsidR="00C57304" w:rsidRPr="00D26162" w:rsidRDefault="00C57304" w:rsidP="0094125C">
      <w:pPr>
        <w:rPr>
          <w:lang w:val="ru-RU"/>
        </w:rPr>
      </w:pPr>
      <w:r w:rsidRPr="00D26162">
        <w:rPr>
          <w:lang w:val="ru-RU"/>
        </w:rPr>
        <w:t xml:space="preserve">— Бежали по этому угасающему следу, не </w:t>
      </w:r>
      <w:proofErr w:type="spellStart"/>
      <w:r w:rsidRPr="00D26162">
        <w:rPr>
          <w:lang w:val="ru-RU"/>
        </w:rPr>
        <w:t>взвидя</w:t>
      </w:r>
      <w:proofErr w:type="spellEnd"/>
      <w:r w:rsidRPr="00D26162">
        <w:rPr>
          <w:lang w:val="ru-RU"/>
        </w:rPr>
        <w:t xml:space="preserve"> света. И ради чего? Ради кровной мести? Какого-нибудь средства от этого проклятого колдовского ошейника? Тебе следовало оставить меня </w:t>
      </w:r>
      <w:proofErr w:type="spellStart"/>
      <w:r w:rsidRPr="00D26162">
        <w:rPr>
          <w:lang w:val="ru-RU"/>
        </w:rPr>
        <w:t>Ньял</w:t>
      </w:r>
      <w:r w:rsidR="00422BC6">
        <w:rPr>
          <w:lang w:val="ru-RU"/>
        </w:rPr>
        <w:t>ю</w:t>
      </w:r>
      <w:proofErr w:type="spellEnd"/>
      <w:r w:rsidRPr="00D26162">
        <w:rPr>
          <w:lang w:val="ru-RU"/>
        </w:rPr>
        <w:t>, пока была возможность.</w:t>
      </w:r>
    </w:p>
    <w:p w14:paraId="5F008789" w14:textId="77777777" w:rsidR="00C57304" w:rsidRPr="00D26162" w:rsidRDefault="00C57304" w:rsidP="0094125C">
      <w:pPr>
        <w:rPr>
          <w:lang w:val="ru-RU"/>
        </w:rPr>
      </w:pPr>
      <w:proofErr w:type="spellStart"/>
      <w:r w:rsidRPr="00D26162">
        <w:rPr>
          <w:lang w:val="ru-RU"/>
        </w:rPr>
        <w:t>Ольгейр</w:t>
      </w:r>
      <w:proofErr w:type="spellEnd"/>
      <w:r w:rsidRPr="00D26162">
        <w:rPr>
          <w:lang w:val="ru-RU"/>
        </w:rPr>
        <w:t xml:space="preserve"> фыркнул: </w:t>
      </w:r>
    </w:p>
    <w:p w14:paraId="325C7694" w14:textId="150C0B36" w:rsidR="00C57304" w:rsidRPr="00D26162" w:rsidRDefault="00C57304" w:rsidP="0094125C">
      <w:pPr>
        <w:rPr>
          <w:lang w:val="ru-RU"/>
        </w:rPr>
      </w:pPr>
      <w:r w:rsidRPr="00D26162">
        <w:rPr>
          <w:lang w:val="ru-RU"/>
        </w:rPr>
        <w:t xml:space="preserve">— Да не было никогда такой возможности. Ты бы уже умер, а мы отскребали бы разделочные доски в </w:t>
      </w:r>
      <w:proofErr w:type="spellStart"/>
      <w:r w:rsidRPr="00D26162">
        <w:rPr>
          <w:lang w:val="ru-RU"/>
        </w:rPr>
        <w:t>Этте</w:t>
      </w:r>
      <w:proofErr w:type="spellEnd"/>
      <w:r w:rsidRPr="00D26162">
        <w:rPr>
          <w:lang w:val="ru-RU"/>
        </w:rPr>
        <w:t>, мечтая о том, чтобы снова убраться подальше с родного мира.</w:t>
      </w:r>
    </w:p>
    <w:p w14:paraId="203DD426" w14:textId="77777777" w:rsidR="00C57304" w:rsidRPr="00D26162" w:rsidRDefault="00C57304" w:rsidP="0094125C">
      <w:pPr>
        <w:rPr>
          <w:lang w:val="ru-RU"/>
        </w:rPr>
      </w:pPr>
      <w:r w:rsidRPr="00D26162">
        <w:rPr>
          <w:lang w:val="ru-RU"/>
        </w:rPr>
        <w:t>— Выходит, ты даже не сомневался?</w:t>
      </w:r>
    </w:p>
    <w:p w14:paraId="7F007B1C" w14:textId="77777777" w:rsidR="00C57304" w:rsidRPr="00D26162" w:rsidRDefault="00C57304" w:rsidP="0094125C">
      <w:pPr>
        <w:rPr>
          <w:lang w:val="ru-RU"/>
        </w:rPr>
      </w:pPr>
      <w:r w:rsidRPr="00D26162">
        <w:rPr>
          <w:lang w:val="ru-RU"/>
        </w:rPr>
        <w:t>— Сомневался.</w:t>
      </w:r>
    </w:p>
    <w:p w14:paraId="507FE20C" w14:textId="77777777" w:rsidR="00C57304" w:rsidRPr="00D26162" w:rsidRDefault="00C57304" w:rsidP="0094125C">
      <w:pPr>
        <w:rPr>
          <w:lang w:val="ru-RU"/>
        </w:rPr>
      </w:pPr>
      <w:proofErr w:type="spellStart"/>
      <w:r w:rsidRPr="00D26162">
        <w:rPr>
          <w:lang w:val="ru-RU"/>
        </w:rPr>
        <w:t>Ольгейр</w:t>
      </w:r>
      <w:proofErr w:type="spellEnd"/>
      <w:r w:rsidRPr="00D26162">
        <w:rPr>
          <w:lang w:val="ru-RU"/>
        </w:rPr>
        <w:t xml:space="preserve"> стряхнул кровь с топора: </w:t>
      </w:r>
    </w:p>
    <w:p w14:paraId="550FD062" w14:textId="2E7CF88B" w:rsidR="00C57304" w:rsidRPr="00D26162" w:rsidRDefault="00C57304" w:rsidP="0094125C">
      <w:pPr>
        <w:rPr>
          <w:lang w:val="ru-RU"/>
        </w:rPr>
      </w:pPr>
      <w:r w:rsidRPr="00D26162">
        <w:rPr>
          <w:lang w:val="ru-RU"/>
        </w:rPr>
        <w:lastRenderedPageBreak/>
        <w:t xml:space="preserve">— Я с самого начала сомневался и говорил </w:t>
      </w:r>
      <w:proofErr w:type="spellStart"/>
      <w:r w:rsidRPr="00D26162">
        <w:rPr>
          <w:lang w:val="ru-RU"/>
        </w:rPr>
        <w:t>Гуннлаугуру</w:t>
      </w:r>
      <w:proofErr w:type="spellEnd"/>
      <w:r w:rsidRPr="00D26162">
        <w:rPr>
          <w:lang w:val="ru-RU"/>
        </w:rPr>
        <w:t>, что ты заразишь нас всех. И когда вернулся с Кефы, то повторил то же самое. Меня не отпускали опасения. Для меня важна чистота. Важно, что мы отличаемся от этого... существа. До падения ещ</w:t>
      </w:r>
      <w:r w:rsidR="00BF2D7C" w:rsidRPr="00D26162">
        <w:rPr>
          <w:lang w:val="ru-RU"/>
        </w:rPr>
        <w:t>е</w:t>
      </w:r>
      <w:r w:rsidRPr="00D26162">
        <w:rPr>
          <w:lang w:val="ru-RU"/>
        </w:rPr>
        <w:t xml:space="preserve"> далеко, брат. Мы все знаем, как далеко.</w:t>
      </w:r>
    </w:p>
    <w:p w14:paraId="5ABA1A43" w14:textId="23BB1D90" w:rsidR="00C57304" w:rsidRPr="00D26162" w:rsidRDefault="00C57304" w:rsidP="0094125C">
      <w:pPr>
        <w:rPr>
          <w:lang w:val="ru-RU"/>
        </w:rPr>
      </w:pPr>
      <w:r w:rsidRPr="00D26162">
        <w:rPr>
          <w:lang w:val="ru-RU"/>
        </w:rPr>
        <w:t>И тогда он вспомнил невидящие глаза. Молнии с ч</w:t>
      </w:r>
      <w:r w:rsidR="00BF2D7C" w:rsidRPr="00D26162">
        <w:rPr>
          <w:lang w:val="ru-RU"/>
        </w:rPr>
        <w:t>е</w:t>
      </w:r>
      <w:r w:rsidRPr="00D26162">
        <w:rPr>
          <w:lang w:val="ru-RU"/>
        </w:rPr>
        <w:t>рными краями, зел</w:t>
      </w:r>
      <w:r w:rsidR="00BF2D7C" w:rsidRPr="00D26162">
        <w:rPr>
          <w:lang w:val="ru-RU"/>
        </w:rPr>
        <w:t>е</w:t>
      </w:r>
      <w:r w:rsidRPr="00D26162">
        <w:rPr>
          <w:lang w:val="ru-RU"/>
        </w:rPr>
        <w:t>ное свечение вокруг омерзительной плоти, необузданную силу, которая пронизывала жаркую ночь. Старые раны, нанес</w:t>
      </w:r>
      <w:r w:rsidR="00BF2D7C" w:rsidRPr="00D26162">
        <w:rPr>
          <w:lang w:val="ru-RU"/>
        </w:rPr>
        <w:t>е</w:t>
      </w:r>
      <w:r w:rsidRPr="00D26162">
        <w:rPr>
          <w:lang w:val="ru-RU"/>
        </w:rPr>
        <w:t>нный тем самым воином, заныли под доспехами: он стоял перед ним, или, по крайней мере, перед ним стояло существо, взявшее его имя.</w:t>
      </w:r>
    </w:p>
    <w:p w14:paraId="308E744D" w14:textId="77777777" w:rsidR="00C57304" w:rsidRPr="00D26162" w:rsidRDefault="00C57304" w:rsidP="0094125C">
      <w:pPr>
        <w:rPr>
          <w:lang w:val="ru-RU"/>
        </w:rPr>
      </w:pPr>
      <w:r w:rsidRPr="00D26162">
        <w:rPr>
          <w:lang w:val="ru-RU"/>
        </w:rPr>
        <w:t xml:space="preserve">Бальдр посмотрел ему прямо в глаза: </w:t>
      </w:r>
    </w:p>
    <w:p w14:paraId="64108064" w14:textId="77777777" w:rsidR="00C57304" w:rsidRPr="00D26162" w:rsidRDefault="00C57304" w:rsidP="0094125C">
      <w:pPr>
        <w:rPr>
          <w:lang w:val="ru-RU"/>
        </w:rPr>
      </w:pPr>
      <w:r w:rsidRPr="00D26162">
        <w:rPr>
          <w:lang w:val="ru-RU"/>
        </w:rPr>
        <w:t>— Значит, наверное, ты был прав.</w:t>
      </w:r>
    </w:p>
    <w:p w14:paraId="681A7509" w14:textId="5329BE5D" w:rsidR="00C57304" w:rsidRPr="00D26162" w:rsidRDefault="00C57304" w:rsidP="0094125C">
      <w:pPr>
        <w:rPr>
          <w:lang w:val="ru-RU"/>
        </w:rPr>
      </w:pPr>
      <w:r w:rsidRPr="00D26162">
        <w:rPr>
          <w:lang w:val="ru-RU"/>
        </w:rPr>
        <w:t xml:space="preserve">— Э, да какое это теперь имеет значение? — </w:t>
      </w:r>
      <w:proofErr w:type="spellStart"/>
      <w:r w:rsidRPr="00D26162">
        <w:rPr>
          <w:lang w:val="ru-RU"/>
        </w:rPr>
        <w:t>Ольгейр</w:t>
      </w:r>
      <w:proofErr w:type="spellEnd"/>
      <w:r w:rsidRPr="00D26162">
        <w:rPr>
          <w:lang w:val="ru-RU"/>
        </w:rPr>
        <w:t xml:space="preserve"> накинул на плечи шкуру. — Мы все дали клятву, и на этом вс</w:t>
      </w:r>
      <w:r w:rsidR="00BF2D7C" w:rsidRPr="00D26162">
        <w:rPr>
          <w:lang w:val="ru-RU"/>
        </w:rPr>
        <w:t>е</w:t>
      </w:r>
      <w:r w:rsidRPr="00D26162">
        <w:rPr>
          <w:lang w:val="ru-RU"/>
        </w:rPr>
        <w:t xml:space="preserve"> закончилось. Боги, кончай ныть, нам хватило этого от </w:t>
      </w:r>
      <w:proofErr w:type="spellStart"/>
      <w:r w:rsidRPr="00D26162">
        <w:rPr>
          <w:lang w:val="ru-RU"/>
        </w:rPr>
        <w:t>Гирфалькона</w:t>
      </w:r>
      <w:proofErr w:type="spellEnd"/>
      <w:r w:rsidRPr="00D26162">
        <w:rPr>
          <w:lang w:val="ru-RU"/>
        </w:rPr>
        <w:t>, когда тот вернулся; он-то, по крайней мере, вс</w:t>
      </w:r>
      <w:r w:rsidR="00BF2D7C" w:rsidRPr="00D26162">
        <w:rPr>
          <w:lang w:val="ru-RU"/>
        </w:rPr>
        <w:t>е</w:t>
      </w:r>
      <w:r w:rsidRPr="00D26162">
        <w:rPr>
          <w:lang w:val="ru-RU"/>
        </w:rPr>
        <w:t xml:space="preserve"> перерос. Решения приняты. Мы их поддерживаем.</w:t>
      </w:r>
    </w:p>
    <w:p w14:paraId="5A08CC02" w14:textId="77777777" w:rsidR="00C57304" w:rsidRPr="00D26162" w:rsidRDefault="00C57304" w:rsidP="0094125C">
      <w:pPr>
        <w:rPr>
          <w:lang w:val="ru-RU"/>
        </w:rPr>
      </w:pPr>
      <w:r w:rsidRPr="00D26162">
        <w:rPr>
          <w:lang w:val="ru-RU"/>
        </w:rPr>
        <w:t xml:space="preserve">— </w:t>
      </w:r>
      <w:proofErr w:type="spellStart"/>
      <w:r w:rsidRPr="00D26162">
        <w:rPr>
          <w:lang w:val="ru-RU"/>
        </w:rPr>
        <w:t>Фенрис</w:t>
      </w:r>
      <w:proofErr w:type="spellEnd"/>
      <w:r w:rsidRPr="00D26162">
        <w:rPr>
          <w:lang w:val="ru-RU"/>
        </w:rPr>
        <w:t xml:space="preserve"> разорили. Вот где нам следует быть.</w:t>
      </w:r>
    </w:p>
    <w:p w14:paraId="1E875E97" w14:textId="76709F91" w:rsidR="00C57304" w:rsidRPr="00D26162" w:rsidRDefault="00C57304" w:rsidP="0094125C">
      <w:pPr>
        <w:rPr>
          <w:lang w:val="ru-RU"/>
        </w:rPr>
      </w:pPr>
      <w:r w:rsidRPr="00D26162">
        <w:rPr>
          <w:lang w:val="ru-RU"/>
        </w:rPr>
        <w:t xml:space="preserve">— Ха. — </w:t>
      </w:r>
      <w:proofErr w:type="spellStart"/>
      <w:r w:rsidRPr="00D26162">
        <w:rPr>
          <w:lang w:val="ru-RU"/>
        </w:rPr>
        <w:t>Ольгейр</w:t>
      </w:r>
      <w:proofErr w:type="spellEnd"/>
      <w:r w:rsidRPr="00D26162">
        <w:rPr>
          <w:lang w:val="ru-RU"/>
        </w:rPr>
        <w:t xml:space="preserve"> снова примагнитил топор к поясу. — Мы там, где мы есть. </w:t>
      </w:r>
      <w:r w:rsidRPr="00D26162">
        <w:rPr>
          <w:i/>
          <w:lang w:val="ru-RU"/>
        </w:rPr>
        <w:t>Такова</w:t>
      </w:r>
      <w:r w:rsidRPr="00D26162">
        <w:rPr>
          <w:lang w:val="ru-RU"/>
        </w:rPr>
        <w:t xml:space="preserve"> судьба. По-другому никак. И никогда не верь ни единому слову, услышанному от предателя. — Тяж</w:t>
      </w:r>
      <w:r w:rsidR="00BF2D7C" w:rsidRPr="00D26162">
        <w:rPr>
          <w:lang w:val="ru-RU"/>
        </w:rPr>
        <w:t>е</w:t>
      </w:r>
      <w:r w:rsidRPr="00D26162">
        <w:rPr>
          <w:lang w:val="ru-RU"/>
        </w:rPr>
        <w:t>лая Рука глубоко вздохнул, наполняя л</w:t>
      </w:r>
      <w:r w:rsidR="00BF2D7C" w:rsidRPr="00D26162">
        <w:rPr>
          <w:lang w:val="ru-RU"/>
        </w:rPr>
        <w:t>е</w:t>
      </w:r>
      <w:r w:rsidRPr="00D26162">
        <w:rPr>
          <w:lang w:val="ru-RU"/>
        </w:rPr>
        <w:t>гкие горячим, пропитанным маслом воздухом. — Вс</w:t>
      </w:r>
      <w:r w:rsidR="00BF2D7C" w:rsidRPr="00D26162">
        <w:rPr>
          <w:lang w:val="ru-RU"/>
        </w:rPr>
        <w:t>е</w:t>
      </w:r>
      <w:r w:rsidRPr="00D26162">
        <w:rPr>
          <w:lang w:val="ru-RU"/>
        </w:rPr>
        <w:t xml:space="preserve">, хватит. Нужно возвращаться к </w:t>
      </w:r>
      <w:proofErr w:type="spellStart"/>
      <w:r w:rsidRPr="00D26162">
        <w:rPr>
          <w:lang w:val="ru-RU"/>
        </w:rPr>
        <w:t>Гуннлаугуру</w:t>
      </w:r>
      <w:proofErr w:type="spellEnd"/>
      <w:r w:rsidRPr="00D26162">
        <w:rPr>
          <w:lang w:val="ru-RU"/>
        </w:rPr>
        <w:t>.</w:t>
      </w:r>
    </w:p>
    <w:p w14:paraId="4A4495FB" w14:textId="77777777" w:rsidR="00C57304" w:rsidRPr="00D26162" w:rsidRDefault="00C57304" w:rsidP="0094125C">
      <w:pPr>
        <w:rPr>
          <w:lang w:val="ru-RU"/>
        </w:rPr>
      </w:pPr>
      <w:r w:rsidRPr="00D26162">
        <w:rPr>
          <w:lang w:val="ru-RU"/>
        </w:rPr>
        <w:t xml:space="preserve">Бальдр посмотрел на труп предателя. </w:t>
      </w:r>
    </w:p>
    <w:p w14:paraId="443A90D4" w14:textId="77777777" w:rsidR="00C57304" w:rsidRPr="00D26162" w:rsidRDefault="00C57304" w:rsidP="0094125C">
      <w:pPr>
        <w:rPr>
          <w:lang w:val="ru-RU"/>
        </w:rPr>
      </w:pPr>
      <w:r w:rsidRPr="00D26162">
        <w:rPr>
          <w:lang w:val="ru-RU"/>
        </w:rPr>
        <w:t>— Так что ты ему скажешь?</w:t>
      </w:r>
    </w:p>
    <w:p w14:paraId="15D2FC45" w14:textId="3DABE438" w:rsidR="00C57304" w:rsidRPr="00D26162" w:rsidRDefault="00C57304" w:rsidP="0094125C">
      <w:pPr>
        <w:rPr>
          <w:lang w:val="ru-RU"/>
        </w:rPr>
      </w:pPr>
      <w:r w:rsidRPr="00D26162">
        <w:rPr>
          <w:lang w:val="ru-RU"/>
        </w:rPr>
        <w:t xml:space="preserve">— Мы сделали, как он просил, — ответил </w:t>
      </w:r>
      <w:proofErr w:type="spellStart"/>
      <w:r w:rsidRPr="00D26162">
        <w:rPr>
          <w:lang w:val="ru-RU"/>
        </w:rPr>
        <w:t>Ольгейр</w:t>
      </w:r>
      <w:proofErr w:type="spellEnd"/>
      <w:r w:rsidRPr="00D26162">
        <w:rPr>
          <w:lang w:val="ru-RU"/>
        </w:rPr>
        <w:t>, направляясь к выходу. — Больше и сказать</w:t>
      </w:r>
      <w:r w:rsidR="00422BC6">
        <w:rPr>
          <w:lang w:val="ru-RU"/>
        </w:rPr>
        <w:t>-то</w:t>
      </w:r>
      <w:r w:rsidRPr="00D26162">
        <w:rPr>
          <w:lang w:val="ru-RU"/>
        </w:rPr>
        <w:t xml:space="preserve"> нечего. </w:t>
      </w:r>
    </w:p>
    <w:p w14:paraId="5A24A214" w14:textId="77777777" w:rsidR="00C57304" w:rsidRPr="00D26162" w:rsidRDefault="00C57304" w:rsidP="00C57304">
      <w:pPr>
        <w:ind w:firstLineChars="275" w:firstLine="660"/>
        <w:rPr>
          <w:rFonts w:cs="Times New Roman"/>
          <w:szCs w:val="24"/>
          <w:lang w:val="ru-RU"/>
        </w:rPr>
      </w:pPr>
    </w:p>
    <w:p w14:paraId="09B402E4" w14:textId="77777777" w:rsidR="00C57304" w:rsidRPr="00D26162" w:rsidRDefault="00C57304" w:rsidP="005F09C4">
      <w:pPr>
        <w:pStyle w:val="2"/>
        <w:rPr>
          <w:sz w:val="24"/>
          <w:szCs w:val="24"/>
          <w:lang w:val="ru-RU"/>
        </w:rPr>
      </w:pPr>
      <w:r w:rsidRPr="00D26162">
        <w:rPr>
          <w:lang w:val="ru-RU"/>
        </w:rPr>
        <w:t>Глава шестнадцатая</w:t>
      </w:r>
    </w:p>
    <w:p w14:paraId="59DF98D4" w14:textId="77777777" w:rsidR="00C57304" w:rsidRPr="00D26162" w:rsidRDefault="00C57304" w:rsidP="00C57304">
      <w:pPr>
        <w:ind w:firstLineChars="275" w:firstLine="663"/>
        <w:jc w:val="center"/>
        <w:rPr>
          <w:rFonts w:cs="Times New Roman"/>
          <w:b/>
          <w:szCs w:val="24"/>
          <w:lang w:val="ru-RU"/>
        </w:rPr>
      </w:pPr>
    </w:p>
    <w:p w14:paraId="71F6D91A" w14:textId="4B721741" w:rsidR="00C57304" w:rsidRPr="00D26162" w:rsidRDefault="00C57304" w:rsidP="0094125C">
      <w:pPr>
        <w:rPr>
          <w:lang w:val="ru-RU"/>
        </w:rPr>
      </w:pPr>
      <w:r w:rsidRPr="00D26162">
        <w:rPr>
          <w:lang w:val="ru-RU"/>
        </w:rPr>
        <w:t>Бой не прекращался. Превозмогая залпы лазерного огня, вс</w:t>
      </w:r>
      <w:r w:rsidR="00BF2D7C" w:rsidRPr="00D26162">
        <w:rPr>
          <w:lang w:val="ru-RU"/>
        </w:rPr>
        <w:t>е</w:t>
      </w:r>
      <w:r w:rsidRPr="00D26162">
        <w:rPr>
          <w:lang w:val="ru-RU"/>
        </w:rPr>
        <w:t xml:space="preserve"> новые волны атакующих прибывали с р</w:t>
      </w:r>
      <w:r w:rsidR="00BF2D7C" w:rsidRPr="00D26162">
        <w:rPr>
          <w:lang w:val="ru-RU"/>
        </w:rPr>
        <w:t>е</w:t>
      </w:r>
      <w:r w:rsidRPr="00D26162">
        <w:rPr>
          <w:lang w:val="ru-RU"/>
        </w:rPr>
        <w:t>вом и прорывались к защитным кордонам. На острие атаки были истребители — в основном «Фурии», переоборудованные и поврежд</w:t>
      </w:r>
      <w:r w:rsidR="00BF2D7C" w:rsidRPr="00D26162">
        <w:rPr>
          <w:lang w:val="ru-RU"/>
        </w:rPr>
        <w:t>е</w:t>
      </w:r>
      <w:r w:rsidRPr="00D26162">
        <w:rPr>
          <w:lang w:val="ru-RU"/>
        </w:rPr>
        <w:t xml:space="preserve">нные, но не растерявшие смертоносности. </w:t>
      </w:r>
    </w:p>
    <w:p w14:paraId="25F39D5A" w14:textId="258D59CD" w:rsidR="00C57304" w:rsidRPr="00D26162" w:rsidRDefault="00C57304" w:rsidP="0094125C">
      <w:pPr>
        <w:rPr>
          <w:lang w:val="ru-RU"/>
        </w:rPr>
      </w:pPr>
      <w:r w:rsidRPr="00D26162">
        <w:rPr>
          <w:lang w:val="ru-RU"/>
        </w:rPr>
        <w:t>За ними следовали эскортные корабли-носители, затем — более тяж</w:t>
      </w:r>
      <w:r w:rsidR="00BF2D7C" w:rsidRPr="00D26162">
        <w:rPr>
          <w:lang w:val="ru-RU"/>
        </w:rPr>
        <w:t>е</w:t>
      </w:r>
      <w:r w:rsidRPr="00D26162">
        <w:rPr>
          <w:lang w:val="ru-RU"/>
        </w:rPr>
        <w:t xml:space="preserve">лые канонерские барки, а за ними, на удалении, но непрерывно приближаясь, — огромные </w:t>
      </w:r>
      <w:r w:rsidR="00422BC6">
        <w:rPr>
          <w:lang w:val="ru-RU"/>
        </w:rPr>
        <w:t>хищник</w:t>
      </w:r>
      <w:r w:rsidRPr="00D26162">
        <w:rPr>
          <w:lang w:val="ru-RU"/>
        </w:rPr>
        <w:t>и, способные нанести реальный ущерб.</w:t>
      </w:r>
    </w:p>
    <w:p w14:paraId="0DE8568C" w14:textId="27C0C82C" w:rsidR="00C57304" w:rsidRPr="00D26162" w:rsidRDefault="00BF2D7C" w:rsidP="0094125C">
      <w:pPr>
        <w:rPr>
          <w:lang w:val="ru-RU"/>
        </w:rPr>
      </w:pPr>
      <w:proofErr w:type="spellStart"/>
      <w:r w:rsidRPr="00D26162">
        <w:rPr>
          <w:lang w:val="ru-RU"/>
        </w:rPr>
        <w:t>Ёрундур</w:t>
      </w:r>
      <w:proofErr w:type="spellEnd"/>
      <w:r w:rsidR="00C57304" w:rsidRPr="00D26162">
        <w:rPr>
          <w:lang w:val="ru-RU"/>
        </w:rPr>
        <w:t xml:space="preserve"> охрип, без перерыва выкрикивая приказы, чтобы убедиться, что команда находится в нужных местах и делает то, что надо. Требовалось восстановить пустотные щиты во всех секциях корпуса, потушить пожары на трюмных палубах кормы, быстро пополнить запасы орудийных палуб, не мешкая охладить плазменные двигатели, прежде чем снова их запустить. Вс</w:t>
      </w:r>
      <w:r w:rsidRPr="00D26162">
        <w:rPr>
          <w:lang w:val="ru-RU"/>
        </w:rPr>
        <w:t>е</w:t>
      </w:r>
      <w:r w:rsidR="00C57304" w:rsidRPr="00D26162">
        <w:rPr>
          <w:lang w:val="ru-RU"/>
        </w:rPr>
        <w:t xml:space="preserve"> это время лазерные батареи не прекращали работу, и постоянно сохранялась острая необходимость в ман</w:t>
      </w:r>
      <w:r w:rsidRPr="00D26162">
        <w:rPr>
          <w:lang w:val="ru-RU"/>
        </w:rPr>
        <w:t>е</w:t>
      </w:r>
      <w:r w:rsidR="00C57304" w:rsidRPr="00D26162">
        <w:rPr>
          <w:lang w:val="ru-RU"/>
        </w:rPr>
        <w:t xml:space="preserve">врах уклонения. </w:t>
      </w:r>
    </w:p>
    <w:p w14:paraId="254CEBF6" w14:textId="138F21C7" w:rsidR="00C57304" w:rsidRPr="00D26162" w:rsidRDefault="00C57304" w:rsidP="0094125C">
      <w:pPr>
        <w:rPr>
          <w:lang w:val="ru-RU"/>
        </w:rPr>
      </w:pPr>
      <w:r w:rsidRPr="00D26162">
        <w:rPr>
          <w:lang w:val="ru-RU"/>
        </w:rPr>
        <w:t xml:space="preserve">— Ну-ка, подведи нас поближе к этому… как там его? — крикнул </w:t>
      </w:r>
      <w:proofErr w:type="spellStart"/>
      <w:r w:rsidR="00BF2D7C" w:rsidRPr="00D26162">
        <w:rPr>
          <w:lang w:val="ru-RU"/>
        </w:rPr>
        <w:t>Ёрундур</w:t>
      </w:r>
      <w:proofErr w:type="spellEnd"/>
      <w:r w:rsidRPr="00D26162">
        <w:rPr>
          <w:lang w:val="ru-RU"/>
        </w:rPr>
        <w:t>.</w:t>
      </w:r>
    </w:p>
    <w:p w14:paraId="13051190" w14:textId="12A6585D" w:rsidR="00C57304" w:rsidRPr="00D26162" w:rsidRDefault="00C57304" w:rsidP="0094125C">
      <w:pPr>
        <w:rPr>
          <w:lang w:val="ru-RU"/>
        </w:rPr>
      </w:pPr>
      <w:r w:rsidRPr="00D26162">
        <w:rPr>
          <w:lang w:val="ru-RU"/>
        </w:rPr>
        <w:t>— «</w:t>
      </w:r>
      <w:r w:rsidRPr="00D26162">
        <w:rPr>
          <w:i/>
          <w:lang w:val="ru-RU"/>
        </w:rPr>
        <w:t>Праведность действий</w:t>
      </w:r>
      <w:r w:rsidRPr="00D26162">
        <w:rPr>
          <w:lang w:val="ru-RU"/>
        </w:rPr>
        <w:t>», повелитель, — нараспев произн</w:t>
      </w:r>
      <w:r w:rsidR="00BF2D7C" w:rsidRPr="00D26162">
        <w:rPr>
          <w:lang w:val="ru-RU"/>
        </w:rPr>
        <w:t>е</w:t>
      </w:r>
      <w:r w:rsidRPr="00D26162">
        <w:rPr>
          <w:lang w:val="ru-RU"/>
        </w:rPr>
        <w:t xml:space="preserve">с </w:t>
      </w:r>
      <w:proofErr w:type="spellStart"/>
      <w:r w:rsidRPr="00D26162">
        <w:rPr>
          <w:lang w:val="ru-RU"/>
        </w:rPr>
        <w:t>Бъяргборн</w:t>
      </w:r>
      <w:proofErr w:type="spellEnd"/>
      <w:r w:rsidRPr="00D26162">
        <w:rPr>
          <w:lang w:val="ru-RU"/>
        </w:rPr>
        <w:t>, занятый одновременно десятком дел.</w:t>
      </w:r>
    </w:p>
    <w:p w14:paraId="447F88F2" w14:textId="6EC01987" w:rsidR="00C57304" w:rsidRPr="00D26162" w:rsidRDefault="00C57304" w:rsidP="0094125C">
      <w:pPr>
        <w:rPr>
          <w:lang w:val="ru-RU"/>
        </w:rPr>
      </w:pPr>
      <w:r w:rsidRPr="00D26162">
        <w:rPr>
          <w:lang w:val="ru-RU"/>
        </w:rPr>
        <w:lastRenderedPageBreak/>
        <w:t xml:space="preserve">Фрегат </w:t>
      </w:r>
      <w:proofErr w:type="spellStart"/>
      <w:r w:rsidRPr="00D26162">
        <w:rPr>
          <w:lang w:val="ru-RU"/>
        </w:rPr>
        <w:t>Экклезиархии</w:t>
      </w:r>
      <w:proofErr w:type="spellEnd"/>
      <w:r w:rsidRPr="00D26162">
        <w:rPr>
          <w:lang w:val="ru-RU"/>
        </w:rPr>
        <w:t>, мощное судно с высоким носом и более длинными, чем обычно, орудийными палубами, быстро увязал под огромным количеством ударов. Ещ</w:t>
      </w:r>
      <w:r w:rsidR="00BF2D7C" w:rsidRPr="00D26162">
        <w:rPr>
          <w:lang w:val="ru-RU"/>
        </w:rPr>
        <w:t>е</w:t>
      </w:r>
      <w:r w:rsidRPr="00D26162">
        <w:rPr>
          <w:lang w:val="ru-RU"/>
        </w:rPr>
        <w:t xml:space="preserve"> несколько точных попаданий — и положение станет серь</w:t>
      </w:r>
      <w:r w:rsidR="00BF2D7C" w:rsidRPr="00D26162">
        <w:rPr>
          <w:lang w:val="ru-RU"/>
        </w:rPr>
        <w:t>е</w:t>
      </w:r>
      <w:r w:rsidRPr="00D26162">
        <w:rPr>
          <w:lang w:val="ru-RU"/>
        </w:rPr>
        <w:t>зным.</w:t>
      </w:r>
    </w:p>
    <w:p w14:paraId="6BB57843" w14:textId="72AAA81C" w:rsidR="00C57304" w:rsidRPr="00D26162" w:rsidRDefault="00C57304" w:rsidP="0094125C">
      <w:pPr>
        <w:rPr>
          <w:lang w:val="ru-RU"/>
        </w:rPr>
      </w:pPr>
      <w:r w:rsidRPr="00D26162">
        <w:rPr>
          <w:lang w:val="ru-RU"/>
        </w:rPr>
        <w:t xml:space="preserve">— Нацелить все орудия на атакующих противников, — приказал </w:t>
      </w:r>
      <w:proofErr w:type="spellStart"/>
      <w:r w:rsidR="00BF2D7C" w:rsidRPr="00D26162">
        <w:rPr>
          <w:lang w:val="ru-RU"/>
        </w:rPr>
        <w:t>Ёрундур</w:t>
      </w:r>
      <w:proofErr w:type="spellEnd"/>
      <w:r w:rsidRPr="00D26162">
        <w:rPr>
          <w:lang w:val="ru-RU"/>
        </w:rPr>
        <w:t>. — Я хочу, чтобы на фрегате знали, что мы с ними заодно.</w:t>
      </w:r>
    </w:p>
    <w:p w14:paraId="2BD3A611" w14:textId="4DA5929A" w:rsidR="00C57304" w:rsidRPr="00D26162" w:rsidRDefault="00C57304" w:rsidP="0094125C">
      <w:pPr>
        <w:rPr>
          <w:lang w:val="ru-RU"/>
        </w:rPr>
      </w:pPr>
      <w:r w:rsidRPr="00D26162">
        <w:rPr>
          <w:lang w:val="ru-RU"/>
        </w:rPr>
        <w:t>— Ещ</w:t>
      </w:r>
      <w:r w:rsidR="00BF2D7C" w:rsidRPr="00D26162">
        <w:rPr>
          <w:lang w:val="ru-RU"/>
        </w:rPr>
        <w:t>е</w:t>
      </w:r>
      <w:r w:rsidRPr="00D26162">
        <w:rPr>
          <w:lang w:val="ru-RU"/>
        </w:rPr>
        <w:t xml:space="preserve"> один запрос с «</w:t>
      </w:r>
      <w:r w:rsidRPr="00D26162">
        <w:rPr>
          <w:i/>
          <w:lang w:val="ru-RU"/>
        </w:rPr>
        <w:t>Непорочного предназначения</w:t>
      </w:r>
      <w:r w:rsidRPr="00D26162">
        <w:rPr>
          <w:lang w:val="ru-RU"/>
        </w:rPr>
        <w:t xml:space="preserve">», повелитель, — доложил </w:t>
      </w:r>
      <w:proofErr w:type="spellStart"/>
      <w:r w:rsidRPr="00D26162">
        <w:rPr>
          <w:lang w:val="ru-RU"/>
        </w:rPr>
        <w:t>Тьяде</w:t>
      </w:r>
      <w:proofErr w:type="spellEnd"/>
      <w:r w:rsidRPr="00D26162">
        <w:rPr>
          <w:lang w:val="ru-RU"/>
        </w:rPr>
        <w:t xml:space="preserve">, сменивший </w:t>
      </w:r>
      <w:proofErr w:type="spellStart"/>
      <w:r w:rsidRPr="00D26162">
        <w:rPr>
          <w:lang w:val="ru-RU"/>
        </w:rPr>
        <w:t>Суаку</w:t>
      </w:r>
      <w:proofErr w:type="spellEnd"/>
      <w:r w:rsidRPr="00D26162">
        <w:rPr>
          <w:lang w:val="ru-RU"/>
        </w:rPr>
        <w:t xml:space="preserve"> на посту главного связиста. — Они по-прежнему запрашивают подробности о нашем составе и регистрации.</w:t>
      </w:r>
    </w:p>
    <w:p w14:paraId="71969A3D" w14:textId="5ACF5200" w:rsidR="00C57304" w:rsidRPr="00D26162" w:rsidRDefault="00C57304" w:rsidP="0094125C">
      <w:pPr>
        <w:rPr>
          <w:lang w:val="ru-RU"/>
        </w:rPr>
      </w:pPr>
      <w:r w:rsidRPr="00D26162">
        <w:rPr>
          <w:lang w:val="ru-RU"/>
        </w:rPr>
        <w:t xml:space="preserve">— Не отвечай, — отрезал </w:t>
      </w:r>
      <w:proofErr w:type="spellStart"/>
      <w:r w:rsidR="00BF2D7C" w:rsidRPr="00D26162">
        <w:rPr>
          <w:lang w:val="ru-RU"/>
        </w:rPr>
        <w:t>Ёрундур</w:t>
      </w:r>
      <w:proofErr w:type="spellEnd"/>
      <w:r w:rsidRPr="00D26162">
        <w:rPr>
          <w:lang w:val="ru-RU"/>
        </w:rPr>
        <w:t xml:space="preserve">. — Понадобится — изобрази сбой в передаче данных и дай мне знать, </w:t>
      </w:r>
      <w:r w:rsidRPr="00D26162">
        <w:rPr>
          <w:i/>
          <w:lang w:val="ru-RU"/>
        </w:rPr>
        <w:t>как только</w:t>
      </w:r>
      <w:r w:rsidRPr="00D26162">
        <w:rPr>
          <w:lang w:val="ru-RU"/>
        </w:rPr>
        <w:t xml:space="preserve"> узнаешь о наведениях на цель.</w:t>
      </w:r>
    </w:p>
    <w:p w14:paraId="39A7FB9D" w14:textId="3CE46E3F" w:rsidR="00C57304" w:rsidRPr="00D26162" w:rsidRDefault="00C57304" w:rsidP="0094125C">
      <w:pPr>
        <w:rPr>
          <w:lang w:val="ru-RU"/>
        </w:rPr>
      </w:pPr>
      <w:r w:rsidRPr="00D26162">
        <w:rPr>
          <w:lang w:val="ru-RU"/>
        </w:rPr>
        <w:t>Старый П</w:t>
      </w:r>
      <w:r w:rsidR="00BF2D7C" w:rsidRPr="00D26162">
        <w:rPr>
          <w:lang w:val="ru-RU"/>
        </w:rPr>
        <w:t>е</w:t>
      </w:r>
      <w:r w:rsidRPr="00D26162">
        <w:rPr>
          <w:lang w:val="ru-RU"/>
        </w:rPr>
        <w:t>с в</w:t>
      </w:r>
      <w:r w:rsidR="00BF2D7C" w:rsidRPr="00D26162">
        <w:rPr>
          <w:lang w:val="ru-RU"/>
        </w:rPr>
        <w:t>е</w:t>
      </w:r>
      <w:r w:rsidRPr="00D26162">
        <w:rPr>
          <w:lang w:val="ru-RU"/>
        </w:rPr>
        <w:t xml:space="preserve">л опасную игру. Эскадрилья </w:t>
      </w:r>
      <w:proofErr w:type="spellStart"/>
      <w:r w:rsidRPr="00D26162">
        <w:rPr>
          <w:lang w:val="ru-RU"/>
        </w:rPr>
        <w:t>Экклезиархии</w:t>
      </w:r>
      <w:proofErr w:type="spellEnd"/>
      <w:r w:rsidRPr="00D26162">
        <w:rPr>
          <w:lang w:val="ru-RU"/>
        </w:rPr>
        <w:t>, несмотря на вс</w:t>
      </w:r>
      <w:r w:rsidR="00BF2D7C" w:rsidRPr="00D26162">
        <w:rPr>
          <w:lang w:val="ru-RU"/>
        </w:rPr>
        <w:t>е</w:t>
      </w:r>
      <w:r w:rsidRPr="00D26162">
        <w:rPr>
          <w:lang w:val="ru-RU"/>
        </w:rPr>
        <w:t xml:space="preserve"> сво</w:t>
      </w:r>
      <w:r w:rsidR="00BF2D7C" w:rsidRPr="00D26162">
        <w:rPr>
          <w:lang w:val="ru-RU"/>
        </w:rPr>
        <w:t>е</w:t>
      </w:r>
      <w:r w:rsidRPr="00D26162">
        <w:rPr>
          <w:lang w:val="ru-RU"/>
        </w:rPr>
        <w:t xml:space="preserve"> мастерство, не могла удерживать позиции дольше пары часов, пока не получит слишком высокий урон. Если бы у их командиров было поменьше забот, то, без сомнения, возникло бы куда больше вопросов </w:t>
      </w:r>
      <w:r w:rsidR="00422BC6">
        <w:rPr>
          <w:lang w:val="ru-RU"/>
        </w:rPr>
        <w:t>к</w:t>
      </w:r>
      <w:r w:rsidRPr="00D26162">
        <w:rPr>
          <w:lang w:val="ru-RU"/>
        </w:rPr>
        <w:t xml:space="preserve"> галеон</w:t>
      </w:r>
      <w:r w:rsidR="00422BC6">
        <w:rPr>
          <w:lang w:val="ru-RU"/>
        </w:rPr>
        <w:t>у</w:t>
      </w:r>
      <w:r w:rsidRPr="00D26162">
        <w:rPr>
          <w:lang w:val="ru-RU"/>
        </w:rPr>
        <w:t xml:space="preserve"> без опознавательных знаков, который на такой безрассудной скорости ворвался в их строй. Вс</w:t>
      </w:r>
      <w:r w:rsidR="00BF2D7C" w:rsidRPr="00D26162">
        <w:rPr>
          <w:lang w:val="ru-RU"/>
        </w:rPr>
        <w:t>е</w:t>
      </w:r>
      <w:r w:rsidRPr="00D26162">
        <w:rPr>
          <w:lang w:val="ru-RU"/>
        </w:rPr>
        <w:t xml:space="preserve">, что мог сделать </w:t>
      </w:r>
      <w:proofErr w:type="spellStart"/>
      <w:r w:rsidR="00BF2D7C" w:rsidRPr="00D26162">
        <w:rPr>
          <w:lang w:val="ru-RU"/>
        </w:rPr>
        <w:t>Ёрундур</w:t>
      </w:r>
      <w:proofErr w:type="spellEnd"/>
      <w:r w:rsidRPr="00D26162">
        <w:rPr>
          <w:lang w:val="ru-RU"/>
        </w:rPr>
        <w:t xml:space="preserve">, — это помочь эскадре </w:t>
      </w:r>
      <w:proofErr w:type="spellStart"/>
      <w:r w:rsidRPr="00D26162">
        <w:rPr>
          <w:lang w:val="ru-RU"/>
        </w:rPr>
        <w:t>Экклезиархии</w:t>
      </w:r>
      <w:proofErr w:type="spellEnd"/>
      <w:r w:rsidRPr="00D26162">
        <w:rPr>
          <w:lang w:val="ru-RU"/>
        </w:rPr>
        <w:t xml:space="preserve"> сконцентрироваться на основном противнике, не ввязываться в неприятности и не добавлять им лишних проблем.</w:t>
      </w:r>
    </w:p>
    <w:p w14:paraId="7C6C8DC6" w14:textId="5D2F96C5" w:rsidR="00C57304" w:rsidRPr="00D26162" w:rsidRDefault="00C57304" w:rsidP="0094125C">
      <w:pPr>
        <w:rPr>
          <w:lang w:val="ru-RU"/>
        </w:rPr>
      </w:pPr>
      <w:r w:rsidRPr="00D26162">
        <w:rPr>
          <w:lang w:val="ru-RU"/>
        </w:rPr>
        <w:t>— К огневому проч</w:t>
      </w:r>
      <w:r w:rsidR="00BF2D7C" w:rsidRPr="00D26162">
        <w:rPr>
          <w:lang w:val="ru-RU"/>
        </w:rPr>
        <w:t>е</w:t>
      </w:r>
      <w:r w:rsidRPr="00D26162">
        <w:rPr>
          <w:lang w:val="ru-RU"/>
        </w:rPr>
        <w:t>сыванию готовы, повелитель! — крикнул офицер связи артиллерии.</w:t>
      </w:r>
    </w:p>
    <w:p w14:paraId="6B87D9AA" w14:textId="712A577B" w:rsidR="00C57304" w:rsidRPr="00D26162" w:rsidRDefault="00C57304" w:rsidP="0094125C">
      <w:pPr>
        <w:rPr>
          <w:lang w:val="ru-RU"/>
        </w:rPr>
      </w:pPr>
      <w:r w:rsidRPr="00D26162">
        <w:rPr>
          <w:lang w:val="ru-RU"/>
        </w:rPr>
        <w:t xml:space="preserve">— Хорошо, — сказал </w:t>
      </w:r>
      <w:proofErr w:type="spellStart"/>
      <w:r w:rsidR="00BF2D7C" w:rsidRPr="00D26162">
        <w:rPr>
          <w:lang w:val="ru-RU"/>
        </w:rPr>
        <w:t>Ёрундур</w:t>
      </w:r>
      <w:proofErr w:type="spellEnd"/>
      <w:r w:rsidRPr="00D26162">
        <w:rPr>
          <w:lang w:val="ru-RU"/>
        </w:rPr>
        <w:t>. — По моей команде начинайте непрерывный заградительный огонь.</w:t>
      </w:r>
    </w:p>
    <w:p w14:paraId="55B64EF6" w14:textId="77777777" w:rsidR="00C57304" w:rsidRPr="00D26162" w:rsidRDefault="00C57304" w:rsidP="0094125C">
      <w:pPr>
        <w:rPr>
          <w:lang w:val="ru-RU"/>
        </w:rPr>
      </w:pPr>
      <w:r w:rsidRPr="00D26162">
        <w:rPr>
          <w:lang w:val="ru-RU"/>
        </w:rPr>
        <w:t>Остатки лазерных орудий «</w:t>
      </w:r>
      <w:r w:rsidRPr="00D26162">
        <w:rPr>
          <w:i/>
          <w:lang w:val="ru-RU"/>
        </w:rPr>
        <w:t>Аметистового сюзерена</w:t>
      </w:r>
      <w:r w:rsidRPr="00D26162">
        <w:rPr>
          <w:lang w:val="ru-RU"/>
        </w:rPr>
        <w:t>» обрушили свою мощь на корабли, атакующие «</w:t>
      </w:r>
      <w:r w:rsidRPr="00D26162">
        <w:rPr>
          <w:i/>
          <w:lang w:val="ru-RU"/>
        </w:rPr>
        <w:t>Праведность действий</w:t>
      </w:r>
      <w:r w:rsidRPr="00D26162">
        <w:rPr>
          <w:lang w:val="ru-RU"/>
        </w:rPr>
        <w:t>», уничтожив крыло «Фурий» и нанеся урон другим судам — по-видимому, сильно модифицированным торпедным баркам. Потом линейные орудия продолжали вести огонь, выпуская снаряды и разрушая один корабль за другим.</w:t>
      </w:r>
    </w:p>
    <w:p w14:paraId="4E00051D" w14:textId="21A9E65B" w:rsidR="00C57304" w:rsidRPr="00D26162" w:rsidRDefault="00C57304" w:rsidP="0094125C">
      <w:pPr>
        <w:rPr>
          <w:lang w:val="ru-RU"/>
        </w:rPr>
      </w:pPr>
      <w:r w:rsidRPr="00D26162">
        <w:rPr>
          <w:lang w:val="ru-RU"/>
        </w:rPr>
        <w:t xml:space="preserve">Как только схема атаки набрала обороты, </w:t>
      </w:r>
      <w:proofErr w:type="spellStart"/>
      <w:r w:rsidR="00BF2D7C" w:rsidRPr="00D26162">
        <w:rPr>
          <w:lang w:val="ru-RU"/>
        </w:rPr>
        <w:t>Ёрундур</w:t>
      </w:r>
      <w:proofErr w:type="spellEnd"/>
      <w:r w:rsidRPr="00D26162">
        <w:rPr>
          <w:lang w:val="ru-RU"/>
        </w:rPr>
        <w:t xml:space="preserve"> переш</w:t>
      </w:r>
      <w:r w:rsidR="00BF2D7C" w:rsidRPr="00D26162">
        <w:rPr>
          <w:lang w:val="ru-RU"/>
        </w:rPr>
        <w:t>е</w:t>
      </w:r>
      <w:r w:rsidRPr="00D26162">
        <w:rPr>
          <w:lang w:val="ru-RU"/>
        </w:rPr>
        <w:t xml:space="preserve">л к самому неотложному вопросу: </w:t>
      </w:r>
    </w:p>
    <w:p w14:paraId="71D109E4" w14:textId="77777777" w:rsidR="00C57304" w:rsidRPr="00D26162" w:rsidRDefault="00C57304" w:rsidP="0094125C">
      <w:pPr>
        <w:rPr>
          <w:lang w:val="ru-RU"/>
        </w:rPr>
      </w:pPr>
      <w:r w:rsidRPr="00D26162">
        <w:rPr>
          <w:lang w:val="ru-RU"/>
        </w:rPr>
        <w:t>— Что с поверхности? Есть хоть что-нибудь?</w:t>
      </w:r>
    </w:p>
    <w:p w14:paraId="7B75604B" w14:textId="77777777" w:rsidR="00C57304" w:rsidRPr="00D26162" w:rsidRDefault="00C57304" w:rsidP="0094125C">
      <w:pPr>
        <w:rPr>
          <w:lang w:val="ru-RU"/>
        </w:rPr>
      </w:pPr>
      <w:proofErr w:type="spellStart"/>
      <w:r w:rsidRPr="00D26162">
        <w:rPr>
          <w:lang w:val="ru-RU"/>
        </w:rPr>
        <w:t>Бъяргборн</w:t>
      </w:r>
      <w:proofErr w:type="spellEnd"/>
      <w:r w:rsidRPr="00D26162">
        <w:rPr>
          <w:lang w:val="ru-RU"/>
        </w:rPr>
        <w:t xml:space="preserve"> покачал головой: </w:t>
      </w:r>
    </w:p>
    <w:p w14:paraId="60FC0FCF" w14:textId="77777777" w:rsidR="00C57304" w:rsidRPr="00D26162" w:rsidRDefault="00C57304" w:rsidP="0094125C">
      <w:pPr>
        <w:rPr>
          <w:lang w:val="ru-RU"/>
        </w:rPr>
      </w:pPr>
      <w:r w:rsidRPr="00D26162">
        <w:rPr>
          <w:lang w:val="ru-RU"/>
        </w:rPr>
        <w:t>— Если они передали нам сообщение, пока наши авгуры «ослепли», то оно потеряно. Я пытался отследить стаю, но все буровые вышки в огне, повсюду отражающие экраны…</w:t>
      </w:r>
    </w:p>
    <w:p w14:paraId="40F76E10" w14:textId="77777777" w:rsidR="00C57304" w:rsidRPr="00D26162" w:rsidRDefault="00C57304" w:rsidP="0094125C">
      <w:pPr>
        <w:rPr>
          <w:lang w:val="ru-RU"/>
        </w:rPr>
      </w:pPr>
      <w:r w:rsidRPr="00D26162">
        <w:rPr>
          <w:lang w:val="ru-RU"/>
        </w:rPr>
        <w:t xml:space="preserve">— Мне не нужны оправдания, просто дай любые данные, которые у тебя есть. </w:t>
      </w:r>
    </w:p>
    <w:p w14:paraId="6F462AEF" w14:textId="77777777" w:rsidR="00C57304" w:rsidRPr="00D26162" w:rsidRDefault="00C57304" w:rsidP="0094125C">
      <w:pPr>
        <w:rPr>
          <w:lang w:val="ru-RU"/>
        </w:rPr>
      </w:pPr>
      <w:r w:rsidRPr="00D26162">
        <w:rPr>
          <w:lang w:val="ru-RU"/>
        </w:rPr>
        <w:t xml:space="preserve">— Тогда включаю </w:t>
      </w:r>
      <w:proofErr w:type="spellStart"/>
      <w:r w:rsidRPr="00D26162">
        <w:rPr>
          <w:lang w:val="ru-RU"/>
        </w:rPr>
        <w:t>видеопередачу</w:t>
      </w:r>
      <w:proofErr w:type="spellEnd"/>
      <w:r w:rsidRPr="00D26162">
        <w:rPr>
          <w:lang w:val="ru-RU"/>
        </w:rPr>
        <w:t xml:space="preserve"> с шлема </w:t>
      </w:r>
      <w:proofErr w:type="spellStart"/>
      <w:r w:rsidRPr="00D26162">
        <w:rPr>
          <w:lang w:val="ru-RU"/>
        </w:rPr>
        <w:t>варанги</w:t>
      </w:r>
      <w:proofErr w:type="spellEnd"/>
      <w:r w:rsidRPr="00D26162">
        <w:rPr>
          <w:lang w:val="ru-RU"/>
        </w:rPr>
        <w:t xml:space="preserve">, — сказал </w:t>
      </w:r>
      <w:proofErr w:type="spellStart"/>
      <w:r w:rsidRPr="00D26162">
        <w:rPr>
          <w:lang w:val="ru-RU"/>
        </w:rPr>
        <w:t>Бъяргборн</w:t>
      </w:r>
      <w:proofErr w:type="spellEnd"/>
      <w:r w:rsidRPr="00D26162">
        <w:rPr>
          <w:lang w:val="ru-RU"/>
        </w:rPr>
        <w:t>. — Всего несколько секунд, зафиксированных автосканерами, прежде чем те отключились.</w:t>
      </w:r>
    </w:p>
    <w:p w14:paraId="71EA0BD5" w14:textId="545F50CB" w:rsidR="00C57304" w:rsidRPr="00D26162" w:rsidRDefault="00BF2D7C" w:rsidP="0094125C">
      <w:pPr>
        <w:rPr>
          <w:lang w:val="ru-RU"/>
        </w:rPr>
      </w:pPr>
      <w:proofErr w:type="spellStart"/>
      <w:r w:rsidRPr="00D26162">
        <w:rPr>
          <w:lang w:val="ru-RU"/>
        </w:rPr>
        <w:t>Ёрундур</w:t>
      </w:r>
      <w:proofErr w:type="spellEnd"/>
      <w:r w:rsidR="00C57304" w:rsidRPr="00D26162">
        <w:rPr>
          <w:lang w:val="ru-RU"/>
        </w:rPr>
        <w:t xml:space="preserve"> повернулся к одному из экранов трона, пока на него выводились данные. </w:t>
      </w:r>
    </w:p>
    <w:p w14:paraId="3AD4D1B5" w14:textId="3675F53B" w:rsidR="00C57304" w:rsidRPr="00D26162" w:rsidRDefault="00C57304" w:rsidP="0094125C">
      <w:pPr>
        <w:rPr>
          <w:lang w:val="ru-RU"/>
        </w:rPr>
      </w:pPr>
      <w:r w:rsidRPr="00D26162">
        <w:rPr>
          <w:lang w:val="ru-RU"/>
        </w:rPr>
        <w:t>Было трудно что-либо разобрать — из-за искажения данных вс</w:t>
      </w:r>
      <w:r w:rsidR="00BF2D7C" w:rsidRPr="00D26162">
        <w:rPr>
          <w:lang w:val="ru-RU"/>
        </w:rPr>
        <w:t>е</w:t>
      </w:r>
      <w:r w:rsidRPr="00D26162">
        <w:rPr>
          <w:lang w:val="ru-RU"/>
        </w:rPr>
        <w:t xml:space="preserve"> выглядело беспорядочно, как люминофор, который вращался и подпрыгивал вместе с резкими движениями </w:t>
      </w:r>
      <w:proofErr w:type="spellStart"/>
      <w:r w:rsidRPr="00D26162">
        <w:rPr>
          <w:lang w:val="ru-RU"/>
        </w:rPr>
        <w:t>Гуннлаугура</w:t>
      </w:r>
      <w:proofErr w:type="spellEnd"/>
      <w:r w:rsidRPr="00D26162">
        <w:rPr>
          <w:lang w:val="ru-RU"/>
        </w:rPr>
        <w:t>. Старый П</w:t>
      </w:r>
      <w:r w:rsidR="00BF2D7C" w:rsidRPr="00D26162">
        <w:rPr>
          <w:lang w:val="ru-RU"/>
        </w:rPr>
        <w:t>е</w:t>
      </w:r>
      <w:r w:rsidRPr="00D26162">
        <w:rPr>
          <w:lang w:val="ru-RU"/>
        </w:rPr>
        <w:t>с прищурился, анализируя вс</w:t>
      </w:r>
      <w:r w:rsidR="00BF2D7C" w:rsidRPr="00D26162">
        <w:rPr>
          <w:lang w:val="ru-RU"/>
        </w:rPr>
        <w:t>е</w:t>
      </w:r>
      <w:r w:rsidRPr="00D26162">
        <w:rPr>
          <w:lang w:val="ru-RU"/>
        </w:rPr>
        <w:t xml:space="preserve">, что мог. Он увидел тела — множество мертвецов со следами ударов силовых клинков на корпусе. Некоторые были в форме </w:t>
      </w:r>
      <w:proofErr w:type="spellStart"/>
      <w:r w:rsidRPr="00D26162">
        <w:rPr>
          <w:lang w:val="ru-RU"/>
        </w:rPr>
        <w:t>корпехов</w:t>
      </w:r>
      <w:proofErr w:type="spellEnd"/>
      <w:r w:rsidRPr="00D26162">
        <w:rPr>
          <w:lang w:val="ru-RU"/>
        </w:rPr>
        <w:t xml:space="preserve"> </w:t>
      </w:r>
      <w:proofErr w:type="spellStart"/>
      <w:r w:rsidRPr="00D26162">
        <w:rPr>
          <w:lang w:val="ru-RU"/>
        </w:rPr>
        <w:t>Экклезиархии</w:t>
      </w:r>
      <w:proofErr w:type="spellEnd"/>
      <w:r w:rsidRPr="00D26162">
        <w:rPr>
          <w:lang w:val="ru-RU"/>
        </w:rPr>
        <w:t xml:space="preserve">, которую стая хорошо изучила за последние несколько месяцев. Даже несмотря на все помехи, </w:t>
      </w:r>
      <w:proofErr w:type="spellStart"/>
      <w:r w:rsidR="00BF2D7C" w:rsidRPr="00D26162">
        <w:rPr>
          <w:lang w:val="ru-RU"/>
        </w:rPr>
        <w:t>Ёрундур</w:t>
      </w:r>
      <w:proofErr w:type="spellEnd"/>
      <w:r w:rsidRPr="00D26162">
        <w:rPr>
          <w:lang w:val="ru-RU"/>
        </w:rPr>
        <w:t xml:space="preserve"> понял, что этих солдат убили не Космические Волки — эти удары не походили на те, что наносят астартес: более короткие, колющие. Ни культистов, ни воинов-ренегатов он не видел вообще.</w:t>
      </w:r>
    </w:p>
    <w:p w14:paraId="117DD2D1" w14:textId="4C588923" w:rsidR="00C57304" w:rsidRPr="00D26162" w:rsidRDefault="00C57304" w:rsidP="0094125C">
      <w:pPr>
        <w:rPr>
          <w:lang w:val="ru-RU"/>
        </w:rPr>
      </w:pPr>
      <w:r w:rsidRPr="00D26162">
        <w:rPr>
          <w:lang w:val="ru-RU"/>
        </w:rPr>
        <w:lastRenderedPageBreak/>
        <w:t xml:space="preserve">Трансляция прервалась. </w:t>
      </w:r>
      <w:proofErr w:type="spellStart"/>
      <w:r w:rsidR="00BF2D7C" w:rsidRPr="00D26162">
        <w:rPr>
          <w:lang w:val="ru-RU"/>
        </w:rPr>
        <w:t>Ёрундур</w:t>
      </w:r>
      <w:proofErr w:type="spellEnd"/>
      <w:r w:rsidRPr="00D26162">
        <w:rPr>
          <w:lang w:val="ru-RU"/>
        </w:rPr>
        <w:t xml:space="preserve"> откинулся на спинку трона, погрузившись в напряж</w:t>
      </w:r>
      <w:r w:rsidR="00BF2D7C" w:rsidRPr="00D26162">
        <w:rPr>
          <w:lang w:val="ru-RU"/>
        </w:rPr>
        <w:t>е</w:t>
      </w:r>
      <w:r w:rsidRPr="00D26162">
        <w:rPr>
          <w:lang w:val="ru-RU"/>
        </w:rPr>
        <w:t xml:space="preserve">нные размышления. Что-то было не так со всей обстановкой внизу. </w:t>
      </w:r>
    </w:p>
    <w:p w14:paraId="230D4909" w14:textId="77777777" w:rsidR="00C57304" w:rsidRPr="00D26162" w:rsidRDefault="00C57304" w:rsidP="0094125C">
      <w:pPr>
        <w:rPr>
          <w:lang w:val="ru-RU"/>
        </w:rPr>
      </w:pPr>
      <w:r w:rsidRPr="00D26162">
        <w:rPr>
          <w:lang w:val="ru-RU"/>
        </w:rPr>
        <w:t>— Покажите мне линкор поближе, — приказал он.</w:t>
      </w:r>
    </w:p>
    <w:p w14:paraId="4FB79F15" w14:textId="77777777" w:rsidR="00C57304" w:rsidRPr="00D26162" w:rsidRDefault="00C57304" w:rsidP="0094125C">
      <w:pPr>
        <w:rPr>
          <w:lang w:val="ru-RU"/>
        </w:rPr>
      </w:pPr>
      <w:proofErr w:type="spellStart"/>
      <w:r w:rsidRPr="00D26162">
        <w:rPr>
          <w:lang w:val="ru-RU"/>
        </w:rPr>
        <w:t>Бъяргборн</w:t>
      </w:r>
      <w:proofErr w:type="spellEnd"/>
      <w:r w:rsidRPr="00D26162">
        <w:rPr>
          <w:lang w:val="ru-RU"/>
        </w:rPr>
        <w:t xml:space="preserve"> подчинился, переместив ряд тактических изображений «</w:t>
      </w:r>
      <w:r w:rsidRPr="00D26162">
        <w:rPr>
          <w:i/>
          <w:lang w:val="ru-RU"/>
        </w:rPr>
        <w:t>Непорочного предназначения</w:t>
      </w:r>
      <w:r w:rsidRPr="00D26162">
        <w:rPr>
          <w:lang w:val="ru-RU"/>
        </w:rPr>
        <w:t xml:space="preserve">» на экраны трона. </w:t>
      </w:r>
    </w:p>
    <w:p w14:paraId="525EC70A" w14:textId="27B38DD3" w:rsidR="00C57304" w:rsidRPr="00D26162" w:rsidRDefault="00C57304" w:rsidP="0094125C">
      <w:pPr>
        <w:rPr>
          <w:lang w:val="ru-RU"/>
        </w:rPr>
      </w:pPr>
      <w:r w:rsidRPr="00D26162">
        <w:rPr>
          <w:lang w:val="ru-RU"/>
        </w:rPr>
        <w:t xml:space="preserve">— Абсолютная неподвижность, — сказал </w:t>
      </w:r>
      <w:proofErr w:type="spellStart"/>
      <w:r w:rsidR="00BF2D7C" w:rsidRPr="00D26162">
        <w:rPr>
          <w:lang w:val="ru-RU"/>
        </w:rPr>
        <w:t>Ёрундур</w:t>
      </w:r>
      <w:proofErr w:type="spellEnd"/>
      <w:r w:rsidRPr="00D26162">
        <w:rPr>
          <w:lang w:val="ru-RU"/>
        </w:rPr>
        <w:t xml:space="preserve">, обращаясь то ли к самому себе, то ли к </w:t>
      </w:r>
      <w:proofErr w:type="spellStart"/>
      <w:r w:rsidRPr="00D26162">
        <w:rPr>
          <w:lang w:val="ru-RU"/>
        </w:rPr>
        <w:t>Бъяргборну</w:t>
      </w:r>
      <w:proofErr w:type="spellEnd"/>
      <w:r w:rsidRPr="00D26162">
        <w:rPr>
          <w:lang w:val="ru-RU"/>
        </w:rPr>
        <w:t xml:space="preserve">. — Ты бы стал сохранять эту позицию во что бы то ни стало, командир </w:t>
      </w:r>
      <w:proofErr w:type="spellStart"/>
      <w:r w:rsidRPr="00D26162">
        <w:rPr>
          <w:lang w:val="ru-RU"/>
        </w:rPr>
        <w:t>ривена</w:t>
      </w:r>
      <w:proofErr w:type="spellEnd"/>
      <w:r w:rsidRPr="00D26162">
        <w:rPr>
          <w:lang w:val="ru-RU"/>
        </w:rPr>
        <w:t xml:space="preserve">? </w:t>
      </w:r>
    </w:p>
    <w:p w14:paraId="19069F61" w14:textId="77777777" w:rsidR="00C57304" w:rsidRPr="00D26162" w:rsidRDefault="00C57304" w:rsidP="0094125C">
      <w:pPr>
        <w:rPr>
          <w:lang w:val="ru-RU"/>
        </w:rPr>
      </w:pPr>
      <w:r w:rsidRPr="00D26162">
        <w:rPr>
          <w:lang w:val="ru-RU"/>
        </w:rPr>
        <w:t xml:space="preserve">— На поверхности их войска, — предложил </w:t>
      </w:r>
      <w:proofErr w:type="spellStart"/>
      <w:r w:rsidRPr="00D26162">
        <w:rPr>
          <w:lang w:val="ru-RU"/>
        </w:rPr>
        <w:t>Бъяргборн</w:t>
      </w:r>
      <w:proofErr w:type="spellEnd"/>
      <w:r w:rsidRPr="00D26162">
        <w:rPr>
          <w:lang w:val="ru-RU"/>
        </w:rPr>
        <w:t>.</w:t>
      </w:r>
    </w:p>
    <w:p w14:paraId="2E1D106D" w14:textId="77777777" w:rsidR="00C57304" w:rsidRPr="00D26162" w:rsidRDefault="00C57304" w:rsidP="0094125C">
      <w:pPr>
        <w:rPr>
          <w:lang w:val="ru-RU"/>
        </w:rPr>
      </w:pPr>
      <w:r w:rsidRPr="00D26162">
        <w:rPr>
          <w:lang w:val="ru-RU"/>
        </w:rPr>
        <w:t>— В их распоряжении есть собственные, очень мощные транспортники. Покажи мне нижнюю часть корабля, как можно ближе.</w:t>
      </w:r>
    </w:p>
    <w:p w14:paraId="2C0BE450" w14:textId="0240FF6A" w:rsidR="00C57304" w:rsidRPr="00D26162" w:rsidRDefault="00C57304" w:rsidP="0094125C">
      <w:pPr>
        <w:rPr>
          <w:lang w:val="ru-RU"/>
        </w:rPr>
      </w:pPr>
      <w:proofErr w:type="spellStart"/>
      <w:r w:rsidRPr="00D26162">
        <w:rPr>
          <w:lang w:val="ru-RU"/>
        </w:rPr>
        <w:t>Бъяргборн</w:t>
      </w:r>
      <w:proofErr w:type="spellEnd"/>
      <w:r w:rsidRPr="00D26162">
        <w:rPr>
          <w:lang w:val="ru-RU"/>
        </w:rPr>
        <w:t xml:space="preserve"> сделал как велено, и вскоре </w:t>
      </w:r>
      <w:proofErr w:type="spellStart"/>
      <w:r w:rsidR="00BF2D7C" w:rsidRPr="00D26162">
        <w:rPr>
          <w:lang w:val="ru-RU"/>
        </w:rPr>
        <w:t>Ёрундур</w:t>
      </w:r>
      <w:proofErr w:type="spellEnd"/>
      <w:r w:rsidRPr="00D26162">
        <w:rPr>
          <w:lang w:val="ru-RU"/>
        </w:rPr>
        <w:t xml:space="preserve"> уже смотрел на полые жерла шести тяж</w:t>
      </w:r>
      <w:r w:rsidR="00BF2D7C" w:rsidRPr="00D26162">
        <w:rPr>
          <w:lang w:val="ru-RU"/>
        </w:rPr>
        <w:t>е</w:t>
      </w:r>
      <w:r w:rsidRPr="00D26162">
        <w:rPr>
          <w:lang w:val="ru-RU"/>
        </w:rPr>
        <w:t xml:space="preserve">лых орбитальных лазеров, применявшихся, чтобы прокладывать для спускаемых аппаратов путь в зоне боевых действий. Конусообразные стволы были гигантскими, они выступали из </w:t>
      </w:r>
      <w:proofErr w:type="spellStart"/>
      <w:r w:rsidRPr="00D26162">
        <w:rPr>
          <w:lang w:val="ru-RU"/>
        </w:rPr>
        <w:t>подкорпусных</w:t>
      </w:r>
      <w:proofErr w:type="spellEnd"/>
      <w:r w:rsidRPr="00D26162">
        <w:rPr>
          <w:lang w:val="ru-RU"/>
        </w:rPr>
        <w:t xml:space="preserve"> пластин, словно железные вулканы. И каждый был активен — питающие механизмы горели сигнальными огнями, силовые установки явно были настроены на максимальную мощность.</w:t>
      </w:r>
    </w:p>
    <w:p w14:paraId="5F42AC2C" w14:textId="35BBA4B0" w:rsidR="00C57304" w:rsidRPr="00D26162" w:rsidRDefault="00C57304" w:rsidP="0094125C">
      <w:pPr>
        <w:rPr>
          <w:lang w:val="ru-RU"/>
        </w:rPr>
      </w:pPr>
      <w:r w:rsidRPr="00D26162">
        <w:rPr>
          <w:lang w:val="ru-RU"/>
        </w:rPr>
        <w:t xml:space="preserve">— </w:t>
      </w:r>
      <w:proofErr w:type="spellStart"/>
      <w:r w:rsidRPr="00D26162">
        <w:rPr>
          <w:lang w:val="ru-RU"/>
        </w:rPr>
        <w:t>Скитья</w:t>
      </w:r>
      <w:proofErr w:type="spellEnd"/>
      <w:r w:rsidRPr="00D26162">
        <w:rPr>
          <w:lang w:val="ru-RU"/>
        </w:rPr>
        <w:t xml:space="preserve">, эта штука наводится на поверхность, — пробормотал </w:t>
      </w:r>
      <w:proofErr w:type="spellStart"/>
      <w:r w:rsidR="00BF2D7C" w:rsidRPr="00D26162">
        <w:rPr>
          <w:lang w:val="ru-RU"/>
        </w:rPr>
        <w:t>Ёрундур</w:t>
      </w:r>
      <w:proofErr w:type="spellEnd"/>
      <w:r w:rsidRPr="00D26162">
        <w:rPr>
          <w:lang w:val="ru-RU"/>
        </w:rPr>
        <w:t xml:space="preserve">. — Командир </w:t>
      </w:r>
      <w:proofErr w:type="spellStart"/>
      <w:r w:rsidRPr="00D26162">
        <w:rPr>
          <w:lang w:val="ru-RU"/>
        </w:rPr>
        <w:t>ривена</w:t>
      </w:r>
      <w:proofErr w:type="spellEnd"/>
      <w:r w:rsidRPr="00D26162">
        <w:rPr>
          <w:lang w:val="ru-RU"/>
        </w:rPr>
        <w:t xml:space="preserve">, можешь связаться со стаей? </w:t>
      </w:r>
    </w:p>
    <w:p w14:paraId="1BD40F65" w14:textId="77777777" w:rsidR="00C57304" w:rsidRPr="00D26162" w:rsidRDefault="00C57304" w:rsidP="0094125C">
      <w:pPr>
        <w:rPr>
          <w:lang w:val="ru-RU"/>
        </w:rPr>
      </w:pPr>
      <w:r w:rsidRPr="00D26162">
        <w:rPr>
          <w:lang w:val="ru-RU"/>
        </w:rPr>
        <w:t>— Никак нет, повелитель. Будем продолжать попытки.</w:t>
      </w:r>
    </w:p>
    <w:p w14:paraId="315F4F63" w14:textId="77777777" w:rsidR="00C57304" w:rsidRPr="00D26162" w:rsidRDefault="00C57304" w:rsidP="0094125C">
      <w:pPr>
        <w:rPr>
          <w:lang w:val="ru-RU"/>
        </w:rPr>
      </w:pPr>
      <w:r w:rsidRPr="00D26162">
        <w:rPr>
          <w:lang w:val="ru-RU"/>
        </w:rPr>
        <w:t xml:space="preserve">— Скажи им, чтобы убирались. Им всем, сейчас же. </w:t>
      </w:r>
    </w:p>
    <w:p w14:paraId="30755D8F" w14:textId="2F4E0074" w:rsidR="00C57304" w:rsidRPr="00D26162" w:rsidRDefault="00C57304" w:rsidP="0094125C">
      <w:pPr>
        <w:rPr>
          <w:lang w:val="ru-RU"/>
        </w:rPr>
      </w:pPr>
      <w:r w:rsidRPr="00D26162">
        <w:rPr>
          <w:lang w:val="ru-RU"/>
        </w:rPr>
        <w:t>Затем Старый П</w:t>
      </w:r>
      <w:r w:rsidR="00BF2D7C" w:rsidRPr="00D26162">
        <w:rPr>
          <w:lang w:val="ru-RU"/>
        </w:rPr>
        <w:t>е</w:t>
      </w:r>
      <w:r w:rsidRPr="00D26162">
        <w:rPr>
          <w:lang w:val="ru-RU"/>
        </w:rPr>
        <w:t xml:space="preserve">с попытался связаться с </w:t>
      </w:r>
      <w:proofErr w:type="spellStart"/>
      <w:r w:rsidRPr="00D26162">
        <w:rPr>
          <w:lang w:val="ru-RU"/>
        </w:rPr>
        <w:t>Хафлои</w:t>
      </w:r>
      <w:proofErr w:type="spellEnd"/>
      <w:r w:rsidRPr="00D26162">
        <w:rPr>
          <w:lang w:val="ru-RU"/>
        </w:rPr>
        <w:t>. Трижды он не получил в ответ ничего, кроме помех. На четв</w:t>
      </w:r>
      <w:r w:rsidR="00BF2D7C" w:rsidRPr="00D26162">
        <w:rPr>
          <w:lang w:val="ru-RU"/>
        </w:rPr>
        <w:t>е</w:t>
      </w:r>
      <w:r w:rsidRPr="00D26162">
        <w:rPr>
          <w:lang w:val="ru-RU"/>
        </w:rPr>
        <w:t xml:space="preserve">ртый раз передатчик сообщил о слабом уровне связи. </w:t>
      </w:r>
    </w:p>
    <w:p w14:paraId="21931390" w14:textId="79749D61" w:rsidR="00C57304" w:rsidRPr="00D26162" w:rsidRDefault="00C57304" w:rsidP="0094125C">
      <w:pPr>
        <w:rPr>
          <w:lang w:val="ru-RU"/>
        </w:rPr>
      </w:pPr>
      <w:r w:rsidRPr="00D26162">
        <w:rPr>
          <w:lang w:val="ru-RU"/>
        </w:rPr>
        <w:t>— Щенок, я очень надеюсь, что ты это слышишь. Если ты ещ</w:t>
      </w:r>
      <w:r w:rsidR="00BF2D7C" w:rsidRPr="00D26162">
        <w:rPr>
          <w:lang w:val="ru-RU"/>
        </w:rPr>
        <w:t>е</w:t>
      </w:r>
      <w:r w:rsidRPr="00D26162">
        <w:rPr>
          <w:lang w:val="ru-RU"/>
        </w:rPr>
        <w:t xml:space="preserve"> на этой штуке, если ты ещ</w:t>
      </w:r>
      <w:r w:rsidR="00BF2D7C" w:rsidRPr="00D26162">
        <w:rPr>
          <w:lang w:val="ru-RU"/>
        </w:rPr>
        <w:t>е</w:t>
      </w:r>
      <w:r w:rsidRPr="00D26162">
        <w:rPr>
          <w:lang w:val="ru-RU"/>
        </w:rPr>
        <w:t xml:space="preserve"> жив, выкинь </w:t>
      </w:r>
      <w:proofErr w:type="spellStart"/>
      <w:r w:rsidRPr="00D26162">
        <w:rPr>
          <w:lang w:val="ru-RU"/>
        </w:rPr>
        <w:t>Клэйва</w:t>
      </w:r>
      <w:proofErr w:type="spellEnd"/>
      <w:r w:rsidRPr="00D26162">
        <w:rPr>
          <w:lang w:val="ru-RU"/>
        </w:rPr>
        <w:t xml:space="preserve"> из головы.</w:t>
      </w:r>
    </w:p>
    <w:p w14:paraId="22624246" w14:textId="20D602CF" w:rsidR="00C57304" w:rsidRPr="00D26162" w:rsidRDefault="00C57304" w:rsidP="0094125C">
      <w:pPr>
        <w:rPr>
          <w:lang w:val="ru-RU"/>
        </w:rPr>
      </w:pPr>
      <w:r w:rsidRPr="00D26162">
        <w:rPr>
          <w:lang w:val="ru-RU"/>
        </w:rPr>
        <w:t>Космический Волк глубоко вздохнул. Разговор обещал быть напряж</w:t>
      </w:r>
      <w:r w:rsidR="00BF2D7C" w:rsidRPr="00D26162">
        <w:rPr>
          <w:lang w:val="ru-RU"/>
        </w:rPr>
        <w:t>е</w:t>
      </w:r>
      <w:r w:rsidRPr="00D26162">
        <w:rPr>
          <w:lang w:val="ru-RU"/>
        </w:rPr>
        <w:t>нным.</w:t>
      </w:r>
    </w:p>
    <w:p w14:paraId="2E952B6E" w14:textId="77777777" w:rsidR="00C57304" w:rsidRPr="00D26162" w:rsidRDefault="00C57304" w:rsidP="0094125C">
      <w:pPr>
        <w:rPr>
          <w:lang w:val="ru-RU"/>
        </w:rPr>
      </w:pPr>
      <w:r w:rsidRPr="00D26162">
        <w:rPr>
          <w:lang w:val="ru-RU"/>
        </w:rPr>
        <w:t>— Вот что ты должен сделать…</w:t>
      </w:r>
    </w:p>
    <w:p w14:paraId="2BAFF70D" w14:textId="77777777" w:rsidR="00C57304" w:rsidRPr="00D26162" w:rsidRDefault="00C57304" w:rsidP="0094125C">
      <w:pPr>
        <w:rPr>
          <w:lang w:val="ru-RU"/>
        </w:rPr>
      </w:pPr>
    </w:p>
    <w:p w14:paraId="18A56A44" w14:textId="3F0AAF4D" w:rsidR="00C57304" w:rsidRPr="00D26162" w:rsidRDefault="00C57304" w:rsidP="0094125C">
      <w:pPr>
        <w:rPr>
          <w:lang w:val="ru-RU"/>
        </w:rPr>
      </w:pPr>
      <w:proofErr w:type="spellStart"/>
      <w:r w:rsidRPr="00D26162">
        <w:rPr>
          <w:lang w:val="ru-RU"/>
        </w:rPr>
        <w:t>Клэйв</w:t>
      </w:r>
      <w:proofErr w:type="spellEnd"/>
      <w:r w:rsidRPr="00D26162">
        <w:rPr>
          <w:lang w:val="ru-RU"/>
        </w:rPr>
        <w:t xml:space="preserve"> по-прежнему д</w:t>
      </w:r>
      <w:r w:rsidR="00BF2D7C" w:rsidRPr="00D26162">
        <w:rPr>
          <w:lang w:val="ru-RU"/>
        </w:rPr>
        <w:t>е</w:t>
      </w:r>
      <w:r w:rsidRPr="00D26162">
        <w:rPr>
          <w:lang w:val="ru-RU"/>
        </w:rPr>
        <w:t>ргался от каждого попадания. «</w:t>
      </w:r>
      <w:r w:rsidRPr="00D26162">
        <w:rPr>
          <w:i/>
          <w:lang w:val="ru-RU"/>
        </w:rPr>
        <w:t>Непорочное предназначение</w:t>
      </w:r>
      <w:r w:rsidRPr="00D26162">
        <w:rPr>
          <w:lang w:val="ru-RU"/>
        </w:rPr>
        <w:t xml:space="preserve">» намного превосходило в размерах старый галеон Космических Волков, но это не имело значения, как и то, что у линкора имелись гораздо </w:t>
      </w:r>
      <w:proofErr w:type="spellStart"/>
      <w:r w:rsidRPr="00D26162">
        <w:rPr>
          <w:lang w:val="ru-RU"/>
        </w:rPr>
        <w:t>бóльшие</w:t>
      </w:r>
      <w:proofErr w:type="spellEnd"/>
      <w:r w:rsidRPr="00D26162">
        <w:rPr>
          <w:lang w:val="ru-RU"/>
        </w:rPr>
        <w:t xml:space="preserve"> защитные возможности: </w:t>
      </w:r>
      <w:proofErr w:type="spellStart"/>
      <w:r w:rsidRPr="00D26162">
        <w:rPr>
          <w:lang w:val="ru-RU"/>
        </w:rPr>
        <w:t>Клэйва</w:t>
      </w:r>
      <w:proofErr w:type="spellEnd"/>
      <w:r w:rsidRPr="00D26162">
        <w:rPr>
          <w:lang w:val="ru-RU"/>
        </w:rPr>
        <w:t xml:space="preserve"> все равно потряхивало, когда палуба под ногами сильно шаталась.</w:t>
      </w:r>
    </w:p>
    <w:p w14:paraId="1CEA838E" w14:textId="1C6F8EF8" w:rsidR="00C57304" w:rsidRPr="00D26162" w:rsidRDefault="00C57304" w:rsidP="0094125C">
      <w:pPr>
        <w:rPr>
          <w:lang w:val="ru-RU"/>
        </w:rPr>
      </w:pPr>
      <w:r w:rsidRPr="00D26162">
        <w:rPr>
          <w:lang w:val="ru-RU"/>
        </w:rPr>
        <w:t>Он не был бойцом. Не был никогда. Был должностным лицом при бойцах, из тех, что не прочь пр</w:t>
      </w:r>
      <w:r w:rsidR="008736DA">
        <w:rPr>
          <w:lang w:val="ru-RU"/>
        </w:rPr>
        <w:t>ол</w:t>
      </w:r>
      <w:r w:rsidRPr="00D26162">
        <w:rPr>
          <w:lang w:val="ru-RU"/>
        </w:rPr>
        <w:t xml:space="preserve">ить немного </w:t>
      </w:r>
      <w:r w:rsidR="008736DA">
        <w:rPr>
          <w:lang w:val="ru-RU"/>
        </w:rPr>
        <w:t>кров</w:t>
      </w:r>
      <w:r w:rsidRPr="00D26162">
        <w:rPr>
          <w:lang w:val="ru-RU"/>
        </w:rPr>
        <w:t>и, когда того требует необходимость, но это — погружение в сердце неистового, идущего по всем направлениям пустотного боя с хрустом закл</w:t>
      </w:r>
      <w:r w:rsidR="00BF2D7C" w:rsidRPr="00D26162">
        <w:rPr>
          <w:lang w:val="ru-RU"/>
        </w:rPr>
        <w:t>е</w:t>
      </w:r>
      <w:r w:rsidRPr="00D26162">
        <w:rPr>
          <w:lang w:val="ru-RU"/>
        </w:rPr>
        <w:t xml:space="preserve">пок и прогибающимися арками, — выматывало ему нервы. </w:t>
      </w:r>
    </w:p>
    <w:p w14:paraId="6BC591AF" w14:textId="1D565DDA" w:rsidR="00C57304" w:rsidRPr="00D26162" w:rsidRDefault="00C57304" w:rsidP="0094125C">
      <w:pPr>
        <w:rPr>
          <w:lang w:val="ru-RU"/>
        </w:rPr>
      </w:pPr>
      <w:r w:rsidRPr="00D26162">
        <w:rPr>
          <w:lang w:val="ru-RU"/>
        </w:rPr>
        <w:t xml:space="preserve">Исповедник попытался сосредоточиться. Его окружали опасные люди, хотя всего несколько мгновений назад </w:t>
      </w:r>
      <w:proofErr w:type="spellStart"/>
      <w:r w:rsidRPr="00D26162">
        <w:rPr>
          <w:lang w:val="ru-RU"/>
        </w:rPr>
        <w:t>Клэйв</w:t>
      </w:r>
      <w:proofErr w:type="spellEnd"/>
      <w:r w:rsidRPr="00D26162">
        <w:rPr>
          <w:lang w:val="ru-RU"/>
        </w:rPr>
        <w:t xml:space="preserve"> видел в них верных союзников. Пока никто не догадывался об истинной причине, по которой он находился в системе </w:t>
      </w:r>
      <w:proofErr w:type="spellStart"/>
      <w:r w:rsidRPr="00D26162">
        <w:rPr>
          <w:lang w:val="ru-RU"/>
        </w:rPr>
        <w:t>Ояда</w:t>
      </w:r>
      <w:proofErr w:type="spellEnd"/>
      <w:r w:rsidRPr="00D26162">
        <w:rPr>
          <w:lang w:val="ru-RU"/>
        </w:rPr>
        <w:t xml:space="preserve">, безопасность </w:t>
      </w:r>
      <w:proofErr w:type="spellStart"/>
      <w:r w:rsidRPr="00D26162">
        <w:rPr>
          <w:lang w:val="ru-RU"/>
        </w:rPr>
        <w:t>Клэйва</w:t>
      </w:r>
      <w:proofErr w:type="spellEnd"/>
      <w:r w:rsidRPr="00D26162">
        <w:rPr>
          <w:lang w:val="ru-RU"/>
        </w:rPr>
        <w:t xml:space="preserve"> была под вопросом. Вс</w:t>
      </w:r>
      <w:r w:rsidR="00BF2D7C" w:rsidRPr="00D26162">
        <w:rPr>
          <w:lang w:val="ru-RU"/>
        </w:rPr>
        <w:t>е</w:t>
      </w:r>
      <w:r w:rsidRPr="00D26162">
        <w:rPr>
          <w:lang w:val="ru-RU"/>
        </w:rPr>
        <w:t xml:space="preserve">, что нужно было делать, — это притворяться, пока у эскадрильи не получается выйти из системы: ровно до тех пор, пока не </w:t>
      </w:r>
      <w:r w:rsidR="008736DA">
        <w:rPr>
          <w:lang w:val="ru-RU"/>
        </w:rPr>
        <w:t>удастся</w:t>
      </w:r>
      <w:r w:rsidRPr="00D26162">
        <w:rPr>
          <w:lang w:val="ru-RU"/>
        </w:rPr>
        <w:t xml:space="preserve"> снова смыться с корабля и прошмыгнуть куда-нибудь, где никто не знает его по имени, а титул более весом.</w:t>
      </w:r>
    </w:p>
    <w:p w14:paraId="1572E222" w14:textId="6326C967" w:rsidR="00C57304" w:rsidRPr="00D26162" w:rsidRDefault="00C57304" w:rsidP="0094125C">
      <w:pPr>
        <w:rPr>
          <w:lang w:val="ru-RU"/>
        </w:rPr>
      </w:pPr>
      <w:r w:rsidRPr="00D26162">
        <w:rPr>
          <w:lang w:val="ru-RU"/>
        </w:rPr>
        <w:lastRenderedPageBreak/>
        <w:t xml:space="preserve">Но если людям </w:t>
      </w:r>
      <w:proofErr w:type="spellStart"/>
      <w:r w:rsidRPr="00D26162">
        <w:rPr>
          <w:lang w:val="ru-RU"/>
        </w:rPr>
        <w:t>Орквемонда</w:t>
      </w:r>
      <w:proofErr w:type="spellEnd"/>
      <w:r w:rsidRPr="00D26162">
        <w:rPr>
          <w:lang w:val="ru-RU"/>
        </w:rPr>
        <w:t xml:space="preserve"> каким-то образом удастся доставить </w:t>
      </w:r>
      <w:proofErr w:type="spellStart"/>
      <w:r w:rsidR="00907DBA" w:rsidRPr="00D26162">
        <w:rPr>
          <w:lang w:val="ru-RU"/>
        </w:rPr>
        <w:t>Кирастес</w:t>
      </w:r>
      <w:r w:rsidRPr="00D26162">
        <w:rPr>
          <w:lang w:val="ru-RU"/>
        </w:rPr>
        <w:t>а</w:t>
      </w:r>
      <w:proofErr w:type="spellEnd"/>
      <w:r w:rsidRPr="00D26162">
        <w:rPr>
          <w:lang w:val="ru-RU"/>
        </w:rPr>
        <w:t xml:space="preserve"> живь</w:t>
      </w:r>
      <w:r w:rsidR="00BF2D7C" w:rsidRPr="00D26162">
        <w:rPr>
          <w:lang w:val="ru-RU"/>
        </w:rPr>
        <w:t>е</w:t>
      </w:r>
      <w:r w:rsidRPr="00D26162">
        <w:rPr>
          <w:lang w:val="ru-RU"/>
        </w:rPr>
        <w:t xml:space="preserve">м на борт, а тот, увидев на </w:t>
      </w:r>
      <w:proofErr w:type="spellStart"/>
      <w:r w:rsidRPr="00D26162">
        <w:rPr>
          <w:lang w:val="ru-RU"/>
        </w:rPr>
        <w:t>Клэйва</w:t>
      </w:r>
      <w:proofErr w:type="spellEnd"/>
      <w:r w:rsidRPr="00D26162">
        <w:rPr>
          <w:lang w:val="ru-RU"/>
        </w:rPr>
        <w:t>, узнает его лицо по рапортам, или вспомнит имя, или позывной, раскрыв игру… что ж, в таком случае вс</w:t>
      </w:r>
      <w:r w:rsidR="00BF2D7C" w:rsidRPr="00D26162">
        <w:rPr>
          <w:lang w:val="ru-RU"/>
        </w:rPr>
        <w:t>е</w:t>
      </w:r>
      <w:r w:rsidRPr="00D26162">
        <w:rPr>
          <w:lang w:val="ru-RU"/>
        </w:rPr>
        <w:t xml:space="preserve"> усложнится. Оста</w:t>
      </w:r>
      <w:r w:rsidR="00BF2D7C" w:rsidRPr="00D26162">
        <w:rPr>
          <w:lang w:val="ru-RU"/>
        </w:rPr>
        <w:t>е</w:t>
      </w:r>
      <w:r w:rsidRPr="00D26162">
        <w:rPr>
          <w:lang w:val="ru-RU"/>
        </w:rPr>
        <w:t xml:space="preserve">тся надеяться, что Волки сделали за него всю грязную работу, не дав кардиналу сбежать, и вынудили </w:t>
      </w:r>
      <w:proofErr w:type="spellStart"/>
      <w:r w:rsidRPr="00D26162">
        <w:rPr>
          <w:lang w:val="ru-RU"/>
        </w:rPr>
        <w:t>Орквемонда</w:t>
      </w:r>
      <w:proofErr w:type="spellEnd"/>
      <w:r w:rsidRPr="00D26162">
        <w:rPr>
          <w:lang w:val="ru-RU"/>
        </w:rPr>
        <w:t xml:space="preserve"> применить заветные орбитальные лазерные установки, уничтожившие все улики до того, как мир перейд</w:t>
      </w:r>
      <w:r w:rsidR="00BF2D7C" w:rsidRPr="00D26162">
        <w:rPr>
          <w:lang w:val="ru-RU"/>
        </w:rPr>
        <w:t>е</w:t>
      </w:r>
      <w:r w:rsidRPr="00D26162">
        <w:rPr>
          <w:lang w:val="ru-RU"/>
        </w:rPr>
        <w:t>т в руки врага.</w:t>
      </w:r>
    </w:p>
    <w:p w14:paraId="7359FA0E" w14:textId="77777777" w:rsidR="00C57304" w:rsidRPr="00D26162" w:rsidRDefault="00C57304" w:rsidP="0094125C">
      <w:pPr>
        <w:rPr>
          <w:lang w:val="ru-RU"/>
        </w:rPr>
      </w:pPr>
      <w:proofErr w:type="spellStart"/>
      <w:r w:rsidRPr="00D26162">
        <w:rPr>
          <w:lang w:val="ru-RU"/>
        </w:rPr>
        <w:t>Клэйв</w:t>
      </w:r>
      <w:proofErr w:type="spellEnd"/>
      <w:r w:rsidRPr="00D26162">
        <w:rPr>
          <w:lang w:val="ru-RU"/>
        </w:rPr>
        <w:t xml:space="preserve"> будет стольким обязан своим бывшим тюремщикам — какая ирония. </w:t>
      </w:r>
    </w:p>
    <w:p w14:paraId="5DDAE4C5" w14:textId="77777777" w:rsidR="00C57304" w:rsidRPr="00D26162" w:rsidRDefault="00C57304" w:rsidP="0094125C">
      <w:pPr>
        <w:rPr>
          <w:lang w:val="ru-RU"/>
        </w:rPr>
      </w:pPr>
      <w:r w:rsidRPr="00D26162">
        <w:rPr>
          <w:lang w:val="ru-RU"/>
        </w:rPr>
        <w:t>В другой день, когда у него не так подскочило бы давление, он, возможно, улыбнулся бы от такого поворота событий.</w:t>
      </w:r>
    </w:p>
    <w:p w14:paraId="318732CF" w14:textId="5DC24099" w:rsidR="00C57304" w:rsidRPr="00D26162" w:rsidRDefault="00C57304" w:rsidP="0094125C">
      <w:pPr>
        <w:rPr>
          <w:lang w:val="ru-RU"/>
        </w:rPr>
      </w:pPr>
      <w:r w:rsidRPr="00D26162">
        <w:rPr>
          <w:lang w:val="ru-RU"/>
        </w:rPr>
        <w:t xml:space="preserve">— Итак, милостивый государь, — сказал </w:t>
      </w:r>
      <w:proofErr w:type="spellStart"/>
      <w:r w:rsidRPr="00D26162">
        <w:rPr>
          <w:lang w:val="ru-RU"/>
        </w:rPr>
        <w:t>Клэйв</w:t>
      </w:r>
      <w:proofErr w:type="spellEnd"/>
      <w:r w:rsidRPr="00D26162">
        <w:rPr>
          <w:lang w:val="ru-RU"/>
        </w:rPr>
        <w:t xml:space="preserve">, решив завести разговор, чтобы отвлечь </w:t>
      </w:r>
      <w:proofErr w:type="spellStart"/>
      <w:r w:rsidRPr="00D26162">
        <w:rPr>
          <w:lang w:val="ru-RU"/>
        </w:rPr>
        <w:t>Орквемонда</w:t>
      </w:r>
      <w:proofErr w:type="spellEnd"/>
      <w:r w:rsidRPr="00D26162">
        <w:rPr>
          <w:lang w:val="ru-RU"/>
        </w:rPr>
        <w:t>. — Вам позволено рассказать, что натворил этот человек? Должно быть, что-то серь</w:t>
      </w:r>
      <w:r w:rsidR="00BF2D7C" w:rsidRPr="00D26162">
        <w:rPr>
          <w:lang w:val="ru-RU"/>
        </w:rPr>
        <w:t>е</w:t>
      </w:r>
      <w:r w:rsidRPr="00D26162">
        <w:rPr>
          <w:lang w:val="ru-RU"/>
        </w:rPr>
        <w:t>зное, раз вы отправились за ним через полсектора.</w:t>
      </w:r>
    </w:p>
    <w:p w14:paraId="2AB4EF7D" w14:textId="103EEB52" w:rsidR="00C57304" w:rsidRPr="00D26162" w:rsidRDefault="00C57304" w:rsidP="0094125C">
      <w:pPr>
        <w:rPr>
          <w:lang w:val="ru-RU"/>
        </w:rPr>
      </w:pPr>
      <w:proofErr w:type="spellStart"/>
      <w:r w:rsidRPr="00D26162">
        <w:rPr>
          <w:lang w:val="ru-RU"/>
        </w:rPr>
        <w:t>Орквемонд</w:t>
      </w:r>
      <w:proofErr w:type="spellEnd"/>
      <w:r w:rsidRPr="00D26162">
        <w:rPr>
          <w:lang w:val="ru-RU"/>
        </w:rPr>
        <w:t>, казалось, был раздраж</w:t>
      </w:r>
      <w:r w:rsidR="00BF2D7C" w:rsidRPr="00D26162">
        <w:rPr>
          <w:lang w:val="ru-RU"/>
        </w:rPr>
        <w:t>е</w:t>
      </w:r>
      <w:r w:rsidRPr="00D26162">
        <w:rPr>
          <w:lang w:val="ru-RU"/>
        </w:rPr>
        <w:t xml:space="preserve">н. </w:t>
      </w:r>
    </w:p>
    <w:p w14:paraId="7A546267" w14:textId="54B07276" w:rsidR="00C57304" w:rsidRPr="00D26162" w:rsidRDefault="00C57304" w:rsidP="0094125C">
      <w:pPr>
        <w:rPr>
          <w:lang w:val="ru-RU"/>
        </w:rPr>
      </w:pPr>
      <w:r w:rsidRPr="00D26162">
        <w:rPr>
          <w:lang w:val="ru-RU"/>
        </w:rPr>
        <w:t xml:space="preserve">— Честно говоря, мне бы не хотелось здесь находиться. По слухам, миры по всему </w:t>
      </w:r>
      <w:proofErr w:type="spellStart"/>
      <w:r w:rsidRPr="00D26162">
        <w:rPr>
          <w:lang w:val="ru-RU"/>
        </w:rPr>
        <w:t>Империуму</w:t>
      </w:r>
      <w:proofErr w:type="spellEnd"/>
      <w:r w:rsidRPr="00D26162">
        <w:rPr>
          <w:lang w:val="ru-RU"/>
        </w:rPr>
        <w:t xml:space="preserve"> падают, как листья зимой. Орудия этого корабля нужно нацелить на крепость, которую мы ещ</w:t>
      </w:r>
      <w:r w:rsidR="00BF2D7C" w:rsidRPr="00D26162">
        <w:rPr>
          <w:lang w:val="ru-RU"/>
        </w:rPr>
        <w:t>е</w:t>
      </w:r>
      <w:r w:rsidRPr="00D26162">
        <w:rPr>
          <w:lang w:val="ru-RU"/>
        </w:rPr>
        <w:t>, быть может, сумеем удержать.</w:t>
      </w:r>
    </w:p>
    <w:p w14:paraId="124FFB03" w14:textId="77777777" w:rsidR="00C57304" w:rsidRPr="00D26162" w:rsidRDefault="00C57304" w:rsidP="0094125C">
      <w:pPr>
        <w:rPr>
          <w:lang w:val="ru-RU"/>
        </w:rPr>
      </w:pPr>
      <w:r w:rsidRPr="00D26162">
        <w:rPr>
          <w:lang w:val="ru-RU"/>
        </w:rPr>
        <w:t xml:space="preserve">Кардинал устало покачал головой: </w:t>
      </w:r>
    </w:p>
    <w:p w14:paraId="215D63A8" w14:textId="1B707B9D" w:rsidR="00C57304" w:rsidRPr="00D26162" w:rsidRDefault="00C57304" w:rsidP="0094125C">
      <w:pPr>
        <w:rPr>
          <w:lang w:val="ru-RU"/>
        </w:rPr>
      </w:pPr>
      <w:r w:rsidRPr="00D26162">
        <w:rPr>
          <w:lang w:val="ru-RU"/>
        </w:rPr>
        <w:t>— И вс</w:t>
      </w:r>
      <w:r w:rsidR="00BF2D7C" w:rsidRPr="00D26162">
        <w:rPr>
          <w:lang w:val="ru-RU"/>
        </w:rPr>
        <w:t>е</w:t>
      </w:r>
      <w:r w:rsidRPr="00D26162">
        <w:rPr>
          <w:lang w:val="ru-RU"/>
        </w:rPr>
        <w:t xml:space="preserve"> же. Закон есть закон, и я несу ответственность за его соблюдение. </w:t>
      </w:r>
      <w:proofErr w:type="spellStart"/>
      <w:r w:rsidR="00907DBA" w:rsidRPr="00D26162">
        <w:rPr>
          <w:lang w:val="ru-RU"/>
        </w:rPr>
        <w:t>Кирастес</w:t>
      </w:r>
      <w:proofErr w:type="spellEnd"/>
      <w:r w:rsidRPr="00D26162">
        <w:rPr>
          <w:lang w:val="ru-RU"/>
        </w:rPr>
        <w:t xml:space="preserve"> давным-давно потерял здравый смысл, и на его совести — смерть многих верных душ. </w:t>
      </w:r>
    </w:p>
    <w:p w14:paraId="16C4D50A" w14:textId="059D2AD7" w:rsidR="00C57304" w:rsidRPr="00D26162" w:rsidRDefault="00C57304" w:rsidP="0094125C">
      <w:pPr>
        <w:rPr>
          <w:lang w:val="ru-RU"/>
        </w:rPr>
      </w:pPr>
      <w:r w:rsidRPr="00D26162">
        <w:rPr>
          <w:lang w:val="ru-RU"/>
        </w:rPr>
        <w:t>Мостик содрогнулся от нового сокрушительного удара где-то по левому борту. Вспыхнули люмены, и издалека, с крыши мостика, дон</w:t>
      </w:r>
      <w:r w:rsidR="00BF2D7C" w:rsidRPr="00D26162">
        <w:rPr>
          <w:lang w:val="ru-RU"/>
        </w:rPr>
        <w:t>е</w:t>
      </w:r>
      <w:r w:rsidRPr="00D26162">
        <w:rPr>
          <w:lang w:val="ru-RU"/>
        </w:rPr>
        <w:t>сся непонятный грохот. За вс</w:t>
      </w:r>
      <w:r w:rsidR="00BF2D7C" w:rsidRPr="00D26162">
        <w:rPr>
          <w:lang w:val="ru-RU"/>
        </w:rPr>
        <w:t>е</w:t>
      </w:r>
      <w:r w:rsidRPr="00D26162">
        <w:rPr>
          <w:lang w:val="ru-RU"/>
        </w:rPr>
        <w:t xml:space="preserve"> это время </w:t>
      </w:r>
      <w:proofErr w:type="spellStart"/>
      <w:r w:rsidRPr="00D26162">
        <w:rPr>
          <w:lang w:val="ru-RU"/>
        </w:rPr>
        <w:t>Орквемонд</w:t>
      </w:r>
      <w:proofErr w:type="spellEnd"/>
      <w:r w:rsidRPr="00D26162">
        <w:rPr>
          <w:lang w:val="ru-RU"/>
        </w:rPr>
        <w:t xml:space="preserve"> практически не шелохнулся. </w:t>
      </w:r>
    </w:p>
    <w:p w14:paraId="182D8C2B" w14:textId="5271B95C" w:rsidR="00C57304" w:rsidRPr="00D26162" w:rsidRDefault="00C57304" w:rsidP="0094125C">
      <w:pPr>
        <w:rPr>
          <w:lang w:val="ru-RU"/>
        </w:rPr>
      </w:pPr>
      <w:r w:rsidRPr="00D26162">
        <w:rPr>
          <w:lang w:val="ru-RU"/>
        </w:rPr>
        <w:t xml:space="preserve">— </w:t>
      </w:r>
      <w:proofErr w:type="spellStart"/>
      <w:r w:rsidR="00907DBA" w:rsidRPr="00D26162">
        <w:rPr>
          <w:lang w:val="ru-RU"/>
        </w:rPr>
        <w:t>Кирастес</w:t>
      </w:r>
      <w:proofErr w:type="spellEnd"/>
      <w:r w:rsidRPr="00D26162">
        <w:rPr>
          <w:lang w:val="ru-RU"/>
        </w:rPr>
        <w:t xml:space="preserve"> был ревностным, — сказал кардинал. — Он проявлял слишком много рвения — но, прошу заметить, не во имя истины, не похвального. Нет, </w:t>
      </w:r>
      <w:proofErr w:type="spellStart"/>
      <w:r w:rsidR="00907DBA" w:rsidRPr="00D26162">
        <w:rPr>
          <w:lang w:val="ru-RU"/>
        </w:rPr>
        <w:t>Кирастес</w:t>
      </w:r>
      <w:proofErr w:type="spellEnd"/>
      <w:r w:rsidRPr="00D26162">
        <w:rPr>
          <w:lang w:val="ru-RU"/>
        </w:rPr>
        <w:t xml:space="preserve"> так и не понял, что преследование ереси — это многолетний кропотливый труд. Поспешно вынесенные приговоры без оглядки на то, чьи дома будут сожжены, ставят под угрозу сами основы нашего ордена. Он пресекал любой нам</w:t>
      </w:r>
      <w:r w:rsidR="00BF2D7C" w:rsidRPr="00D26162">
        <w:rPr>
          <w:lang w:val="ru-RU"/>
        </w:rPr>
        <w:t>е</w:t>
      </w:r>
      <w:r w:rsidRPr="00D26162">
        <w:rPr>
          <w:lang w:val="ru-RU"/>
        </w:rPr>
        <w:t xml:space="preserve">к на отклонение от нормы, к чему бы это ни привело, и не прислушивался ни к чьим советам. И, когда </w:t>
      </w:r>
      <w:proofErr w:type="spellStart"/>
      <w:r w:rsidR="00907DBA" w:rsidRPr="00D26162">
        <w:rPr>
          <w:lang w:val="ru-RU"/>
        </w:rPr>
        <w:t>Кирастес</w:t>
      </w:r>
      <w:proofErr w:type="spellEnd"/>
      <w:r w:rsidRPr="00D26162">
        <w:rPr>
          <w:lang w:val="ru-RU"/>
        </w:rPr>
        <w:t xml:space="preserve"> прослышал, что на ледяном мире </w:t>
      </w:r>
      <w:proofErr w:type="spellStart"/>
      <w:r w:rsidRPr="00D26162">
        <w:rPr>
          <w:lang w:val="ru-RU"/>
        </w:rPr>
        <w:t>Фенрис</w:t>
      </w:r>
      <w:proofErr w:type="spellEnd"/>
      <w:r w:rsidRPr="00D26162">
        <w:rPr>
          <w:lang w:val="ru-RU"/>
        </w:rPr>
        <w:t xml:space="preserve"> якобы практикуются запрещ</w:t>
      </w:r>
      <w:r w:rsidR="00BF2D7C" w:rsidRPr="00D26162">
        <w:rPr>
          <w:lang w:val="ru-RU"/>
        </w:rPr>
        <w:t>е</w:t>
      </w:r>
      <w:r w:rsidRPr="00D26162">
        <w:rPr>
          <w:lang w:val="ru-RU"/>
        </w:rPr>
        <w:t xml:space="preserve">нные обычаи, то начал расследование. </w:t>
      </w:r>
    </w:p>
    <w:p w14:paraId="2667158E" w14:textId="77777777" w:rsidR="00C57304" w:rsidRPr="00D26162" w:rsidRDefault="00C57304" w:rsidP="0094125C">
      <w:pPr>
        <w:rPr>
          <w:lang w:val="ru-RU"/>
        </w:rPr>
      </w:pPr>
      <w:proofErr w:type="spellStart"/>
      <w:r w:rsidRPr="00D26162">
        <w:rPr>
          <w:lang w:val="ru-RU"/>
        </w:rPr>
        <w:t>Орквемонд</w:t>
      </w:r>
      <w:proofErr w:type="spellEnd"/>
      <w:r w:rsidRPr="00D26162">
        <w:rPr>
          <w:lang w:val="ru-RU"/>
        </w:rPr>
        <w:t xml:space="preserve"> вздохнул:</w:t>
      </w:r>
    </w:p>
    <w:p w14:paraId="5BB2AA72" w14:textId="7E980378" w:rsidR="00C57304" w:rsidRPr="00D26162" w:rsidRDefault="00C57304" w:rsidP="0094125C">
      <w:pPr>
        <w:rPr>
          <w:lang w:val="ru-RU"/>
        </w:rPr>
      </w:pPr>
      <w:r w:rsidRPr="00D26162">
        <w:rPr>
          <w:lang w:val="ru-RU"/>
        </w:rPr>
        <w:t xml:space="preserve">— Он не мог его не начать. </w:t>
      </w:r>
      <w:proofErr w:type="spellStart"/>
      <w:r w:rsidR="00907DBA" w:rsidRPr="00D26162">
        <w:rPr>
          <w:lang w:val="ru-RU"/>
        </w:rPr>
        <w:t>Кирастес</w:t>
      </w:r>
      <w:proofErr w:type="spellEnd"/>
      <w:r w:rsidRPr="00D26162">
        <w:rPr>
          <w:lang w:val="ru-RU"/>
        </w:rPr>
        <w:t xml:space="preserve"> ничего не мог с собой поделать, хотя это с самого начала было дурацкой затеей, обреч</w:t>
      </w:r>
      <w:r w:rsidR="00BF2D7C" w:rsidRPr="00D26162">
        <w:rPr>
          <w:lang w:val="ru-RU"/>
        </w:rPr>
        <w:t>е</w:t>
      </w:r>
      <w:r w:rsidRPr="00D26162">
        <w:rPr>
          <w:lang w:val="ru-RU"/>
        </w:rPr>
        <w:t>нной на провал. Волки не уступают, не смиряются и не прощают. Когда он продолжил упорствовать, то потерял свои корабли и агентов. И вс</w:t>
      </w:r>
      <w:r w:rsidR="00BF2D7C" w:rsidRPr="00D26162">
        <w:rPr>
          <w:lang w:val="ru-RU"/>
        </w:rPr>
        <w:t>е</w:t>
      </w:r>
      <w:r w:rsidRPr="00D26162">
        <w:rPr>
          <w:lang w:val="ru-RU"/>
        </w:rPr>
        <w:t xml:space="preserve"> же </w:t>
      </w:r>
      <w:proofErr w:type="spellStart"/>
      <w:r w:rsidR="00907DBA" w:rsidRPr="00D26162">
        <w:rPr>
          <w:lang w:val="ru-RU"/>
        </w:rPr>
        <w:t>Кирастес</w:t>
      </w:r>
      <w:proofErr w:type="spellEnd"/>
      <w:r w:rsidRPr="00D26162">
        <w:rPr>
          <w:lang w:val="ru-RU"/>
        </w:rPr>
        <w:t xml:space="preserve"> не сдавался. Он и в самом деле воображал, будто скрутит их в бараний рог. Каким-то образом, — и это правда впечатляет, — он собрал флот, состоящий из тр</w:t>
      </w:r>
      <w:r w:rsidR="00BF2D7C" w:rsidRPr="00D26162">
        <w:rPr>
          <w:lang w:val="ru-RU"/>
        </w:rPr>
        <w:t>е</w:t>
      </w:r>
      <w:r w:rsidRPr="00D26162">
        <w:rPr>
          <w:lang w:val="ru-RU"/>
        </w:rPr>
        <w:t xml:space="preserve">х отдельных орденов </w:t>
      </w:r>
      <w:proofErr w:type="spellStart"/>
      <w:r w:rsidRPr="00D26162">
        <w:rPr>
          <w:lang w:val="ru-RU"/>
        </w:rPr>
        <w:t>Сороритас</w:t>
      </w:r>
      <w:proofErr w:type="spellEnd"/>
      <w:r w:rsidRPr="00D26162">
        <w:rPr>
          <w:lang w:val="ru-RU"/>
        </w:rPr>
        <w:t xml:space="preserve">, в дополнение к силам, которые объединил под своим именем. И развязал войну. </w:t>
      </w:r>
    </w:p>
    <w:p w14:paraId="7041CAA7" w14:textId="77777777" w:rsidR="00C57304" w:rsidRPr="00D26162" w:rsidRDefault="00C57304" w:rsidP="0094125C">
      <w:pPr>
        <w:rPr>
          <w:lang w:val="ru-RU"/>
        </w:rPr>
      </w:pPr>
      <w:proofErr w:type="spellStart"/>
      <w:r w:rsidRPr="00D26162">
        <w:rPr>
          <w:lang w:val="ru-RU"/>
        </w:rPr>
        <w:t>Орквемонд</w:t>
      </w:r>
      <w:proofErr w:type="spellEnd"/>
      <w:r w:rsidRPr="00D26162">
        <w:rPr>
          <w:lang w:val="ru-RU"/>
        </w:rPr>
        <w:t xml:space="preserve"> мрачно усмехнулся. </w:t>
      </w:r>
    </w:p>
    <w:p w14:paraId="27085072" w14:textId="632D0427" w:rsidR="00C57304" w:rsidRPr="00D26162" w:rsidRDefault="00C57304" w:rsidP="0094125C">
      <w:pPr>
        <w:rPr>
          <w:lang w:val="ru-RU"/>
        </w:rPr>
      </w:pPr>
      <w:r w:rsidRPr="00D26162">
        <w:rPr>
          <w:lang w:val="ru-RU"/>
        </w:rPr>
        <w:t>— Он вступил в войну с орденом Первого основания. Если это не безумие, то я уж и не знаю, как ещ</w:t>
      </w:r>
      <w:r w:rsidR="00BF2D7C" w:rsidRPr="00D26162">
        <w:rPr>
          <w:lang w:val="ru-RU"/>
        </w:rPr>
        <w:t>е</w:t>
      </w:r>
      <w:r w:rsidRPr="00D26162">
        <w:rPr>
          <w:lang w:val="ru-RU"/>
        </w:rPr>
        <w:t xml:space="preserve"> это назвать.</w:t>
      </w:r>
    </w:p>
    <w:p w14:paraId="0502EEEC" w14:textId="6A9B7304" w:rsidR="00C57304" w:rsidRPr="00D26162" w:rsidRDefault="00C57304" w:rsidP="0094125C">
      <w:pPr>
        <w:rPr>
          <w:lang w:val="ru-RU"/>
        </w:rPr>
      </w:pPr>
      <w:r w:rsidRPr="00D26162">
        <w:rPr>
          <w:lang w:val="ru-RU"/>
        </w:rPr>
        <w:t xml:space="preserve">И в этот момент </w:t>
      </w:r>
      <w:proofErr w:type="spellStart"/>
      <w:r w:rsidRPr="00D26162">
        <w:rPr>
          <w:lang w:val="ru-RU"/>
        </w:rPr>
        <w:t>Клэйв</w:t>
      </w:r>
      <w:proofErr w:type="spellEnd"/>
      <w:r w:rsidRPr="00D26162">
        <w:rPr>
          <w:lang w:val="ru-RU"/>
        </w:rPr>
        <w:t xml:space="preserve"> внезапно вспомнил, где слышал это имя. Инцидент на </w:t>
      </w:r>
      <w:proofErr w:type="spellStart"/>
      <w:r w:rsidRPr="00D26162">
        <w:rPr>
          <w:lang w:val="ru-RU"/>
        </w:rPr>
        <w:t>Фенрисе</w:t>
      </w:r>
      <w:proofErr w:type="spellEnd"/>
      <w:r w:rsidRPr="00D26162">
        <w:rPr>
          <w:lang w:val="ru-RU"/>
        </w:rPr>
        <w:t xml:space="preserve">! В </w:t>
      </w:r>
      <w:proofErr w:type="spellStart"/>
      <w:r w:rsidRPr="00D26162">
        <w:rPr>
          <w:lang w:val="ru-RU"/>
        </w:rPr>
        <w:t>схолах</w:t>
      </w:r>
      <w:proofErr w:type="spellEnd"/>
      <w:r w:rsidRPr="00D26162">
        <w:rPr>
          <w:lang w:val="ru-RU"/>
        </w:rPr>
        <w:t xml:space="preserve"> и на конклавах </w:t>
      </w:r>
      <w:proofErr w:type="spellStart"/>
      <w:r w:rsidRPr="00D26162">
        <w:rPr>
          <w:lang w:val="ru-RU"/>
        </w:rPr>
        <w:t>Экклезиархии</w:t>
      </w:r>
      <w:proofErr w:type="spellEnd"/>
      <w:r w:rsidRPr="00D26162">
        <w:rPr>
          <w:lang w:val="ru-RU"/>
        </w:rPr>
        <w:t xml:space="preserve"> о н</w:t>
      </w:r>
      <w:r w:rsidR="00BF2D7C" w:rsidRPr="00D26162">
        <w:rPr>
          <w:lang w:val="ru-RU"/>
        </w:rPr>
        <w:t>е</w:t>
      </w:r>
      <w:r w:rsidRPr="00D26162">
        <w:rPr>
          <w:lang w:val="ru-RU"/>
        </w:rPr>
        <w:t xml:space="preserve">м до сих пор поговаривали вполголоса. Но это произошло более века назад. Подробные записи, как и следовало ожидать, были тщательно </w:t>
      </w:r>
      <w:r w:rsidRPr="00D26162">
        <w:rPr>
          <w:lang w:val="ru-RU"/>
        </w:rPr>
        <w:lastRenderedPageBreak/>
        <w:t>ст</w:t>
      </w:r>
      <w:r w:rsidR="00BF2D7C" w:rsidRPr="00D26162">
        <w:rPr>
          <w:lang w:val="ru-RU"/>
        </w:rPr>
        <w:t>е</w:t>
      </w:r>
      <w:r w:rsidRPr="00D26162">
        <w:rPr>
          <w:lang w:val="ru-RU"/>
        </w:rPr>
        <w:t xml:space="preserve">рты, а то, что осталось, запечатано в самом секретном хранилище. Что до самого </w:t>
      </w:r>
      <w:proofErr w:type="spellStart"/>
      <w:r w:rsidRPr="00D26162">
        <w:rPr>
          <w:lang w:val="ru-RU"/>
        </w:rPr>
        <w:t>Клэйва</w:t>
      </w:r>
      <w:proofErr w:type="spellEnd"/>
      <w:r w:rsidRPr="00D26162">
        <w:rPr>
          <w:lang w:val="ru-RU"/>
        </w:rPr>
        <w:t>, то он никогда до конца не верил в подлинность этой истории и считал е</w:t>
      </w:r>
      <w:r w:rsidR="00BF2D7C" w:rsidRPr="00D26162">
        <w:rPr>
          <w:lang w:val="ru-RU"/>
        </w:rPr>
        <w:t>е</w:t>
      </w:r>
      <w:r w:rsidRPr="00D26162">
        <w:rPr>
          <w:lang w:val="ru-RU"/>
        </w:rPr>
        <w:t xml:space="preserve"> чем-то наподобие поучительного мифа, призванного преподать юным послушникам урок о непосильных целях. </w:t>
      </w:r>
    </w:p>
    <w:p w14:paraId="5C948E7A" w14:textId="685A4F38" w:rsidR="00C57304" w:rsidRPr="00D26162" w:rsidRDefault="00C57304" w:rsidP="0094125C">
      <w:pPr>
        <w:rPr>
          <w:lang w:val="ru-RU"/>
        </w:rPr>
      </w:pPr>
      <w:r w:rsidRPr="00D26162">
        <w:rPr>
          <w:lang w:val="ru-RU"/>
        </w:rPr>
        <w:t>— Если бы на этом вс</w:t>
      </w:r>
      <w:r w:rsidR="00BF2D7C" w:rsidRPr="00D26162">
        <w:rPr>
          <w:lang w:val="ru-RU"/>
        </w:rPr>
        <w:t>е</w:t>
      </w:r>
      <w:r w:rsidRPr="00D26162">
        <w:rPr>
          <w:lang w:val="ru-RU"/>
        </w:rPr>
        <w:t xml:space="preserve"> закончилось, — продолжил </w:t>
      </w:r>
      <w:proofErr w:type="spellStart"/>
      <w:r w:rsidRPr="00D26162">
        <w:rPr>
          <w:lang w:val="ru-RU"/>
        </w:rPr>
        <w:t>Орквемонд</w:t>
      </w:r>
      <w:proofErr w:type="spellEnd"/>
      <w:r w:rsidRPr="00D26162">
        <w:rPr>
          <w:lang w:val="ru-RU"/>
        </w:rPr>
        <w:t>, — он потерял бы свою репутацию, не более того. После тр</w:t>
      </w:r>
      <w:r w:rsidR="00BF2D7C" w:rsidRPr="00D26162">
        <w:rPr>
          <w:lang w:val="ru-RU"/>
        </w:rPr>
        <w:t>е</w:t>
      </w:r>
      <w:r w:rsidRPr="00D26162">
        <w:rPr>
          <w:lang w:val="ru-RU"/>
        </w:rPr>
        <w:t>х недель ожесточ</w:t>
      </w:r>
      <w:r w:rsidR="00BF2D7C" w:rsidRPr="00D26162">
        <w:rPr>
          <w:lang w:val="ru-RU"/>
        </w:rPr>
        <w:t>е</w:t>
      </w:r>
      <w:r w:rsidRPr="00D26162">
        <w:rPr>
          <w:lang w:val="ru-RU"/>
        </w:rPr>
        <w:t>нных бо</w:t>
      </w:r>
      <w:r w:rsidR="00BF2D7C" w:rsidRPr="00D26162">
        <w:rPr>
          <w:lang w:val="ru-RU"/>
        </w:rPr>
        <w:t>е</w:t>
      </w:r>
      <w:r w:rsidRPr="00D26162">
        <w:rPr>
          <w:lang w:val="ru-RU"/>
        </w:rPr>
        <w:t>в, в ходе которых силам Церкви был нанес</w:t>
      </w:r>
      <w:r w:rsidR="00BF2D7C" w:rsidRPr="00D26162">
        <w:rPr>
          <w:lang w:val="ru-RU"/>
        </w:rPr>
        <w:t>е</w:t>
      </w:r>
      <w:r w:rsidRPr="00D26162">
        <w:rPr>
          <w:lang w:val="ru-RU"/>
        </w:rPr>
        <w:t xml:space="preserve">н ужасный ущерб, </w:t>
      </w:r>
      <w:proofErr w:type="spellStart"/>
      <w:r w:rsidR="00907DBA" w:rsidRPr="00D26162">
        <w:rPr>
          <w:lang w:val="ru-RU"/>
        </w:rPr>
        <w:t>Кирастес</w:t>
      </w:r>
      <w:proofErr w:type="spellEnd"/>
      <w:r w:rsidRPr="00D26162">
        <w:rPr>
          <w:lang w:val="ru-RU"/>
        </w:rPr>
        <w:t xml:space="preserve"> совершил побег. Если верить официальной истории, то после этого он и вовсе покинул </w:t>
      </w:r>
      <w:proofErr w:type="spellStart"/>
      <w:r w:rsidRPr="00D26162">
        <w:rPr>
          <w:lang w:val="ru-RU"/>
        </w:rPr>
        <w:t>Экклезиархию</w:t>
      </w:r>
      <w:proofErr w:type="spellEnd"/>
      <w:r w:rsidRPr="00D26162">
        <w:rPr>
          <w:lang w:val="ru-RU"/>
        </w:rPr>
        <w:t>, лишившись положения и привилегий, став умудр</w:t>
      </w:r>
      <w:r w:rsidR="00BF2D7C" w:rsidRPr="00D26162">
        <w:rPr>
          <w:lang w:val="ru-RU"/>
        </w:rPr>
        <w:t>е</w:t>
      </w:r>
      <w:r w:rsidRPr="00D26162">
        <w:rPr>
          <w:lang w:val="ru-RU"/>
        </w:rPr>
        <w:t>нным, но гораздо более слабым человеком.</w:t>
      </w:r>
    </w:p>
    <w:p w14:paraId="4A2AC7BE" w14:textId="77777777" w:rsidR="00C57304" w:rsidRPr="00D26162" w:rsidRDefault="00C57304" w:rsidP="0094125C">
      <w:pPr>
        <w:rPr>
          <w:lang w:val="ru-RU"/>
        </w:rPr>
      </w:pPr>
      <w:r w:rsidRPr="00D26162">
        <w:rPr>
          <w:lang w:val="ru-RU"/>
        </w:rPr>
        <w:t>— Однако ясно же, что это неправда.</w:t>
      </w:r>
    </w:p>
    <w:p w14:paraId="663DB3AA" w14:textId="77777777" w:rsidR="00C57304" w:rsidRPr="00D26162" w:rsidRDefault="00C57304" w:rsidP="0094125C">
      <w:pPr>
        <w:rPr>
          <w:lang w:val="ru-RU"/>
        </w:rPr>
      </w:pPr>
      <w:proofErr w:type="spellStart"/>
      <w:r w:rsidRPr="00D26162">
        <w:rPr>
          <w:lang w:val="ru-RU"/>
        </w:rPr>
        <w:t>Орквемонд</w:t>
      </w:r>
      <w:proofErr w:type="spellEnd"/>
      <w:r w:rsidRPr="00D26162">
        <w:rPr>
          <w:lang w:val="ru-RU"/>
        </w:rPr>
        <w:t xml:space="preserve"> лукаво посмотрел на спутника: </w:t>
      </w:r>
    </w:p>
    <w:p w14:paraId="68227352" w14:textId="2879753E" w:rsidR="00C57304" w:rsidRPr="00D26162" w:rsidRDefault="00C57304" w:rsidP="0094125C">
      <w:pPr>
        <w:rPr>
          <w:lang w:val="ru-RU"/>
        </w:rPr>
      </w:pPr>
      <w:r w:rsidRPr="00D26162">
        <w:rPr>
          <w:lang w:val="ru-RU"/>
        </w:rPr>
        <w:t>— Говорят, с тех пор он работает в церковных структурах. Вот почему нам потребовалось так много времени, чтобы его найти. Большинство из тех, кто вс</w:t>
      </w:r>
      <w:r w:rsidR="00BF2D7C" w:rsidRPr="00D26162">
        <w:rPr>
          <w:lang w:val="ru-RU"/>
        </w:rPr>
        <w:t>е</w:t>
      </w:r>
      <w:r w:rsidRPr="00D26162">
        <w:rPr>
          <w:lang w:val="ru-RU"/>
        </w:rPr>
        <w:t xml:space="preserve"> ещ</w:t>
      </w:r>
      <w:r w:rsidR="00BF2D7C" w:rsidRPr="00D26162">
        <w:rPr>
          <w:lang w:val="ru-RU"/>
        </w:rPr>
        <w:t>е</w:t>
      </w:r>
      <w:r w:rsidRPr="00D26162">
        <w:rPr>
          <w:lang w:val="ru-RU"/>
        </w:rPr>
        <w:t xml:space="preserve"> принимал его приказы, совершенно не в курсе этой истории. Они видели знак кардинала на пергаменте — и делали то, что он им велел. Даже когда мы сами начали расследовать дело </w:t>
      </w:r>
      <w:proofErr w:type="spellStart"/>
      <w:r w:rsidR="00907DBA" w:rsidRPr="00D26162">
        <w:rPr>
          <w:lang w:val="ru-RU"/>
        </w:rPr>
        <w:t>Кирастес</w:t>
      </w:r>
      <w:r w:rsidRPr="00D26162">
        <w:rPr>
          <w:lang w:val="ru-RU"/>
        </w:rPr>
        <w:t>а</w:t>
      </w:r>
      <w:proofErr w:type="spellEnd"/>
      <w:r w:rsidRPr="00D26162">
        <w:rPr>
          <w:lang w:val="ru-RU"/>
        </w:rPr>
        <w:t>, то на каждом шагу натыкались на препятствия — ни имена, ни цепи командования не разглашались. Оперативники не знали им</w:t>
      </w:r>
      <w:r w:rsidR="00BF2D7C" w:rsidRPr="00D26162">
        <w:rPr>
          <w:lang w:val="ru-RU"/>
        </w:rPr>
        <w:t>е</w:t>
      </w:r>
      <w:r w:rsidRPr="00D26162">
        <w:rPr>
          <w:lang w:val="ru-RU"/>
        </w:rPr>
        <w:t xml:space="preserve">н или званий тех, кому подчинялись, они знали лишь место назначения для своих материалов. Даже когда дело доходило до применения инструментов, они продолжали настаивать, что ничего не знали. Никто никогда не говорил, что </w:t>
      </w:r>
      <w:proofErr w:type="spellStart"/>
      <w:r w:rsidR="00907DBA" w:rsidRPr="00D26162">
        <w:rPr>
          <w:lang w:val="ru-RU"/>
        </w:rPr>
        <w:t>Кирастес</w:t>
      </w:r>
      <w:proofErr w:type="spellEnd"/>
      <w:r w:rsidRPr="00D26162">
        <w:rPr>
          <w:lang w:val="ru-RU"/>
        </w:rPr>
        <w:t xml:space="preserve"> был простаком. Только то, что он был маньяком.</w:t>
      </w:r>
    </w:p>
    <w:p w14:paraId="0CAF0694" w14:textId="0FA5CDD6" w:rsidR="00C57304" w:rsidRPr="00D26162" w:rsidRDefault="00C57304" w:rsidP="0094125C">
      <w:pPr>
        <w:rPr>
          <w:lang w:val="ru-RU"/>
        </w:rPr>
      </w:pPr>
      <w:proofErr w:type="spellStart"/>
      <w:r w:rsidRPr="00D26162">
        <w:rPr>
          <w:lang w:val="ru-RU"/>
        </w:rPr>
        <w:t>Клэйву</w:t>
      </w:r>
      <w:proofErr w:type="spellEnd"/>
      <w:r w:rsidRPr="00D26162">
        <w:rPr>
          <w:lang w:val="ru-RU"/>
        </w:rPr>
        <w:t xml:space="preserve"> стало ещ</w:t>
      </w:r>
      <w:r w:rsidR="00BF2D7C" w:rsidRPr="00D26162">
        <w:rPr>
          <w:lang w:val="ru-RU"/>
        </w:rPr>
        <w:t>е</w:t>
      </w:r>
      <w:r w:rsidRPr="00D26162">
        <w:rPr>
          <w:lang w:val="ru-RU"/>
        </w:rPr>
        <w:t xml:space="preserve"> неуютнее. Именно так вс</w:t>
      </w:r>
      <w:r w:rsidR="00BF2D7C" w:rsidRPr="00D26162">
        <w:rPr>
          <w:lang w:val="ru-RU"/>
        </w:rPr>
        <w:t>е</w:t>
      </w:r>
      <w:r w:rsidRPr="00D26162">
        <w:rPr>
          <w:lang w:val="ru-RU"/>
        </w:rPr>
        <w:t xml:space="preserve"> и было. Приказы поступали с самого верха, с использованием всех необходимых кодов доступа и подтверждающих печатей. Никаких им</w:t>
      </w:r>
      <w:r w:rsidR="00BF2D7C" w:rsidRPr="00D26162">
        <w:rPr>
          <w:lang w:val="ru-RU"/>
        </w:rPr>
        <w:t>е</w:t>
      </w:r>
      <w:r w:rsidRPr="00D26162">
        <w:rPr>
          <w:lang w:val="ru-RU"/>
        </w:rPr>
        <w:t>н, никаких подробностей. Вот почему Волки не получили от него весомого проку — по крайней мере, в начале пребывания исповедника в плену.</w:t>
      </w:r>
    </w:p>
    <w:p w14:paraId="319C23EC" w14:textId="53AE1CE3" w:rsidR="00C57304" w:rsidRPr="00D26162" w:rsidRDefault="00C57304" w:rsidP="0094125C">
      <w:pPr>
        <w:rPr>
          <w:lang w:val="ru-RU"/>
        </w:rPr>
      </w:pPr>
      <w:r w:rsidRPr="00D26162">
        <w:rPr>
          <w:lang w:val="ru-RU"/>
        </w:rPr>
        <w:t>— И вс</w:t>
      </w:r>
      <w:r w:rsidR="00BF2D7C" w:rsidRPr="00D26162">
        <w:rPr>
          <w:lang w:val="ru-RU"/>
        </w:rPr>
        <w:t>е</w:t>
      </w:r>
      <w:r w:rsidRPr="00D26162">
        <w:rPr>
          <w:lang w:val="ru-RU"/>
        </w:rPr>
        <w:t xml:space="preserve"> же ради чего? — спросил </w:t>
      </w:r>
      <w:proofErr w:type="spellStart"/>
      <w:r w:rsidRPr="00D26162">
        <w:rPr>
          <w:lang w:val="ru-RU"/>
        </w:rPr>
        <w:t>Клэйв</w:t>
      </w:r>
      <w:proofErr w:type="spellEnd"/>
      <w:r w:rsidRPr="00D26162">
        <w:rPr>
          <w:lang w:val="ru-RU"/>
        </w:rPr>
        <w:t>. — Вс</w:t>
      </w:r>
      <w:r w:rsidR="00BF2D7C" w:rsidRPr="00D26162">
        <w:rPr>
          <w:lang w:val="ru-RU"/>
        </w:rPr>
        <w:t>е</w:t>
      </w:r>
      <w:r w:rsidRPr="00D26162">
        <w:rPr>
          <w:lang w:val="ru-RU"/>
        </w:rPr>
        <w:t xml:space="preserve"> это?</w:t>
      </w:r>
    </w:p>
    <w:p w14:paraId="4E1AEB80" w14:textId="373A08CC" w:rsidR="00C57304" w:rsidRPr="00D26162" w:rsidRDefault="00C57304" w:rsidP="0094125C">
      <w:pPr>
        <w:rPr>
          <w:lang w:val="ru-RU"/>
        </w:rPr>
      </w:pPr>
      <w:r w:rsidRPr="00D26162">
        <w:rPr>
          <w:lang w:val="ru-RU"/>
        </w:rPr>
        <w:t xml:space="preserve">— </w:t>
      </w:r>
      <w:r w:rsidR="00DB2C91" w:rsidRPr="00D26162">
        <w:rPr>
          <w:lang w:val="ru-RU"/>
        </w:rPr>
        <w:t>Он п</w:t>
      </w:r>
      <w:r w:rsidRPr="00D26162">
        <w:rPr>
          <w:lang w:val="ru-RU"/>
        </w:rPr>
        <w:t xml:space="preserve">родолжает свою войну, — сказал </w:t>
      </w:r>
      <w:proofErr w:type="spellStart"/>
      <w:r w:rsidRPr="00D26162">
        <w:rPr>
          <w:lang w:val="ru-RU"/>
        </w:rPr>
        <w:t>Орквемонд</w:t>
      </w:r>
      <w:proofErr w:type="spellEnd"/>
      <w:r w:rsidRPr="00D26162">
        <w:rPr>
          <w:lang w:val="ru-RU"/>
        </w:rPr>
        <w:t xml:space="preserve">. — Делает тайно то, что больше не может делать открыто. Это тянулось десятилетиями — прямо у нас под носом, у </w:t>
      </w:r>
      <w:r w:rsidRPr="00D26162">
        <w:rPr>
          <w:i/>
          <w:lang w:val="ru-RU"/>
        </w:rPr>
        <w:t>них</w:t>
      </w:r>
      <w:r w:rsidRPr="00D26162">
        <w:rPr>
          <w:lang w:val="ru-RU"/>
        </w:rPr>
        <w:t xml:space="preserve"> под носом. Не стоит заблуждаться: если Волки когда-нибудь узнают о том, что произошло, не сомневайся — глотки каждого из нас окажутся под их топорами. </w:t>
      </w:r>
    </w:p>
    <w:p w14:paraId="79C97460" w14:textId="77777777" w:rsidR="00C57304" w:rsidRPr="00D26162" w:rsidRDefault="00C57304" w:rsidP="0094125C">
      <w:pPr>
        <w:rPr>
          <w:lang w:val="ru-RU"/>
        </w:rPr>
      </w:pPr>
      <w:r w:rsidRPr="00D26162">
        <w:rPr>
          <w:lang w:val="ru-RU"/>
        </w:rPr>
        <w:t>— Но, милостивый государь... Волки. Они же, без сомнения... радикалы.</w:t>
      </w:r>
    </w:p>
    <w:p w14:paraId="40826FC6" w14:textId="1B7E3277" w:rsidR="00C57304" w:rsidRPr="00D26162" w:rsidRDefault="00C57304" w:rsidP="0094125C">
      <w:pPr>
        <w:rPr>
          <w:lang w:val="ru-RU"/>
        </w:rPr>
      </w:pPr>
      <w:r w:rsidRPr="00D26162">
        <w:rPr>
          <w:lang w:val="ru-RU"/>
        </w:rPr>
        <w:t xml:space="preserve">— Может, и так. Я и сам не испытываю к </w:t>
      </w:r>
      <w:proofErr w:type="spellStart"/>
      <w:r w:rsidRPr="00D26162">
        <w:rPr>
          <w:lang w:val="ru-RU"/>
        </w:rPr>
        <w:t>космодесантникам</w:t>
      </w:r>
      <w:proofErr w:type="spellEnd"/>
      <w:r w:rsidRPr="00D26162">
        <w:rPr>
          <w:lang w:val="ru-RU"/>
        </w:rPr>
        <w:t xml:space="preserve"> т</w:t>
      </w:r>
      <w:r w:rsidR="00BF2D7C" w:rsidRPr="00D26162">
        <w:rPr>
          <w:lang w:val="ru-RU"/>
        </w:rPr>
        <w:t>е</w:t>
      </w:r>
      <w:r w:rsidRPr="00D26162">
        <w:rPr>
          <w:lang w:val="ru-RU"/>
        </w:rPr>
        <w:t>плых чувств, независимо от их породы. Но они — творения Императора, освящ</w:t>
      </w:r>
      <w:r w:rsidR="00BF2D7C" w:rsidRPr="00D26162">
        <w:rPr>
          <w:lang w:val="ru-RU"/>
        </w:rPr>
        <w:t>е</w:t>
      </w:r>
      <w:r w:rsidRPr="00D26162">
        <w:rPr>
          <w:lang w:val="ru-RU"/>
        </w:rPr>
        <w:t xml:space="preserve">нные святым каноном, и никто из нас не обладает властью, чтобы отменять то, что создал Он. Насколько мне известно, на </w:t>
      </w:r>
      <w:proofErr w:type="spellStart"/>
      <w:r w:rsidRPr="00D26162">
        <w:rPr>
          <w:lang w:val="ru-RU"/>
        </w:rPr>
        <w:t>Фенрисе</w:t>
      </w:r>
      <w:proofErr w:type="spellEnd"/>
      <w:r w:rsidRPr="00D26162">
        <w:rPr>
          <w:lang w:val="ru-RU"/>
        </w:rPr>
        <w:t xml:space="preserve"> могут найти пристанище чудовища, выходящие за рамки разумного, но пока мы не получим законных указаний от самого Тронного мира, освящ</w:t>
      </w:r>
      <w:r w:rsidR="00BF2D7C" w:rsidRPr="00D26162">
        <w:rPr>
          <w:lang w:val="ru-RU"/>
        </w:rPr>
        <w:t>е</w:t>
      </w:r>
      <w:r w:rsidRPr="00D26162">
        <w:rPr>
          <w:lang w:val="ru-RU"/>
        </w:rPr>
        <w:t>нных и проверенных высшей властью, его обитателей трогать нельзя.</w:t>
      </w:r>
    </w:p>
    <w:p w14:paraId="6706E428" w14:textId="0E826381" w:rsidR="00C57304" w:rsidRPr="00D26162" w:rsidRDefault="00C57304" w:rsidP="0094125C">
      <w:pPr>
        <w:rPr>
          <w:lang w:val="ru-RU"/>
        </w:rPr>
      </w:pPr>
      <w:r w:rsidRPr="00D26162">
        <w:rPr>
          <w:lang w:val="ru-RU"/>
        </w:rPr>
        <w:t>— Тогда как вы вс</w:t>
      </w:r>
      <w:r w:rsidR="00BF2D7C" w:rsidRPr="00D26162">
        <w:rPr>
          <w:lang w:val="ru-RU"/>
        </w:rPr>
        <w:t>е</w:t>
      </w:r>
      <w:r w:rsidRPr="00D26162">
        <w:rPr>
          <w:lang w:val="ru-RU"/>
        </w:rPr>
        <w:t xml:space="preserve"> это узнали?</w:t>
      </w:r>
    </w:p>
    <w:p w14:paraId="0E6BBB96" w14:textId="77777777" w:rsidR="00C57304" w:rsidRPr="00D26162" w:rsidRDefault="00C57304" w:rsidP="0094125C">
      <w:pPr>
        <w:rPr>
          <w:lang w:val="ru-RU"/>
        </w:rPr>
      </w:pPr>
      <w:proofErr w:type="spellStart"/>
      <w:r w:rsidRPr="00D26162">
        <w:rPr>
          <w:lang w:val="ru-RU"/>
        </w:rPr>
        <w:t>Орквемонд</w:t>
      </w:r>
      <w:proofErr w:type="spellEnd"/>
      <w:r w:rsidRPr="00D26162">
        <w:rPr>
          <w:lang w:val="ru-RU"/>
        </w:rPr>
        <w:t xml:space="preserve"> иронично приподнял брови:</w:t>
      </w:r>
    </w:p>
    <w:p w14:paraId="56080FEE" w14:textId="78EB3613" w:rsidR="00C57304" w:rsidRPr="00D26162" w:rsidRDefault="00C57304" w:rsidP="0094125C">
      <w:pPr>
        <w:rPr>
          <w:lang w:val="ru-RU"/>
        </w:rPr>
      </w:pPr>
      <w:r w:rsidRPr="00D26162">
        <w:rPr>
          <w:lang w:val="ru-RU"/>
        </w:rPr>
        <w:t>— С трудом. Он неплохо заметал следы. Несколько стационарных объектов, которые контролировала его клика, были опустошены, как только мы узнали об их существовании. Поскольку текущая война становилась вс</w:t>
      </w:r>
      <w:r w:rsidR="00BF2D7C" w:rsidRPr="00D26162">
        <w:rPr>
          <w:lang w:val="ru-RU"/>
        </w:rPr>
        <w:t>е</w:t>
      </w:r>
      <w:r w:rsidRPr="00D26162">
        <w:rPr>
          <w:lang w:val="ru-RU"/>
        </w:rPr>
        <w:t xml:space="preserve"> ожесточ</w:t>
      </w:r>
      <w:r w:rsidR="00BF2D7C" w:rsidRPr="00D26162">
        <w:rPr>
          <w:lang w:val="ru-RU"/>
        </w:rPr>
        <w:t>е</w:t>
      </w:r>
      <w:r w:rsidRPr="00D26162">
        <w:rPr>
          <w:lang w:val="ru-RU"/>
        </w:rPr>
        <w:t>ннее, он, должно быть, разослал сотни своих людей проч</w:t>
      </w:r>
      <w:r w:rsidR="00BF2D7C" w:rsidRPr="00D26162">
        <w:rPr>
          <w:lang w:val="ru-RU"/>
        </w:rPr>
        <w:t>е</w:t>
      </w:r>
      <w:r w:rsidRPr="00D26162">
        <w:rPr>
          <w:lang w:val="ru-RU"/>
        </w:rPr>
        <w:t>сывать вс</w:t>
      </w:r>
      <w:r w:rsidR="00BF2D7C" w:rsidRPr="00D26162">
        <w:rPr>
          <w:lang w:val="ru-RU"/>
        </w:rPr>
        <w:t>е</w:t>
      </w:r>
      <w:r w:rsidRPr="00D26162">
        <w:rPr>
          <w:lang w:val="ru-RU"/>
        </w:rPr>
        <w:t xml:space="preserve"> вокруг, чтобы его приказы стало невозможно отследить, и усердно работая, чтобы в суматохе битвы не выплыло то, что </w:t>
      </w:r>
      <w:proofErr w:type="spellStart"/>
      <w:r w:rsidR="00907DBA" w:rsidRPr="00D26162">
        <w:rPr>
          <w:lang w:val="ru-RU"/>
        </w:rPr>
        <w:t>Кирастес</w:t>
      </w:r>
      <w:proofErr w:type="spellEnd"/>
      <w:r w:rsidRPr="00D26162">
        <w:rPr>
          <w:lang w:val="ru-RU"/>
        </w:rPr>
        <w:t xml:space="preserve"> старался сохранить в тайне. Но он </w:t>
      </w:r>
      <w:r w:rsidRPr="00D26162">
        <w:rPr>
          <w:lang w:val="ru-RU"/>
        </w:rPr>
        <w:lastRenderedPageBreak/>
        <w:t xml:space="preserve">командовал целыми армиями, исповедник. Даже в таком огромном </w:t>
      </w:r>
      <w:proofErr w:type="spellStart"/>
      <w:r w:rsidRPr="00D26162">
        <w:rPr>
          <w:lang w:val="ru-RU"/>
        </w:rPr>
        <w:t>Империуме</w:t>
      </w:r>
      <w:proofErr w:type="spellEnd"/>
      <w:r w:rsidRPr="00D26162">
        <w:rPr>
          <w:lang w:val="ru-RU"/>
        </w:rPr>
        <w:t>, как наш, даже при таком количестве глаз повсюду подобные вещи не так-то просто скрывать.</w:t>
      </w:r>
    </w:p>
    <w:p w14:paraId="0E57FE46" w14:textId="77777777" w:rsidR="00C57304" w:rsidRPr="00D26162" w:rsidRDefault="00C57304" w:rsidP="0094125C">
      <w:pPr>
        <w:rPr>
          <w:lang w:val="ru-RU"/>
        </w:rPr>
      </w:pPr>
      <w:proofErr w:type="spellStart"/>
      <w:r w:rsidRPr="00D26162">
        <w:rPr>
          <w:lang w:val="ru-RU"/>
        </w:rPr>
        <w:t>Клэйва</w:t>
      </w:r>
      <w:proofErr w:type="spellEnd"/>
      <w:r w:rsidRPr="00D26162">
        <w:rPr>
          <w:lang w:val="ru-RU"/>
        </w:rPr>
        <w:t xml:space="preserve"> заново охватило беспокойство. Он был одним из этих агентов. И его приказы относительно Рас </w:t>
      </w:r>
      <w:proofErr w:type="spellStart"/>
      <w:r w:rsidRPr="00D26162">
        <w:rPr>
          <w:lang w:val="ru-RU"/>
        </w:rPr>
        <w:t>Шакех</w:t>
      </w:r>
      <w:proofErr w:type="spellEnd"/>
      <w:r w:rsidRPr="00D26162">
        <w:rPr>
          <w:lang w:val="ru-RU"/>
        </w:rPr>
        <w:t xml:space="preserve"> были именно такими — уничтожить обнаруженные архивы до того, как они попадут в руки врагов или имперцев. Исповедник даже не знал, что было в этих архивах, только то, что от них нужно избавиться. В его положении вопросов не задавали — это был самый верный путь к неприятностям. И все же после всего услышанного трудно было не чувствовать себя в дураках. Или даже виновным. </w:t>
      </w:r>
    </w:p>
    <w:p w14:paraId="60C26A9E" w14:textId="30CECA5B" w:rsidR="00C57304" w:rsidRPr="00D26162" w:rsidRDefault="00C57304" w:rsidP="0094125C">
      <w:pPr>
        <w:rPr>
          <w:lang w:val="ru-RU"/>
        </w:rPr>
      </w:pPr>
      <w:proofErr w:type="spellStart"/>
      <w:r w:rsidRPr="00D26162">
        <w:rPr>
          <w:lang w:val="ru-RU"/>
        </w:rPr>
        <w:t>Клэйв</w:t>
      </w:r>
      <w:proofErr w:type="spellEnd"/>
      <w:r w:rsidRPr="00D26162">
        <w:rPr>
          <w:lang w:val="ru-RU"/>
        </w:rPr>
        <w:t xml:space="preserve"> хотело было испытать удачу по максимуму и задать ещ</w:t>
      </w:r>
      <w:r w:rsidR="00BF2D7C" w:rsidRPr="00D26162">
        <w:rPr>
          <w:lang w:val="ru-RU"/>
        </w:rPr>
        <w:t>е</w:t>
      </w:r>
      <w:r w:rsidRPr="00D26162">
        <w:rPr>
          <w:lang w:val="ru-RU"/>
        </w:rPr>
        <w:t xml:space="preserve"> несколько вопросов, но с мостика стали поступать сообщения от оперативников. </w:t>
      </w:r>
      <w:proofErr w:type="spellStart"/>
      <w:r w:rsidRPr="00D26162">
        <w:rPr>
          <w:lang w:val="ru-RU"/>
        </w:rPr>
        <w:t>Орквемонд</w:t>
      </w:r>
      <w:proofErr w:type="spellEnd"/>
      <w:r w:rsidRPr="00D26162">
        <w:rPr>
          <w:lang w:val="ru-RU"/>
        </w:rPr>
        <w:t xml:space="preserve"> поднял руку, призывая исповедника к тишине, и внимательно их выслушал. Когда кардинал закончил, по длинным командным шеренгам раздались приказы, и несколько советников в капюшонах отвесили поклоны и без промедления приступили к выполнению новых заданий.</w:t>
      </w:r>
    </w:p>
    <w:p w14:paraId="1D81092A" w14:textId="77777777" w:rsidR="00C57304" w:rsidRPr="00D26162" w:rsidRDefault="00C57304" w:rsidP="0094125C">
      <w:pPr>
        <w:rPr>
          <w:lang w:val="ru-RU"/>
        </w:rPr>
      </w:pPr>
      <w:r w:rsidRPr="00D26162">
        <w:rPr>
          <w:lang w:val="ru-RU"/>
        </w:rPr>
        <w:t xml:space="preserve">— Что случилось? — спросил </w:t>
      </w:r>
      <w:proofErr w:type="spellStart"/>
      <w:r w:rsidRPr="00D26162">
        <w:rPr>
          <w:lang w:val="ru-RU"/>
        </w:rPr>
        <w:t>Клэйв</w:t>
      </w:r>
      <w:proofErr w:type="spellEnd"/>
      <w:r w:rsidRPr="00D26162">
        <w:rPr>
          <w:lang w:val="ru-RU"/>
        </w:rPr>
        <w:t xml:space="preserve">, обращаясь в основном к самому себе, но, уже направляясь обратно к своему командному трону, </w:t>
      </w:r>
      <w:proofErr w:type="spellStart"/>
      <w:r w:rsidRPr="00D26162">
        <w:rPr>
          <w:lang w:val="ru-RU"/>
        </w:rPr>
        <w:t>Орквемонд</w:t>
      </w:r>
      <w:proofErr w:type="spellEnd"/>
      <w:r w:rsidRPr="00D26162">
        <w:rPr>
          <w:lang w:val="ru-RU"/>
        </w:rPr>
        <w:t xml:space="preserve"> в последний раз взглянул на исповедника. </w:t>
      </w:r>
    </w:p>
    <w:p w14:paraId="7A495AF5" w14:textId="77777777" w:rsidR="00C57304" w:rsidRPr="00D26162" w:rsidRDefault="00C57304" w:rsidP="0094125C">
      <w:pPr>
        <w:rPr>
          <w:lang w:val="ru-RU"/>
        </w:rPr>
      </w:pPr>
      <w:r w:rsidRPr="00D26162">
        <w:rPr>
          <w:lang w:val="ru-RU"/>
        </w:rPr>
        <w:t xml:space="preserve">— Боюсь, что время вышло, — ответил кардинал, и в его голосе слышалось разочарование. — Мои войска на поверхности сообщают, что сопротивление оказалось сильнее, чем ожидалось, и что прямо сейчас они подвергаются нападению вражеских частей. Для эвакуации потребуется больше времени или больше высадок, но оба варианта для меня неприемлемы. </w:t>
      </w:r>
    </w:p>
    <w:p w14:paraId="6B336CE0" w14:textId="77777777" w:rsidR="00C57304" w:rsidRPr="00D26162" w:rsidRDefault="00C57304" w:rsidP="0094125C">
      <w:pPr>
        <w:rPr>
          <w:lang w:val="ru-RU"/>
        </w:rPr>
      </w:pPr>
      <w:proofErr w:type="spellStart"/>
      <w:r w:rsidRPr="00D26162">
        <w:rPr>
          <w:lang w:val="ru-RU"/>
        </w:rPr>
        <w:t>Орквемонд</w:t>
      </w:r>
      <w:proofErr w:type="spellEnd"/>
      <w:r w:rsidRPr="00D26162">
        <w:rPr>
          <w:lang w:val="ru-RU"/>
        </w:rPr>
        <w:t xml:space="preserve"> поднялся по низким ступеням и уселся на трон, положив руки на расположенные в подлокотниках панели управления.</w:t>
      </w:r>
    </w:p>
    <w:p w14:paraId="2EE4C197" w14:textId="2B8E58D1" w:rsidR="00C57304" w:rsidRPr="00D26162" w:rsidRDefault="00C57304" w:rsidP="0094125C">
      <w:pPr>
        <w:rPr>
          <w:lang w:val="ru-RU"/>
        </w:rPr>
      </w:pPr>
      <w:r w:rsidRPr="00D26162">
        <w:rPr>
          <w:lang w:val="ru-RU"/>
        </w:rPr>
        <w:t>— Мы сделали вс</w:t>
      </w:r>
      <w:r w:rsidR="00BF2D7C" w:rsidRPr="00D26162">
        <w:rPr>
          <w:lang w:val="ru-RU"/>
        </w:rPr>
        <w:t>е</w:t>
      </w:r>
      <w:r w:rsidRPr="00D26162">
        <w:rPr>
          <w:lang w:val="ru-RU"/>
        </w:rPr>
        <w:t xml:space="preserve">, что могли, — мрачно сказал кардинал. — Похоже, вы упустили шанс лично повстречаться с </w:t>
      </w:r>
      <w:proofErr w:type="spellStart"/>
      <w:r w:rsidR="00907DBA" w:rsidRPr="00D26162">
        <w:rPr>
          <w:lang w:val="ru-RU"/>
        </w:rPr>
        <w:t>Кирастес</w:t>
      </w:r>
      <w:r w:rsidRPr="00D26162">
        <w:rPr>
          <w:lang w:val="ru-RU"/>
        </w:rPr>
        <w:t>ом</w:t>
      </w:r>
      <w:proofErr w:type="spellEnd"/>
      <w:r w:rsidRPr="00D26162">
        <w:rPr>
          <w:lang w:val="ru-RU"/>
        </w:rPr>
        <w:t>, исповедник, но, по крайней мере, сможете наблюдать за окончательным подавлением его мятежа; возможно, это принес</w:t>
      </w:r>
      <w:r w:rsidR="00BF2D7C" w:rsidRPr="00D26162">
        <w:rPr>
          <w:lang w:val="ru-RU"/>
        </w:rPr>
        <w:t>е</w:t>
      </w:r>
      <w:r w:rsidRPr="00D26162">
        <w:rPr>
          <w:lang w:val="ru-RU"/>
        </w:rPr>
        <w:t>т некоторое удовлетворение.</w:t>
      </w:r>
    </w:p>
    <w:p w14:paraId="18E38D35" w14:textId="77777777" w:rsidR="00C57304" w:rsidRPr="00D26162" w:rsidRDefault="00C57304" w:rsidP="0094125C">
      <w:pPr>
        <w:rPr>
          <w:lang w:val="ru-RU"/>
        </w:rPr>
      </w:pPr>
      <w:r w:rsidRPr="00D26162">
        <w:rPr>
          <w:lang w:val="ru-RU"/>
        </w:rPr>
        <w:t>Послышались новые звуковые сигналы; на этот раз они сообщали не о повреждениях, а о ходе подготовки к орбитальному удару — о том, что потребуется колоссальный запас энергии и переброска питания от множества других подсистем.</w:t>
      </w:r>
    </w:p>
    <w:p w14:paraId="6CACEB70" w14:textId="77777777" w:rsidR="00C57304" w:rsidRPr="00D26162" w:rsidRDefault="00C57304" w:rsidP="0094125C">
      <w:pPr>
        <w:rPr>
          <w:lang w:val="ru-RU"/>
        </w:rPr>
      </w:pPr>
      <w:r w:rsidRPr="00D26162">
        <w:rPr>
          <w:lang w:val="ru-RU"/>
        </w:rPr>
        <w:t xml:space="preserve">— Другого выхода нет? — спросил </w:t>
      </w:r>
      <w:proofErr w:type="spellStart"/>
      <w:r w:rsidRPr="00D26162">
        <w:rPr>
          <w:lang w:val="ru-RU"/>
        </w:rPr>
        <w:t>Клэйв</w:t>
      </w:r>
      <w:proofErr w:type="spellEnd"/>
      <w:r w:rsidRPr="00D26162">
        <w:rPr>
          <w:lang w:val="ru-RU"/>
        </w:rPr>
        <w:t>, стараясь, чтобы у него в голосе прозвучало больше разочарования, чем облегчения.</w:t>
      </w:r>
    </w:p>
    <w:p w14:paraId="40D128F0" w14:textId="731CD473" w:rsidR="00C57304" w:rsidRPr="00D26162" w:rsidRDefault="00C57304" w:rsidP="0094125C">
      <w:pPr>
        <w:rPr>
          <w:lang w:val="ru-RU"/>
        </w:rPr>
      </w:pPr>
      <w:r w:rsidRPr="00D26162">
        <w:rPr>
          <w:lang w:val="ru-RU"/>
        </w:rPr>
        <w:t xml:space="preserve">— Ни в коем случае, — ответил </w:t>
      </w:r>
      <w:proofErr w:type="spellStart"/>
      <w:r w:rsidRPr="00D26162">
        <w:rPr>
          <w:lang w:val="ru-RU"/>
        </w:rPr>
        <w:t>Орквемонд</w:t>
      </w:r>
      <w:proofErr w:type="spellEnd"/>
      <w:r w:rsidRPr="00D26162">
        <w:rPr>
          <w:lang w:val="ru-RU"/>
        </w:rPr>
        <w:t>, открывая защитный кожух на панели и подготавливая средства управления огн</w:t>
      </w:r>
      <w:r w:rsidR="00BF2D7C" w:rsidRPr="00D26162">
        <w:rPr>
          <w:lang w:val="ru-RU"/>
        </w:rPr>
        <w:t>е</w:t>
      </w:r>
      <w:r w:rsidRPr="00D26162">
        <w:rPr>
          <w:lang w:val="ru-RU"/>
        </w:rPr>
        <w:t>м. — Вс</w:t>
      </w:r>
      <w:r w:rsidR="00BF2D7C" w:rsidRPr="00D26162">
        <w:rPr>
          <w:lang w:val="ru-RU"/>
        </w:rPr>
        <w:t>е</w:t>
      </w:r>
      <w:r w:rsidRPr="00D26162">
        <w:rPr>
          <w:lang w:val="ru-RU"/>
        </w:rPr>
        <w:t xml:space="preserve"> закончится сейчас. </w:t>
      </w:r>
    </w:p>
    <w:p w14:paraId="524E2D48" w14:textId="60BAB335" w:rsidR="00C57304" w:rsidRPr="00D26162" w:rsidRDefault="00C57304" w:rsidP="0094125C">
      <w:pPr>
        <w:rPr>
          <w:lang w:val="ru-RU"/>
        </w:rPr>
      </w:pPr>
    </w:p>
    <w:p w14:paraId="4F2A66DC" w14:textId="77777777" w:rsidR="00C57304" w:rsidRPr="00D26162" w:rsidRDefault="00C57304" w:rsidP="005F09C4">
      <w:pPr>
        <w:pStyle w:val="2"/>
        <w:rPr>
          <w:lang w:val="ru-RU"/>
        </w:rPr>
      </w:pPr>
      <w:r w:rsidRPr="00D26162">
        <w:rPr>
          <w:lang w:val="ru-RU"/>
        </w:rPr>
        <w:t>Глава семнадцатая</w:t>
      </w:r>
    </w:p>
    <w:p w14:paraId="28B8F03F" w14:textId="77777777" w:rsidR="00C57304" w:rsidRPr="00D26162" w:rsidRDefault="00C57304" w:rsidP="00C57304">
      <w:pPr>
        <w:ind w:firstLineChars="275" w:firstLine="660"/>
        <w:jc w:val="center"/>
        <w:rPr>
          <w:rFonts w:cs="Times New Roman"/>
          <w:szCs w:val="24"/>
          <w:lang w:val="ru-RU"/>
        </w:rPr>
      </w:pPr>
    </w:p>
    <w:p w14:paraId="59E5710F" w14:textId="77777777" w:rsidR="00C57304" w:rsidRPr="00D26162" w:rsidRDefault="00C57304" w:rsidP="0094125C">
      <w:pPr>
        <w:rPr>
          <w:lang w:val="ru-RU"/>
        </w:rPr>
      </w:pPr>
      <w:r w:rsidRPr="00D26162">
        <w:rPr>
          <w:lang w:val="ru-RU"/>
        </w:rPr>
        <w:t>Было удручающе странно смотреть, как он стоит там, — под прицелом столь долго взращиваемой ненависти, на краю гибели, но не раскаявшийся и злорадствующий.</w:t>
      </w:r>
    </w:p>
    <w:p w14:paraId="522F33ED" w14:textId="3EBE9153" w:rsidR="00C57304" w:rsidRPr="00D26162" w:rsidRDefault="00C57304" w:rsidP="0094125C">
      <w:pPr>
        <w:rPr>
          <w:lang w:val="ru-RU"/>
        </w:rPr>
      </w:pPr>
      <w:r w:rsidRPr="00D26162">
        <w:rPr>
          <w:lang w:val="ru-RU"/>
        </w:rPr>
        <w:t xml:space="preserve">Ингвар внимательно изучал </w:t>
      </w:r>
      <w:proofErr w:type="spellStart"/>
      <w:r w:rsidR="00907DBA" w:rsidRPr="00D26162">
        <w:rPr>
          <w:lang w:val="ru-RU"/>
        </w:rPr>
        <w:t>Кирастес</w:t>
      </w:r>
      <w:r w:rsidRPr="00D26162">
        <w:rPr>
          <w:lang w:val="ru-RU"/>
        </w:rPr>
        <w:t>а</w:t>
      </w:r>
      <w:proofErr w:type="spellEnd"/>
      <w:r w:rsidRPr="00D26162">
        <w:rPr>
          <w:lang w:val="ru-RU"/>
        </w:rPr>
        <w:t>, пока тот говорил, выискивая любой признак обмана, уловок или ещ</w:t>
      </w:r>
      <w:r w:rsidR="00BF2D7C" w:rsidRPr="00D26162">
        <w:rPr>
          <w:lang w:val="ru-RU"/>
        </w:rPr>
        <w:t>е</w:t>
      </w:r>
      <w:r w:rsidRPr="00D26162">
        <w:rPr>
          <w:lang w:val="ru-RU"/>
        </w:rPr>
        <w:t xml:space="preserve"> чего-нибудь, чтобы оправдать применение силы, которое, как </w:t>
      </w:r>
      <w:r w:rsidR="008736DA" w:rsidRPr="00D26162">
        <w:rPr>
          <w:lang w:val="ru-RU"/>
        </w:rPr>
        <w:t xml:space="preserve">ему </w:t>
      </w:r>
      <w:r w:rsidRPr="00D26162">
        <w:rPr>
          <w:lang w:val="ru-RU"/>
        </w:rPr>
        <w:t>всегда казалось, должно произойти в этот момент. Он хотел сразиться с кардиналом, причинить ему боль, отомстить за всех, кто погиб по вине этого человека. И вс</w:t>
      </w:r>
      <w:r w:rsidR="00BF2D7C" w:rsidRPr="00D26162">
        <w:rPr>
          <w:lang w:val="ru-RU"/>
        </w:rPr>
        <w:t>е</w:t>
      </w:r>
      <w:r w:rsidRPr="00D26162">
        <w:rPr>
          <w:lang w:val="ru-RU"/>
        </w:rPr>
        <w:t xml:space="preserve"> же все они были здесь, запертые </w:t>
      </w:r>
      <w:r w:rsidRPr="00D26162">
        <w:rPr>
          <w:lang w:val="ru-RU"/>
        </w:rPr>
        <w:lastRenderedPageBreak/>
        <w:t>в т</w:t>
      </w:r>
      <w:r w:rsidR="00BF2D7C" w:rsidRPr="00D26162">
        <w:rPr>
          <w:lang w:val="ru-RU"/>
        </w:rPr>
        <w:t>е</w:t>
      </w:r>
      <w:r w:rsidRPr="00D26162">
        <w:rPr>
          <w:lang w:val="ru-RU"/>
        </w:rPr>
        <w:t>мной комнате на верху обреч</w:t>
      </w:r>
      <w:r w:rsidR="00BF2D7C" w:rsidRPr="00D26162">
        <w:rPr>
          <w:lang w:val="ru-RU"/>
        </w:rPr>
        <w:t>е</w:t>
      </w:r>
      <w:r w:rsidRPr="00D26162">
        <w:rPr>
          <w:lang w:val="ru-RU"/>
        </w:rPr>
        <w:t>нного перерабатывающего шпиля, не имея даже этого скудного удовлетворения и приговор</w:t>
      </w:r>
      <w:r w:rsidR="00BF2D7C" w:rsidRPr="00D26162">
        <w:rPr>
          <w:lang w:val="ru-RU"/>
        </w:rPr>
        <w:t>е</w:t>
      </w:r>
      <w:r w:rsidRPr="00D26162">
        <w:rPr>
          <w:lang w:val="ru-RU"/>
        </w:rPr>
        <w:t>нные лишь выслушивать новые истории.</w:t>
      </w:r>
    </w:p>
    <w:p w14:paraId="77E7DF04" w14:textId="7ACF21BC" w:rsidR="00C57304" w:rsidRPr="00D26162" w:rsidRDefault="00C57304" w:rsidP="0094125C">
      <w:pPr>
        <w:rPr>
          <w:lang w:val="ru-RU"/>
        </w:rPr>
      </w:pPr>
      <w:r w:rsidRPr="00D26162">
        <w:rPr>
          <w:lang w:val="ru-RU"/>
        </w:rPr>
        <w:t xml:space="preserve">Это напомнило Ингвару об упадке сил, накатившем в конце его долгой службы в Карауле Смерти, — не из-за осознания, что врагов Империума больше, чем можно себе представить, а из-за того, что </w:t>
      </w:r>
      <w:proofErr w:type="spellStart"/>
      <w:r w:rsidRPr="00D26162">
        <w:rPr>
          <w:lang w:val="ru-RU"/>
        </w:rPr>
        <w:t>Империум</w:t>
      </w:r>
      <w:proofErr w:type="spellEnd"/>
      <w:r w:rsidRPr="00D26162">
        <w:rPr>
          <w:lang w:val="ru-RU"/>
        </w:rPr>
        <w:t xml:space="preserve"> и сам в числе этих врагов, подобный змее, пожирающей собственный хвост и сво</w:t>
      </w:r>
      <w:r w:rsidR="00BF2D7C" w:rsidRPr="00D26162">
        <w:rPr>
          <w:lang w:val="ru-RU"/>
        </w:rPr>
        <w:t>е</w:t>
      </w:r>
      <w:r w:rsidRPr="00D26162">
        <w:rPr>
          <w:lang w:val="ru-RU"/>
        </w:rPr>
        <w:t xml:space="preserve"> самое выдающееся потомство ещ</w:t>
      </w:r>
      <w:r w:rsidR="00BF2D7C" w:rsidRPr="00D26162">
        <w:rPr>
          <w:lang w:val="ru-RU"/>
        </w:rPr>
        <w:t>е</w:t>
      </w:r>
      <w:r w:rsidRPr="00D26162">
        <w:rPr>
          <w:lang w:val="ru-RU"/>
        </w:rPr>
        <w:t xml:space="preserve"> до того, как оно появится на свет. </w:t>
      </w:r>
    </w:p>
    <w:p w14:paraId="15638714" w14:textId="37C5A5A1" w:rsidR="00C57304" w:rsidRPr="00D26162" w:rsidRDefault="00C57304" w:rsidP="0094125C">
      <w:pPr>
        <w:rPr>
          <w:lang w:val="ru-RU"/>
        </w:rPr>
      </w:pPr>
      <w:r w:rsidRPr="00D26162">
        <w:rPr>
          <w:lang w:val="ru-RU"/>
        </w:rPr>
        <w:t xml:space="preserve">Каждая душа в этой комнате, все четверо, присягнули </w:t>
      </w:r>
      <w:proofErr w:type="spellStart"/>
      <w:r w:rsidRPr="00D26162">
        <w:rPr>
          <w:lang w:val="ru-RU"/>
        </w:rPr>
        <w:t>Всеотцу</w:t>
      </w:r>
      <w:proofErr w:type="spellEnd"/>
      <w:r w:rsidRPr="00D26162">
        <w:rPr>
          <w:lang w:val="ru-RU"/>
        </w:rPr>
        <w:t>. По совести, каждый из них и сейчас следовал присяге, и вс</w:t>
      </w:r>
      <w:r w:rsidR="00BF2D7C" w:rsidRPr="00D26162">
        <w:rPr>
          <w:lang w:val="ru-RU"/>
        </w:rPr>
        <w:t>е</w:t>
      </w:r>
      <w:r w:rsidRPr="00D26162">
        <w:rPr>
          <w:lang w:val="ru-RU"/>
        </w:rPr>
        <w:t xml:space="preserve"> же они здесь, с клинками, обнаж</w:t>
      </w:r>
      <w:r w:rsidR="00BF2D7C" w:rsidRPr="00D26162">
        <w:rPr>
          <w:lang w:val="ru-RU"/>
        </w:rPr>
        <w:t>е</w:t>
      </w:r>
      <w:r w:rsidRPr="00D26162">
        <w:rPr>
          <w:lang w:val="ru-RU"/>
        </w:rPr>
        <w:t>нными, но пока не пущенными в ход, и повторяют слова ненависти, зародившейся более века назад, на пресном языке дипломатов.</w:t>
      </w:r>
    </w:p>
    <w:p w14:paraId="2641D007" w14:textId="42C69CA8" w:rsidR="00C57304" w:rsidRPr="00D26162" w:rsidRDefault="00C57304" w:rsidP="0094125C">
      <w:pPr>
        <w:rPr>
          <w:lang w:val="ru-RU"/>
        </w:rPr>
      </w:pPr>
      <w:r w:rsidRPr="00D26162">
        <w:rPr>
          <w:lang w:val="ru-RU"/>
        </w:rPr>
        <w:t>— Расскажи нам вс</w:t>
      </w:r>
      <w:r w:rsidR="00BF2D7C" w:rsidRPr="00D26162">
        <w:rPr>
          <w:lang w:val="ru-RU"/>
        </w:rPr>
        <w:t>е</w:t>
      </w:r>
      <w:r w:rsidRPr="00D26162">
        <w:rPr>
          <w:lang w:val="ru-RU"/>
        </w:rPr>
        <w:t xml:space="preserve">, — проговорил </w:t>
      </w:r>
      <w:proofErr w:type="spellStart"/>
      <w:r w:rsidRPr="00D26162">
        <w:rPr>
          <w:lang w:val="ru-RU"/>
        </w:rPr>
        <w:t>Гуннлаугур</w:t>
      </w:r>
      <w:proofErr w:type="spellEnd"/>
      <w:r w:rsidRPr="00D26162">
        <w:rPr>
          <w:lang w:val="ru-RU"/>
        </w:rPr>
        <w:t xml:space="preserve"> хриплым от сдерживаемой ярости голосом.</w:t>
      </w:r>
    </w:p>
    <w:p w14:paraId="45D65424" w14:textId="6E931F4C" w:rsidR="00C57304" w:rsidRPr="00D26162" w:rsidRDefault="00C57304" w:rsidP="0094125C">
      <w:pPr>
        <w:rPr>
          <w:lang w:val="ru-RU"/>
        </w:rPr>
      </w:pPr>
      <w:r w:rsidRPr="00D26162">
        <w:rPr>
          <w:lang w:val="ru-RU"/>
        </w:rPr>
        <w:t>И человек рассказал. Он этого хотел. Ему не терпелось поделиться подробностями, поведать обо вс</w:t>
      </w:r>
      <w:r w:rsidR="00BF2D7C" w:rsidRPr="00D26162">
        <w:rPr>
          <w:lang w:val="ru-RU"/>
        </w:rPr>
        <w:t>е</w:t>
      </w:r>
      <w:r w:rsidRPr="00D26162">
        <w:rPr>
          <w:lang w:val="ru-RU"/>
        </w:rPr>
        <w:t>м, перечислить причин</w:t>
      </w:r>
      <w:r w:rsidR="00BF2D7C" w:rsidRPr="00D26162">
        <w:rPr>
          <w:lang w:val="ru-RU"/>
        </w:rPr>
        <w:t>е</w:t>
      </w:r>
      <w:r w:rsidRPr="00D26162">
        <w:rPr>
          <w:lang w:val="ru-RU"/>
        </w:rPr>
        <w:t xml:space="preserve">нные увечья. Ему хотелось похвастаться, будь то перед </w:t>
      </w:r>
      <w:proofErr w:type="spellStart"/>
      <w:r w:rsidRPr="00D26162">
        <w:rPr>
          <w:lang w:val="ru-RU"/>
        </w:rPr>
        <w:t>космодесантниками</w:t>
      </w:r>
      <w:proofErr w:type="spellEnd"/>
      <w:r w:rsidRPr="00D26162">
        <w:rPr>
          <w:lang w:val="ru-RU"/>
        </w:rPr>
        <w:t xml:space="preserve"> или перед самим собой. </w:t>
      </w:r>
    </w:p>
    <w:p w14:paraId="4A66BA60" w14:textId="37CDF0AE" w:rsidR="00C57304" w:rsidRPr="00D26162" w:rsidRDefault="00C57304" w:rsidP="0094125C">
      <w:pPr>
        <w:rPr>
          <w:lang w:val="ru-RU"/>
        </w:rPr>
      </w:pPr>
      <w:r w:rsidRPr="00D26162">
        <w:rPr>
          <w:lang w:val="ru-RU"/>
        </w:rPr>
        <w:t xml:space="preserve">Прислушиваясь, Ингвар </w:t>
      </w:r>
      <w:r w:rsidR="008736DA">
        <w:rPr>
          <w:lang w:val="ru-RU"/>
        </w:rPr>
        <w:t>от</w:t>
      </w:r>
      <w:r w:rsidRPr="00D26162">
        <w:rPr>
          <w:lang w:val="ru-RU"/>
        </w:rPr>
        <w:t>метил ещ</w:t>
      </w:r>
      <w:r w:rsidR="00BF2D7C" w:rsidRPr="00D26162">
        <w:rPr>
          <w:lang w:val="ru-RU"/>
        </w:rPr>
        <w:t>е</w:t>
      </w:r>
      <w:r w:rsidRPr="00D26162">
        <w:rPr>
          <w:lang w:val="ru-RU"/>
        </w:rPr>
        <w:t xml:space="preserve"> одну опасность — в этом месте не было доступа к связи, что изолировало их от </w:t>
      </w:r>
      <w:proofErr w:type="spellStart"/>
      <w:r w:rsidR="00BF2D7C" w:rsidRPr="00D26162">
        <w:rPr>
          <w:lang w:val="ru-RU"/>
        </w:rPr>
        <w:t>Ёрундур</w:t>
      </w:r>
      <w:r w:rsidRPr="00D26162">
        <w:rPr>
          <w:lang w:val="ru-RU"/>
        </w:rPr>
        <w:t>а</w:t>
      </w:r>
      <w:proofErr w:type="spellEnd"/>
      <w:r w:rsidRPr="00D26162">
        <w:rPr>
          <w:lang w:val="ru-RU"/>
        </w:rPr>
        <w:t xml:space="preserve"> и </w:t>
      </w:r>
      <w:proofErr w:type="spellStart"/>
      <w:r w:rsidRPr="00D26162">
        <w:rPr>
          <w:lang w:val="ru-RU"/>
        </w:rPr>
        <w:t>Ольгейра</w:t>
      </w:r>
      <w:proofErr w:type="spellEnd"/>
      <w:r w:rsidRPr="00D26162">
        <w:rPr>
          <w:lang w:val="ru-RU"/>
        </w:rPr>
        <w:t xml:space="preserve">. Космические Волки не могли позволить себе долго оставаться в таком положении, особенно если учесть плачевное состояние города за пределами стен. Тем не менее, ради этого они проделали долгий путь, </w:t>
      </w:r>
      <w:proofErr w:type="gramStart"/>
      <w:r w:rsidRPr="00D26162">
        <w:rPr>
          <w:lang w:val="ru-RU"/>
        </w:rPr>
        <w:t>и</w:t>
      </w:r>
      <w:proofErr w:type="gramEnd"/>
      <w:r w:rsidRPr="00D26162">
        <w:rPr>
          <w:lang w:val="ru-RU"/>
        </w:rPr>
        <w:t xml:space="preserve"> если судьба могла предоставить им лишь знание, оно было хоть немного, но лучше, чем ничего.</w:t>
      </w:r>
    </w:p>
    <w:p w14:paraId="6208D1C9" w14:textId="6BCAAED5" w:rsidR="00C57304" w:rsidRPr="00D26162" w:rsidRDefault="00C57304" w:rsidP="0094125C">
      <w:pPr>
        <w:rPr>
          <w:lang w:val="ru-RU"/>
        </w:rPr>
      </w:pPr>
      <w:r w:rsidRPr="00D26162">
        <w:rPr>
          <w:lang w:val="ru-RU"/>
        </w:rPr>
        <w:t xml:space="preserve">— Я нож в вашем боку, — выкрикнул </w:t>
      </w:r>
      <w:proofErr w:type="spellStart"/>
      <w:r w:rsidR="00907DBA" w:rsidRPr="00D26162">
        <w:rPr>
          <w:lang w:val="ru-RU"/>
        </w:rPr>
        <w:t>Кирастес</w:t>
      </w:r>
      <w:proofErr w:type="spellEnd"/>
      <w:r w:rsidRPr="00D26162">
        <w:rPr>
          <w:lang w:val="ru-RU"/>
        </w:rPr>
        <w:t>. — Кара за ваши многочисленные грехи! Скрытый шип, разрывающий вашу плоть!</w:t>
      </w:r>
    </w:p>
    <w:p w14:paraId="0764EEDB" w14:textId="77777777" w:rsidR="00C57304" w:rsidRPr="00D26162" w:rsidRDefault="00C57304" w:rsidP="0094125C">
      <w:pPr>
        <w:rPr>
          <w:lang w:val="ru-RU"/>
        </w:rPr>
      </w:pPr>
      <w:r w:rsidRPr="00D26162">
        <w:rPr>
          <w:lang w:val="ru-RU"/>
        </w:rPr>
        <w:t xml:space="preserve">— Ты приказал убить </w:t>
      </w:r>
      <w:proofErr w:type="spellStart"/>
      <w:r w:rsidRPr="00D26162">
        <w:rPr>
          <w:lang w:val="ru-RU"/>
        </w:rPr>
        <w:t>Хьортура</w:t>
      </w:r>
      <w:proofErr w:type="spellEnd"/>
      <w:r w:rsidRPr="00D26162">
        <w:rPr>
          <w:lang w:val="ru-RU"/>
        </w:rPr>
        <w:t xml:space="preserve"> Кровавого Клыка, — сказал </w:t>
      </w:r>
      <w:proofErr w:type="spellStart"/>
      <w:r w:rsidRPr="00D26162">
        <w:rPr>
          <w:lang w:val="ru-RU"/>
        </w:rPr>
        <w:t>Гуннлаугур</w:t>
      </w:r>
      <w:proofErr w:type="spellEnd"/>
      <w:r w:rsidRPr="00D26162">
        <w:rPr>
          <w:lang w:val="ru-RU"/>
        </w:rPr>
        <w:t>.</w:t>
      </w:r>
    </w:p>
    <w:p w14:paraId="462BEB13" w14:textId="0A968158" w:rsidR="00C57304" w:rsidRPr="00D26162" w:rsidRDefault="00C57304" w:rsidP="0094125C">
      <w:pPr>
        <w:rPr>
          <w:lang w:val="ru-RU"/>
        </w:rPr>
      </w:pPr>
      <w:r w:rsidRPr="00D26162">
        <w:rPr>
          <w:lang w:val="ru-RU"/>
        </w:rPr>
        <w:t xml:space="preserve">— </w:t>
      </w:r>
      <w:proofErr w:type="spellStart"/>
      <w:r w:rsidRPr="00D26162">
        <w:rPr>
          <w:lang w:val="ru-RU"/>
        </w:rPr>
        <w:t>Хьортур</w:t>
      </w:r>
      <w:proofErr w:type="spellEnd"/>
      <w:r w:rsidRPr="00D26162">
        <w:rPr>
          <w:lang w:val="ru-RU"/>
        </w:rPr>
        <w:t xml:space="preserve"> </w:t>
      </w:r>
      <w:proofErr w:type="spellStart"/>
      <w:r w:rsidRPr="00D26162">
        <w:rPr>
          <w:lang w:val="ru-RU"/>
        </w:rPr>
        <w:t>Агейр</w:t>
      </w:r>
      <w:proofErr w:type="spellEnd"/>
      <w:r w:rsidRPr="00D26162">
        <w:rPr>
          <w:lang w:val="ru-RU"/>
        </w:rPr>
        <w:t xml:space="preserve"> Хват по прозвищу «Кровавый Клык», </w:t>
      </w:r>
      <w:r w:rsidR="00740468" w:rsidRPr="00D26162">
        <w:rPr>
          <w:lang w:val="ru-RU"/>
        </w:rPr>
        <w:t>Волчий Гвардеец</w:t>
      </w:r>
      <w:r w:rsidRPr="00D26162">
        <w:rPr>
          <w:lang w:val="ru-RU"/>
        </w:rPr>
        <w:t xml:space="preserve">. Он умер благодаря мне. </w:t>
      </w:r>
    </w:p>
    <w:p w14:paraId="1DE6157D" w14:textId="77777777" w:rsidR="00C57304" w:rsidRPr="00D26162" w:rsidRDefault="00C57304" w:rsidP="0094125C">
      <w:pPr>
        <w:rPr>
          <w:lang w:val="ru-RU"/>
        </w:rPr>
      </w:pPr>
      <w:r w:rsidRPr="00D26162">
        <w:rPr>
          <w:lang w:val="ru-RU"/>
        </w:rPr>
        <w:t>— И другие члены Ордена.</w:t>
      </w:r>
    </w:p>
    <w:p w14:paraId="1ED3313B" w14:textId="77777777" w:rsidR="00C57304" w:rsidRPr="00D26162" w:rsidRDefault="00C57304" w:rsidP="0094125C">
      <w:pPr>
        <w:rPr>
          <w:lang w:val="ru-RU"/>
        </w:rPr>
      </w:pPr>
      <w:r w:rsidRPr="00D26162">
        <w:rPr>
          <w:lang w:val="ru-RU"/>
        </w:rPr>
        <w:t>— Да, — множество других.</w:t>
      </w:r>
    </w:p>
    <w:p w14:paraId="27146F97" w14:textId="77777777" w:rsidR="00C57304" w:rsidRPr="00D26162" w:rsidRDefault="00C57304" w:rsidP="0094125C">
      <w:pPr>
        <w:rPr>
          <w:lang w:val="ru-RU"/>
        </w:rPr>
      </w:pPr>
      <w:r w:rsidRPr="00D26162">
        <w:rPr>
          <w:lang w:val="ru-RU"/>
        </w:rPr>
        <w:t>— Зачем?</w:t>
      </w:r>
    </w:p>
    <w:p w14:paraId="5609AE73" w14:textId="39DB5AE0" w:rsidR="00C57304" w:rsidRPr="00D26162" w:rsidRDefault="00907DBA" w:rsidP="0094125C">
      <w:pPr>
        <w:rPr>
          <w:lang w:val="ru-RU"/>
        </w:rPr>
      </w:pPr>
      <w:proofErr w:type="spellStart"/>
      <w:r w:rsidRPr="00D26162">
        <w:rPr>
          <w:lang w:val="ru-RU"/>
        </w:rPr>
        <w:t>Кирастес</w:t>
      </w:r>
      <w:proofErr w:type="spellEnd"/>
      <w:r w:rsidR="00C57304" w:rsidRPr="00D26162">
        <w:rPr>
          <w:lang w:val="ru-RU"/>
        </w:rPr>
        <w:t xml:space="preserve"> тихонько захихикал, и из уголка его рта потекла тонкая струйка крови: </w:t>
      </w:r>
    </w:p>
    <w:p w14:paraId="4C764D44" w14:textId="61476B9E" w:rsidR="00C57304" w:rsidRPr="00D26162" w:rsidRDefault="00C57304" w:rsidP="0094125C">
      <w:pPr>
        <w:rPr>
          <w:lang w:val="ru-RU"/>
        </w:rPr>
      </w:pPr>
      <w:r w:rsidRPr="00D26162">
        <w:rPr>
          <w:lang w:val="ru-RU"/>
        </w:rPr>
        <w:t>— Да затем, что вы все заслуживаете смерти! Понимаете? Все вы. Я-то знаю, что вы творите на этом вашем адском мире. Уж я-то знаю, что вещают ваши шаманы и какая ересь бродит по смрадной лачуге, которую вы называете Горой. У меня ушла целая жизнь, чтобы вс</w:t>
      </w:r>
      <w:r w:rsidR="00BF2D7C" w:rsidRPr="00D26162">
        <w:rPr>
          <w:lang w:val="ru-RU"/>
        </w:rPr>
        <w:t>е</w:t>
      </w:r>
      <w:r w:rsidRPr="00D26162">
        <w:rPr>
          <w:lang w:val="ru-RU"/>
        </w:rPr>
        <w:t xml:space="preserve"> это выяснить. И когда я рассказал об этом другим, они были потрясены. Все говорили одно и то же: «Да как это можно терпеть? Почему мы сжигаем местечковых еретиков </w:t>
      </w:r>
      <w:r w:rsidR="008736DA">
        <w:rPr>
          <w:lang w:val="ru-RU"/>
        </w:rPr>
        <w:t>в</w:t>
      </w:r>
      <w:r w:rsidRPr="00D26162">
        <w:rPr>
          <w:lang w:val="ru-RU"/>
        </w:rPr>
        <w:t xml:space="preserve"> отстойник</w:t>
      </w:r>
      <w:r w:rsidR="008736DA">
        <w:rPr>
          <w:lang w:val="ru-RU"/>
        </w:rPr>
        <w:t>ах</w:t>
      </w:r>
      <w:r w:rsidRPr="00D26162">
        <w:rPr>
          <w:lang w:val="ru-RU"/>
        </w:rPr>
        <w:t xml:space="preserve"> городов-ульев, когда у всех на виду — целая развращ</w:t>
      </w:r>
      <w:r w:rsidR="00BF2D7C" w:rsidRPr="00D26162">
        <w:rPr>
          <w:lang w:val="ru-RU"/>
        </w:rPr>
        <w:t>е</w:t>
      </w:r>
      <w:r w:rsidRPr="00D26162">
        <w:rPr>
          <w:lang w:val="ru-RU"/>
        </w:rPr>
        <w:t>нная планета?» И, знаете, я никогда не ведал, что на это ответить. В конце концов, когда оправдания заканчиваются, наступает время действовать. Поэтому давным-давно я приш</w:t>
      </w:r>
      <w:r w:rsidR="00BF2D7C" w:rsidRPr="00D26162">
        <w:rPr>
          <w:lang w:val="ru-RU"/>
        </w:rPr>
        <w:t>е</w:t>
      </w:r>
      <w:r w:rsidRPr="00D26162">
        <w:rPr>
          <w:lang w:val="ru-RU"/>
        </w:rPr>
        <w:t>л на ваш мир.</w:t>
      </w:r>
    </w:p>
    <w:p w14:paraId="717EFB39" w14:textId="64CA29C7" w:rsidR="00C57304" w:rsidRPr="00D26162" w:rsidRDefault="00C57304" w:rsidP="0094125C">
      <w:pPr>
        <w:rPr>
          <w:lang w:val="ru-RU"/>
        </w:rPr>
      </w:pPr>
      <w:r w:rsidRPr="00D26162">
        <w:rPr>
          <w:lang w:val="ru-RU"/>
        </w:rPr>
        <w:t xml:space="preserve">Ингвар вслушивался не только в сами слова, но и в то, что этот человек в них вкладывал. </w:t>
      </w:r>
      <w:proofErr w:type="spellStart"/>
      <w:r w:rsidR="00907DBA" w:rsidRPr="00D26162">
        <w:rPr>
          <w:lang w:val="ru-RU"/>
        </w:rPr>
        <w:t>Кирастес</w:t>
      </w:r>
      <w:proofErr w:type="spellEnd"/>
      <w:r w:rsidRPr="00D26162">
        <w:rPr>
          <w:lang w:val="ru-RU"/>
        </w:rPr>
        <w:t xml:space="preserve"> никак на это не реагировал — он действительно верил, что игра окончена, что он уже победил. Глаза кардинала блестели — слишком ярко. И вс</w:t>
      </w:r>
      <w:r w:rsidR="00BF2D7C" w:rsidRPr="00D26162">
        <w:rPr>
          <w:lang w:val="ru-RU"/>
        </w:rPr>
        <w:t>е</w:t>
      </w:r>
      <w:r w:rsidRPr="00D26162">
        <w:rPr>
          <w:lang w:val="ru-RU"/>
        </w:rPr>
        <w:t>-таки за этой безумной бравадой скрывались остатки страха, глубоко запрятанные крупицы чего-то, чему ещ</w:t>
      </w:r>
      <w:r w:rsidR="00BF2D7C" w:rsidRPr="00D26162">
        <w:rPr>
          <w:lang w:val="ru-RU"/>
        </w:rPr>
        <w:t>е</w:t>
      </w:r>
      <w:r w:rsidRPr="00D26162">
        <w:rPr>
          <w:lang w:val="ru-RU"/>
        </w:rPr>
        <w:t xml:space="preserve"> предстояло проявиться.</w:t>
      </w:r>
    </w:p>
    <w:p w14:paraId="2F78AB86" w14:textId="2CD64B31" w:rsidR="00C57304" w:rsidRPr="00D26162" w:rsidRDefault="00C57304" w:rsidP="0094125C">
      <w:pPr>
        <w:rPr>
          <w:lang w:val="ru-RU"/>
        </w:rPr>
      </w:pPr>
      <w:r w:rsidRPr="00D26162">
        <w:rPr>
          <w:lang w:val="ru-RU"/>
        </w:rPr>
        <w:lastRenderedPageBreak/>
        <w:t xml:space="preserve">— Вначале, — продолжал </w:t>
      </w:r>
      <w:proofErr w:type="spellStart"/>
      <w:r w:rsidR="00907DBA" w:rsidRPr="00D26162">
        <w:rPr>
          <w:lang w:val="ru-RU"/>
        </w:rPr>
        <w:t>Кирастес</w:t>
      </w:r>
      <w:proofErr w:type="spellEnd"/>
      <w:r w:rsidRPr="00D26162">
        <w:rPr>
          <w:lang w:val="ru-RU"/>
        </w:rPr>
        <w:t>, с трудом выговаривая слова, — у меня был лишь представительский флот, как и предусматривал протокол. Для большинства миров этого вполне достаточно. Я бы высадился на планету вместе со свитой, и мы бы немного осмотрелись. Может, впоследствии мы бы ушли с чувством удовлетворения. Но вы ведь не могли допустить даже этого, да? Вы так жаждали битвы, так гордились своей ложной святостью, что мои агенты вернулись ко мне в капсулах для трупов. Я понял послание. Что вы выше любой власти, даже той, которая выступает от имени самого имперского культа. Бестактность. Невежливость. И глупость! Такие штучки могут сработать в ваших отсталых глухих трясинах, но в более цивилизованном мире они не подействуют. Поэтому нам пришлось явиться снова.</w:t>
      </w:r>
    </w:p>
    <w:p w14:paraId="43590A39" w14:textId="77777777" w:rsidR="00C57304" w:rsidRPr="00D26162" w:rsidRDefault="00C57304" w:rsidP="0094125C">
      <w:pPr>
        <w:rPr>
          <w:lang w:val="ru-RU"/>
        </w:rPr>
      </w:pPr>
      <w:proofErr w:type="spellStart"/>
      <w:r w:rsidRPr="00D26162">
        <w:rPr>
          <w:lang w:val="ru-RU"/>
        </w:rPr>
        <w:t>Гуннлаугур</w:t>
      </w:r>
      <w:proofErr w:type="spellEnd"/>
      <w:r w:rsidRPr="00D26162">
        <w:rPr>
          <w:lang w:val="ru-RU"/>
        </w:rPr>
        <w:t xml:space="preserve"> посмотрел на Ингвара. </w:t>
      </w:r>
    </w:p>
    <w:p w14:paraId="49E9FEAE" w14:textId="77777777" w:rsidR="00C57304" w:rsidRPr="00D26162" w:rsidRDefault="00C57304" w:rsidP="0094125C">
      <w:pPr>
        <w:rPr>
          <w:lang w:val="ru-RU"/>
        </w:rPr>
      </w:pPr>
      <w:r w:rsidRPr="00D26162">
        <w:rPr>
          <w:lang w:val="ru-RU"/>
        </w:rPr>
        <w:t xml:space="preserve">— «Вторжение дураков», — сказал </w:t>
      </w:r>
      <w:proofErr w:type="spellStart"/>
      <w:r w:rsidRPr="00D26162">
        <w:rPr>
          <w:lang w:val="ru-RU"/>
        </w:rPr>
        <w:t>Раскалыватель</w:t>
      </w:r>
      <w:proofErr w:type="spellEnd"/>
      <w:r w:rsidRPr="00D26162">
        <w:rPr>
          <w:lang w:val="ru-RU"/>
        </w:rPr>
        <w:t xml:space="preserve"> Черепов.</w:t>
      </w:r>
    </w:p>
    <w:p w14:paraId="30DC281D" w14:textId="77777777" w:rsidR="00C57304" w:rsidRPr="00D26162" w:rsidRDefault="00C57304" w:rsidP="0094125C">
      <w:pPr>
        <w:rPr>
          <w:lang w:val="ru-RU"/>
        </w:rPr>
      </w:pPr>
      <w:r w:rsidRPr="00D26162">
        <w:rPr>
          <w:lang w:val="ru-RU"/>
        </w:rPr>
        <w:t>— Похоже на то.</w:t>
      </w:r>
    </w:p>
    <w:p w14:paraId="08FB9E48" w14:textId="1BEF732A" w:rsidR="00C57304" w:rsidRPr="00D26162" w:rsidRDefault="00C57304" w:rsidP="0094125C">
      <w:pPr>
        <w:rPr>
          <w:lang w:val="ru-RU"/>
        </w:rPr>
      </w:pPr>
      <w:r w:rsidRPr="00D26162">
        <w:rPr>
          <w:lang w:val="ru-RU"/>
        </w:rPr>
        <w:t xml:space="preserve">Ингвар посмотрел на </w:t>
      </w:r>
      <w:proofErr w:type="spellStart"/>
      <w:r w:rsidR="00907DBA" w:rsidRPr="00D26162">
        <w:rPr>
          <w:lang w:val="ru-RU"/>
        </w:rPr>
        <w:t>Кирастес</w:t>
      </w:r>
      <w:r w:rsidRPr="00D26162">
        <w:rPr>
          <w:lang w:val="ru-RU"/>
        </w:rPr>
        <w:t>а</w:t>
      </w:r>
      <w:proofErr w:type="spellEnd"/>
      <w:r w:rsidRPr="00D26162">
        <w:rPr>
          <w:lang w:val="ru-RU"/>
        </w:rPr>
        <w:t xml:space="preserve"> в упор:</w:t>
      </w:r>
    </w:p>
    <w:p w14:paraId="37F3D70B" w14:textId="77777777" w:rsidR="00C57304" w:rsidRPr="00D26162" w:rsidRDefault="00C57304" w:rsidP="0094125C">
      <w:pPr>
        <w:rPr>
          <w:lang w:val="ru-RU"/>
        </w:rPr>
      </w:pPr>
      <w:r w:rsidRPr="00D26162">
        <w:rPr>
          <w:lang w:val="ru-RU"/>
        </w:rPr>
        <w:t>— Это произошло в 886 году по вашему календарю, верно?</w:t>
      </w:r>
    </w:p>
    <w:p w14:paraId="208DA541" w14:textId="53C73B55" w:rsidR="00C57304" w:rsidRPr="00D26162" w:rsidRDefault="00C57304" w:rsidP="0094125C">
      <w:pPr>
        <w:rPr>
          <w:lang w:val="ru-RU"/>
        </w:rPr>
      </w:pPr>
      <w:r w:rsidRPr="00D26162">
        <w:rPr>
          <w:lang w:val="ru-RU"/>
        </w:rPr>
        <w:t>— Так вот как вы это называете? Ха. Удивительно, что вы вообще вед</w:t>
      </w:r>
      <w:r w:rsidR="00BF2D7C" w:rsidRPr="00D26162">
        <w:rPr>
          <w:lang w:val="ru-RU"/>
        </w:rPr>
        <w:t>е</w:t>
      </w:r>
      <w:r w:rsidRPr="00D26162">
        <w:rPr>
          <w:lang w:val="ru-RU"/>
        </w:rPr>
        <w:t>те записи.</w:t>
      </w:r>
    </w:p>
    <w:p w14:paraId="7509636F" w14:textId="26C7A692" w:rsidR="00C57304" w:rsidRPr="00D26162" w:rsidRDefault="00C57304" w:rsidP="0094125C">
      <w:pPr>
        <w:rPr>
          <w:lang w:val="ru-RU"/>
        </w:rPr>
      </w:pPr>
      <w:r w:rsidRPr="00D26162">
        <w:rPr>
          <w:lang w:val="ru-RU"/>
        </w:rPr>
        <w:t xml:space="preserve">— Мы многое помним, — сказал </w:t>
      </w:r>
      <w:proofErr w:type="spellStart"/>
      <w:r w:rsidRPr="00D26162">
        <w:rPr>
          <w:lang w:val="ru-RU"/>
        </w:rPr>
        <w:t>Гуннлаугур</w:t>
      </w:r>
      <w:proofErr w:type="spellEnd"/>
      <w:r w:rsidRPr="00D26162">
        <w:rPr>
          <w:lang w:val="ru-RU"/>
        </w:rPr>
        <w:t>. — Это была никч</w:t>
      </w:r>
      <w:r w:rsidR="00BF2D7C" w:rsidRPr="00D26162">
        <w:rPr>
          <w:lang w:val="ru-RU"/>
        </w:rPr>
        <w:t>е</w:t>
      </w:r>
      <w:r w:rsidRPr="00D26162">
        <w:rPr>
          <w:lang w:val="ru-RU"/>
        </w:rPr>
        <w:t>мная войнушка. Никто не испытал радости от участия в ней.</w:t>
      </w:r>
    </w:p>
    <w:p w14:paraId="04389BB4" w14:textId="4B4619F2" w:rsidR="00C57304" w:rsidRPr="00D26162" w:rsidRDefault="00C57304" w:rsidP="0094125C">
      <w:pPr>
        <w:rPr>
          <w:lang w:val="ru-RU"/>
        </w:rPr>
      </w:pPr>
      <w:r w:rsidRPr="00D26162">
        <w:rPr>
          <w:lang w:val="ru-RU"/>
        </w:rPr>
        <w:t xml:space="preserve">— Нет, не помнят, и больше ничего не испытывают! — рассмеялся </w:t>
      </w:r>
      <w:proofErr w:type="spellStart"/>
      <w:r w:rsidR="00907DBA" w:rsidRPr="00D26162">
        <w:rPr>
          <w:lang w:val="ru-RU"/>
        </w:rPr>
        <w:t>Кирастес</w:t>
      </w:r>
      <w:proofErr w:type="spellEnd"/>
      <w:r w:rsidRPr="00D26162">
        <w:rPr>
          <w:lang w:val="ru-RU"/>
        </w:rPr>
        <w:t xml:space="preserve">. — Потому, что они все умерли. </w:t>
      </w:r>
    </w:p>
    <w:p w14:paraId="0AB9FDF8" w14:textId="50AED1CC" w:rsidR="00C57304" w:rsidRPr="00D26162" w:rsidRDefault="00C57304" w:rsidP="0094125C">
      <w:pPr>
        <w:rPr>
          <w:lang w:val="ru-RU"/>
        </w:rPr>
      </w:pPr>
      <w:r w:rsidRPr="00D26162">
        <w:rPr>
          <w:lang w:val="ru-RU"/>
        </w:rPr>
        <w:t>Высказавшись, кардинал заш</w:t>
      </w:r>
      <w:r w:rsidR="00BF2D7C" w:rsidRPr="00D26162">
        <w:rPr>
          <w:lang w:val="ru-RU"/>
        </w:rPr>
        <w:t>е</w:t>
      </w:r>
      <w:r w:rsidRPr="00D26162">
        <w:rPr>
          <w:lang w:val="ru-RU"/>
        </w:rPr>
        <w:t>лся в кашле. А когда, тяжело дыша, остановился, его подбородок был в крови.</w:t>
      </w:r>
    </w:p>
    <w:p w14:paraId="1C50C1B4" w14:textId="6555DD1C" w:rsidR="00C57304" w:rsidRPr="00D26162" w:rsidRDefault="00C57304" w:rsidP="0094125C">
      <w:pPr>
        <w:rPr>
          <w:lang w:val="ru-RU"/>
        </w:rPr>
      </w:pPr>
      <w:r w:rsidRPr="00D26162">
        <w:rPr>
          <w:lang w:val="ru-RU"/>
        </w:rPr>
        <w:t>— Три недели войны. Три недели мы бились о вашу оборону как рыба об л</w:t>
      </w:r>
      <w:r w:rsidR="00BF2D7C" w:rsidRPr="00D26162">
        <w:rPr>
          <w:lang w:val="ru-RU"/>
        </w:rPr>
        <w:t>е</w:t>
      </w:r>
      <w:r w:rsidRPr="00D26162">
        <w:rPr>
          <w:lang w:val="ru-RU"/>
        </w:rPr>
        <w:t>д! Вскоре стало понятно, что победа невозможна. Мы даже не могли вас наказать. Так что же нам оставалось делать? Бежать, поджав хвосты? Нет, у нас вс</w:t>
      </w:r>
      <w:r w:rsidR="00BF2D7C" w:rsidRPr="00D26162">
        <w:rPr>
          <w:lang w:val="ru-RU"/>
        </w:rPr>
        <w:t>е</w:t>
      </w:r>
      <w:r w:rsidRPr="00D26162">
        <w:rPr>
          <w:lang w:val="ru-RU"/>
        </w:rPr>
        <w:t xml:space="preserve"> ещ</w:t>
      </w:r>
      <w:r w:rsidR="00BF2D7C" w:rsidRPr="00D26162">
        <w:rPr>
          <w:lang w:val="ru-RU"/>
        </w:rPr>
        <w:t>е</w:t>
      </w:r>
      <w:r w:rsidRPr="00D26162">
        <w:rPr>
          <w:lang w:val="ru-RU"/>
        </w:rPr>
        <w:t xml:space="preserve"> оставались средства. Мы могли записывать имена. Мы могли прослушивать ваши сообщения и узнавать, кто был там, кто делал это с нами. Вот как мы распорядились этим временем. Мы истекали кровью, и вс</w:t>
      </w:r>
      <w:r w:rsidR="00BF2D7C" w:rsidRPr="00D26162">
        <w:rPr>
          <w:lang w:val="ru-RU"/>
        </w:rPr>
        <w:t>е</w:t>
      </w:r>
      <w:r w:rsidRPr="00D26162">
        <w:rPr>
          <w:lang w:val="ru-RU"/>
        </w:rPr>
        <w:t xml:space="preserve"> ради этого. К тому времени, как я покинул ваш мир, когда мои корабли горели и разваливались на части, я знал, кто сотворил это с нами. Я знал виновных. И это был не конец. Это было лишь начало.</w:t>
      </w:r>
    </w:p>
    <w:p w14:paraId="6123C91E" w14:textId="77777777" w:rsidR="00C57304" w:rsidRPr="00D26162" w:rsidRDefault="00C57304" w:rsidP="0094125C">
      <w:pPr>
        <w:rPr>
          <w:lang w:val="ru-RU"/>
        </w:rPr>
      </w:pPr>
      <w:r w:rsidRPr="00D26162">
        <w:rPr>
          <w:lang w:val="ru-RU"/>
        </w:rPr>
        <w:t>— Сколько? — спросил Ингвар.</w:t>
      </w:r>
    </w:p>
    <w:p w14:paraId="34E75C9D" w14:textId="477D6B68" w:rsidR="00C57304" w:rsidRPr="00D26162" w:rsidRDefault="00C57304" w:rsidP="0094125C">
      <w:pPr>
        <w:rPr>
          <w:lang w:val="ru-RU"/>
        </w:rPr>
      </w:pPr>
      <w:r w:rsidRPr="00D26162">
        <w:rPr>
          <w:lang w:val="ru-RU"/>
        </w:rPr>
        <w:t xml:space="preserve">— Все, — уточнил </w:t>
      </w:r>
      <w:proofErr w:type="spellStart"/>
      <w:r w:rsidR="00907DBA" w:rsidRPr="00D26162">
        <w:rPr>
          <w:lang w:val="ru-RU"/>
        </w:rPr>
        <w:t>Кирастес</w:t>
      </w:r>
      <w:proofErr w:type="spellEnd"/>
      <w:r w:rsidRPr="00D26162">
        <w:rPr>
          <w:lang w:val="ru-RU"/>
        </w:rPr>
        <w:t>. — Все боевые командиры, все командиры отделений.</w:t>
      </w:r>
    </w:p>
    <w:p w14:paraId="2AD8CF46" w14:textId="77777777" w:rsidR="00C57304" w:rsidRPr="00D26162" w:rsidRDefault="00C57304" w:rsidP="0094125C">
      <w:pPr>
        <w:rPr>
          <w:lang w:val="ru-RU"/>
        </w:rPr>
      </w:pPr>
      <w:r w:rsidRPr="00D26162">
        <w:rPr>
          <w:lang w:val="ru-RU"/>
        </w:rPr>
        <w:t xml:space="preserve">— Быть такого не может, — возразил </w:t>
      </w:r>
      <w:proofErr w:type="spellStart"/>
      <w:r w:rsidRPr="00D26162">
        <w:rPr>
          <w:lang w:val="ru-RU"/>
        </w:rPr>
        <w:t>Гуннлаугур</w:t>
      </w:r>
      <w:proofErr w:type="spellEnd"/>
      <w:r w:rsidRPr="00D26162">
        <w:rPr>
          <w:lang w:val="ru-RU"/>
        </w:rPr>
        <w:t>.</w:t>
      </w:r>
    </w:p>
    <w:p w14:paraId="5A947AE8" w14:textId="54B60AEB" w:rsidR="00C57304" w:rsidRPr="00D26162" w:rsidRDefault="00C57304" w:rsidP="0094125C">
      <w:pPr>
        <w:rPr>
          <w:lang w:val="ru-RU"/>
        </w:rPr>
      </w:pPr>
      <w:r w:rsidRPr="00D26162">
        <w:rPr>
          <w:lang w:val="ru-RU"/>
        </w:rPr>
        <w:t>— Да ну? Ты что, в курсе насч</w:t>
      </w:r>
      <w:r w:rsidR="00BF2D7C" w:rsidRPr="00D26162">
        <w:rPr>
          <w:lang w:val="ru-RU"/>
        </w:rPr>
        <w:t>е</w:t>
      </w:r>
      <w:r w:rsidRPr="00D26162">
        <w:rPr>
          <w:lang w:val="ru-RU"/>
        </w:rPr>
        <w:t xml:space="preserve">т судьбы каждого из твоих братьев? </w:t>
      </w:r>
    </w:p>
    <w:p w14:paraId="0D3C0541" w14:textId="77777777" w:rsidR="00C57304" w:rsidRPr="00D26162" w:rsidRDefault="00C57304" w:rsidP="0094125C">
      <w:pPr>
        <w:rPr>
          <w:lang w:val="ru-RU"/>
        </w:rPr>
      </w:pPr>
      <w:r w:rsidRPr="00D26162">
        <w:rPr>
          <w:lang w:val="ru-RU"/>
        </w:rPr>
        <w:t xml:space="preserve">На лице кардинала появилась кровавая улыбка: </w:t>
      </w:r>
    </w:p>
    <w:p w14:paraId="52A24276" w14:textId="47DCBA31" w:rsidR="00C57304" w:rsidRPr="00D26162" w:rsidRDefault="00C57304" w:rsidP="0094125C">
      <w:pPr>
        <w:rPr>
          <w:lang w:val="ru-RU"/>
        </w:rPr>
      </w:pPr>
      <w:r w:rsidRPr="00D26162">
        <w:rPr>
          <w:lang w:val="ru-RU"/>
        </w:rPr>
        <w:t>— Космодесантники погибают сплошь и рядом. Вот в ч</w:t>
      </w:r>
      <w:r w:rsidR="00BF2D7C" w:rsidRPr="00D26162">
        <w:rPr>
          <w:lang w:val="ru-RU"/>
        </w:rPr>
        <w:t>е</w:t>
      </w:r>
      <w:r w:rsidRPr="00D26162">
        <w:rPr>
          <w:lang w:val="ru-RU"/>
        </w:rPr>
        <w:t>м загвоздка. Вы всегда с кем-то воюете, нес</w:t>
      </w:r>
      <w:r w:rsidR="00BF2D7C" w:rsidRPr="00D26162">
        <w:rPr>
          <w:lang w:val="ru-RU"/>
        </w:rPr>
        <w:t>е</w:t>
      </w:r>
      <w:r w:rsidRPr="00D26162">
        <w:rPr>
          <w:lang w:val="ru-RU"/>
        </w:rPr>
        <w:t>тесь из одного мира в другой. Думаю, что для вас настали тяж</w:t>
      </w:r>
      <w:r w:rsidR="00BF2D7C" w:rsidRPr="00D26162">
        <w:rPr>
          <w:lang w:val="ru-RU"/>
        </w:rPr>
        <w:t>е</w:t>
      </w:r>
      <w:r w:rsidRPr="00D26162">
        <w:rPr>
          <w:lang w:val="ru-RU"/>
        </w:rPr>
        <w:t>лые времена. Кроме того, вы никогда не отказываетесь от возможности пролить кровь. И это ещ</w:t>
      </w:r>
      <w:r w:rsidR="00BF2D7C" w:rsidRPr="00D26162">
        <w:rPr>
          <w:lang w:val="ru-RU"/>
        </w:rPr>
        <w:t>е</w:t>
      </w:r>
      <w:r w:rsidRPr="00D26162">
        <w:rPr>
          <w:lang w:val="ru-RU"/>
        </w:rPr>
        <w:t xml:space="preserve"> одна слабость. </w:t>
      </w:r>
    </w:p>
    <w:p w14:paraId="35DC9D62" w14:textId="3B653BB1" w:rsidR="00C57304" w:rsidRPr="00D26162" w:rsidRDefault="00907DBA" w:rsidP="0094125C">
      <w:pPr>
        <w:rPr>
          <w:lang w:val="ru-RU"/>
        </w:rPr>
      </w:pPr>
      <w:proofErr w:type="spellStart"/>
      <w:r w:rsidRPr="00D26162">
        <w:rPr>
          <w:lang w:val="ru-RU"/>
        </w:rPr>
        <w:t>Кирастес</w:t>
      </w:r>
      <w:proofErr w:type="spellEnd"/>
      <w:r w:rsidR="00C57304" w:rsidRPr="00D26162">
        <w:rPr>
          <w:lang w:val="ru-RU"/>
        </w:rPr>
        <w:t xml:space="preserve"> вытер подбородок рукавом мантии, оставив на нем т</w:t>
      </w:r>
      <w:r w:rsidR="00BF2D7C" w:rsidRPr="00D26162">
        <w:rPr>
          <w:lang w:val="ru-RU"/>
        </w:rPr>
        <w:t>е</w:t>
      </w:r>
      <w:r w:rsidR="00C57304" w:rsidRPr="00D26162">
        <w:rPr>
          <w:lang w:val="ru-RU"/>
        </w:rPr>
        <w:t xml:space="preserve">мное пятно. </w:t>
      </w:r>
    </w:p>
    <w:p w14:paraId="6B8E7D62" w14:textId="41ED62B5" w:rsidR="00C57304" w:rsidRPr="00D26162" w:rsidRDefault="00C57304" w:rsidP="0094125C">
      <w:pPr>
        <w:rPr>
          <w:lang w:val="ru-RU"/>
        </w:rPr>
      </w:pPr>
      <w:r w:rsidRPr="00D26162">
        <w:rPr>
          <w:lang w:val="ru-RU"/>
        </w:rPr>
        <w:t xml:space="preserve">— Так как, по-твоему, погиб </w:t>
      </w:r>
      <w:proofErr w:type="spellStart"/>
      <w:r w:rsidRPr="00D26162">
        <w:rPr>
          <w:lang w:val="ru-RU"/>
        </w:rPr>
        <w:t>Хьортур</w:t>
      </w:r>
      <w:proofErr w:type="spellEnd"/>
      <w:r w:rsidRPr="00D26162">
        <w:rPr>
          <w:lang w:val="ru-RU"/>
        </w:rPr>
        <w:t xml:space="preserve">? В бою с </w:t>
      </w:r>
      <w:proofErr w:type="spellStart"/>
      <w:r w:rsidRPr="00D26162">
        <w:rPr>
          <w:lang w:val="ru-RU"/>
        </w:rPr>
        <w:t>зеленокожими</w:t>
      </w:r>
      <w:proofErr w:type="spellEnd"/>
      <w:r w:rsidRPr="00D26162">
        <w:rPr>
          <w:lang w:val="ru-RU"/>
        </w:rPr>
        <w:t>? Да уж, вс</w:t>
      </w:r>
      <w:r w:rsidR="00BF2D7C" w:rsidRPr="00D26162">
        <w:rPr>
          <w:lang w:val="ru-RU"/>
        </w:rPr>
        <w:t>е</w:t>
      </w:r>
      <w:r w:rsidRPr="00D26162">
        <w:rPr>
          <w:lang w:val="ru-RU"/>
        </w:rPr>
        <w:t xml:space="preserve"> выглядело именно так, вот только там, рядом с ним, были мы. И поэтому ты никогда не задумывался, сколько сотен твоих сородичей погибли от рук </w:t>
      </w:r>
      <w:proofErr w:type="spellStart"/>
      <w:r w:rsidRPr="00D26162">
        <w:rPr>
          <w:lang w:val="ru-RU"/>
        </w:rPr>
        <w:t>зеленокожих</w:t>
      </w:r>
      <w:proofErr w:type="spellEnd"/>
      <w:r w:rsidRPr="00D26162">
        <w:rPr>
          <w:lang w:val="ru-RU"/>
        </w:rPr>
        <w:t xml:space="preserve"> за прошедшие столетия? Можешь их сосчитать? </w:t>
      </w:r>
    </w:p>
    <w:p w14:paraId="546D0F10" w14:textId="77777777" w:rsidR="00C57304" w:rsidRPr="00D26162" w:rsidRDefault="00C57304" w:rsidP="0094125C">
      <w:pPr>
        <w:rPr>
          <w:lang w:val="ru-RU"/>
        </w:rPr>
      </w:pPr>
      <w:r w:rsidRPr="00D26162">
        <w:rPr>
          <w:lang w:val="ru-RU"/>
        </w:rPr>
        <w:lastRenderedPageBreak/>
        <w:t xml:space="preserve">На мгновение сардоническое выражение исчезло с лица духовника, и он погрузился в краткое раздумье. </w:t>
      </w:r>
    </w:p>
    <w:p w14:paraId="76E7B964" w14:textId="08D4117C" w:rsidR="00C57304" w:rsidRPr="00D26162" w:rsidRDefault="00C57304" w:rsidP="0094125C">
      <w:pPr>
        <w:rPr>
          <w:lang w:val="ru-RU"/>
        </w:rPr>
      </w:pPr>
      <w:r w:rsidRPr="00D26162">
        <w:rPr>
          <w:lang w:val="ru-RU"/>
        </w:rPr>
        <w:t>— Обман — вот и вс</w:t>
      </w:r>
      <w:r w:rsidR="00BF2D7C" w:rsidRPr="00D26162">
        <w:rPr>
          <w:lang w:val="ru-RU"/>
        </w:rPr>
        <w:t>е</w:t>
      </w:r>
      <w:r w:rsidRPr="00D26162">
        <w:rPr>
          <w:lang w:val="ru-RU"/>
        </w:rPr>
        <w:t xml:space="preserve">, что нам оставалось. Идти рядом с </w:t>
      </w:r>
      <w:r w:rsidRPr="00D26162">
        <w:rPr>
          <w:i/>
          <w:lang w:val="ru-RU"/>
        </w:rPr>
        <w:t>вами</w:t>
      </w:r>
      <w:r w:rsidRPr="00D26162">
        <w:rPr>
          <w:lang w:val="ru-RU"/>
        </w:rPr>
        <w:t xml:space="preserve">, сражаться плечом к плечу с </w:t>
      </w:r>
      <w:r w:rsidRPr="00D26162">
        <w:rPr>
          <w:i/>
          <w:iCs/>
          <w:lang w:val="ru-RU"/>
        </w:rPr>
        <w:t>вами</w:t>
      </w:r>
      <w:r w:rsidRPr="00D26162">
        <w:rPr>
          <w:lang w:val="ru-RU"/>
        </w:rPr>
        <w:t>. Пока не наступит время для настоящего приказа.</w:t>
      </w:r>
    </w:p>
    <w:p w14:paraId="32C036B4" w14:textId="77777777" w:rsidR="00C57304" w:rsidRPr="00D26162" w:rsidRDefault="00C57304" w:rsidP="0094125C">
      <w:pPr>
        <w:rPr>
          <w:lang w:val="ru-RU"/>
        </w:rPr>
      </w:pPr>
      <w:r w:rsidRPr="00D26162">
        <w:rPr>
          <w:lang w:val="ru-RU"/>
        </w:rPr>
        <w:t xml:space="preserve">Ингвар ощутил тяжесть клинка в руке; зудящее желание пустить его в ход было сильным как никогда. </w:t>
      </w:r>
    </w:p>
    <w:p w14:paraId="12FF5728" w14:textId="45EC41FE" w:rsidR="00C57304" w:rsidRPr="00D26162" w:rsidRDefault="00C57304" w:rsidP="0094125C">
      <w:pPr>
        <w:rPr>
          <w:lang w:val="ru-RU"/>
        </w:rPr>
      </w:pPr>
      <w:r w:rsidRPr="00D26162">
        <w:rPr>
          <w:lang w:val="ru-RU"/>
        </w:rPr>
        <w:t>— Не могло же вс</w:t>
      </w:r>
      <w:r w:rsidR="00BF2D7C" w:rsidRPr="00D26162">
        <w:rPr>
          <w:lang w:val="ru-RU"/>
        </w:rPr>
        <w:t>е</w:t>
      </w:r>
      <w:r w:rsidRPr="00D26162">
        <w:rPr>
          <w:lang w:val="ru-RU"/>
        </w:rPr>
        <w:t xml:space="preserve"> это делаться втайне.</w:t>
      </w:r>
    </w:p>
    <w:p w14:paraId="68BF631C" w14:textId="35D55C4D" w:rsidR="00C57304" w:rsidRPr="00D26162" w:rsidRDefault="00C57304" w:rsidP="0094125C">
      <w:pPr>
        <w:rPr>
          <w:lang w:val="ru-RU"/>
        </w:rPr>
      </w:pPr>
      <w:r w:rsidRPr="00D26162">
        <w:rPr>
          <w:lang w:val="ru-RU"/>
        </w:rPr>
        <w:t xml:space="preserve">— Это было невероятно трудно, — признал </w:t>
      </w:r>
      <w:proofErr w:type="spellStart"/>
      <w:r w:rsidR="00907DBA" w:rsidRPr="00D26162">
        <w:rPr>
          <w:lang w:val="ru-RU"/>
        </w:rPr>
        <w:t>Кирастес</w:t>
      </w:r>
      <w:proofErr w:type="spellEnd"/>
      <w:r w:rsidRPr="00D26162">
        <w:rPr>
          <w:lang w:val="ru-RU"/>
        </w:rPr>
        <w:t xml:space="preserve">. — Весь аппарат был не в курсе относительно истинной цели. Приказы отдавались без указания источника, записи защищали или уничтожали, целые полки солдат оставались в неведении. Но вы забываете, что единственное, что в этом </w:t>
      </w:r>
      <w:proofErr w:type="spellStart"/>
      <w:r w:rsidRPr="00D26162">
        <w:rPr>
          <w:lang w:val="ru-RU"/>
        </w:rPr>
        <w:t>Империуме</w:t>
      </w:r>
      <w:proofErr w:type="spellEnd"/>
      <w:r w:rsidRPr="00D26162">
        <w:rPr>
          <w:lang w:val="ru-RU"/>
        </w:rPr>
        <w:t xml:space="preserve"> умеют делать мастерски, — выполнять приказы. Я хорошо усвоил это в своей прошлой жизни: можно приказать священнику отрубить собственную руку, </w:t>
      </w:r>
      <w:proofErr w:type="gramStart"/>
      <w:r w:rsidRPr="00D26162">
        <w:rPr>
          <w:lang w:val="ru-RU"/>
        </w:rPr>
        <w:t>и</w:t>
      </w:r>
      <w:proofErr w:type="gramEnd"/>
      <w:r w:rsidRPr="00D26162">
        <w:rPr>
          <w:lang w:val="ru-RU"/>
        </w:rPr>
        <w:t xml:space="preserve"> если у тебя есть соответствующие полномочия, он так и сделает. Мы не допускаем вопросы, превращая сомнение в преступление, — и таким образом подготавливаем почву для подобной скрытой работы.</w:t>
      </w:r>
    </w:p>
    <w:p w14:paraId="114A1140" w14:textId="77777777" w:rsidR="00C57304" w:rsidRPr="00D26162" w:rsidRDefault="00C57304" w:rsidP="0094125C">
      <w:pPr>
        <w:rPr>
          <w:lang w:val="ru-RU"/>
        </w:rPr>
      </w:pPr>
      <w:r w:rsidRPr="00D26162">
        <w:rPr>
          <w:lang w:val="ru-RU"/>
        </w:rPr>
        <w:t xml:space="preserve">— Даже если и так, — сказал </w:t>
      </w:r>
      <w:proofErr w:type="spellStart"/>
      <w:r w:rsidRPr="00D26162">
        <w:rPr>
          <w:lang w:val="ru-RU"/>
        </w:rPr>
        <w:t>Гуннлаугур</w:t>
      </w:r>
      <w:proofErr w:type="spellEnd"/>
      <w:r w:rsidRPr="00D26162">
        <w:rPr>
          <w:lang w:val="ru-RU"/>
        </w:rPr>
        <w:t>. — Нас не так-то просто убить.</w:t>
      </w:r>
    </w:p>
    <w:p w14:paraId="61848330" w14:textId="01AD898A" w:rsidR="00C57304" w:rsidRPr="00D26162" w:rsidRDefault="00C57304" w:rsidP="0094125C">
      <w:pPr>
        <w:rPr>
          <w:lang w:val="ru-RU"/>
        </w:rPr>
      </w:pPr>
      <w:r w:rsidRPr="00D26162">
        <w:rPr>
          <w:lang w:val="ru-RU"/>
        </w:rPr>
        <w:t xml:space="preserve">— Нет! Вас </w:t>
      </w:r>
      <w:r w:rsidRPr="00D26162">
        <w:rPr>
          <w:i/>
          <w:lang w:val="ru-RU"/>
        </w:rPr>
        <w:t>чертовски непросто</w:t>
      </w:r>
      <w:r w:rsidRPr="00D26162">
        <w:rPr>
          <w:lang w:val="ru-RU"/>
        </w:rPr>
        <w:t xml:space="preserve"> убить, каждого из вас! Мне пришлось потратить вс</w:t>
      </w:r>
      <w:r w:rsidR="00BF2D7C" w:rsidRPr="00D26162">
        <w:rPr>
          <w:lang w:val="ru-RU"/>
        </w:rPr>
        <w:t>е</w:t>
      </w:r>
      <w:r w:rsidRPr="00D26162">
        <w:rPr>
          <w:lang w:val="ru-RU"/>
        </w:rPr>
        <w:t xml:space="preserve"> сво</w:t>
      </w:r>
      <w:r w:rsidR="00BF2D7C" w:rsidRPr="00D26162">
        <w:rPr>
          <w:lang w:val="ru-RU"/>
        </w:rPr>
        <w:t>е</w:t>
      </w:r>
      <w:r w:rsidRPr="00D26162">
        <w:rPr>
          <w:lang w:val="ru-RU"/>
        </w:rPr>
        <w:t xml:space="preserve"> состояние, чтобы создать армию, способную на это. Когда-то я мог пересчитывать находящиеся в моем распоряжении планеты, как иные люди пересчитывают продовольственные карточки. Теперь же их не осталось, вс</w:t>
      </w:r>
      <w:r w:rsidR="00BF2D7C" w:rsidRPr="00D26162">
        <w:rPr>
          <w:lang w:val="ru-RU"/>
        </w:rPr>
        <w:t>е</w:t>
      </w:r>
      <w:r w:rsidRPr="00D26162">
        <w:rPr>
          <w:lang w:val="ru-RU"/>
        </w:rPr>
        <w:t xml:space="preserve"> потрачено. Может быть, по пути сюда вам попался кто-нибудь из моих охотников. Отличные, верно? Настолько, насколько я мог их подготовить. Конечно же, они вс</w:t>
      </w:r>
      <w:r w:rsidR="00BF2D7C" w:rsidRPr="00D26162">
        <w:rPr>
          <w:lang w:val="ru-RU"/>
        </w:rPr>
        <w:t>е</w:t>
      </w:r>
      <w:r w:rsidRPr="00D26162">
        <w:rPr>
          <w:lang w:val="ru-RU"/>
        </w:rPr>
        <w:t xml:space="preserve"> равно гибнут. Но даже если уничтожить сотню, всего одного хватит, чтобы подобраться достаточно близко. Именно затем я и создал свои подразделения: чтобы подобраться достаточно близко.</w:t>
      </w:r>
    </w:p>
    <w:p w14:paraId="33A9B875" w14:textId="7E1CFC63" w:rsidR="00C57304" w:rsidRPr="00D26162" w:rsidRDefault="00C57304" w:rsidP="0094125C">
      <w:pPr>
        <w:rPr>
          <w:lang w:val="ru-RU"/>
        </w:rPr>
      </w:pPr>
      <w:r w:rsidRPr="00D26162">
        <w:rPr>
          <w:lang w:val="ru-RU"/>
        </w:rPr>
        <w:t xml:space="preserve">С этими словами </w:t>
      </w:r>
      <w:proofErr w:type="spellStart"/>
      <w:r w:rsidR="00907DBA" w:rsidRPr="00D26162">
        <w:rPr>
          <w:lang w:val="ru-RU"/>
        </w:rPr>
        <w:t>Кирастес</w:t>
      </w:r>
      <w:proofErr w:type="spellEnd"/>
      <w:r w:rsidRPr="00D26162">
        <w:rPr>
          <w:lang w:val="ru-RU"/>
        </w:rPr>
        <w:t xml:space="preserve"> пошатнулся и, тяжело дыша, припал на одно колено. Женщина, которую он назвал </w:t>
      </w:r>
      <w:proofErr w:type="spellStart"/>
      <w:r w:rsidRPr="00D26162">
        <w:rPr>
          <w:lang w:val="ru-RU"/>
        </w:rPr>
        <w:t>Бутой</w:t>
      </w:r>
      <w:proofErr w:type="spellEnd"/>
      <w:r w:rsidRPr="00D26162">
        <w:rPr>
          <w:lang w:val="ru-RU"/>
        </w:rPr>
        <w:t>, потянулась, чтобы взять кардинала за руку. Ни один из Космических Волков не стронулся с места.</w:t>
      </w:r>
    </w:p>
    <w:p w14:paraId="11162930" w14:textId="0F44150B" w:rsidR="00C57304" w:rsidRPr="00D26162" w:rsidRDefault="00C57304" w:rsidP="0094125C">
      <w:pPr>
        <w:rPr>
          <w:lang w:val="ru-RU"/>
        </w:rPr>
      </w:pPr>
      <w:r w:rsidRPr="00D26162">
        <w:rPr>
          <w:lang w:val="ru-RU"/>
        </w:rPr>
        <w:t>— Это вы напали на нас, — почти с недоверием произн</w:t>
      </w:r>
      <w:r w:rsidR="00BF2D7C" w:rsidRPr="00D26162">
        <w:rPr>
          <w:lang w:val="ru-RU"/>
        </w:rPr>
        <w:t>е</w:t>
      </w:r>
      <w:r w:rsidRPr="00D26162">
        <w:rPr>
          <w:lang w:val="ru-RU"/>
        </w:rPr>
        <w:t xml:space="preserve">с </w:t>
      </w:r>
      <w:proofErr w:type="spellStart"/>
      <w:r w:rsidRPr="00D26162">
        <w:rPr>
          <w:lang w:val="ru-RU"/>
        </w:rPr>
        <w:t>Гуннлаугур</w:t>
      </w:r>
      <w:proofErr w:type="spellEnd"/>
      <w:r w:rsidRPr="00D26162">
        <w:rPr>
          <w:lang w:val="ru-RU"/>
        </w:rPr>
        <w:t xml:space="preserve">. — </w:t>
      </w:r>
      <w:r w:rsidRPr="00D26162">
        <w:rPr>
          <w:i/>
          <w:lang w:val="ru-RU"/>
        </w:rPr>
        <w:t>Вы</w:t>
      </w:r>
      <w:r w:rsidRPr="00D26162">
        <w:rPr>
          <w:lang w:val="ru-RU"/>
        </w:rPr>
        <w:t xml:space="preserve"> пришли на </w:t>
      </w:r>
      <w:r w:rsidRPr="00D26162">
        <w:rPr>
          <w:i/>
          <w:lang w:val="ru-RU"/>
        </w:rPr>
        <w:t>наш</w:t>
      </w:r>
      <w:r w:rsidRPr="00D26162">
        <w:rPr>
          <w:lang w:val="ru-RU"/>
        </w:rPr>
        <w:t xml:space="preserve"> мир…</w:t>
      </w:r>
    </w:p>
    <w:p w14:paraId="1A36D142" w14:textId="77777777" w:rsidR="00C57304" w:rsidRPr="00D26162" w:rsidRDefault="00C57304" w:rsidP="0094125C">
      <w:pPr>
        <w:rPr>
          <w:lang w:val="ru-RU"/>
        </w:rPr>
      </w:pPr>
      <w:r w:rsidRPr="00D26162">
        <w:rPr>
          <w:lang w:val="ru-RU"/>
        </w:rPr>
        <w:t>— Адский мир!</w:t>
      </w:r>
    </w:p>
    <w:p w14:paraId="44069B01" w14:textId="77777777" w:rsidR="00C57304" w:rsidRPr="00D26162" w:rsidRDefault="00C57304" w:rsidP="0094125C">
      <w:pPr>
        <w:rPr>
          <w:lang w:val="ru-RU"/>
        </w:rPr>
      </w:pPr>
      <w:r w:rsidRPr="00D26162">
        <w:rPr>
          <w:lang w:val="ru-RU"/>
        </w:rPr>
        <w:t>— Ты же никогда не ступал на него.</w:t>
      </w:r>
    </w:p>
    <w:p w14:paraId="4C7560E3" w14:textId="77777777" w:rsidR="00C57304" w:rsidRPr="00D26162" w:rsidRDefault="00C57304" w:rsidP="0094125C">
      <w:pPr>
        <w:rPr>
          <w:lang w:val="ru-RU"/>
        </w:rPr>
      </w:pPr>
      <w:r w:rsidRPr="00D26162">
        <w:rPr>
          <w:lang w:val="ru-RU"/>
        </w:rPr>
        <w:t>— Тогда что же вы скрываете? Зачем держать его в тени?</w:t>
      </w:r>
    </w:p>
    <w:p w14:paraId="4E12B10B" w14:textId="7A39145E" w:rsidR="00C57304" w:rsidRPr="00D26162" w:rsidRDefault="00C57304" w:rsidP="0094125C">
      <w:pPr>
        <w:rPr>
          <w:lang w:val="ru-RU"/>
        </w:rPr>
      </w:pPr>
      <w:r w:rsidRPr="00D26162">
        <w:rPr>
          <w:lang w:val="ru-RU"/>
        </w:rPr>
        <w:t>— Мы не скрываемся, — с тихим презрением произн</w:t>
      </w:r>
      <w:r w:rsidR="00BF2D7C" w:rsidRPr="00D26162">
        <w:rPr>
          <w:lang w:val="ru-RU"/>
        </w:rPr>
        <w:t>е</w:t>
      </w:r>
      <w:r w:rsidRPr="00D26162">
        <w:rPr>
          <w:lang w:val="ru-RU"/>
        </w:rPr>
        <w:t>с Ингвар. — Где бы ни шла битва, мы всегда там. Мы не просим понимания, не говоря уже о приязни, мы просим одного: чтобы наши владения оставались у нас в руках.</w:t>
      </w:r>
    </w:p>
    <w:p w14:paraId="3E1EBEE6" w14:textId="650D3173" w:rsidR="00C57304" w:rsidRPr="00D26162" w:rsidRDefault="00C57304" w:rsidP="0094125C">
      <w:pPr>
        <w:rPr>
          <w:lang w:val="ru-RU"/>
        </w:rPr>
      </w:pPr>
      <w:r w:rsidRPr="00D26162">
        <w:rPr>
          <w:lang w:val="ru-RU"/>
        </w:rPr>
        <w:t>— Есть лишь Его владения! Вот в ч</w:t>
      </w:r>
      <w:r w:rsidR="00BF2D7C" w:rsidRPr="00D26162">
        <w:rPr>
          <w:lang w:val="ru-RU"/>
        </w:rPr>
        <w:t>е</w:t>
      </w:r>
      <w:r w:rsidRPr="00D26162">
        <w:rPr>
          <w:lang w:val="ru-RU"/>
        </w:rPr>
        <w:t>м урок! Вы пичкаете друг друга своими побас</w:t>
      </w:r>
      <w:r w:rsidR="00BF2D7C" w:rsidRPr="00D26162">
        <w:rPr>
          <w:lang w:val="ru-RU"/>
        </w:rPr>
        <w:t>е</w:t>
      </w:r>
      <w:r w:rsidRPr="00D26162">
        <w:rPr>
          <w:lang w:val="ru-RU"/>
        </w:rPr>
        <w:t xml:space="preserve">нками, корчите из себя героев собственных занудных саг и никогда не </w:t>
      </w:r>
      <w:r w:rsidRPr="00D26162">
        <w:rPr>
          <w:i/>
          <w:lang w:val="ru-RU"/>
        </w:rPr>
        <w:t>оглядываетесь</w:t>
      </w:r>
      <w:r w:rsidRPr="00D26162">
        <w:rPr>
          <w:lang w:val="ru-RU"/>
        </w:rPr>
        <w:t xml:space="preserve">. Вы никогда не рассматриваете то, во что верите, что делаете. Какой вообще смысл сохранять </w:t>
      </w:r>
      <w:proofErr w:type="spellStart"/>
      <w:r w:rsidRPr="00D26162">
        <w:rPr>
          <w:lang w:val="ru-RU"/>
        </w:rPr>
        <w:t>Империум</w:t>
      </w:r>
      <w:proofErr w:type="spellEnd"/>
      <w:r w:rsidRPr="00D26162">
        <w:rPr>
          <w:lang w:val="ru-RU"/>
        </w:rPr>
        <w:t xml:space="preserve">, если его сердце прогнило? Нет! Вас всех следует </w:t>
      </w:r>
      <w:r w:rsidRPr="00D26162">
        <w:rPr>
          <w:i/>
          <w:lang w:val="ru-RU"/>
        </w:rPr>
        <w:t>вырезать</w:t>
      </w:r>
      <w:r w:rsidRPr="00D26162">
        <w:rPr>
          <w:lang w:val="ru-RU"/>
        </w:rPr>
        <w:t>! Будь у меня силы, я бы сделал это сам!</w:t>
      </w:r>
    </w:p>
    <w:p w14:paraId="3C8E5778" w14:textId="054057AE" w:rsidR="00C57304" w:rsidRPr="00D26162" w:rsidRDefault="00C57304" w:rsidP="0094125C">
      <w:pPr>
        <w:rPr>
          <w:lang w:val="ru-RU"/>
        </w:rPr>
      </w:pPr>
      <w:r w:rsidRPr="00D26162">
        <w:rPr>
          <w:lang w:val="ru-RU"/>
        </w:rPr>
        <w:t xml:space="preserve">Ругань </w:t>
      </w:r>
      <w:proofErr w:type="spellStart"/>
      <w:r w:rsidR="00907DBA" w:rsidRPr="00D26162">
        <w:rPr>
          <w:lang w:val="ru-RU"/>
        </w:rPr>
        <w:t>Кирастес</w:t>
      </w:r>
      <w:r w:rsidRPr="00D26162">
        <w:rPr>
          <w:lang w:val="ru-RU"/>
        </w:rPr>
        <w:t>а</w:t>
      </w:r>
      <w:proofErr w:type="spellEnd"/>
      <w:r w:rsidRPr="00D26162">
        <w:rPr>
          <w:lang w:val="ru-RU"/>
        </w:rPr>
        <w:t xml:space="preserve"> оборвалась, и кардинал задышал ещ</w:t>
      </w:r>
      <w:r w:rsidR="00BF2D7C" w:rsidRPr="00D26162">
        <w:rPr>
          <w:lang w:val="ru-RU"/>
        </w:rPr>
        <w:t>е</w:t>
      </w:r>
      <w:r w:rsidRPr="00D26162">
        <w:rPr>
          <w:lang w:val="ru-RU"/>
        </w:rPr>
        <w:t xml:space="preserve"> тяжелее. </w:t>
      </w:r>
    </w:p>
    <w:p w14:paraId="3BBE6F3C" w14:textId="117C97F5" w:rsidR="00C57304" w:rsidRPr="00D26162" w:rsidRDefault="00C57304" w:rsidP="0094125C">
      <w:pPr>
        <w:rPr>
          <w:lang w:val="ru-RU"/>
        </w:rPr>
      </w:pPr>
      <w:r w:rsidRPr="00D26162">
        <w:rPr>
          <w:lang w:val="ru-RU"/>
        </w:rPr>
        <w:t>— Как бы то ни было, я нан</w:t>
      </w:r>
      <w:r w:rsidR="00BF2D7C" w:rsidRPr="00D26162">
        <w:rPr>
          <w:lang w:val="ru-RU"/>
        </w:rPr>
        <w:t>е</w:t>
      </w:r>
      <w:r w:rsidRPr="00D26162">
        <w:rPr>
          <w:lang w:val="ru-RU"/>
        </w:rPr>
        <w:t>с удар. Скромный, по сути, но вс</w:t>
      </w:r>
      <w:r w:rsidR="00BF2D7C" w:rsidRPr="00D26162">
        <w:rPr>
          <w:lang w:val="ru-RU"/>
        </w:rPr>
        <w:t>е</w:t>
      </w:r>
      <w:r w:rsidRPr="00D26162">
        <w:rPr>
          <w:lang w:val="ru-RU"/>
        </w:rPr>
        <w:t>-таки удар. Я победил вас. Я победил!</w:t>
      </w:r>
    </w:p>
    <w:p w14:paraId="13BE2611" w14:textId="09FD7E4E" w:rsidR="00C57304" w:rsidRPr="00D26162" w:rsidRDefault="00C57304" w:rsidP="0094125C">
      <w:pPr>
        <w:rPr>
          <w:lang w:val="ru-RU"/>
        </w:rPr>
      </w:pPr>
      <w:r w:rsidRPr="00D26162">
        <w:rPr>
          <w:lang w:val="ru-RU"/>
        </w:rPr>
        <w:lastRenderedPageBreak/>
        <w:t xml:space="preserve">И для Ингвара это было хуже всего. Узнать, что </w:t>
      </w:r>
      <w:proofErr w:type="spellStart"/>
      <w:r w:rsidR="00DC0B37">
        <w:rPr>
          <w:lang w:val="ru-RU"/>
        </w:rPr>
        <w:t>Фалкрум</w:t>
      </w:r>
      <w:proofErr w:type="spellEnd"/>
      <w:r w:rsidRPr="00D26162">
        <w:rPr>
          <w:lang w:val="ru-RU"/>
        </w:rPr>
        <w:t xml:space="preserve">, который так долго принимали за порождение могущественных и злобных сил </w:t>
      </w:r>
      <w:proofErr w:type="spellStart"/>
      <w:r w:rsidRPr="00D26162">
        <w:rPr>
          <w:lang w:val="ru-RU"/>
        </w:rPr>
        <w:t>Архиврага</w:t>
      </w:r>
      <w:proofErr w:type="spellEnd"/>
      <w:r w:rsidRPr="00D26162">
        <w:rPr>
          <w:lang w:val="ru-RU"/>
        </w:rPr>
        <w:t>, на самом деле детище озлобленного, уязвл</w:t>
      </w:r>
      <w:r w:rsidR="00BF2D7C" w:rsidRPr="00D26162">
        <w:rPr>
          <w:lang w:val="ru-RU"/>
        </w:rPr>
        <w:t>е</w:t>
      </w:r>
      <w:r w:rsidRPr="00D26162">
        <w:rPr>
          <w:lang w:val="ru-RU"/>
        </w:rPr>
        <w:t>нного человека, который разбазарил состояние целой системы ради одной лишь личной мести, — это обесценивало вс</w:t>
      </w:r>
      <w:r w:rsidR="00BF2D7C" w:rsidRPr="00D26162">
        <w:rPr>
          <w:lang w:val="ru-RU"/>
        </w:rPr>
        <w:t>е</w:t>
      </w:r>
      <w:r w:rsidRPr="00D26162">
        <w:rPr>
          <w:lang w:val="ru-RU"/>
        </w:rPr>
        <w:t xml:space="preserve">. </w:t>
      </w:r>
    </w:p>
    <w:p w14:paraId="00C728C8" w14:textId="4D921521" w:rsidR="00C57304" w:rsidRPr="00D26162" w:rsidRDefault="00C57304" w:rsidP="0094125C">
      <w:pPr>
        <w:rPr>
          <w:lang w:val="ru-RU"/>
        </w:rPr>
      </w:pPr>
      <w:r w:rsidRPr="00D26162">
        <w:rPr>
          <w:lang w:val="ru-RU"/>
        </w:rPr>
        <w:t>— И вс</w:t>
      </w:r>
      <w:r w:rsidR="00BF2D7C" w:rsidRPr="00D26162">
        <w:rPr>
          <w:lang w:val="ru-RU"/>
        </w:rPr>
        <w:t>е</w:t>
      </w:r>
      <w:r w:rsidRPr="00D26162">
        <w:rPr>
          <w:lang w:val="ru-RU"/>
        </w:rPr>
        <w:t xml:space="preserve"> же мы выстояли, — сказал Ингвар. — Ты напрасно потратил время, кардинал. </w:t>
      </w:r>
      <w:proofErr w:type="spellStart"/>
      <w:r w:rsidRPr="00D26162">
        <w:rPr>
          <w:lang w:val="ru-RU"/>
        </w:rPr>
        <w:t>Фенрис</w:t>
      </w:r>
      <w:proofErr w:type="spellEnd"/>
      <w:r w:rsidRPr="00D26162">
        <w:rPr>
          <w:lang w:val="ru-RU"/>
        </w:rPr>
        <w:t xml:space="preserve"> не изменился. Орден продолжает сражаться.</w:t>
      </w:r>
    </w:p>
    <w:p w14:paraId="73742285" w14:textId="44ECF141" w:rsidR="00C57304" w:rsidRPr="00D26162" w:rsidRDefault="00907DBA" w:rsidP="0094125C">
      <w:pPr>
        <w:rPr>
          <w:lang w:val="ru-RU"/>
        </w:rPr>
      </w:pPr>
      <w:proofErr w:type="spellStart"/>
      <w:r w:rsidRPr="00D26162">
        <w:rPr>
          <w:lang w:val="ru-RU"/>
        </w:rPr>
        <w:t>Кирастес</w:t>
      </w:r>
      <w:proofErr w:type="spellEnd"/>
      <w:r w:rsidR="00C57304" w:rsidRPr="00D26162">
        <w:rPr>
          <w:lang w:val="ru-RU"/>
        </w:rPr>
        <w:t xml:space="preserve"> приподнял бровь: </w:t>
      </w:r>
    </w:p>
    <w:p w14:paraId="495D4C6A" w14:textId="77777777" w:rsidR="00C57304" w:rsidRPr="00D26162" w:rsidRDefault="00C57304" w:rsidP="0094125C">
      <w:pPr>
        <w:rPr>
          <w:lang w:val="ru-RU"/>
        </w:rPr>
      </w:pPr>
      <w:r w:rsidRPr="00D26162">
        <w:rPr>
          <w:lang w:val="ru-RU"/>
        </w:rPr>
        <w:t xml:space="preserve">— Ты и впрямь уверен в этом, что ли? </w:t>
      </w:r>
    </w:p>
    <w:p w14:paraId="1B496CE1" w14:textId="77777777" w:rsidR="00C57304" w:rsidRPr="00D26162" w:rsidRDefault="00C57304" w:rsidP="0094125C">
      <w:pPr>
        <w:rPr>
          <w:lang w:val="ru-RU"/>
        </w:rPr>
      </w:pPr>
      <w:r w:rsidRPr="00D26162">
        <w:rPr>
          <w:lang w:val="ru-RU"/>
        </w:rPr>
        <w:t>Духовник снова закашлялся кровью, растопырив пальцы на полу. Бута опустилась на колени, подложив ему руку под грудь.</w:t>
      </w:r>
    </w:p>
    <w:p w14:paraId="6AE2BC91" w14:textId="77777777" w:rsidR="00C57304" w:rsidRPr="00D26162" w:rsidRDefault="00C57304" w:rsidP="0094125C">
      <w:pPr>
        <w:rPr>
          <w:lang w:val="ru-RU"/>
        </w:rPr>
      </w:pPr>
      <w:r w:rsidRPr="00D26162">
        <w:rPr>
          <w:lang w:val="ru-RU"/>
        </w:rPr>
        <w:t xml:space="preserve">— Отойди от него, — сказал </w:t>
      </w:r>
      <w:proofErr w:type="spellStart"/>
      <w:r w:rsidRPr="00D26162">
        <w:rPr>
          <w:lang w:val="ru-RU"/>
        </w:rPr>
        <w:t>Гуннлаугур</w:t>
      </w:r>
      <w:proofErr w:type="spellEnd"/>
      <w:r w:rsidRPr="00D26162">
        <w:rPr>
          <w:lang w:val="ru-RU"/>
        </w:rPr>
        <w:t>, поднимая болтер.</w:t>
      </w:r>
    </w:p>
    <w:p w14:paraId="1768F5CC" w14:textId="77777777" w:rsidR="00C57304" w:rsidRPr="00D26162" w:rsidRDefault="00C57304" w:rsidP="0094125C">
      <w:pPr>
        <w:rPr>
          <w:lang w:val="ru-RU"/>
        </w:rPr>
      </w:pPr>
      <w:r w:rsidRPr="00D26162">
        <w:rPr>
          <w:lang w:val="ru-RU"/>
        </w:rPr>
        <w:t xml:space="preserve">На мгновение женщина посмотрела на </w:t>
      </w:r>
      <w:proofErr w:type="spellStart"/>
      <w:r w:rsidRPr="00D26162">
        <w:rPr>
          <w:lang w:val="ru-RU"/>
        </w:rPr>
        <w:t>Раскалывателя</w:t>
      </w:r>
      <w:proofErr w:type="spellEnd"/>
      <w:r w:rsidRPr="00D26162">
        <w:rPr>
          <w:lang w:val="ru-RU"/>
        </w:rPr>
        <w:t xml:space="preserve"> Черепов, затем перевела взгляд на Ингвара.</w:t>
      </w:r>
    </w:p>
    <w:p w14:paraId="30AA54F9" w14:textId="256BC211" w:rsidR="00C57304" w:rsidRPr="00D26162" w:rsidRDefault="00C57304" w:rsidP="0094125C">
      <w:pPr>
        <w:rPr>
          <w:lang w:val="ru-RU"/>
        </w:rPr>
      </w:pPr>
      <w:r w:rsidRPr="00D26162">
        <w:rPr>
          <w:lang w:val="ru-RU"/>
        </w:rPr>
        <w:t xml:space="preserve">— Уходи, Бута, — прохрипел </w:t>
      </w:r>
      <w:proofErr w:type="spellStart"/>
      <w:r w:rsidR="00907DBA" w:rsidRPr="00D26162">
        <w:rPr>
          <w:lang w:val="ru-RU"/>
        </w:rPr>
        <w:t>Кирастес</w:t>
      </w:r>
      <w:proofErr w:type="spellEnd"/>
      <w:r w:rsidRPr="00D26162">
        <w:rPr>
          <w:lang w:val="ru-RU"/>
        </w:rPr>
        <w:t>. — Дай им исполнить то, зачем они пришли. Они понимают только это. Полагаю, я дал им все основания для гнева.</w:t>
      </w:r>
    </w:p>
    <w:p w14:paraId="118AA156" w14:textId="6570F8B4" w:rsidR="00C57304" w:rsidRPr="00D26162" w:rsidRDefault="00C57304" w:rsidP="0094125C">
      <w:pPr>
        <w:rPr>
          <w:lang w:val="ru-RU"/>
        </w:rPr>
      </w:pPr>
      <w:r w:rsidRPr="00D26162">
        <w:rPr>
          <w:lang w:val="ru-RU"/>
        </w:rPr>
        <w:t xml:space="preserve">В конце концов женщина отпустила </w:t>
      </w:r>
      <w:proofErr w:type="spellStart"/>
      <w:r w:rsidR="00907DBA" w:rsidRPr="00D26162">
        <w:rPr>
          <w:lang w:val="ru-RU"/>
        </w:rPr>
        <w:t>Кирастес</w:t>
      </w:r>
      <w:r w:rsidRPr="00D26162">
        <w:rPr>
          <w:lang w:val="ru-RU"/>
        </w:rPr>
        <w:t>а</w:t>
      </w:r>
      <w:proofErr w:type="spellEnd"/>
      <w:r w:rsidRPr="00D26162">
        <w:rPr>
          <w:lang w:val="ru-RU"/>
        </w:rPr>
        <w:t>, и, прихрамывая, отошла в сторону, съ</w:t>
      </w:r>
      <w:r w:rsidR="00BF2D7C" w:rsidRPr="00D26162">
        <w:rPr>
          <w:lang w:val="ru-RU"/>
        </w:rPr>
        <w:t>е</w:t>
      </w:r>
      <w:r w:rsidRPr="00D26162">
        <w:rPr>
          <w:lang w:val="ru-RU"/>
        </w:rPr>
        <w:t>жившись рядом с алтар</w:t>
      </w:r>
      <w:r w:rsidR="00BF2D7C" w:rsidRPr="00D26162">
        <w:rPr>
          <w:lang w:val="ru-RU"/>
        </w:rPr>
        <w:t>е</w:t>
      </w:r>
      <w:r w:rsidRPr="00D26162">
        <w:rPr>
          <w:lang w:val="ru-RU"/>
        </w:rPr>
        <w:t>м. Снаружи, из глубины коридора, до лестничного колодца донеслись встревоженные голоса.</w:t>
      </w:r>
    </w:p>
    <w:p w14:paraId="0E5C21A8" w14:textId="7833D662" w:rsidR="00C57304" w:rsidRPr="00D26162" w:rsidRDefault="00C57304" w:rsidP="0094125C">
      <w:pPr>
        <w:rPr>
          <w:lang w:val="ru-RU"/>
        </w:rPr>
      </w:pPr>
      <w:r w:rsidRPr="00D26162">
        <w:rPr>
          <w:lang w:val="ru-RU"/>
        </w:rPr>
        <w:t>— Я догадывался, что однажды кто-то из вас добер</w:t>
      </w:r>
      <w:r w:rsidR="00BF2D7C" w:rsidRPr="00D26162">
        <w:rPr>
          <w:lang w:val="ru-RU"/>
        </w:rPr>
        <w:t>е</w:t>
      </w:r>
      <w:r w:rsidRPr="00D26162">
        <w:rPr>
          <w:lang w:val="ru-RU"/>
        </w:rPr>
        <w:t xml:space="preserve">тся до меня, — сказал </w:t>
      </w:r>
      <w:proofErr w:type="spellStart"/>
      <w:r w:rsidR="00907DBA" w:rsidRPr="00D26162">
        <w:rPr>
          <w:lang w:val="ru-RU"/>
        </w:rPr>
        <w:t>Кирастес</w:t>
      </w:r>
      <w:proofErr w:type="spellEnd"/>
      <w:r w:rsidRPr="00D26162">
        <w:rPr>
          <w:lang w:val="ru-RU"/>
        </w:rPr>
        <w:t>. — Какое счастье, что это случилось сейчас, когда вс</w:t>
      </w:r>
      <w:r w:rsidR="00BF2D7C" w:rsidRPr="00D26162">
        <w:rPr>
          <w:lang w:val="ru-RU"/>
        </w:rPr>
        <w:t>е</w:t>
      </w:r>
      <w:r w:rsidRPr="00D26162">
        <w:rPr>
          <w:lang w:val="ru-RU"/>
        </w:rPr>
        <w:t xml:space="preserve"> уже…</w:t>
      </w:r>
    </w:p>
    <w:p w14:paraId="7F83F375" w14:textId="6174D7AE" w:rsidR="00C57304" w:rsidRPr="00D26162" w:rsidRDefault="00C57304" w:rsidP="0094125C">
      <w:pPr>
        <w:rPr>
          <w:lang w:val="ru-RU"/>
        </w:rPr>
      </w:pPr>
      <w:proofErr w:type="spellStart"/>
      <w:r w:rsidRPr="00D26162">
        <w:rPr>
          <w:lang w:val="ru-RU"/>
        </w:rPr>
        <w:t>Гуннлаугур</w:t>
      </w:r>
      <w:proofErr w:type="spellEnd"/>
      <w:r w:rsidRPr="00D26162">
        <w:rPr>
          <w:lang w:val="ru-RU"/>
        </w:rPr>
        <w:t xml:space="preserve"> выстрелил; болт прош</w:t>
      </w:r>
      <w:r w:rsidR="00BF2D7C" w:rsidRPr="00D26162">
        <w:rPr>
          <w:lang w:val="ru-RU"/>
        </w:rPr>
        <w:t>е</w:t>
      </w:r>
      <w:r w:rsidRPr="00D26162">
        <w:rPr>
          <w:lang w:val="ru-RU"/>
        </w:rPr>
        <w:t xml:space="preserve">л сквозь улыбку кардинала и попал в пол за ним. Обезглавленное тело </w:t>
      </w:r>
      <w:proofErr w:type="spellStart"/>
      <w:r w:rsidR="00907DBA" w:rsidRPr="00D26162">
        <w:rPr>
          <w:lang w:val="ru-RU"/>
        </w:rPr>
        <w:t>Кирастес</w:t>
      </w:r>
      <w:r w:rsidRPr="00D26162">
        <w:rPr>
          <w:lang w:val="ru-RU"/>
        </w:rPr>
        <w:t>а</w:t>
      </w:r>
      <w:proofErr w:type="spellEnd"/>
      <w:r w:rsidRPr="00D26162">
        <w:rPr>
          <w:lang w:val="ru-RU"/>
        </w:rPr>
        <w:t xml:space="preserve"> тяжко опрокинулось.</w:t>
      </w:r>
    </w:p>
    <w:p w14:paraId="041FD003" w14:textId="77777777" w:rsidR="00C57304" w:rsidRPr="00D26162" w:rsidRDefault="00C57304" w:rsidP="0094125C">
      <w:pPr>
        <w:rPr>
          <w:lang w:val="ru-RU"/>
        </w:rPr>
      </w:pPr>
      <w:r w:rsidRPr="00D26162">
        <w:rPr>
          <w:lang w:val="ru-RU"/>
        </w:rPr>
        <w:t>Ингвар направил болтер на женщину.</w:t>
      </w:r>
    </w:p>
    <w:p w14:paraId="537BA3FC" w14:textId="77777777" w:rsidR="00C57304" w:rsidRPr="00D26162" w:rsidRDefault="00C57304" w:rsidP="0094125C">
      <w:pPr>
        <w:rPr>
          <w:lang w:val="ru-RU"/>
        </w:rPr>
      </w:pPr>
      <w:r w:rsidRPr="00D26162">
        <w:rPr>
          <w:lang w:val="ru-RU"/>
        </w:rPr>
        <w:t xml:space="preserve">— Стой, — сказал </w:t>
      </w:r>
      <w:proofErr w:type="spellStart"/>
      <w:r w:rsidRPr="00D26162">
        <w:rPr>
          <w:lang w:val="ru-RU"/>
        </w:rPr>
        <w:t>Гуннлаугур</w:t>
      </w:r>
      <w:proofErr w:type="spellEnd"/>
      <w:r w:rsidRPr="00D26162">
        <w:rPr>
          <w:lang w:val="ru-RU"/>
        </w:rPr>
        <w:t xml:space="preserve">, поднимая руку. — Ты приняла тот же яд? </w:t>
      </w:r>
    </w:p>
    <w:p w14:paraId="494ECA6C" w14:textId="77777777" w:rsidR="00C57304" w:rsidRPr="00D26162" w:rsidRDefault="00C57304" w:rsidP="0094125C">
      <w:pPr>
        <w:rPr>
          <w:lang w:val="ru-RU"/>
        </w:rPr>
      </w:pPr>
      <w:r w:rsidRPr="00D26162">
        <w:rPr>
          <w:lang w:val="ru-RU"/>
        </w:rPr>
        <w:t xml:space="preserve">Женщина кивнула. </w:t>
      </w:r>
    </w:p>
    <w:p w14:paraId="6EB85CD6" w14:textId="77777777" w:rsidR="00C57304" w:rsidRPr="00D26162" w:rsidRDefault="00C57304" w:rsidP="0094125C">
      <w:pPr>
        <w:rPr>
          <w:lang w:val="ru-RU"/>
        </w:rPr>
      </w:pPr>
      <w:r w:rsidRPr="00D26162">
        <w:rPr>
          <w:lang w:val="ru-RU"/>
        </w:rPr>
        <w:t>— Какова твоя роль в этом?</w:t>
      </w:r>
    </w:p>
    <w:p w14:paraId="31CE6226" w14:textId="1F9B7FF4" w:rsidR="00C57304" w:rsidRPr="00D26162" w:rsidRDefault="00C57304" w:rsidP="0094125C">
      <w:pPr>
        <w:rPr>
          <w:lang w:val="ru-RU"/>
        </w:rPr>
      </w:pPr>
      <w:r w:rsidRPr="00D26162">
        <w:rPr>
          <w:lang w:val="ru-RU"/>
        </w:rPr>
        <w:t xml:space="preserve">Казалось, она пыталась ответить, но слова застряли в горле. Бута посмотрела на Ингвара, затем перевела взгляд на </w:t>
      </w:r>
      <w:proofErr w:type="spellStart"/>
      <w:r w:rsidRPr="00D26162">
        <w:rPr>
          <w:lang w:val="ru-RU"/>
        </w:rPr>
        <w:t>Гуннлаугура</w:t>
      </w:r>
      <w:proofErr w:type="spellEnd"/>
      <w:r w:rsidRPr="00D26162">
        <w:rPr>
          <w:lang w:val="ru-RU"/>
        </w:rPr>
        <w:t>, руки у не</w:t>
      </w:r>
      <w:r w:rsidR="00BF2D7C" w:rsidRPr="00D26162">
        <w:rPr>
          <w:lang w:val="ru-RU"/>
        </w:rPr>
        <w:t>е</w:t>
      </w:r>
      <w:r w:rsidRPr="00D26162">
        <w:rPr>
          <w:lang w:val="ru-RU"/>
        </w:rPr>
        <w:t xml:space="preserve"> тряслись.</w:t>
      </w:r>
    </w:p>
    <w:p w14:paraId="55980E91" w14:textId="2D63FEFE" w:rsidR="00C57304" w:rsidRPr="00D26162" w:rsidRDefault="00C57304" w:rsidP="0094125C">
      <w:pPr>
        <w:rPr>
          <w:lang w:val="ru-RU"/>
        </w:rPr>
      </w:pPr>
      <w:r w:rsidRPr="00D26162">
        <w:rPr>
          <w:lang w:val="ru-RU"/>
        </w:rPr>
        <w:t>Ингвар подош</w:t>
      </w:r>
      <w:r w:rsidR="00BF2D7C" w:rsidRPr="00D26162">
        <w:rPr>
          <w:lang w:val="ru-RU"/>
        </w:rPr>
        <w:t>е</w:t>
      </w:r>
      <w:r w:rsidRPr="00D26162">
        <w:rPr>
          <w:lang w:val="ru-RU"/>
        </w:rPr>
        <w:t xml:space="preserve">л ближе. </w:t>
      </w:r>
    </w:p>
    <w:p w14:paraId="4573A472" w14:textId="77777777" w:rsidR="00C57304" w:rsidRPr="00D26162" w:rsidRDefault="00C57304" w:rsidP="0094125C">
      <w:pPr>
        <w:rPr>
          <w:lang w:val="ru-RU"/>
        </w:rPr>
      </w:pPr>
      <w:r w:rsidRPr="00D26162">
        <w:rPr>
          <w:lang w:val="ru-RU"/>
        </w:rPr>
        <w:t>— Это была не вся правда, верно?</w:t>
      </w:r>
    </w:p>
    <w:p w14:paraId="0078861B" w14:textId="77777777" w:rsidR="00C57304" w:rsidRPr="00D26162" w:rsidRDefault="00C57304" w:rsidP="0094125C">
      <w:pPr>
        <w:rPr>
          <w:lang w:val="ru-RU"/>
        </w:rPr>
      </w:pPr>
      <w:r w:rsidRPr="00D26162">
        <w:rPr>
          <w:lang w:val="ru-RU"/>
        </w:rPr>
        <w:t xml:space="preserve">Бута по-прежнему не могла ответить. Глаза женщины расширились, вены на виске пульсировали. Палец </w:t>
      </w:r>
      <w:proofErr w:type="spellStart"/>
      <w:r w:rsidRPr="00D26162">
        <w:rPr>
          <w:lang w:val="ru-RU"/>
        </w:rPr>
        <w:t>Гуннлаугура</w:t>
      </w:r>
      <w:proofErr w:type="spellEnd"/>
      <w:r w:rsidRPr="00D26162">
        <w:rPr>
          <w:lang w:val="ru-RU"/>
        </w:rPr>
        <w:t xml:space="preserve"> соскользнул со спускового крючка со слабым </w:t>
      </w:r>
      <w:proofErr w:type="spellStart"/>
      <w:r w:rsidRPr="00D26162">
        <w:rPr>
          <w:lang w:val="ru-RU"/>
        </w:rPr>
        <w:t>керамитовым</w:t>
      </w:r>
      <w:proofErr w:type="spellEnd"/>
      <w:r w:rsidRPr="00D26162">
        <w:rPr>
          <w:lang w:val="ru-RU"/>
        </w:rPr>
        <w:t xml:space="preserve"> щелчком.</w:t>
      </w:r>
    </w:p>
    <w:p w14:paraId="2ABD615F" w14:textId="0B0C160D" w:rsidR="00C57304" w:rsidRPr="00D26162" w:rsidRDefault="00C57304" w:rsidP="0094125C">
      <w:pPr>
        <w:rPr>
          <w:lang w:val="ru-RU"/>
        </w:rPr>
      </w:pPr>
      <w:r w:rsidRPr="00D26162">
        <w:rPr>
          <w:lang w:val="ru-RU"/>
        </w:rPr>
        <w:t>— Есть что-то ещ</w:t>
      </w:r>
      <w:r w:rsidR="00BF2D7C" w:rsidRPr="00D26162">
        <w:rPr>
          <w:lang w:val="ru-RU"/>
        </w:rPr>
        <w:t>е</w:t>
      </w:r>
      <w:r w:rsidRPr="00D26162">
        <w:rPr>
          <w:lang w:val="ru-RU"/>
        </w:rPr>
        <w:t>, — сказал он. — Забирай е</w:t>
      </w:r>
      <w:r w:rsidR="00BF2D7C" w:rsidRPr="00D26162">
        <w:rPr>
          <w:lang w:val="ru-RU"/>
        </w:rPr>
        <w:t>е</w:t>
      </w:r>
      <w:r w:rsidRPr="00D26162">
        <w:rPr>
          <w:lang w:val="ru-RU"/>
        </w:rPr>
        <w:t>. Мы уходим.</w:t>
      </w:r>
    </w:p>
    <w:p w14:paraId="3E4D4FC1" w14:textId="77777777" w:rsidR="00C57304" w:rsidRPr="00D26162" w:rsidRDefault="00C57304" w:rsidP="0094125C">
      <w:pPr>
        <w:rPr>
          <w:lang w:val="ru-RU"/>
        </w:rPr>
      </w:pPr>
    </w:p>
    <w:p w14:paraId="36F98714" w14:textId="7EEB95F1" w:rsidR="00C57304" w:rsidRPr="00D26162" w:rsidRDefault="00C57304" w:rsidP="0094125C">
      <w:pPr>
        <w:rPr>
          <w:lang w:val="ru-RU"/>
        </w:rPr>
      </w:pPr>
      <w:r w:rsidRPr="00D26162">
        <w:rPr>
          <w:lang w:val="ru-RU"/>
        </w:rPr>
        <w:t>Пол</w:t>
      </w:r>
      <w:r w:rsidR="00BF2D7C" w:rsidRPr="00D26162">
        <w:rPr>
          <w:lang w:val="ru-RU"/>
        </w:rPr>
        <w:t>е</w:t>
      </w:r>
      <w:r w:rsidRPr="00D26162">
        <w:rPr>
          <w:lang w:val="ru-RU"/>
        </w:rPr>
        <w:t>т в спасательной капсуле выдался головокружительным. Во время перел</w:t>
      </w:r>
      <w:r w:rsidR="00BF2D7C" w:rsidRPr="00D26162">
        <w:rPr>
          <w:lang w:val="ru-RU"/>
        </w:rPr>
        <w:t>е</w:t>
      </w:r>
      <w:r w:rsidRPr="00D26162">
        <w:rPr>
          <w:lang w:val="ru-RU"/>
        </w:rPr>
        <w:t xml:space="preserve">та </w:t>
      </w:r>
      <w:proofErr w:type="spellStart"/>
      <w:r w:rsidRPr="00D26162">
        <w:rPr>
          <w:lang w:val="ru-RU"/>
        </w:rPr>
        <w:t>Хафлои</w:t>
      </w:r>
      <w:proofErr w:type="spellEnd"/>
      <w:r w:rsidRPr="00D26162">
        <w:rPr>
          <w:lang w:val="ru-RU"/>
        </w:rPr>
        <w:t xml:space="preserve"> не пользовался наручными фиксаторами — только придерживался за них одной рукой, пока капсула совершала пируэты и закручивалась, плывя сквозь этот круговорот. Сенсорное оснащение капсулы было минимальным — один-единственный экран с элементарными схемами ближайшей пустоты, изображение на котором бешено мигало и прокручивалось. И вс</w:t>
      </w:r>
      <w:r w:rsidR="00BF2D7C" w:rsidRPr="00D26162">
        <w:rPr>
          <w:lang w:val="ru-RU"/>
        </w:rPr>
        <w:t>е</w:t>
      </w:r>
      <w:r w:rsidRPr="00D26162">
        <w:rPr>
          <w:lang w:val="ru-RU"/>
        </w:rPr>
        <w:t xml:space="preserve">-таки </w:t>
      </w:r>
      <w:proofErr w:type="spellStart"/>
      <w:r w:rsidRPr="00D26162">
        <w:rPr>
          <w:lang w:val="ru-RU"/>
        </w:rPr>
        <w:t>Бъяргборн</w:t>
      </w:r>
      <w:proofErr w:type="spellEnd"/>
      <w:r w:rsidRPr="00D26162">
        <w:rPr>
          <w:lang w:val="ru-RU"/>
        </w:rPr>
        <w:t xml:space="preserve"> отлично поработал, зафиксировав дух машины на траектории движения крысы. После долгого </w:t>
      </w:r>
      <w:r w:rsidRPr="00D26162">
        <w:rPr>
          <w:lang w:val="ru-RU"/>
        </w:rPr>
        <w:lastRenderedPageBreak/>
        <w:t>рывка по направляющей трубе спасательная капсула промчалась сквозь лавину взрывающихся со всех сторон звездол</w:t>
      </w:r>
      <w:r w:rsidR="00BF2D7C" w:rsidRPr="00D26162">
        <w:rPr>
          <w:lang w:val="ru-RU"/>
        </w:rPr>
        <w:t>е</w:t>
      </w:r>
      <w:r w:rsidRPr="00D26162">
        <w:rPr>
          <w:lang w:val="ru-RU"/>
        </w:rPr>
        <w:t>тов, с визгом преодолев узкую пропасть между «</w:t>
      </w:r>
      <w:r w:rsidRPr="00D26162">
        <w:rPr>
          <w:i/>
          <w:lang w:val="ru-RU"/>
        </w:rPr>
        <w:t>Аметистовым сюзереном</w:t>
      </w:r>
      <w:r w:rsidRPr="00D26162">
        <w:rPr>
          <w:lang w:val="ru-RU"/>
        </w:rPr>
        <w:t>» и «</w:t>
      </w:r>
      <w:r w:rsidRPr="00D26162">
        <w:rPr>
          <w:i/>
          <w:lang w:val="ru-RU"/>
        </w:rPr>
        <w:t>Непорочным предназначением</w:t>
      </w:r>
      <w:r w:rsidRPr="00D26162">
        <w:rPr>
          <w:lang w:val="ru-RU"/>
        </w:rPr>
        <w:t>».</w:t>
      </w:r>
    </w:p>
    <w:p w14:paraId="1DBFD1E6" w14:textId="33AD3A93" w:rsidR="00C57304" w:rsidRPr="00D26162" w:rsidRDefault="00C57304" w:rsidP="0094125C">
      <w:pPr>
        <w:rPr>
          <w:lang w:val="ru-RU"/>
        </w:rPr>
      </w:pPr>
      <w:r w:rsidRPr="00D26162">
        <w:rPr>
          <w:lang w:val="ru-RU"/>
        </w:rPr>
        <w:t xml:space="preserve">Тем не менее, затея с самого начала была рисковой. Пожалуй, она была попросту безрассудством. Если бы </w:t>
      </w:r>
      <w:proofErr w:type="spellStart"/>
      <w:r w:rsidRPr="00D26162">
        <w:rPr>
          <w:lang w:val="ru-RU"/>
        </w:rPr>
        <w:t>Хафлои</w:t>
      </w:r>
      <w:proofErr w:type="spellEnd"/>
      <w:r w:rsidRPr="00D26162">
        <w:rPr>
          <w:lang w:val="ru-RU"/>
        </w:rPr>
        <w:t xml:space="preserve"> чуточку поразмыслил, то, возможно, никогда бы не полез внутрь этой штуки. Во время пол</w:t>
      </w:r>
      <w:r w:rsidR="00BF2D7C" w:rsidRPr="00D26162">
        <w:rPr>
          <w:lang w:val="ru-RU"/>
        </w:rPr>
        <w:t>е</w:t>
      </w:r>
      <w:r w:rsidRPr="00D26162">
        <w:rPr>
          <w:lang w:val="ru-RU"/>
        </w:rPr>
        <w:t xml:space="preserve">та капсула </w:t>
      </w:r>
      <w:proofErr w:type="spellStart"/>
      <w:r w:rsidRPr="00D26162">
        <w:rPr>
          <w:lang w:val="ru-RU"/>
        </w:rPr>
        <w:t>Клэйва</w:t>
      </w:r>
      <w:proofErr w:type="spellEnd"/>
      <w:r w:rsidRPr="00D26162">
        <w:rPr>
          <w:lang w:val="ru-RU"/>
        </w:rPr>
        <w:t xml:space="preserve">, без сомнения, могла передавать коды доступа </w:t>
      </w:r>
      <w:proofErr w:type="spellStart"/>
      <w:r w:rsidRPr="00D26162">
        <w:rPr>
          <w:lang w:val="ru-RU"/>
        </w:rPr>
        <w:t>Экклезиархии</w:t>
      </w:r>
      <w:proofErr w:type="spellEnd"/>
      <w:r w:rsidRPr="00D26162">
        <w:rPr>
          <w:lang w:val="ru-RU"/>
        </w:rPr>
        <w:t>, сообщая принимающему кораблю вс</w:t>
      </w:r>
      <w:r w:rsidR="00BF2D7C" w:rsidRPr="00D26162">
        <w:rPr>
          <w:lang w:val="ru-RU"/>
        </w:rPr>
        <w:t>е</w:t>
      </w:r>
      <w:r w:rsidRPr="00D26162">
        <w:rPr>
          <w:lang w:val="ru-RU"/>
        </w:rPr>
        <w:t xml:space="preserve"> необходимое для того, чтобы опустить секцию пустотных щитов и безопасно доставить его внутрь. У </w:t>
      </w:r>
      <w:proofErr w:type="spellStart"/>
      <w:r w:rsidRPr="00D26162">
        <w:rPr>
          <w:lang w:val="ru-RU"/>
        </w:rPr>
        <w:t>Хафлои</w:t>
      </w:r>
      <w:proofErr w:type="spellEnd"/>
      <w:r w:rsidRPr="00D26162">
        <w:rPr>
          <w:lang w:val="ru-RU"/>
        </w:rPr>
        <w:t xml:space="preserve"> ничего подобного не было — лишь надежда на то, что ему удастся быстро проследовать за крысой, </w:t>
      </w:r>
      <w:r w:rsidR="008736DA">
        <w:rPr>
          <w:lang w:val="ru-RU"/>
        </w:rPr>
        <w:t>держа</w:t>
      </w:r>
      <w:r w:rsidRPr="00D26162">
        <w:rPr>
          <w:lang w:val="ru-RU"/>
        </w:rPr>
        <w:t>сь достаточно близко, чтобы проскользнуть под экранами и каким-то образом проникнуть в корпус, когда подверн</w:t>
      </w:r>
      <w:r w:rsidR="00BF2D7C" w:rsidRPr="00D26162">
        <w:rPr>
          <w:lang w:val="ru-RU"/>
        </w:rPr>
        <w:t>е</w:t>
      </w:r>
      <w:r w:rsidRPr="00D26162">
        <w:rPr>
          <w:lang w:val="ru-RU"/>
        </w:rPr>
        <w:t>тся момент.</w:t>
      </w:r>
    </w:p>
    <w:p w14:paraId="62E430E8" w14:textId="77777777" w:rsidR="00C57304" w:rsidRPr="00D26162" w:rsidRDefault="00C57304" w:rsidP="0094125C">
      <w:pPr>
        <w:rPr>
          <w:lang w:val="ru-RU"/>
        </w:rPr>
      </w:pPr>
      <w:r w:rsidRPr="00D26162">
        <w:rPr>
          <w:lang w:val="ru-RU"/>
        </w:rPr>
        <w:t xml:space="preserve">Конечно, из этого ничего не вышло. У крысы была слишком большая фора, и, хотя </w:t>
      </w:r>
      <w:proofErr w:type="spellStart"/>
      <w:r w:rsidRPr="00D26162">
        <w:rPr>
          <w:lang w:val="ru-RU"/>
        </w:rPr>
        <w:t>Хафлои</w:t>
      </w:r>
      <w:proofErr w:type="spellEnd"/>
      <w:r w:rsidRPr="00D26162">
        <w:rPr>
          <w:lang w:val="ru-RU"/>
        </w:rPr>
        <w:t xml:space="preserve"> перегрузил двигатели своей капсулы, чтобы сократить этот разрыв по времени, первый аппарат исчез из захвата за несколько мгновений до того, как чуть не врезался прямо в приближающийся линкор. Из-за потери цели капсула Кровавого Когтя резко отклонилась от курса. </w:t>
      </w:r>
      <w:proofErr w:type="spellStart"/>
      <w:r w:rsidRPr="00D26162">
        <w:rPr>
          <w:lang w:val="ru-RU"/>
        </w:rPr>
        <w:t>Хафлои</w:t>
      </w:r>
      <w:proofErr w:type="spellEnd"/>
      <w:r w:rsidRPr="00D26162">
        <w:rPr>
          <w:lang w:val="ru-RU"/>
        </w:rPr>
        <w:t xml:space="preserve"> пришлось приложить немало усилий, чтобы справиться с основными элементами управления, выводя аппарат из самоубийственного пике и возвращая его на траекторию, хотя бы близкую к устойчивой. Высокие борта линкора завертелись на крошечном экране; тот передавал изображение в реальном времени, быстро восстанавливая фокус и отображая ряды активных орудийных жерл.</w:t>
      </w:r>
    </w:p>
    <w:p w14:paraId="673511A4" w14:textId="0DCF8428" w:rsidR="00C57304" w:rsidRPr="00D26162" w:rsidRDefault="00C57304" w:rsidP="0094125C">
      <w:pPr>
        <w:rPr>
          <w:lang w:val="ru-RU"/>
        </w:rPr>
      </w:pPr>
      <w:r w:rsidRPr="00D26162">
        <w:rPr>
          <w:lang w:val="ru-RU"/>
        </w:rPr>
        <w:t>В течение нескольких неуютных секунд крушение об эти шкафуты казалось неизбежным. Потребовалось огромное усилие, чтобы повернуть нос капсулы под опускающ</w:t>
      </w:r>
      <w:r w:rsidR="000F5190">
        <w:rPr>
          <w:lang w:val="ru-RU"/>
        </w:rPr>
        <w:t>и</w:t>
      </w:r>
      <w:r w:rsidRPr="00D26162">
        <w:rPr>
          <w:lang w:val="ru-RU"/>
        </w:rPr>
        <w:t>йся пустотный щит, вплотную приблизившись к раззолоченным бортам корабля; наконец накопилось достаточно энергии, чтобы проскочить между физическим корпусом и сверкающим энергетическим полем, пройдя по периметру борта. Топливный сч</w:t>
      </w:r>
      <w:r w:rsidR="00BF2D7C" w:rsidRPr="00D26162">
        <w:rPr>
          <w:lang w:val="ru-RU"/>
        </w:rPr>
        <w:t>е</w:t>
      </w:r>
      <w:r w:rsidRPr="00D26162">
        <w:rPr>
          <w:lang w:val="ru-RU"/>
        </w:rPr>
        <w:t>тчик замер, двигатели забарахлили, а точек входа вс</w:t>
      </w:r>
      <w:r w:rsidR="00BF2D7C" w:rsidRPr="00D26162">
        <w:rPr>
          <w:lang w:val="ru-RU"/>
        </w:rPr>
        <w:t>е</w:t>
      </w:r>
      <w:r w:rsidRPr="00D26162">
        <w:rPr>
          <w:lang w:val="ru-RU"/>
        </w:rPr>
        <w:t xml:space="preserve"> не находилось: все ангарные ворота были заперты, а лобовой броне спасательной капсулы не хватало мощи, чтобы пробить внешнюю броню корабля самостоятельно. </w:t>
      </w:r>
      <w:proofErr w:type="spellStart"/>
      <w:r w:rsidRPr="00D26162">
        <w:rPr>
          <w:lang w:val="ru-RU"/>
        </w:rPr>
        <w:t>Хафлои</w:t>
      </w:r>
      <w:proofErr w:type="spellEnd"/>
      <w:r w:rsidRPr="00D26162">
        <w:rPr>
          <w:lang w:val="ru-RU"/>
        </w:rPr>
        <w:t xml:space="preserve"> подв</w:t>
      </w:r>
      <w:r w:rsidR="00BF2D7C" w:rsidRPr="00D26162">
        <w:rPr>
          <w:lang w:val="ru-RU"/>
        </w:rPr>
        <w:t>е</w:t>
      </w:r>
      <w:r w:rsidRPr="00D26162">
        <w:rPr>
          <w:lang w:val="ru-RU"/>
        </w:rPr>
        <w:t>л аппарат так близко, как только мог, проч</w:t>
      </w:r>
      <w:r w:rsidR="00BF2D7C" w:rsidRPr="00D26162">
        <w:rPr>
          <w:lang w:val="ru-RU"/>
        </w:rPr>
        <w:t>е</w:t>
      </w:r>
      <w:r w:rsidRPr="00D26162">
        <w:rPr>
          <w:lang w:val="ru-RU"/>
        </w:rPr>
        <w:t>сывая искусственный ландшафт, словно поверхность астероида, вс</w:t>
      </w:r>
      <w:r w:rsidR="00BF2D7C" w:rsidRPr="00D26162">
        <w:rPr>
          <w:lang w:val="ru-RU"/>
        </w:rPr>
        <w:t>е</w:t>
      </w:r>
      <w:r w:rsidRPr="00D26162">
        <w:rPr>
          <w:lang w:val="ru-RU"/>
        </w:rPr>
        <w:t xml:space="preserve"> время притягиваемую к нему непреодолимой силой.</w:t>
      </w:r>
    </w:p>
    <w:p w14:paraId="79F2A6DA" w14:textId="67CA63B6" w:rsidR="00C57304" w:rsidRPr="00D26162" w:rsidRDefault="00C57304" w:rsidP="0094125C">
      <w:pPr>
        <w:rPr>
          <w:lang w:val="ru-RU"/>
        </w:rPr>
      </w:pPr>
      <w:r w:rsidRPr="00D26162">
        <w:rPr>
          <w:lang w:val="ru-RU"/>
        </w:rPr>
        <w:t>И вот в последний момент возможность представилась. Приближающийся лазерный залп ударил по линкору в пятистах ярдах впереди; выстрел пробил поврежд</w:t>
      </w:r>
      <w:r w:rsidR="00BF2D7C" w:rsidRPr="00D26162">
        <w:rPr>
          <w:lang w:val="ru-RU"/>
        </w:rPr>
        <w:t>е</w:t>
      </w:r>
      <w:r w:rsidRPr="00D26162">
        <w:rPr>
          <w:lang w:val="ru-RU"/>
        </w:rPr>
        <w:t>нный сектор пустотного щита и глубоко вонзился в корпус за ним. Тв</w:t>
      </w:r>
      <w:r w:rsidR="00BF2D7C" w:rsidRPr="00D26162">
        <w:rPr>
          <w:lang w:val="ru-RU"/>
        </w:rPr>
        <w:t>е</w:t>
      </w:r>
      <w:r w:rsidRPr="00D26162">
        <w:rPr>
          <w:lang w:val="ru-RU"/>
        </w:rPr>
        <w:t xml:space="preserve">рдые плиты разлетелись в стороны, сорванные со своих креплений внутренними взрывами. </w:t>
      </w:r>
      <w:proofErr w:type="spellStart"/>
      <w:r w:rsidRPr="00D26162">
        <w:rPr>
          <w:lang w:val="ru-RU"/>
        </w:rPr>
        <w:t>Хафлои</w:t>
      </w:r>
      <w:proofErr w:type="spellEnd"/>
      <w:r w:rsidRPr="00D26162">
        <w:rPr>
          <w:lang w:val="ru-RU"/>
        </w:rPr>
        <w:t xml:space="preserve"> немедленно бросился в брешь, ныряя в эпицентр взрыва и до упора выжимая рычаги управления. Обзорные экраны, охваченные огненным штормом, приобрели дикий янтарно-красный цвет, пока капсула не остановилась с треском, застряв в крошащихся остатках полуразрушенной секции переборки.</w:t>
      </w:r>
    </w:p>
    <w:p w14:paraId="6CF7F713" w14:textId="3811F07D" w:rsidR="00C57304" w:rsidRPr="00D26162" w:rsidRDefault="00C57304" w:rsidP="0094125C">
      <w:pPr>
        <w:rPr>
          <w:lang w:val="ru-RU"/>
        </w:rPr>
      </w:pPr>
      <w:proofErr w:type="spellStart"/>
      <w:r w:rsidRPr="00D26162">
        <w:rPr>
          <w:lang w:val="ru-RU"/>
        </w:rPr>
        <w:t>Хафлои</w:t>
      </w:r>
      <w:proofErr w:type="spellEnd"/>
      <w:r w:rsidRPr="00D26162">
        <w:rPr>
          <w:lang w:val="ru-RU"/>
        </w:rPr>
        <w:t xml:space="preserve"> без промедления выбрался наружу, распахнув поврежд</w:t>
      </w:r>
      <w:r w:rsidR="00BF2D7C" w:rsidRPr="00D26162">
        <w:rPr>
          <w:lang w:val="ru-RU"/>
        </w:rPr>
        <w:t>е</w:t>
      </w:r>
      <w:r w:rsidRPr="00D26162">
        <w:rPr>
          <w:lang w:val="ru-RU"/>
        </w:rPr>
        <w:t xml:space="preserve">нный люк капсулы и подтянувшись вверх, и выпал в мир воющего, визжащего и струящегося пламени. Перегретый шлем моментально вышел из строя, показывая мешанину прыгающих, пронизанных статикой </w:t>
      </w:r>
      <w:proofErr w:type="spellStart"/>
      <w:r w:rsidRPr="00D26162">
        <w:rPr>
          <w:lang w:val="ru-RU"/>
        </w:rPr>
        <w:t>полуобразов</w:t>
      </w:r>
      <w:proofErr w:type="spellEnd"/>
      <w:r w:rsidRPr="00D26162">
        <w:rPr>
          <w:lang w:val="ru-RU"/>
        </w:rPr>
        <w:t xml:space="preserve">; почти ослепший </w:t>
      </w:r>
      <w:proofErr w:type="spellStart"/>
      <w:r w:rsidRPr="00D26162">
        <w:rPr>
          <w:lang w:val="ru-RU"/>
        </w:rPr>
        <w:t>Хафлои</w:t>
      </w:r>
      <w:proofErr w:type="spellEnd"/>
      <w:r w:rsidRPr="00D26162">
        <w:rPr>
          <w:lang w:val="ru-RU"/>
        </w:rPr>
        <w:t xml:space="preserve"> карабкался по рассыпающемуся клубку плавящихся стоек и распорных балок так быстро, как только мог, пока его доспехи не поглотил поток жидкого пламени. В конце концов Космический Волк вывалился во внутренний коридор, почерневший и дымящийся; дыхание, пробиваясь сквозь перегруженный </w:t>
      </w:r>
      <w:proofErr w:type="spellStart"/>
      <w:r w:rsidRPr="00D26162">
        <w:rPr>
          <w:lang w:val="ru-RU"/>
        </w:rPr>
        <w:t>вокс</w:t>
      </w:r>
      <w:proofErr w:type="spellEnd"/>
      <w:r w:rsidRPr="00D26162">
        <w:rPr>
          <w:lang w:val="ru-RU"/>
        </w:rPr>
        <w:t>-фильтр, обжигало плоть.</w:t>
      </w:r>
    </w:p>
    <w:p w14:paraId="7FCE73BB" w14:textId="38CB5C02" w:rsidR="00C57304" w:rsidRPr="00D26162" w:rsidRDefault="00C57304" w:rsidP="0094125C">
      <w:pPr>
        <w:rPr>
          <w:lang w:val="ru-RU"/>
        </w:rPr>
      </w:pPr>
      <w:r w:rsidRPr="00D26162">
        <w:rPr>
          <w:lang w:val="ru-RU"/>
        </w:rPr>
        <w:lastRenderedPageBreak/>
        <w:t xml:space="preserve">В коридоре </w:t>
      </w:r>
      <w:proofErr w:type="spellStart"/>
      <w:r w:rsidRPr="00D26162">
        <w:rPr>
          <w:lang w:val="ru-RU"/>
        </w:rPr>
        <w:t>Хафлои</w:t>
      </w:r>
      <w:proofErr w:type="spellEnd"/>
      <w:r w:rsidRPr="00D26162">
        <w:rPr>
          <w:lang w:val="ru-RU"/>
        </w:rPr>
        <w:t xml:space="preserve"> снова смог побежать, проталкиваясь подальше от огня и обломков; в конце концов добр</w:t>
      </w:r>
      <w:r w:rsidR="00BF2D7C" w:rsidRPr="00D26162">
        <w:rPr>
          <w:lang w:val="ru-RU"/>
        </w:rPr>
        <w:t>е</w:t>
      </w:r>
      <w:r w:rsidRPr="00D26162">
        <w:rPr>
          <w:lang w:val="ru-RU"/>
        </w:rPr>
        <w:t>л до исправной переборки, протиснулся в не</w:t>
      </w:r>
      <w:r w:rsidR="00BF2D7C" w:rsidRPr="00D26162">
        <w:rPr>
          <w:lang w:val="ru-RU"/>
        </w:rPr>
        <w:t>е</w:t>
      </w:r>
      <w:r w:rsidRPr="00D26162">
        <w:rPr>
          <w:lang w:val="ru-RU"/>
        </w:rPr>
        <w:t xml:space="preserve"> и запер за собой. Дым был повсюду: он вырывался из вентиляционных отверстий, скапливался на палубе. Вспыхнули люмены, и до </w:t>
      </w:r>
      <w:proofErr w:type="spellStart"/>
      <w:r w:rsidRPr="00D26162">
        <w:rPr>
          <w:lang w:val="ru-RU"/>
        </w:rPr>
        <w:t>Хафлои</w:t>
      </w:r>
      <w:proofErr w:type="spellEnd"/>
      <w:r w:rsidRPr="00D26162">
        <w:rPr>
          <w:lang w:val="ru-RU"/>
        </w:rPr>
        <w:t xml:space="preserve"> дон</w:t>
      </w:r>
      <w:r w:rsidR="00BF2D7C" w:rsidRPr="00D26162">
        <w:rPr>
          <w:lang w:val="ru-RU"/>
        </w:rPr>
        <w:t>е</w:t>
      </w:r>
      <w:r w:rsidRPr="00D26162">
        <w:rPr>
          <w:lang w:val="ru-RU"/>
        </w:rPr>
        <w:t>сся рокот тяж</w:t>
      </w:r>
      <w:r w:rsidR="00BF2D7C" w:rsidRPr="00D26162">
        <w:rPr>
          <w:lang w:val="ru-RU"/>
        </w:rPr>
        <w:t>е</w:t>
      </w:r>
      <w:r w:rsidRPr="00D26162">
        <w:rPr>
          <w:lang w:val="ru-RU"/>
        </w:rPr>
        <w:t>лых орудий, грохочущих на палубе над ним. Вскоре он уш</w:t>
      </w:r>
      <w:r w:rsidR="00BF2D7C" w:rsidRPr="00D26162">
        <w:rPr>
          <w:lang w:val="ru-RU"/>
        </w:rPr>
        <w:t>е</w:t>
      </w:r>
      <w:r w:rsidRPr="00D26162">
        <w:rPr>
          <w:lang w:val="ru-RU"/>
        </w:rPr>
        <w:t>л далеко вниз, глубоко в уровни трюмов, провонявших прометием, ржавчиной и человеческими испражнениями.</w:t>
      </w:r>
    </w:p>
    <w:p w14:paraId="2E3AD96D" w14:textId="3D4AA2B5" w:rsidR="00C57304" w:rsidRPr="00D26162" w:rsidRDefault="00C57304" w:rsidP="0094125C">
      <w:pPr>
        <w:rPr>
          <w:lang w:val="ru-RU"/>
        </w:rPr>
      </w:pPr>
      <w:r w:rsidRPr="00D26162">
        <w:rPr>
          <w:lang w:val="ru-RU"/>
        </w:rPr>
        <w:t>Конечно же, первыми ему на глаза попались люди самого низкого ранга: их униформа напоминала тряпь</w:t>
      </w:r>
      <w:r w:rsidR="00BF2D7C" w:rsidRPr="00D26162">
        <w:rPr>
          <w:lang w:val="ru-RU"/>
        </w:rPr>
        <w:t>е</w:t>
      </w:r>
      <w:r w:rsidRPr="00D26162">
        <w:rPr>
          <w:lang w:val="ru-RU"/>
        </w:rPr>
        <w:t>, а бледная кожа была вся в грязи и смазке. Он оказался в узком проходе, по стенам которого шли трубы с охлаждающей жидкостью, булькающей по всей длине магистрали. Увидев космодесантника, эти людишки подняли крик и, натыкаясь друг на друга, побежали к ближайшему трапу.</w:t>
      </w:r>
    </w:p>
    <w:p w14:paraId="22B3F441" w14:textId="6C213829" w:rsidR="00C57304" w:rsidRPr="00D26162" w:rsidRDefault="00C57304" w:rsidP="0094125C">
      <w:pPr>
        <w:rPr>
          <w:lang w:val="ru-RU"/>
        </w:rPr>
      </w:pPr>
      <w:proofErr w:type="spellStart"/>
      <w:r w:rsidRPr="00D26162">
        <w:rPr>
          <w:lang w:val="ru-RU"/>
        </w:rPr>
        <w:t>Хафлои</w:t>
      </w:r>
      <w:proofErr w:type="spellEnd"/>
      <w:r w:rsidRPr="00D26162">
        <w:rPr>
          <w:lang w:val="ru-RU"/>
        </w:rPr>
        <w:t xml:space="preserve"> громко взревел, наслаждаясь звуком своего усиленного </w:t>
      </w:r>
      <w:proofErr w:type="spellStart"/>
      <w:r w:rsidRPr="00D26162">
        <w:rPr>
          <w:lang w:val="ru-RU"/>
        </w:rPr>
        <w:t>воксом</w:t>
      </w:r>
      <w:proofErr w:type="spellEnd"/>
      <w:r w:rsidRPr="00D26162">
        <w:rPr>
          <w:lang w:val="ru-RU"/>
        </w:rPr>
        <w:t xml:space="preserve"> боевого клича, и его голос бешено разн</w:t>
      </w:r>
      <w:r w:rsidR="00BF2D7C" w:rsidRPr="00D26162">
        <w:rPr>
          <w:lang w:val="ru-RU"/>
        </w:rPr>
        <w:t>е</w:t>
      </w:r>
      <w:r w:rsidRPr="00D26162">
        <w:rPr>
          <w:lang w:val="ru-RU"/>
        </w:rPr>
        <w:t>сся по замкнутому пространству. Кровавый Коготь бросился на команду корабля, широко раскинув руки, — на его шкурах вс</w:t>
      </w:r>
      <w:r w:rsidR="00BF2D7C" w:rsidRPr="00D26162">
        <w:rPr>
          <w:lang w:val="ru-RU"/>
        </w:rPr>
        <w:t>е</w:t>
      </w:r>
      <w:r w:rsidRPr="00D26162">
        <w:rPr>
          <w:lang w:val="ru-RU"/>
        </w:rPr>
        <w:t xml:space="preserve"> ещ</w:t>
      </w:r>
      <w:r w:rsidR="00BF2D7C" w:rsidRPr="00D26162">
        <w:rPr>
          <w:lang w:val="ru-RU"/>
        </w:rPr>
        <w:t>е</w:t>
      </w:r>
      <w:r w:rsidRPr="00D26162">
        <w:rPr>
          <w:lang w:val="ru-RU"/>
        </w:rPr>
        <w:t xml:space="preserve"> мерцало пламя, а доспехи были буйной смесью выцветшего белого и обожж</w:t>
      </w:r>
      <w:r w:rsidR="00BF2D7C" w:rsidRPr="00D26162">
        <w:rPr>
          <w:lang w:val="ru-RU"/>
        </w:rPr>
        <w:t>е</w:t>
      </w:r>
      <w:r w:rsidRPr="00D26162">
        <w:rPr>
          <w:lang w:val="ru-RU"/>
        </w:rPr>
        <w:t>нного ч</w:t>
      </w:r>
      <w:r w:rsidR="00BF2D7C" w:rsidRPr="00D26162">
        <w:rPr>
          <w:lang w:val="ru-RU"/>
        </w:rPr>
        <w:t>е</w:t>
      </w:r>
      <w:r w:rsidRPr="00D26162">
        <w:rPr>
          <w:lang w:val="ru-RU"/>
        </w:rPr>
        <w:t>рного.</w:t>
      </w:r>
    </w:p>
    <w:p w14:paraId="6CAE2A4B" w14:textId="1F788753" w:rsidR="00C57304" w:rsidRPr="00D26162" w:rsidRDefault="00C57304" w:rsidP="0094125C">
      <w:pPr>
        <w:rPr>
          <w:lang w:val="ru-RU"/>
        </w:rPr>
      </w:pPr>
      <w:r w:rsidRPr="00D26162">
        <w:rPr>
          <w:lang w:val="ru-RU"/>
        </w:rPr>
        <w:t>Он не собирался ловить их всерь</w:t>
      </w:r>
      <w:r w:rsidR="00BF2D7C" w:rsidRPr="00D26162">
        <w:rPr>
          <w:lang w:val="ru-RU"/>
        </w:rPr>
        <w:t>е</w:t>
      </w:r>
      <w:r w:rsidRPr="00D26162">
        <w:rPr>
          <w:lang w:val="ru-RU"/>
        </w:rPr>
        <w:t xml:space="preserve">з, но кто-то из них второпях уронил навигационный планшет; </w:t>
      </w:r>
      <w:proofErr w:type="spellStart"/>
      <w:r w:rsidRPr="00D26162">
        <w:rPr>
          <w:lang w:val="ru-RU"/>
        </w:rPr>
        <w:t>Хафлои</w:t>
      </w:r>
      <w:proofErr w:type="spellEnd"/>
      <w:r w:rsidRPr="00D26162">
        <w:rPr>
          <w:lang w:val="ru-RU"/>
        </w:rPr>
        <w:t xml:space="preserve"> наклонился и поднял его. </w:t>
      </w:r>
      <w:r w:rsidR="000F5190">
        <w:rPr>
          <w:lang w:val="ru-RU"/>
        </w:rPr>
        <w:t>Б</w:t>
      </w:r>
      <w:r w:rsidRPr="00D26162">
        <w:rPr>
          <w:lang w:val="ru-RU"/>
        </w:rPr>
        <w:t>ыстро вывел на экран схему верхних и нижних уровней и увидел, что проделал долгий путь вниз. Кое в ч</w:t>
      </w:r>
      <w:r w:rsidR="00BF2D7C" w:rsidRPr="00D26162">
        <w:rPr>
          <w:lang w:val="ru-RU"/>
        </w:rPr>
        <w:t>е</w:t>
      </w:r>
      <w:r w:rsidRPr="00D26162">
        <w:rPr>
          <w:lang w:val="ru-RU"/>
        </w:rPr>
        <w:t>м это играло ему на руку, поскольку на нижних уровнях не было множества хорошо вооруж</w:t>
      </w:r>
      <w:r w:rsidR="00BF2D7C" w:rsidRPr="00D26162">
        <w:rPr>
          <w:lang w:val="ru-RU"/>
        </w:rPr>
        <w:t>е</w:t>
      </w:r>
      <w:r w:rsidRPr="00D26162">
        <w:rPr>
          <w:lang w:val="ru-RU"/>
        </w:rPr>
        <w:t>нных солдат, но имело свои недостатки, так как теперь ему прид</w:t>
      </w:r>
      <w:r w:rsidR="00BF2D7C" w:rsidRPr="00D26162">
        <w:rPr>
          <w:lang w:val="ru-RU"/>
        </w:rPr>
        <w:t>е</w:t>
      </w:r>
      <w:r w:rsidRPr="00D26162">
        <w:rPr>
          <w:lang w:val="ru-RU"/>
        </w:rPr>
        <w:t xml:space="preserve">тся долго пробираться к крысе. Для этого </w:t>
      </w:r>
      <w:proofErr w:type="spellStart"/>
      <w:r w:rsidRPr="00D26162">
        <w:rPr>
          <w:lang w:val="ru-RU"/>
        </w:rPr>
        <w:t>Хафлои</w:t>
      </w:r>
      <w:proofErr w:type="spellEnd"/>
      <w:r w:rsidRPr="00D26162">
        <w:rPr>
          <w:lang w:val="ru-RU"/>
        </w:rPr>
        <w:t xml:space="preserve"> следовало попасть на командный уровень — туда, куда можно привести поч</w:t>
      </w:r>
      <w:r w:rsidR="00BF2D7C" w:rsidRPr="00D26162">
        <w:rPr>
          <w:lang w:val="ru-RU"/>
        </w:rPr>
        <w:t>е</w:t>
      </w:r>
      <w:r w:rsidRPr="00D26162">
        <w:rPr>
          <w:lang w:val="ru-RU"/>
        </w:rPr>
        <w:t>тного гостя.</w:t>
      </w:r>
    </w:p>
    <w:p w14:paraId="7099606D" w14:textId="1BC08530" w:rsidR="00C57304" w:rsidRPr="00D26162" w:rsidRDefault="000F5190" w:rsidP="0094125C">
      <w:pPr>
        <w:rPr>
          <w:lang w:val="ru-RU"/>
        </w:rPr>
      </w:pPr>
      <w:r>
        <w:rPr>
          <w:lang w:val="ru-RU"/>
        </w:rPr>
        <w:t>Он</w:t>
      </w:r>
      <w:r w:rsidR="00C57304" w:rsidRPr="00D26162">
        <w:rPr>
          <w:lang w:val="ru-RU"/>
        </w:rPr>
        <w:t xml:space="preserve"> бросился бежать. Он прорывался вверх, вглубь корабля, усердно работая, и разгонял перед собой смертную команду, прокладывая прямой маршрут. Никто из команды не остановился, чтобы оказать сопротивление — они, должно быть, решили, что разбудили какого-то демона из внешнего ада, хотя </w:t>
      </w:r>
      <w:proofErr w:type="spellStart"/>
      <w:r w:rsidR="00C57304" w:rsidRPr="00D26162">
        <w:rPr>
          <w:lang w:val="ru-RU"/>
        </w:rPr>
        <w:t>Хафлои</w:t>
      </w:r>
      <w:proofErr w:type="spellEnd"/>
      <w:r w:rsidR="00C57304" w:rsidRPr="00D26162">
        <w:rPr>
          <w:lang w:val="ru-RU"/>
        </w:rPr>
        <w:t xml:space="preserve"> понимал, что, как только он добер</w:t>
      </w:r>
      <w:r w:rsidR="00BF2D7C" w:rsidRPr="00D26162">
        <w:rPr>
          <w:lang w:val="ru-RU"/>
        </w:rPr>
        <w:t>е</w:t>
      </w:r>
      <w:r w:rsidR="00C57304" w:rsidRPr="00D26162">
        <w:rPr>
          <w:lang w:val="ru-RU"/>
        </w:rPr>
        <w:t>тся до основных оперативных уровней, вс</w:t>
      </w:r>
      <w:r w:rsidR="00BF2D7C" w:rsidRPr="00D26162">
        <w:rPr>
          <w:lang w:val="ru-RU"/>
        </w:rPr>
        <w:t>е</w:t>
      </w:r>
      <w:r w:rsidR="00C57304" w:rsidRPr="00D26162">
        <w:rPr>
          <w:lang w:val="ru-RU"/>
        </w:rPr>
        <w:t xml:space="preserve"> станет сложнее.</w:t>
      </w:r>
    </w:p>
    <w:p w14:paraId="47152611" w14:textId="03AD1440" w:rsidR="00C57304" w:rsidRPr="00D26162" w:rsidRDefault="00C57304" w:rsidP="0094125C">
      <w:pPr>
        <w:rPr>
          <w:lang w:val="ru-RU"/>
        </w:rPr>
      </w:pPr>
      <w:r w:rsidRPr="00D26162">
        <w:rPr>
          <w:lang w:val="ru-RU"/>
        </w:rPr>
        <w:t xml:space="preserve">И тут он услышал, что поступило сообщение от </w:t>
      </w:r>
      <w:proofErr w:type="spellStart"/>
      <w:r w:rsidR="00BF2D7C" w:rsidRPr="00D26162">
        <w:rPr>
          <w:lang w:val="ru-RU"/>
        </w:rPr>
        <w:t>Ёрундур</w:t>
      </w:r>
      <w:r w:rsidRPr="00D26162">
        <w:rPr>
          <w:lang w:val="ru-RU"/>
        </w:rPr>
        <w:t>а</w:t>
      </w:r>
      <w:proofErr w:type="spellEnd"/>
      <w:r w:rsidRPr="00D26162">
        <w:rPr>
          <w:lang w:val="ru-RU"/>
        </w:rPr>
        <w:t xml:space="preserve">. Каким-то образом, несмотря на повреждения шлема и неутихающий лазерный шторм, бушующий между кораблями снаружи, Старому Псу удалось выйти на связь. </w:t>
      </w:r>
      <w:proofErr w:type="spellStart"/>
      <w:r w:rsidRPr="00D26162">
        <w:rPr>
          <w:lang w:val="ru-RU"/>
        </w:rPr>
        <w:t>Хафлои</w:t>
      </w:r>
      <w:proofErr w:type="spellEnd"/>
      <w:r w:rsidRPr="00D26162">
        <w:rPr>
          <w:lang w:val="ru-RU"/>
        </w:rPr>
        <w:t xml:space="preserve"> уже готов был отклонить вызов, догадываясь, что на него обрушится шквал проклятий и требований вернуться на галеон.</w:t>
      </w:r>
    </w:p>
    <w:p w14:paraId="11622662" w14:textId="77777777" w:rsidR="00C57304" w:rsidRPr="00D26162" w:rsidRDefault="00C57304" w:rsidP="0094125C">
      <w:pPr>
        <w:rPr>
          <w:lang w:val="ru-RU"/>
        </w:rPr>
      </w:pPr>
      <w:r w:rsidRPr="00D26162">
        <w:rPr>
          <w:lang w:val="ru-RU"/>
        </w:rPr>
        <w:t xml:space="preserve">— </w:t>
      </w:r>
      <w:proofErr w:type="spellStart"/>
      <w:r w:rsidRPr="00D26162">
        <w:rPr>
          <w:lang w:val="ru-RU"/>
        </w:rPr>
        <w:t>Скитья</w:t>
      </w:r>
      <w:proofErr w:type="spellEnd"/>
      <w:r w:rsidRPr="00D26162">
        <w:rPr>
          <w:lang w:val="ru-RU"/>
        </w:rPr>
        <w:t>, — выдохнул наконец молодой космодесантник и прислушался.</w:t>
      </w:r>
    </w:p>
    <w:p w14:paraId="7D6726A9" w14:textId="491C4B29" w:rsidR="00C57304" w:rsidRPr="00D26162" w:rsidRDefault="00C57304" w:rsidP="0094125C">
      <w:pPr>
        <w:rPr>
          <w:lang w:val="ru-RU"/>
        </w:rPr>
      </w:pPr>
      <w:r w:rsidRPr="00D26162">
        <w:rPr>
          <w:lang w:val="ru-RU"/>
        </w:rPr>
        <w:t xml:space="preserve">Как только сообщение закончилось, </w:t>
      </w:r>
      <w:proofErr w:type="spellStart"/>
      <w:r w:rsidRPr="00D26162">
        <w:rPr>
          <w:lang w:val="ru-RU"/>
        </w:rPr>
        <w:t>Хафлои</w:t>
      </w:r>
      <w:proofErr w:type="spellEnd"/>
      <w:r w:rsidRPr="00D26162">
        <w:rPr>
          <w:lang w:val="ru-RU"/>
        </w:rPr>
        <w:t xml:space="preserve"> развернулся на пятках и двинулся в обратном направлении, переходя с трусцы на спринт. Он рванулся назад по мосткам и обходным путям, обгорелые доспехи скрежетали и звякали о тесные железные конструкции, перед глазами вс</w:t>
      </w:r>
      <w:r w:rsidR="00BF2D7C" w:rsidRPr="00D26162">
        <w:rPr>
          <w:lang w:val="ru-RU"/>
        </w:rPr>
        <w:t>е</w:t>
      </w:r>
      <w:r w:rsidRPr="00D26162">
        <w:rPr>
          <w:lang w:val="ru-RU"/>
        </w:rPr>
        <w:t xml:space="preserve"> плыло от дыма, а </w:t>
      </w:r>
      <w:proofErr w:type="spellStart"/>
      <w:r w:rsidRPr="00D26162">
        <w:rPr>
          <w:lang w:val="ru-RU"/>
        </w:rPr>
        <w:t>сабатоны</w:t>
      </w:r>
      <w:proofErr w:type="spellEnd"/>
      <w:r w:rsidRPr="00D26162">
        <w:rPr>
          <w:lang w:val="ru-RU"/>
        </w:rPr>
        <w:t xml:space="preserve"> скользили по промасленной палубе.</w:t>
      </w:r>
    </w:p>
    <w:p w14:paraId="79430FE9" w14:textId="78DB5EE9" w:rsidR="00C57304" w:rsidRPr="00D26162" w:rsidRDefault="00C57304" w:rsidP="0094125C">
      <w:pPr>
        <w:rPr>
          <w:lang w:val="ru-RU"/>
        </w:rPr>
      </w:pPr>
      <w:r w:rsidRPr="00D26162">
        <w:rPr>
          <w:lang w:val="ru-RU"/>
        </w:rPr>
        <w:t>Навигационный планшет подсказал нужный маршрут, но несколько тоннелей доступа обрушились или были завалены тяж</w:t>
      </w:r>
      <w:r w:rsidR="00BF2D7C" w:rsidRPr="00D26162">
        <w:rPr>
          <w:lang w:val="ru-RU"/>
        </w:rPr>
        <w:t>е</w:t>
      </w:r>
      <w:r w:rsidRPr="00D26162">
        <w:rPr>
          <w:lang w:val="ru-RU"/>
        </w:rPr>
        <w:t>лой техникой. Глубинные уровни походили на забытые горные выработки — т</w:t>
      </w:r>
      <w:r w:rsidR="00BF2D7C" w:rsidRPr="00D26162">
        <w:rPr>
          <w:lang w:val="ru-RU"/>
        </w:rPr>
        <w:t>е</w:t>
      </w:r>
      <w:r w:rsidRPr="00D26162">
        <w:rPr>
          <w:lang w:val="ru-RU"/>
        </w:rPr>
        <w:t>мные, загроможд</w:t>
      </w:r>
      <w:r w:rsidR="00BF2D7C" w:rsidRPr="00D26162">
        <w:rPr>
          <w:lang w:val="ru-RU"/>
        </w:rPr>
        <w:t>е</w:t>
      </w:r>
      <w:r w:rsidRPr="00D26162">
        <w:rPr>
          <w:lang w:val="ru-RU"/>
        </w:rPr>
        <w:t xml:space="preserve">нные, коварные. Вскоре </w:t>
      </w:r>
      <w:proofErr w:type="spellStart"/>
      <w:r w:rsidRPr="00D26162">
        <w:rPr>
          <w:lang w:val="ru-RU"/>
        </w:rPr>
        <w:t>Хафлои</w:t>
      </w:r>
      <w:proofErr w:type="spellEnd"/>
      <w:r w:rsidRPr="00D26162">
        <w:rPr>
          <w:lang w:val="ru-RU"/>
        </w:rPr>
        <w:t xml:space="preserve"> наткнулся ещ</w:t>
      </w:r>
      <w:r w:rsidR="00BF2D7C" w:rsidRPr="00D26162">
        <w:rPr>
          <w:lang w:val="ru-RU"/>
        </w:rPr>
        <w:t>е</w:t>
      </w:r>
      <w:r w:rsidRPr="00D26162">
        <w:rPr>
          <w:lang w:val="ru-RU"/>
        </w:rPr>
        <w:t xml:space="preserve"> на одну команду: кое на ком были противовзрывные костюмы для экстренных ремонтных работ, а кое-кто был вооруж</w:t>
      </w:r>
      <w:r w:rsidR="00BF2D7C" w:rsidRPr="00D26162">
        <w:rPr>
          <w:lang w:val="ru-RU"/>
        </w:rPr>
        <w:t>е</w:t>
      </w:r>
      <w:r w:rsidRPr="00D26162">
        <w:rPr>
          <w:lang w:val="ru-RU"/>
        </w:rPr>
        <w:t>н и явно искал его. Космодесантник быстро и ж</w:t>
      </w:r>
      <w:r w:rsidR="00BF2D7C" w:rsidRPr="00D26162">
        <w:rPr>
          <w:lang w:val="ru-RU"/>
        </w:rPr>
        <w:t>е</w:t>
      </w:r>
      <w:r w:rsidRPr="00D26162">
        <w:rPr>
          <w:lang w:val="ru-RU"/>
        </w:rPr>
        <w:t xml:space="preserve">стко растолкал людей, но останавливаться и добивать их не стал: ему просто нужно было успеть пробежать, продолжать движение, прибавить шагу. </w:t>
      </w:r>
    </w:p>
    <w:p w14:paraId="1CC65ADA" w14:textId="132DA3FF" w:rsidR="00C57304" w:rsidRPr="00D26162" w:rsidRDefault="00C57304" w:rsidP="0094125C">
      <w:pPr>
        <w:rPr>
          <w:lang w:val="ru-RU"/>
        </w:rPr>
      </w:pPr>
      <w:r w:rsidRPr="00D26162">
        <w:rPr>
          <w:lang w:val="ru-RU"/>
        </w:rPr>
        <w:lastRenderedPageBreak/>
        <w:t xml:space="preserve">Вскоре оба его сердца забились быстрее, кожа раскраснелась. </w:t>
      </w:r>
      <w:proofErr w:type="spellStart"/>
      <w:r w:rsidRPr="00D26162">
        <w:rPr>
          <w:lang w:val="ru-RU"/>
        </w:rPr>
        <w:t>Хафлои</w:t>
      </w:r>
      <w:proofErr w:type="spellEnd"/>
      <w:r w:rsidRPr="00D26162">
        <w:rPr>
          <w:lang w:val="ru-RU"/>
        </w:rPr>
        <w:t xml:space="preserve"> снова поскользнулся, врезавшись в скопление трюмных насосов, помчался вниз по крутому склону и завернул за резкий поворот. Воздух опять стал горячее, и по всем поверхностям прошла рябь. Впереди послышался нарастающий р</w:t>
      </w:r>
      <w:r w:rsidR="00BF2D7C" w:rsidRPr="00D26162">
        <w:rPr>
          <w:lang w:val="ru-RU"/>
        </w:rPr>
        <w:t>е</w:t>
      </w:r>
      <w:r w:rsidRPr="00D26162">
        <w:rPr>
          <w:lang w:val="ru-RU"/>
        </w:rPr>
        <w:t>в чего-то массивного, вроде теплообменника или силового преобразователя.</w:t>
      </w:r>
    </w:p>
    <w:p w14:paraId="009824C2" w14:textId="21BB599C" w:rsidR="00C57304" w:rsidRPr="00D26162" w:rsidRDefault="000F5190" w:rsidP="0094125C">
      <w:pPr>
        <w:rPr>
          <w:lang w:val="ru-RU"/>
        </w:rPr>
      </w:pPr>
      <w:proofErr w:type="spellStart"/>
      <w:r w:rsidRPr="00D26162">
        <w:rPr>
          <w:lang w:val="ru-RU"/>
        </w:rPr>
        <w:t>Хафлои</w:t>
      </w:r>
      <w:proofErr w:type="spellEnd"/>
      <w:r w:rsidRPr="00D26162">
        <w:rPr>
          <w:lang w:val="ru-RU"/>
        </w:rPr>
        <w:t xml:space="preserve"> </w:t>
      </w:r>
      <w:r w:rsidR="00C57304" w:rsidRPr="00D26162">
        <w:rPr>
          <w:lang w:val="ru-RU"/>
        </w:rPr>
        <w:t>вбежал в помещение, полное техников в капюшонах, и пришлось потратить драгоценное время, чтобы ударить двоих о раму люка и вырубить третьего, и только потом двигаться дальше. Лазерные разряды, нацеленные откуда-то сверху, щ</w:t>
      </w:r>
      <w:r w:rsidR="00BF2D7C" w:rsidRPr="00D26162">
        <w:rPr>
          <w:lang w:val="ru-RU"/>
        </w:rPr>
        <w:t>е</w:t>
      </w:r>
      <w:r w:rsidR="00C57304" w:rsidRPr="00D26162">
        <w:rPr>
          <w:lang w:val="ru-RU"/>
        </w:rPr>
        <w:t xml:space="preserve">лкали и свистели вслед </w:t>
      </w:r>
      <w:proofErr w:type="spellStart"/>
      <w:r w:rsidR="00C57304" w:rsidRPr="00D26162">
        <w:rPr>
          <w:lang w:val="ru-RU"/>
        </w:rPr>
        <w:t>Хафлои</w:t>
      </w:r>
      <w:proofErr w:type="spellEnd"/>
      <w:r w:rsidR="00C57304" w:rsidRPr="00D26162">
        <w:rPr>
          <w:lang w:val="ru-RU"/>
        </w:rPr>
        <w:t>, но у него не было времени на ответный огонь, — он просто мчался дальше, вс</w:t>
      </w:r>
      <w:r w:rsidR="00BF2D7C" w:rsidRPr="00D26162">
        <w:rPr>
          <w:lang w:val="ru-RU"/>
        </w:rPr>
        <w:t>е</w:t>
      </w:r>
      <w:r w:rsidR="00C57304" w:rsidRPr="00D26162">
        <w:rPr>
          <w:lang w:val="ru-RU"/>
        </w:rPr>
        <w:t xml:space="preserve"> быстрее и быстрее.</w:t>
      </w:r>
    </w:p>
    <w:p w14:paraId="67C6C57F" w14:textId="4E4994C2" w:rsidR="00C57304" w:rsidRPr="00D26162" w:rsidRDefault="00C57304" w:rsidP="0094125C">
      <w:pPr>
        <w:rPr>
          <w:lang w:val="ru-RU"/>
        </w:rPr>
      </w:pPr>
      <w:r w:rsidRPr="00D26162">
        <w:rPr>
          <w:lang w:val="ru-RU"/>
        </w:rPr>
        <w:t xml:space="preserve">К тому времени, как </w:t>
      </w:r>
      <w:proofErr w:type="spellStart"/>
      <w:r w:rsidR="000F5190" w:rsidRPr="00D26162">
        <w:rPr>
          <w:lang w:val="ru-RU"/>
        </w:rPr>
        <w:t>Хафлои</w:t>
      </w:r>
      <w:proofErr w:type="spellEnd"/>
      <w:r w:rsidR="000F5190" w:rsidRPr="00D26162">
        <w:rPr>
          <w:lang w:val="ru-RU"/>
        </w:rPr>
        <w:t xml:space="preserve"> </w:t>
      </w:r>
      <w:r w:rsidRPr="00D26162">
        <w:rPr>
          <w:lang w:val="ru-RU"/>
        </w:rPr>
        <w:t xml:space="preserve">добрался до места назначения, он уже чувствовал колоссальный прилив энергии, от которого волосы на коже вставали дыбом, а на доспехах вспыхивали разряды статического электричества. Сбежав по длинной грузовой дорожке, </w:t>
      </w:r>
      <w:proofErr w:type="spellStart"/>
      <w:r w:rsidRPr="00D26162">
        <w:rPr>
          <w:lang w:val="ru-RU"/>
        </w:rPr>
        <w:t>Хафлои</w:t>
      </w:r>
      <w:proofErr w:type="spellEnd"/>
      <w:r w:rsidRPr="00D26162">
        <w:rPr>
          <w:lang w:val="ru-RU"/>
        </w:rPr>
        <w:t xml:space="preserve"> оказался носом к носу с целой группой вооруж</w:t>
      </w:r>
      <w:r w:rsidR="00BF2D7C" w:rsidRPr="00D26162">
        <w:rPr>
          <w:lang w:val="ru-RU"/>
        </w:rPr>
        <w:t>е</w:t>
      </w:r>
      <w:r w:rsidRPr="00D26162">
        <w:rPr>
          <w:lang w:val="ru-RU"/>
        </w:rPr>
        <w:t xml:space="preserve">нных до зубов </w:t>
      </w:r>
      <w:proofErr w:type="spellStart"/>
      <w:r w:rsidRPr="00D26162">
        <w:rPr>
          <w:lang w:val="ru-RU"/>
        </w:rPr>
        <w:t>корпехов</w:t>
      </w:r>
      <w:proofErr w:type="spellEnd"/>
      <w:r w:rsidRPr="00D26162">
        <w:rPr>
          <w:lang w:val="ru-RU"/>
        </w:rPr>
        <w:t>. Космический Волк ударил, покалечив сразу двоих, и ринулся впер</w:t>
      </w:r>
      <w:r w:rsidR="00BF2D7C" w:rsidRPr="00D26162">
        <w:rPr>
          <w:lang w:val="ru-RU"/>
        </w:rPr>
        <w:t>е</w:t>
      </w:r>
      <w:r w:rsidRPr="00D26162">
        <w:rPr>
          <w:lang w:val="ru-RU"/>
        </w:rPr>
        <w:t xml:space="preserve">д, ворвавшись в помещение с высоким потолком, разрисованное сигнальными полосами; внутри гуляло эхо, отражая многочисленные тревожные сирены. </w:t>
      </w:r>
      <w:proofErr w:type="spellStart"/>
      <w:r w:rsidRPr="00D26162">
        <w:rPr>
          <w:lang w:val="ru-RU"/>
        </w:rPr>
        <w:t>Хафлои</w:t>
      </w:r>
      <w:proofErr w:type="spellEnd"/>
      <w:r w:rsidRPr="00D26162">
        <w:rPr>
          <w:lang w:val="ru-RU"/>
        </w:rPr>
        <w:t xml:space="preserve"> выстрелил из болт-пистолета, разбив блокировочную панель дальнего дверного про</w:t>
      </w:r>
      <w:r w:rsidR="00BF2D7C" w:rsidRPr="00D26162">
        <w:rPr>
          <w:lang w:val="ru-RU"/>
        </w:rPr>
        <w:t>е</w:t>
      </w:r>
      <w:r w:rsidRPr="00D26162">
        <w:rPr>
          <w:lang w:val="ru-RU"/>
        </w:rPr>
        <w:t>ма, и высадил дверь плечом.</w:t>
      </w:r>
    </w:p>
    <w:p w14:paraId="4F937A9E" w14:textId="1819BAEC" w:rsidR="00C57304" w:rsidRPr="00D26162" w:rsidRDefault="00C57304" w:rsidP="0094125C">
      <w:pPr>
        <w:rPr>
          <w:lang w:val="ru-RU"/>
        </w:rPr>
      </w:pPr>
      <w:r w:rsidRPr="00D26162">
        <w:rPr>
          <w:lang w:val="ru-RU"/>
        </w:rPr>
        <w:t>Лазерный огонь обрушился на космодесантника — и сзади, и спереди, и с верхних балконов. По обе стороны были отвесные железные стены, сплошь забитые работающими приборами, инкрустированными Шестерн</w:t>
      </w:r>
      <w:r w:rsidR="00BF2D7C" w:rsidRPr="00D26162">
        <w:rPr>
          <w:lang w:val="ru-RU"/>
        </w:rPr>
        <w:t>е</w:t>
      </w:r>
      <w:r w:rsidRPr="00D26162">
        <w:rPr>
          <w:lang w:val="ru-RU"/>
        </w:rPr>
        <w:t>й Механикус; пар струился из них, словно сл</w:t>
      </w:r>
      <w:r w:rsidR="00BF2D7C" w:rsidRPr="00D26162">
        <w:rPr>
          <w:lang w:val="ru-RU"/>
        </w:rPr>
        <w:t>е</w:t>
      </w:r>
      <w:r w:rsidRPr="00D26162">
        <w:rPr>
          <w:lang w:val="ru-RU"/>
        </w:rPr>
        <w:t>зы. Большие подъ</w:t>
      </w:r>
      <w:r w:rsidR="00BF2D7C" w:rsidRPr="00D26162">
        <w:rPr>
          <w:lang w:val="ru-RU"/>
        </w:rPr>
        <w:t>е</w:t>
      </w:r>
      <w:r w:rsidRPr="00D26162">
        <w:rPr>
          <w:lang w:val="ru-RU"/>
        </w:rPr>
        <w:t>мные платформы несли на себе группы слуг и сервиторов в мантиях, с шипением поднимаясь вверх при помощи полированных стальных поршней. Над ними возвышалась огромная шахта доступа, проходившая через множество палуб; она мерцала от энергии, заключ</w:t>
      </w:r>
      <w:r w:rsidR="00BF2D7C" w:rsidRPr="00D26162">
        <w:rPr>
          <w:lang w:val="ru-RU"/>
        </w:rPr>
        <w:t>е</w:t>
      </w:r>
      <w:r w:rsidRPr="00D26162">
        <w:rPr>
          <w:lang w:val="ru-RU"/>
        </w:rPr>
        <w:t>нной в тугих жгутах кабелей в ч</w:t>
      </w:r>
      <w:r w:rsidR="00BF2D7C" w:rsidRPr="00D26162">
        <w:rPr>
          <w:lang w:val="ru-RU"/>
        </w:rPr>
        <w:t>е</w:t>
      </w:r>
      <w:r w:rsidRPr="00D26162">
        <w:rPr>
          <w:lang w:val="ru-RU"/>
        </w:rPr>
        <w:t>рной оправе. Огромное пространство было плотно запружено как обычной командой, так и вооруж</w:t>
      </w:r>
      <w:r w:rsidR="00BF2D7C" w:rsidRPr="00D26162">
        <w:rPr>
          <w:lang w:val="ru-RU"/>
        </w:rPr>
        <w:t>е</w:t>
      </w:r>
      <w:r w:rsidRPr="00D26162">
        <w:rPr>
          <w:lang w:val="ru-RU"/>
        </w:rPr>
        <w:t xml:space="preserve">нными людьми. Кто-то запаниковал, когда </w:t>
      </w:r>
      <w:proofErr w:type="spellStart"/>
      <w:r w:rsidRPr="00D26162">
        <w:rPr>
          <w:lang w:val="ru-RU"/>
        </w:rPr>
        <w:t>Хафлои</w:t>
      </w:r>
      <w:proofErr w:type="spellEnd"/>
      <w:r w:rsidRPr="00D26162">
        <w:rPr>
          <w:lang w:val="ru-RU"/>
        </w:rPr>
        <w:t xml:space="preserve"> протолкался сквозь них; другие сопротивлялись, замедляя его движение.</w:t>
      </w:r>
    </w:p>
    <w:p w14:paraId="67D3F0C3" w14:textId="16091E1C" w:rsidR="00C57304" w:rsidRPr="00D26162" w:rsidRDefault="00C57304" w:rsidP="0094125C">
      <w:pPr>
        <w:rPr>
          <w:lang w:val="ru-RU"/>
        </w:rPr>
      </w:pPr>
      <w:r w:rsidRPr="00D26162">
        <w:rPr>
          <w:lang w:val="ru-RU"/>
        </w:rPr>
        <w:t>Палуба впереди оборвалась ярдов</w:t>
      </w:r>
      <w:r w:rsidRPr="00D26162" w:rsidDel="00CC6980">
        <w:rPr>
          <w:lang w:val="ru-RU"/>
        </w:rPr>
        <w:t xml:space="preserve"> </w:t>
      </w:r>
      <w:r w:rsidRPr="00D26162">
        <w:rPr>
          <w:lang w:val="ru-RU"/>
        </w:rPr>
        <w:t xml:space="preserve">через пятьдесят, а дальше настил сменился ничем — открытой пустотой; пригодная для дыхания атмосфера удерживалась внутри лишь благодаря </w:t>
      </w:r>
      <w:proofErr w:type="spellStart"/>
      <w:r w:rsidRPr="00D26162">
        <w:rPr>
          <w:lang w:val="ru-RU"/>
        </w:rPr>
        <w:t>стазисным</w:t>
      </w:r>
      <w:proofErr w:type="spellEnd"/>
      <w:r w:rsidRPr="00D26162">
        <w:rPr>
          <w:lang w:val="ru-RU"/>
        </w:rPr>
        <w:t xml:space="preserve"> полям. Ствол одного из гигантских орбитальных лазеров уходил вниз, в колодец — широкий изгиб из чистого </w:t>
      </w:r>
      <w:proofErr w:type="spellStart"/>
      <w:r w:rsidRPr="00D26162">
        <w:rPr>
          <w:lang w:val="ru-RU"/>
        </w:rPr>
        <w:t>адамантия</w:t>
      </w:r>
      <w:proofErr w:type="spellEnd"/>
      <w:r w:rsidRPr="00D26162">
        <w:rPr>
          <w:lang w:val="ru-RU"/>
        </w:rPr>
        <w:t>, похожий скорее на внешнюю оболочку жилой башни, чем на орудие. Он уже светился, его внутренности переливались бело-голубым мерцанием, скрытым за тяж</w:t>
      </w:r>
      <w:r w:rsidR="00BF2D7C" w:rsidRPr="00D26162">
        <w:rPr>
          <w:lang w:val="ru-RU"/>
        </w:rPr>
        <w:t>е</w:t>
      </w:r>
      <w:r w:rsidRPr="00D26162">
        <w:rPr>
          <w:lang w:val="ru-RU"/>
        </w:rPr>
        <w:t>лыми реш</w:t>
      </w:r>
      <w:r w:rsidR="00BF2D7C" w:rsidRPr="00D26162">
        <w:rPr>
          <w:lang w:val="ru-RU"/>
        </w:rPr>
        <w:t>е</w:t>
      </w:r>
      <w:r w:rsidRPr="00D26162">
        <w:rPr>
          <w:lang w:val="ru-RU"/>
        </w:rPr>
        <w:t>тками, направляющие лопатки мигали в ожидании неминуемой разрядки.</w:t>
      </w:r>
    </w:p>
    <w:p w14:paraId="48C86239" w14:textId="60E492B5" w:rsidR="00C57304" w:rsidRPr="00D26162" w:rsidRDefault="00C57304" w:rsidP="0094125C">
      <w:pPr>
        <w:rPr>
          <w:lang w:val="ru-RU"/>
        </w:rPr>
      </w:pPr>
      <w:r w:rsidRPr="00D26162">
        <w:rPr>
          <w:lang w:val="ru-RU"/>
        </w:rPr>
        <w:t xml:space="preserve">Главный ствол был слишком огромен, чтобы </w:t>
      </w:r>
      <w:proofErr w:type="spellStart"/>
      <w:r w:rsidRPr="00D26162">
        <w:rPr>
          <w:lang w:val="ru-RU"/>
        </w:rPr>
        <w:t>Хафлои</w:t>
      </w:r>
      <w:proofErr w:type="spellEnd"/>
      <w:r w:rsidRPr="00D26162">
        <w:rPr>
          <w:lang w:val="ru-RU"/>
        </w:rPr>
        <w:t xml:space="preserve"> мог вывести его из строя напрямую. Направленный на космодесантника лазерный огонь уже доставлял затруднения: у него не было укрытия, а в этом пространстве, напоминающем пещеру, находились сотни вооруж</w:t>
      </w:r>
      <w:r w:rsidR="00BF2D7C" w:rsidRPr="00D26162">
        <w:rPr>
          <w:lang w:val="ru-RU"/>
        </w:rPr>
        <w:t>е</w:t>
      </w:r>
      <w:r w:rsidRPr="00D26162">
        <w:rPr>
          <w:lang w:val="ru-RU"/>
        </w:rPr>
        <w:t>нных солдат. Уклоняясь от летящих в него лучей, Кровавый Коготь запрыгнул на одну из платформ, расположенных на уровне пола, очистил е</w:t>
      </w:r>
      <w:r w:rsidR="00BF2D7C" w:rsidRPr="00D26162">
        <w:rPr>
          <w:lang w:val="ru-RU"/>
        </w:rPr>
        <w:t>е</w:t>
      </w:r>
      <w:r w:rsidRPr="00D26162">
        <w:rPr>
          <w:lang w:val="ru-RU"/>
        </w:rPr>
        <w:t xml:space="preserve"> выстрелами из болт-пистолета, а затем нажал на рычаг. Платформа с грохотом поползла вверх, а </w:t>
      </w:r>
      <w:proofErr w:type="spellStart"/>
      <w:r w:rsidRPr="00D26162">
        <w:rPr>
          <w:lang w:val="ru-RU"/>
        </w:rPr>
        <w:t>Хафлои</w:t>
      </w:r>
      <w:proofErr w:type="spellEnd"/>
      <w:r w:rsidRPr="00D26162">
        <w:rPr>
          <w:lang w:val="ru-RU"/>
        </w:rPr>
        <w:t xml:space="preserve"> потянулся к </w:t>
      </w:r>
      <w:proofErr w:type="spellStart"/>
      <w:r w:rsidRPr="00D26162">
        <w:rPr>
          <w:lang w:val="ru-RU"/>
        </w:rPr>
        <w:t>крак</w:t>
      </w:r>
      <w:proofErr w:type="spellEnd"/>
      <w:r w:rsidRPr="00D26162">
        <w:rPr>
          <w:lang w:val="ru-RU"/>
        </w:rPr>
        <w:t>-гранатам на поясе. Взял две и настроил их на практически мгновенную детонацию.</w:t>
      </w:r>
    </w:p>
    <w:p w14:paraId="4A6D0870" w14:textId="77777777" w:rsidR="00C57304" w:rsidRPr="00D26162" w:rsidRDefault="00C57304" w:rsidP="0094125C">
      <w:pPr>
        <w:rPr>
          <w:lang w:val="ru-RU"/>
        </w:rPr>
      </w:pPr>
      <w:r w:rsidRPr="00D26162">
        <w:rPr>
          <w:lang w:val="ru-RU"/>
        </w:rPr>
        <w:t xml:space="preserve">Когда платформа подошла к первой ступени шахты доступа, </w:t>
      </w:r>
      <w:proofErr w:type="spellStart"/>
      <w:r w:rsidRPr="00D26162">
        <w:rPr>
          <w:lang w:val="ru-RU"/>
        </w:rPr>
        <w:t>Хафлои</w:t>
      </w:r>
      <w:proofErr w:type="spellEnd"/>
      <w:r w:rsidRPr="00D26162">
        <w:rPr>
          <w:lang w:val="ru-RU"/>
        </w:rPr>
        <w:t xml:space="preserve"> прыгнул вверх и в сторону, под градом лазерных разрядов преодолевая широкую пропасть.</w:t>
      </w:r>
    </w:p>
    <w:p w14:paraId="53E98176" w14:textId="6364F6EE" w:rsidR="00C57304" w:rsidRPr="00D26162" w:rsidRDefault="00C57304" w:rsidP="0094125C">
      <w:pPr>
        <w:rPr>
          <w:lang w:val="ru-RU"/>
        </w:rPr>
      </w:pPr>
      <w:r w:rsidRPr="00D26162">
        <w:rPr>
          <w:lang w:val="ru-RU"/>
        </w:rPr>
        <w:t xml:space="preserve">Он с размаху врезался прямо в толстые силовые кабели. От удара </w:t>
      </w:r>
      <w:proofErr w:type="spellStart"/>
      <w:r w:rsidRPr="00D26162">
        <w:rPr>
          <w:lang w:val="ru-RU"/>
        </w:rPr>
        <w:t>Хафлои</w:t>
      </w:r>
      <w:proofErr w:type="spellEnd"/>
      <w:r w:rsidRPr="00D26162">
        <w:rPr>
          <w:lang w:val="ru-RU"/>
        </w:rPr>
        <w:t xml:space="preserve"> покачнулся, будто пьяный, но сунул гранаты в более толстые основные отверстия трубопровода, оттолкнулся </w:t>
      </w:r>
      <w:r w:rsidRPr="00D26162">
        <w:rPr>
          <w:lang w:val="ru-RU"/>
        </w:rPr>
        <w:lastRenderedPageBreak/>
        <w:t>от кабелей и тяжело рухнул на палубу ярдов на двадцать ниже. Ещ</w:t>
      </w:r>
      <w:r w:rsidR="00BF2D7C" w:rsidRPr="00D26162">
        <w:rPr>
          <w:lang w:val="ru-RU"/>
        </w:rPr>
        <w:t>е</w:t>
      </w:r>
      <w:r w:rsidRPr="00D26162">
        <w:rPr>
          <w:lang w:val="ru-RU"/>
        </w:rPr>
        <w:t xml:space="preserve"> до того, как он ударился о палубу, сдетонировали снаряды, взорвавшись с диким треском высвобожденной энергии; оборванные кабели замелькали вокруг </w:t>
      </w:r>
      <w:proofErr w:type="spellStart"/>
      <w:r w:rsidRPr="00D26162">
        <w:rPr>
          <w:lang w:val="ru-RU"/>
        </w:rPr>
        <w:t>Хафлои</w:t>
      </w:r>
      <w:proofErr w:type="spellEnd"/>
      <w:r w:rsidRPr="00D26162">
        <w:rPr>
          <w:lang w:val="ru-RU"/>
        </w:rPr>
        <w:t>, словно хлысты. Из-за поломки немедленно сработали аварийные сирены, и из люков доступа высоко в стенах, в камеру хлынуло ещ</w:t>
      </w:r>
      <w:r w:rsidR="00BF2D7C" w:rsidRPr="00D26162">
        <w:rPr>
          <w:lang w:val="ru-RU"/>
        </w:rPr>
        <w:t>е</w:t>
      </w:r>
      <w:r w:rsidRPr="00D26162">
        <w:rPr>
          <w:lang w:val="ru-RU"/>
        </w:rPr>
        <w:t xml:space="preserve"> больше техников. Подача энергии на орбитальные лазеры прервалась, замигала, а затем полностью прекратилась, расплавив длинную цепочку конденсаторов размером с резервуар, и они шрапнелью разлетелись по камере. </w:t>
      </w:r>
    </w:p>
    <w:p w14:paraId="40185E5D" w14:textId="67DA46F3" w:rsidR="00C57304" w:rsidRPr="00D26162" w:rsidRDefault="00C57304" w:rsidP="0094125C">
      <w:pPr>
        <w:rPr>
          <w:lang w:val="ru-RU"/>
        </w:rPr>
      </w:pPr>
      <w:r w:rsidRPr="00D26162">
        <w:rPr>
          <w:lang w:val="ru-RU"/>
        </w:rPr>
        <w:t xml:space="preserve">Теперь </w:t>
      </w:r>
      <w:proofErr w:type="spellStart"/>
      <w:r w:rsidRPr="00D26162">
        <w:rPr>
          <w:lang w:val="ru-RU"/>
        </w:rPr>
        <w:t>Хафлои</w:t>
      </w:r>
      <w:proofErr w:type="spellEnd"/>
      <w:r w:rsidRPr="00D26162">
        <w:rPr>
          <w:lang w:val="ru-RU"/>
        </w:rPr>
        <w:t xml:space="preserve"> очутился в окружении. Отряды </w:t>
      </w:r>
      <w:proofErr w:type="spellStart"/>
      <w:r w:rsidRPr="00D26162">
        <w:rPr>
          <w:lang w:val="ru-RU"/>
        </w:rPr>
        <w:t>корпехов</w:t>
      </w:r>
      <w:proofErr w:type="spellEnd"/>
      <w:r w:rsidRPr="00D26162">
        <w:rPr>
          <w:lang w:val="ru-RU"/>
        </w:rPr>
        <w:t xml:space="preserve"> осторожно приближались к нему, ведя непрерывный огонь, нанося уколы, проникающие в броню и швыряющие космодесантника из стороны в сторону, будто пиная марионетку. </w:t>
      </w:r>
      <w:proofErr w:type="spellStart"/>
      <w:r w:rsidRPr="00D26162">
        <w:rPr>
          <w:lang w:val="ru-RU"/>
        </w:rPr>
        <w:t>Лексмеханики</w:t>
      </w:r>
      <w:proofErr w:type="spellEnd"/>
      <w:r w:rsidRPr="00D26162">
        <w:rPr>
          <w:lang w:val="ru-RU"/>
        </w:rPr>
        <w:t xml:space="preserve"> прикрывали смертных, пуская в ход странное оружие, которое </w:t>
      </w:r>
      <w:proofErr w:type="spellStart"/>
      <w:r w:rsidRPr="00D26162">
        <w:rPr>
          <w:lang w:val="ru-RU"/>
        </w:rPr>
        <w:t>Хафлои</w:t>
      </w:r>
      <w:proofErr w:type="spellEnd"/>
      <w:r w:rsidRPr="00D26162">
        <w:rPr>
          <w:lang w:val="ru-RU"/>
        </w:rPr>
        <w:t xml:space="preserve"> даже не опознал. За ними шли оружейные сервиторы, а в самом конце всей этой компании находились ещ</w:t>
      </w:r>
      <w:r w:rsidR="00BF2D7C" w:rsidRPr="00D26162">
        <w:rPr>
          <w:lang w:val="ru-RU"/>
        </w:rPr>
        <w:t>е</w:t>
      </w:r>
      <w:r w:rsidRPr="00D26162">
        <w:rPr>
          <w:lang w:val="ru-RU"/>
        </w:rPr>
        <w:t xml:space="preserve"> более неприятные создания — клеть-</w:t>
      </w:r>
      <w:proofErr w:type="spellStart"/>
      <w:r w:rsidRPr="00D26162">
        <w:rPr>
          <w:lang w:val="ru-RU"/>
        </w:rPr>
        <w:t>шагоходы</w:t>
      </w:r>
      <w:proofErr w:type="spellEnd"/>
      <w:r w:rsidRPr="00D26162">
        <w:rPr>
          <w:lang w:val="ru-RU"/>
        </w:rPr>
        <w:t>, вооруж</w:t>
      </w:r>
      <w:r w:rsidR="00BF2D7C" w:rsidRPr="00D26162">
        <w:rPr>
          <w:lang w:val="ru-RU"/>
        </w:rPr>
        <w:t>е</w:t>
      </w:r>
      <w:r w:rsidRPr="00D26162">
        <w:rPr>
          <w:lang w:val="ru-RU"/>
        </w:rPr>
        <w:t>нные промышленными лазерами и вращающимися аппаратами для резки металла. Вс</w:t>
      </w:r>
      <w:r w:rsidR="00BF2D7C" w:rsidRPr="00D26162">
        <w:rPr>
          <w:lang w:val="ru-RU"/>
        </w:rPr>
        <w:t>е</w:t>
      </w:r>
      <w:r w:rsidRPr="00D26162">
        <w:rPr>
          <w:lang w:val="ru-RU"/>
        </w:rPr>
        <w:t xml:space="preserve"> это время перерезанные кабели с глухим стуком падали вниз, и наконец хлестнули по палубе, взметнув тучи искр.</w:t>
      </w:r>
    </w:p>
    <w:p w14:paraId="01E8EF1B" w14:textId="77777777" w:rsidR="00C57304" w:rsidRPr="00D26162" w:rsidRDefault="00C57304" w:rsidP="0094125C">
      <w:pPr>
        <w:rPr>
          <w:lang w:val="ru-RU"/>
        </w:rPr>
      </w:pPr>
      <w:r w:rsidRPr="00D26162">
        <w:rPr>
          <w:lang w:val="ru-RU"/>
        </w:rPr>
        <w:t xml:space="preserve">— </w:t>
      </w:r>
      <w:r w:rsidRPr="00D26162">
        <w:rPr>
          <w:i/>
          <w:lang w:val="ru-RU"/>
        </w:rPr>
        <w:t>Глаза</w:t>
      </w:r>
      <w:r w:rsidRPr="00D26162">
        <w:rPr>
          <w:lang w:val="ru-RU"/>
        </w:rPr>
        <w:t xml:space="preserve"> </w:t>
      </w:r>
      <w:proofErr w:type="spellStart"/>
      <w:r w:rsidRPr="00D26162">
        <w:rPr>
          <w:lang w:val="ru-RU"/>
        </w:rPr>
        <w:t>Хель</w:t>
      </w:r>
      <w:proofErr w:type="spellEnd"/>
      <w:r w:rsidRPr="00D26162">
        <w:rPr>
          <w:lang w:val="ru-RU"/>
        </w:rPr>
        <w:t xml:space="preserve">, — проворчал Космический Волк, выпуская широкую россыпь болтов и вынудив ближайших </w:t>
      </w:r>
      <w:proofErr w:type="spellStart"/>
      <w:r w:rsidRPr="00D26162">
        <w:rPr>
          <w:lang w:val="ru-RU"/>
        </w:rPr>
        <w:t>корпехов</w:t>
      </w:r>
      <w:proofErr w:type="spellEnd"/>
      <w:r w:rsidRPr="00D26162">
        <w:rPr>
          <w:lang w:val="ru-RU"/>
        </w:rPr>
        <w:t xml:space="preserve"> поспешно забиться в укрытия. — Что-то их многовато.</w:t>
      </w:r>
    </w:p>
    <w:p w14:paraId="60297FB3" w14:textId="667D9E58" w:rsidR="00C57304" w:rsidRPr="00D26162" w:rsidRDefault="00C57304" w:rsidP="0094125C">
      <w:pPr>
        <w:rPr>
          <w:lang w:val="ru-RU"/>
        </w:rPr>
      </w:pPr>
      <w:proofErr w:type="spellStart"/>
      <w:r w:rsidRPr="00D26162">
        <w:rPr>
          <w:lang w:val="ru-RU"/>
        </w:rPr>
        <w:t>Хафлои</w:t>
      </w:r>
      <w:proofErr w:type="spellEnd"/>
      <w:r w:rsidRPr="00D26162">
        <w:rPr>
          <w:lang w:val="ru-RU"/>
        </w:rPr>
        <w:t xml:space="preserve"> прокладывал себе путь обратно к ближайшим туннелям доступа, дававшим относительное укрытие, пробиваясь сквозь группы вооруж</w:t>
      </w:r>
      <w:r w:rsidR="00BF2D7C" w:rsidRPr="00D26162">
        <w:rPr>
          <w:lang w:val="ru-RU"/>
        </w:rPr>
        <w:t>е</w:t>
      </w:r>
      <w:r w:rsidRPr="00D26162">
        <w:rPr>
          <w:lang w:val="ru-RU"/>
        </w:rPr>
        <w:t>нных людей и принимая на потр</w:t>
      </w:r>
      <w:r w:rsidR="00BF2D7C" w:rsidRPr="00D26162">
        <w:rPr>
          <w:lang w:val="ru-RU"/>
        </w:rPr>
        <w:t>е</w:t>
      </w:r>
      <w:r w:rsidRPr="00D26162">
        <w:rPr>
          <w:lang w:val="ru-RU"/>
        </w:rPr>
        <w:t>панную броню вс</w:t>
      </w:r>
      <w:r w:rsidR="00BF2D7C" w:rsidRPr="00D26162">
        <w:rPr>
          <w:lang w:val="ru-RU"/>
        </w:rPr>
        <w:t>е</w:t>
      </w:r>
      <w:r w:rsidRPr="00D26162">
        <w:rPr>
          <w:lang w:val="ru-RU"/>
        </w:rPr>
        <w:t xml:space="preserve"> новые и новые выстрелы. Люди рассеялись перед лобовой атакой </w:t>
      </w:r>
      <w:proofErr w:type="spellStart"/>
      <w:r w:rsidRPr="00D26162">
        <w:rPr>
          <w:lang w:val="ru-RU"/>
        </w:rPr>
        <w:t>Хафлои</w:t>
      </w:r>
      <w:proofErr w:type="spellEnd"/>
      <w:r w:rsidRPr="00D26162">
        <w:rPr>
          <w:lang w:val="ru-RU"/>
        </w:rPr>
        <w:t xml:space="preserve">, но затем ополчились на него всем скопом, пытаясь сбить космодесантника с ног плотными огненными залпами с дальнего расстояния, и </w:t>
      </w:r>
      <w:proofErr w:type="spellStart"/>
      <w:r w:rsidRPr="00D26162">
        <w:rPr>
          <w:lang w:val="ru-RU"/>
        </w:rPr>
        <w:t>бóльшая</w:t>
      </w:r>
      <w:proofErr w:type="spellEnd"/>
      <w:r w:rsidRPr="00D26162">
        <w:rPr>
          <w:lang w:val="ru-RU"/>
        </w:rPr>
        <w:t xml:space="preserve"> часть этих выстрелов попадала в цель, заставляя пошатнуться. </w:t>
      </w:r>
    </w:p>
    <w:p w14:paraId="3314EC45" w14:textId="77777777" w:rsidR="00C57304" w:rsidRPr="00D26162" w:rsidRDefault="00C57304" w:rsidP="0094125C">
      <w:pPr>
        <w:rPr>
          <w:lang w:val="ru-RU"/>
        </w:rPr>
      </w:pPr>
      <w:proofErr w:type="spellStart"/>
      <w:r w:rsidRPr="00D26162">
        <w:rPr>
          <w:lang w:val="ru-RU"/>
        </w:rPr>
        <w:t>Хафлои</w:t>
      </w:r>
      <w:proofErr w:type="spellEnd"/>
      <w:r w:rsidRPr="00D26162">
        <w:rPr>
          <w:lang w:val="ru-RU"/>
        </w:rPr>
        <w:t xml:space="preserve"> протиснулся в первый попавшийся люк, затем вскарабкался по узкому проходу. Поднявшись на несколько ярдов, он обернулся и разрядил весь магазин пистолета в ближайших преследователей. Пока те орали, </w:t>
      </w:r>
      <w:proofErr w:type="spellStart"/>
      <w:r w:rsidRPr="00D26162">
        <w:rPr>
          <w:lang w:val="ru-RU"/>
        </w:rPr>
        <w:t>Хафлои</w:t>
      </w:r>
      <w:proofErr w:type="spellEnd"/>
      <w:r w:rsidRPr="00D26162">
        <w:rPr>
          <w:lang w:val="ru-RU"/>
        </w:rPr>
        <w:t xml:space="preserve"> перезарядился и снова набрал скорость.</w:t>
      </w:r>
    </w:p>
    <w:p w14:paraId="44B8CF4F" w14:textId="77777777" w:rsidR="00C57304" w:rsidRPr="00D26162" w:rsidRDefault="00C57304" w:rsidP="0094125C">
      <w:pPr>
        <w:rPr>
          <w:lang w:val="ru-RU"/>
        </w:rPr>
      </w:pPr>
      <w:r w:rsidRPr="00D26162">
        <w:rPr>
          <w:lang w:val="ru-RU"/>
        </w:rPr>
        <w:t xml:space="preserve">Теперь он был под прицелом. Они просто продолжали бы наступать, отделение за отделением, и рано или поздно превосходство в численности дало бы о себе знать. </w:t>
      </w:r>
      <w:proofErr w:type="spellStart"/>
      <w:r w:rsidRPr="00D26162">
        <w:rPr>
          <w:lang w:val="ru-RU"/>
        </w:rPr>
        <w:t>Хафлои</w:t>
      </w:r>
      <w:proofErr w:type="spellEnd"/>
      <w:r w:rsidRPr="00D26162">
        <w:rPr>
          <w:lang w:val="ru-RU"/>
        </w:rPr>
        <w:t xml:space="preserve"> следовало выбираться сейчас же — найти шаттл, абордажную торпеду, что угодно.</w:t>
      </w:r>
    </w:p>
    <w:p w14:paraId="00F5E50A" w14:textId="5892BF7B" w:rsidR="00C57304" w:rsidRPr="00D26162" w:rsidRDefault="00C57304" w:rsidP="0094125C">
      <w:pPr>
        <w:rPr>
          <w:lang w:val="ru-RU"/>
        </w:rPr>
      </w:pPr>
      <w:r w:rsidRPr="00D26162">
        <w:rPr>
          <w:lang w:val="ru-RU"/>
        </w:rPr>
        <w:t xml:space="preserve">— Я выиграл для стаи немного времени, — на бегу сообщил он </w:t>
      </w:r>
      <w:proofErr w:type="spellStart"/>
      <w:r w:rsidR="00BF2D7C" w:rsidRPr="00D26162">
        <w:rPr>
          <w:lang w:val="ru-RU"/>
        </w:rPr>
        <w:t>Ёрундур</w:t>
      </w:r>
      <w:r w:rsidRPr="00D26162">
        <w:rPr>
          <w:lang w:val="ru-RU"/>
        </w:rPr>
        <w:t>у</w:t>
      </w:r>
      <w:proofErr w:type="spellEnd"/>
      <w:r w:rsidRPr="00D26162">
        <w:rPr>
          <w:lang w:val="ru-RU"/>
        </w:rPr>
        <w:t xml:space="preserve"> по </w:t>
      </w:r>
      <w:proofErr w:type="spellStart"/>
      <w:r w:rsidRPr="00D26162">
        <w:rPr>
          <w:lang w:val="ru-RU"/>
        </w:rPr>
        <w:t>воксу</w:t>
      </w:r>
      <w:proofErr w:type="spellEnd"/>
      <w:r w:rsidRPr="00D26162">
        <w:rPr>
          <w:lang w:val="ru-RU"/>
        </w:rPr>
        <w:t>, не без удовлетворения слушая, как позади одна за другой взрываются линии подачи энергии. — Но на этом вс</w:t>
      </w:r>
      <w:r w:rsidR="00BF2D7C" w:rsidRPr="00D26162">
        <w:rPr>
          <w:lang w:val="ru-RU"/>
        </w:rPr>
        <w:t>е</w:t>
      </w:r>
      <w:r w:rsidRPr="00D26162">
        <w:rPr>
          <w:lang w:val="ru-RU"/>
        </w:rPr>
        <w:t xml:space="preserve"> — скажи им, чтобы убирались оттуда, и убирались </w:t>
      </w:r>
      <w:r w:rsidRPr="00D26162">
        <w:rPr>
          <w:i/>
          <w:lang w:val="ru-RU"/>
        </w:rPr>
        <w:t>немедленно</w:t>
      </w:r>
      <w:r w:rsidRPr="00D26162">
        <w:rPr>
          <w:lang w:val="ru-RU"/>
        </w:rPr>
        <w:t>.</w:t>
      </w:r>
    </w:p>
    <w:p w14:paraId="74607437" w14:textId="77777777" w:rsidR="00C57304" w:rsidRPr="00D26162" w:rsidRDefault="00C57304" w:rsidP="00C57304">
      <w:pPr>
        <w:ind w:firstLineChars="275" w:firstLine="660"/>
        <w:rPr>
          <w:rFonts w:cs="Times New Roman"/>
          <w:szCs w:val="24"/>
          <w:lang w:val="ru-RU"/>
        </w:rPr>
      </w:pPr>
    </w:p>
    <w:p w14:paraId="69EBE3C3" w14:textId="77777777" w:rsidR="00C57304" w:rsidRPr="00D26162" w:rsidRDefault="00C57304" w:rsidP="005F09C4">
      <w:pPr>
        <w:pStyle w:val="2"/>
        <w:rPr>
          <w:lang w:val="ru-RU"/>
        </w:rPr>
      </w:pPr>
      <w:r w:rsidRPr="00D26162">
        <w:rPr>
          <w:lang w:val="ru-RU"/>
        </w:rPr>
        <w:t>Глава восемнадцатая</w:t>
      </w:r>
    </w:p>
    <w:p w14:paraId="198D9871" w14:textId="77777777" w:rsidR="00C57304" w:rsidRPr="00D26162" w:rsidRDefault="00C57304" w:rsidP="00C57304">
      <w:pPr>
        <w:ind w:firstLineChars="275" w:firstLine="660"/>
        <w:rPr>
          <w:rFonts w:cs="Times New Roman"/>
          <w:szCs w:val="24"/>
          <w:lang w:val="ru-RU"/>
        </w:rPr>
      </w:pPr>
    </w:p>
    <w:p w14:paraId="681DF067" w14:textId="0797B5C1" w:rsidR="00C57304" w:rsidRPr="00D26162" w:rsidRDefault="00C57304" w:rsidP="0094125C">
      <w:pPr>
        <w:rPr>
          <w:lang w:val="ru-RU"/>
        </w:rPr>
      </w:pPr>
      <w:r w:rsidRPr="00D26162">
        <w:rPr>
          <w:lang w:val="ru-RU"/>
        </w:rPr>
        <w:t xml:space="preserve">Видения никогда не покидали его. Они наваливались на Бальдра на бегу — иллюзорные виды тающих в голубоватом пламени ледяных покровов, спектральные демоны, сражающиеся с призраками в ночных небесах, кора </w:t>
      </w:r>
      <w:proofErr w:type="spellStart"/>
      <w:r w:rsidRPr="00D26162">
        <w:rPr>
          <w:lang w:val="ru-RU"/>
        </w:rPr>
        <w:t>Мидгардии</w:t>
      </w:r>
      <w:proofErr w:type="spellEnd"/>
      <w:r w:rsidRPr="00D26162">
        <w:rPr>
          <w:lang w:val="ru-RU"/>
        </w:rPr>
        <w:t>, которая с</w:t>
      </w:r>
      <w:r w:rsidR="000F5190">
        <w:rPr>
          <w:lang w:val="ru-RU"/>
        </w:rPr>
        <w:t>мя</w:t>
      </w:r>
      <w:r w:rsidRPr="00D26162">
        <w:rPr>
          <w:lang w:val="ru-RU"/>
        </w:rPr>
        <w:t>лась и разорвалась, превратившись в озера магмы. Бальдр яростно заморгал, пытаясь сконцентрироваться на абсолютно вещественном зрелище разрушений</w:t>
      </w:r>
      <w:r w:rsidRPr="00D26162" w:rsidDel="00D03817">
        <w:rPr>
          <w:lang w:val="ru-RU"/>
        </w:rPr>
        <w:t xml:space="preserve"> </w:t>
      </w:r>
      <w:r w:rsidRPr="00D26162">
        <w:rPr>
          <w:lang w:val="ru-RU"/>
        </w:rPr>
        <w:t>вокруг него, но образы из видения вс</w:t>
      </w:r>
      <w:r w:rsidR="00BF2D7C" w:rsidRPr="00D26162">
        <w:rPr>
          <w:lang w:val="ru-RU"/>
        </w:rPr>
        <w:t>е</w:t>
      </w:r>
      <w:r w:rsidRPr="00D26162">
        <w:rPr>
          <w:lang w:val="ru-RU"/>
        </w:rPr>
        <w:t xml:space="preserve"> наплывали и наплывали, вытесняя реальный мир. </w:t>
      </w:r>
    </w:p>
    <w:p w14:paraId="5F9C98F3" w14:textId="6C7788CE" w:rsidR="00C57304" w:rsidRPr="00D26162" w:rsidRDefault="00C57304" w:rsidP="0094125C">
      <w:pPr>
        <w:rPr>
          <w:lang w:val="ru-RU"/>
        </w:rPr>
      </w:pPr>
      <w:r w:rsidRPr="00D26162">
        <w:rPr>
          <w:lang w:val="ru-RU"/>
        </w:rPr>
        <w:lastRenderedPageBreak/>
        <w:t xml:space="preserve">Конечно, </w:t>
      </w:r>
      <w:proofErr w:type="spellStart"/>
      <w:r w:rsidRPr="00D26162">
        <w:rPr>
          <w:lang w:val="ru-RU"/>
        </w:rPr>
        <w:t>Ольгейр</w:t>
      </w:r>
      <w:proofErr w:type="spellEnd"/>
      <w:r w:rsidRPr="00D26162">
        <w:rPr>
          <w:lang w:val="ru-RU"/>
        </w:rPr>
        <w:t xml:space="preserve"> был прав — враг лгал. И вс</w:t>
      </w:r>
      <w:r w:rsidR="00BF2D7C" w:rsidRPr="00D26162">
        <w:rPr>
          <w:lang w:val="ru-RU"/>
        </w:rPr>
        <w:t>е</w:t>
      </w:r>
      <w:r w:rsidRPr="00D26162">
        <w:rPr>
          <w:lang w:val="ru-RU"/>
        </w:rPr>
        <w:t xml:space="preserve"> же… стая уже так долго вдали от Ордена. В каждом уголке пустоты они видели немало свидетельств ослабления имперского контроля, — словно вспучившийся континент мало-помалу сползал в море, разрушаясь по краям, валун за валуном, пока сама земля не сокрушится под волнами. Может статься, все крепости уже пали. Быть может, все миры объяты пламенем…</w:t>
      </w:r>
    </w:p>
    <w:p w14:paraId="15A493F2" w14:textId="55974E7E" w:rsidR="00C57304" w:rsidRPr="00D26162" w:rsidRDefault="00C57304" w:rsidP="0094125C">
      <w:pPr>
        <w:rPr>
          <w:lang w:val="ru-RU"/>
        </w:rPr>
      </w:pPr>
      <w:r w:rsidRPr="00D26162">
        <w:rPr>
          <w:lang w:val="ru-RU"/>
        </w:rPr>
        <w:t>Вероятно, кое-кто из его братьев приветствовал бы это. Устав от нескончаемых изнурительных трудов, они бы встречали Час Волка с р</w:t>
      </w:r>
      <w:r w:rsidR="00BF2D7C" w:rsidRPr="00D26162">
        <w:rPr>
          <w:lang w:val="ru-RU"/>
        </w:rPr>
        <w:t>е</w:t>
      </w:r>
      <w:r w:rsidRPr="00D26162">
        <w:rPr>
          <w:lang w:val="ru-RU"/>
        </w:rPr>
        <w:t xml:space="preserve">вом, радуясь, что им наконец-то выпало участвовать в судьбоносных событиях, которые утопили бы серость действительности в крови храбрецов. Бальдр не разделял их энтузиазма. В его глазах бои велись за нечто бóльшее, нежели обычный престиж, — они шли во имя сохранения чего-либо, </w:t>
      </w:r>
      <w:r w:rsidR="000F5190">
        <w:rPr>
          <w:lang w:val="ru-RU"/>
        </w:rPr>
        <w:t>чтобы</w:t>
      </w:r>
      <w:r w:rsidRPr="00D26162">
        <w:rPr>
          <w:lang w:val="ru-RU"/>
        </w:rPr>
        <w:t xml:space="preserve"> лелея</w:t>
      </w:r>
      <w:r w:rsidR="000F5190">
        <w:rPr>
          <w:lang w:val="ru-RU"/>
        </w:rPr>
        <w:t>ть</w:t>
      </w:r>
      <w:r w:rsidRPr="00D26162">
        <w:rPr>
          <w:lang w:val="ru-RU"/>
        </w:rPr>
        <w:t xml:space="preserve"> самобытност</w:t>
      </w:r>
      <w:r w:rsidR="000F5190">
        <w:rPr>
          <w:lang w:val="ru-RU"/>
        </w:rPr>
        <w:t>ь</w:t>
      </w:r>
      <w:r w:rsidRPr="00D26162">
        <w:rPr>
          <w:lang w:val="ru-RU"/>
        </w:rPr>
        <w:t>. Враг прин</w:t>
      </w:r>
      <w:r w:rsidR="000F5190">
        <w:rPr>
          <w:lang w:val="ru-RU"/>
        </w:rPr>
        <w:t>осил</w:t>
      </w:r>
      <w:r w:rsidRPr="00D26162">
        <w:rPr>
          <w:lang w:val="ru-RU"/>
        </w:rPr>
        <w:t xml:space="preserve"> небытие, уничтожение, распад стабильной материи, превратив е</w:t>
      </w:r>
      <w:r w:rsidR="00BF2D7C" w:rsidRPr="00D26162">
        <w:rPr>
          <w:lang w:val="ru-RU"/>
        </w:rPr>
        <w:t>е</w:t>
      </w:r>
      <w:r w:rsidRPr="00D26162">
        <w:rPr>
          <w:lang w:val="ru-RU"/>
        </w:rPr>
        <w:t xml:space="preserve"> в мешанину, вопящий корм для демонов. Такое будущее стояло за каждым еретическим видением, когда-либо посещавшим Бальдра, подкрепляя и одновременно подтачивая его. Еретик-астартес, которого он убивал бок о бок с </w:t>
      </w:r>
      <w:proofErr w:type="spellStart"/>
      <w:r w:rsidRPr="00D26162">
        <w:rPr>
          <w:lang w:val="ru-RU"/>
        </w:rPr>
        <w:t>Ольгейром</w:t>
      </w:r>
      <w:proofErr w:type="spellEnd"/>
      <w:r w:rsidRPr="00D26162">
        <w:rPr>
          <w:lang w:val="ru-RU"/>
        </w:rPr>
        <w:t>, тоже знал это — все они знали эту истину. Любое хвастовство, каждая насмешка — вс</w:t>
      </w:r>
      <w:r w:rsidR="00BF2D7C" w:rsidRPr="00D26162">
        <w:rPr>
          <w:lang w:val="ru-RU"/>
        </w:rPr>
        <w:t>е</w:t>
      </w:r>
      <w:r w:rsidRPr="00D26162">
        <w:rPr>
          <w:lang w:val="ru-RU"/>
        </w:rPr>
        <w:t xml:space="preserve"> </w:t>
      </w:r>
      <w:proofErr w:type="gramStart"/>
      <w:r w:rsidRPr="00D26162">
        <w:rPr>
          <w:lang w:val="ru-RU"/>
        </w:rPr>
        <w:t xml:space="preserve">это </w:t>
      </w:r>
      <w:r w:rsidR="000F5190">
        <w:rPr>
          <w:lang w:val="ru-RU"/>
        </w:rPr>
        <w:t>по сути</w:t>
      </w:r>
      <w:proofErr w:type="gramEnd"/>
      <w:r w:rsidRPr="00D26162">
        <w:rPr>
          <w:lang w:val="ru-RU"/>
        </w:rPr>
        <w:t xml:space="preserve"> было пустым звуком, потому что их конечную цель никогда нельзя стереть или забыть. Они были вестниками пустоты — не просто предателями Империума, но и предателями собственного вида, променявшими бренную славу на вечное угасание.</w:t>
      </w:r>
    </w:p>
    <w:p w14:paraId="65CC7371" w14:textId="77777777" w:rsidR="00C57304" w:rsidRPr="00D26162" w:rsidRDefault="00C57304" w:rsidP="0094125C">
      <w:pPr>
        <w:rPr>
          <w:lang w:val="ru-RU"/>
        </w:rPr>
      </w:pPr>
      <w:r w:rsidRPr="00D26162">
        <w:rPr>
          <w:lang w:val="ru-RU"/>
        </w:rPr>
        <w:t xml:space="preserve">— Не получается вызвать </w:t>
      </w:r>
      <w:proofErr w:type="spellStart"/>
      <w:r w:rsidRPr="00D26162">
        <w:rPr>
          <w:lang w:val="ru-RU"/>
        </w:rPr>
        <w:t>Гуннлаугура</w:t>
      </w:r>
      <w:proofErr w:type="spellEnd"/>
      <w:r w:rsidRPr="00D26162">
        <w:rPr>
          <w:lang w:val="ru-RU"/>
        </w:rPr>
        <w:t xml:space="preserve">, — задыхаясь, пробормотал бегущий рядом </w:t>
      </w:r>
      <w:proofErr w:type="spellStart"/>
      <w:r w:rsidRPr="00D26162">
        <w:rPr>
          <w:lang w:val="ru-RU"/>
        </w:rPr>
        <w:t>Ольгейр</w:t>
      </w:r>
      <w:proofErr w:type="spellEnd"/>
      <w:r w:rsidRPr="00D26162">
        <w:rPr>
          <w:lang w:val="ru-RU"/>
        </w:rPr>
        <w:t>, перепрыгивая через три ступеньки за раз, чтобы добежать до трапов на посадочные площадки. — Думаю, у Старого Пса тоже.</w:t>
      </w:r>
    </w:p>
    <w:p w14:paraId="6F75AFA8" w14:textId="77777777" w:rsidR="00C57304" w:rsidRPr="00D26162" w:rsidRDefault="00C57304" w:rsidP="0094125C">
      <w:pPr>
        <w:rPr>
          <w:lang w:val="ru-RU"/>
        </w:rPr>
      </w:pPr>
      <w:r w:rsidRPr="00D26162">
        <w:rPr>
          <w:lang w:val="ru-RU"/>
        </w:rPr>
        <w:t xml:space="preserve">Бальдр ничего не ответил: он бежал. Впереди виднелись стены орбитальных посадочных площадок, уже полыхавших вовсю. </w:t>
      </w:r>
    </w:p>
    <w:p w14:paraId="10E0B8AB" w14:textId="4316C745" w:rsidR="00C57304" w:rsidRPr="00D26162" w:rsidRDefault="00C57304" w:rsidP="0094125C">
      <w:pPr>
        <w:rPr>
          <w:lang w:val="ru-RU"/>
        </w:rPr>
      </w:pPr>
      <w:r w:rsidRPr="00D26162">
        <w:rPr>
          <w:lang w:val="ru-RU"/>
        </w:rPr>
        <w:t xml:space="preserve">Один из десантных аппаратов </w:t>
      </w:r>
      <w:proofErr w:type="spellStart"/>
      <w:r w:rsidRPr="00D26162">
        <w:rPr>
          <w:lang w:val="ru-RU"/>
        </w:rPr>
        <w:t>Экклезиархии</w:t>
      </w:r>
      <w:proofErr w:type="spellEnd"/>
      <w:r w:rsidRPr="00D26162">
        <w:rPr>
          <w:lang w:val="ru-RU"/>
        </w:rPr>
        <w:t xml:space="preserve"> пытался взлететь под настоящим шквалом лазерного огня; из двигателей машины валил дым, а стабилизаторы уже накренились набок. Каждый уровень вышки кишел солдатн</w:t>
      </w:r>
      <w:r w:rsidR="00BF2D7C" w:rsidRPr="00D26162">
        <w:rPr>
          <w:lang w:val="ru-RU"/>
        </w:rPr>
        <w:t>е</w:t>
      </w:r>
      <w:r w:rsidRPr="00D26162">
        <w:rPr>
          <w:lang w:val="ru-RU"/>
        </w:rPr>
        <w:t>й — практически вс</w:t>
      </w:r>
      <w:r w:rsidR="00BF2D7C" w:rsidRPr="00D26162">
        <w:rPr>
          <w:lang w:val="ru-RU"/>
        </w:rPr>
        <w:t>е</w:t>
      </w:r>
      <w:r w:rsidRPr="00D26162">
        <w:rPr>
          <w:lang w:val="ru-RU"/>
        </w:rPr>
        <w:t xml:space="preserve"> это были ренегаты разных мастей, занятые охотой на последних защитников </w:t>
      </w:r>
      <w:proofErr w:type="spellStart"/>
      <w:r w:rsidRPr="00D26162">
        <w:rPr>
          <w:lang w:val="ru-RU"/>
        </w:rPr>
        <w:t>Ояды</w:t>
      </w:r>
      <w:proofErr w:type="spellEnd"/>
      <w:r w:rsidRPr="00D26162">
        <w:rPr>
          <w:lang w:val="ru-RU"/>
        </w:rPr>
        <w:t xml:space="preserve"> или просто поисками, чем бы поживиться.</w:t>
      </w:r>
    </w:p>
    <w:p w14:paraId="18193CAF" w14:textId="77777777" w:rsidR="00C57304" w:rsidRPr="00D26162" w:rsidRDefault="00C57304" w:rsidP="0094125C">
      <w:pPr>
        <w:rPr>
          <w:lang w:val="ru-RU"/>
        </w:rPr>
      </w:pPr>
      <w:r w:rsidRPr="00D26162">
        <w:rPr>
          <w:lang w:val="ru-RU"/>
        </w:rPr>
        <w:t xml:space="preserve">Но, добравшись до ворот, Бальдр с </w:t>
      </w:r>
      <w:proofErr w:type="spellStart"/>
      <w:r w:rsidRPr="00D26162">
        <w:rPr>
          <w:lang w:val="ru-RU"/>
        </w:rPr>
        <w:t>Ольгейром</w:t>
      </w:r>
      <w:proofErr w:type="spellEnd"/>
      <w:r w:rsidRPr="00D26162">
        <w:rPr>
          <w:lang w:val="ru-RU"/>
        </w:rPr>
        <w:t xml:space="preserve"> увидели </w:t>
      </w:r>
      <w:proofErr w:type="spellStart"/>
      <w:r w:rsidRPr="00D26162">
        <w:rPr>
          <w:lang w:val="ru-RU"/>
        </w:rPr>
        <w:t>Гуннлаугура</w:t>
      </w:r>
      <w:proofErr w:type="spellEnd"/>
      <w:r w:rsidRPr="00D26162">
        <w:rPr>
          <w:lang w:val="ru-RU"/>
        </w:rPr>
        <w:t xml:space="preserve"> и Ингвара, которые направлялись в другую сторону. На плече </w:t>
      </w:r>
      <w:proofErr w:type="spellStart"/>
      <w:r w:rsidRPr="00D26162">
        <w:rPr>
          <w:lang w:val="ru-RU"/>
        </w:rPr>
        <w:t>Гирфалькона</w:t>
      </w:r>
      <w:proofErr w:type="spellEnd"/>
      <w:r w:rsidRPr="00D26162">
        <w:rPr>
          <w:lang w:val="ru-RU"/>
        </w:rPr>
        <w:t xml:space="preserve"> висел человек — женщина, но это не особенно ему мешало: оба космодесантника двигались быстро, перепрыгивая через обломки.</w:t>
      </w:r>
    </w:p>
    <w:p w14:paraId="1B39C0C5" w14:textId="00882167" w:rsidR="00C57304" w:rsidRPr="00D26162" w:rsidRDefault="00C57304" w:rsidP="0094125C">
      <w:pPr>
        <w:rPr>
          <w:lang w:val="ru-RU"/>
        </w:rPr>
      </w:pPr>
      <w:r w:rsidRPr="00D26162">
        <w:rPr>
          <w:lang w:val="ru-RU"/>
        </w:rPr>
        <w:t xml:space="preserve">— </w:t>
      </w:r>
      <w:proofErr w:type="spellStart"/>
      <w:r w:rsidRPr="00D26162">
        <w:rPr>
          <w:lang w:val="ru-RU"/>
        </w:rPr>
        <w:t>Варанги</w:t>
      </w:r>
      <w:proofErr w:type="spellEnd"/>
      <w:r w:rsidRPr="00D26162">
        <w:rPr>
          <w:lang w:val="ru-RU"/>
        </w:rPr>
        <w:t xml:space="preserve">! — позвал </w:t>
      </w:r>
      <w:proofErr w:type="spellStart"/>
      <w:r w:rsidRPr="00D26162">
        <w:rPr>
          <w:lang w:val="ru-RU"/>
        </w:rPr>
        <w:t>Ольгейр</w:t>
      </w:r>
      <w:proofErr w:type="spellEnd"/>
      <w:r w:rsidRPr="00D26162">
        <w:rPr>
          <w:lang w:val="ru-RU"/>
        </w:rPr>
        <w:t xml:space="preserve">. — Новость от </w:t>
      </w:r>
      <w:proofErr w:type="spellStart"/>
      <w:r w:rsidR="00BF2D7C" w:rsidRPr="00D26162">
        <w:rPr>
          <w:lang w:val="ru-RU"/>
        </w:rPr>
        <w:t>Ёрундур</w:t>
      </w:r>
      <w:r w:rsidRPr="00D26162">
        <w:rPr>
          <w:lang w:val="ru-RU"/>
        </w:rPr>
        <w:t>а</w:t>
      </w:r>
      <w:proofErr w:type="spellEnd"/>
      <w:r w:rsidRPr="00D26162">
        <w:rPr>
          <w:lang w:val="ru-RU"/>
        </w:rPr>
        <w:t>! Он...</w:t>
      </w:r>
    </w:p>
    <w:p w14:paraId="11A50C14" w14:textId="77777777" w:rsidR="00C57304" w:rsidRPr="00D26162" w:rsidRDefault="00C57304" w:rsidP="0094125C">
      <w:pPr>
        <w:rPr>
          <w:lang w:val="ru-RU"/>
        </w:rPr>
      </w:pPr>
      <w:r w:rsidRPr="00D26162">
        <w:rPr>
          <w:lang w:val="ru-RU"/>
        </w:rPr>
        <w:t xml:space="preserve">— Знаю, — крикнул в ответ </w:t>
      </w:r>
      <w:proofErr w:type="spellStart"/>
      <w:r w:rsidRPr="00D26162">
        <w:rPr>
          <w:lang w:val="ru-RU"/>
        </w:rPr>
        <w:t>Раскалыватель</w:t>
      </w:r>
      <w:proofErr w:type="spellEnd"/>
      <w:r w:rsidRPr="00D26162">
        <w:rPr>
          <w:lang w:val="ru-RU"/>
        </w:rPr>
        <w:t xml:space="preserve"> Черепов. — С нами только что тоже связались. Кажется, времени в обрез.</w:t>
      </w:r>
    </w:p>
    <w:p w14:paraId="03CD0BD3" w14:textId="77777777" w:rsidR="00C57304" w:rsidRPr="00D26162" w:rsidRDefault="00C57304" w:rsidP="0094125C">
      <w:pPr>
        <w:rPr>
          <w:lang w:val="ru-RU"/>
        </w:rPr>
      </w:pPr>
      <w:r w:rsidRPr="00D26162">
        <w:rPr>
          <w:lang w:val="ru-RU"/>
        </w:rPr>
        <w:t>Бальдр повернулся и последовал за вожаком стаи; уже вчетвером они направились обратно к восточным галереям буровой установки по тому же маршруту, что и прежде. И сразу же вслед за этим командную рубку над ними сотрясли взрывы, превратив бронестекло в облака крутящихся кристалликов.</w:t>
      </w:r>
    </w:p>
    <w:p w14:paraId="6C4B45BD" w14:textId="05303FEF" w:rsidR="00C57304" w:rsidRPr="00D26162" w:rsidRDefault="00C57304" w:rsidP="0094125C">
      <w:pPr>
        <w:rPr>
          <w:lang w:val="ru-RU"/>
        </w:rPr>
      </w:pPr>
      <w:r w:rsidRPr="00D26162">
        <w:rPr>
          <w:lang w:val="ru-RU"/>
        </w:rPr>
        <w:t>Бальдр посмотрел на небо. Испещр</w:t>
      </w:r>
      <w:r w:rsidR="00BF2D7C" w:rsidRPr="00D26162">
        <w:rPr>
          <w:lang w:val="ru-RU"/>
        </w:rPr>
        <w:t>е</w:t>
      </w:r>
      <w:r w:rsidRPr="00D26162">
        <w:rPr>
          <w:lang w:val="ru-RU"/>
        </w:rPr>
        <w:t>нные ч</w:t>
      </w:r>
      <w:r w:rsidR="00BF2D7C" w:rsidRPr="00D26162">
        <w:rPr>
          <w:lang w:val="ru-RU"/>
        </w:rPr>
        <w:t>е</w:t>
      </w:r>
      <w:r w:rsidRPr="00D26162">
        <w:rPr>
          <w:lang w:val="ru-RU"/>
        </w:rPr>
        <w:t>рными и багровыми пятнами тучи продолжали скач</w:t>
      </w:r>
      <w:r w:rsidR="000F5190">
        <w:rPr>
          <w:lang w:val="ru-RU"/>
        </w:rPr>
        <w:t>ку</w:t>
      </w:r>
      <w:r w:rsidRPr="00D26162">
        <w:rPr>
          <w:lang w:val="ru-RU"/>
        </w:rPr>
        <w:t>, их закручивали огненные бури и пронизывали молнии, но теперь в их движениях присутствовало что-то ещ</w:t>
      </w:r>
      <w:r w:rsidR="00BF2D7C" w:rsidRPr="00D26162">
        <w:rPr>
          <w:lang w:val="ru-RU"/>
        </w:rPr>
        <w:t>е</w:t>
      </w:r>
      <w:r w:rsidRPr="00D26162">
        <w:rPr>
          <w:lang w:val="ru-RU"/>
        </w:rPr>
        <w:t xml:space="preserve"> — ускорение, усиление колебаний. Штормовая полоса над самой вершиной буровой вышки темнела и уплотнялась. Что-то влияло на атмосферу сверху.</w:t>
      </w:r>
    </w:p>
    <w:p w14:paraId="1EBF4452" w14:textId="77777777" w:rsidR="00C57304" w:rsidRPr="00D26162" w:rsidRDefault="00C57304" w:rsidP="0094125C">
      <w:pPr>
        <w:rPr>
          <w:lang w:val="ru-RU"/>
        </w:rPr>
      </w:pPr>
      <w:r w:rsidRPr="00D26162">
        <w:rPr>
          <w:lang w:val="ru-RU"/>
        </w:rPr>
        <w:t>Он видел подобное в других мирах и знал, чем оно вызвано.</w:t>
      </w:r>
    </w:p>
    <w:p w14:paraId="2AACBD8E" w14:textId="77777777" w:rsidR="00C57304" w:rsidRPr="00D26162" w:rsidRDefault="00C57304" w:rsidP="0094125C">
      <w:pPr>
        <w:rPr>
          <w:lang w:val="ru-RU"/>
        </w:rPr>
      </w:pPr>
      <w:r w:rsidRPr="00D26162">
        <w:rPr>
          <w:lang w:val="ru-RU"/>
        </w:rPr>
        <w:t xml:space="preserve">Ингвар поравнялся с братьями; он бежал легко, несмотря на дополнительный вес на плече. </w:t>
      </w:r>
    </w:p>
    <w:p w14:paraId="3FF0BA2A" w14:textId="77777777" w:rsidR="00C57304" w:rsidRPr="00D26162" w:rsidRDefault="00C57304" w:rsidP="0094125C">
      <w:pPr>
        <w:rPr>
          <w:lang w:val="ru-RU"/>
        </w:rPr>
      </w:pPr>
      <w:r w:rsidRPr="00D26162">
        <w:rPr>
          <w:lang w:val="ru-RU"/>
        </w:rPr>
        <w:t>— Ты прикончил предателя?</w:t>
      </w:r>
    </w:p>
    <w:p w14:paraId="1122C556" w14:textId="77777777" w:rsidR="00C57304" w:rsidRPr="00D26162" w:rsidRDefault="00C57304" w:rsidP="0094125C">
      <w:pPr>
        <w:rPr>
          <w:lang w:val="ru-RU"/>
        </w:rPr>
      </w:pPr>
      <w:r w:rsidRPr="00D26162">
        <w:rPr>
          <w:lang w:val="ru-RU"/>
        </w:rPr>
        <w:lastRenderedPageBreak/>
        <w:t xml:space="preserve">Бальдр кивнул. </w:t>
      </w:r>
    </w:p>
    <w:p w14:paraId="7DF9332E" w14:textId="626C82B1" w:rsidR="00C57304" w:rsidRPr="00D26162" w:rsidRDefault="00C57304" w:rsidP="0094125C">
      <w:pPr>
        <w:rPr>
          <w:lang w:val="ru-RU"/>
        </w:rPr>
      </w:pPr>
      <w:r w:rsidRPr="00D26162">
        <w:rPr>
          <w:lang w:val="ru-RU"/>
        </w:rPr>
        <w:t>— Тяж</w:t>
      </w:r>
      <w:r w:rsidR="00BF2D7C" w:rsidRPr="00D26162">
        <w:rPr>
          <w:lang w:val="ru-RU"/>
        </w:rPr>
        <w:t>е</w:t>
      </w:r>
      <w:r w:rsidRPr="00D26162">
        <w:rPr>
          <w:lang w:val="ru-RU"/>
        </w:rPr>
        <w:t>лая Рука прикончил, — буркнул он. — Не без помощи.</w:t>
      </w:r>
    </w:p>
    <w:p w14:paraId="5C2D5BBA" w14:textId="77777777" w:rsidR="00C57304" w:rsidRPr="00D26162" w:rsidRDefault="00C57304" w:rsidP="0094125C">
      <w:pPr>
        <w:rPr>
          <w:lang w:val="ru-RU"/>
        </w:rPr>
      </w:pPr>
      <w:r w:rsidRPr="00D26162">
        <w:rPr>
          <w:lang w:val="ru-RU"/>
        </w:rPr>
        <w:t>— Что он там делал?</w:t>
      </w:r>
    </w:p>
    <w:p w14:paraId="5324DDB0" w14:textId="551EEA87" w:rsidR="00C57304" w:rsidRPr="00D26162" w:rsidRDefault="00C57304" w:rsidP="0094125C">
      <w:pPr>
        <w:rPr>
          <w:lang w:val="ru-RU"/>
        </w:rPr>
      </w:pPr>
      <w:r w:rsidRPr="00D26162">
        <w:rPr>
          <w:lang w:val="ru-RU"/>
        </w:rPr>
        <w:t>В суматохе задания, среди всех этих стычек Бальдр даже не задумался на этот сч</w:t>
      </w:r>
      <w:r w:rsidR="00BF2D7C" w:rsidRPr="00D26162">
        <w:rPr>
          <w:lang w:val="ru-RU"/>
        </w:rPr>
        <w:t>е</w:t>
      </w:r>
      <w:r w:rsidRPr="00D26162">
        <w:rPr>
          <w:lang w:val="ru-RU"/>
        </w:rPr>
        <w:t>т. Подавляющее большинство тех, кто шастал по буровой вышке, было обычной смертной ш</w:t>
      </w:r>
      <w:r w:rsidR="000F5190">
        <w:rPr>
          <w:lang w:val="ru-RU"/>
        </w:rPr>
        <w:t>паной</w:t>
      </w:r>
      <w:r w:rsidRPr="00D26162">
        <w:rPr>
          <w:lang w:val="ru-RU"/>
        </w:rPr>
        <w:t xml:space="preserve">, и внезапно наткнуться на настоящего астартес-еретика — редкий случай. Пожалуй, странно, что из всех возможных платформ для высадки он выбрал именно ту. </w:t>
      </w:r>
    </w:p>
    <w:p w14:paraId="48599116" w14:textId="77777777" w:rsidR="00C57304" w:rsidRPr="00D26162" w:rsidRDefault="00C57304" w:rsidP="0094125C">
      <w:pPr>
        <w:rPr>
          <w:lang w:val="ru-RU"/>
        </w:rPr>
      </w:pPr>
      <w:r w:rsidRPr="00D26162">
        <w:rPr>
          <w:lang w:val="ru-RU"/>
        </w:rPr>
        <w:t>— Да кто его знает, — ответил Бальдр. — Больше ничего не сделает.</w:t>
      </w:r>
    </w:p>
    <w:p w14:paraId="2F1FE544" w14:textId="3192FA82" w:rsidR="00C57304" w:rsidRPr="00D26162" w:rsidRDefault="00C57304" w:rsidP="0094125C">
      <w:pPr>
        <w:rPr>
          <w:lang w:val="ru-RU"/>
        </w:rPr>
      </w:pPr>
      <w:r w:rsidRPr="00D26162">
        <w:rPr>
          <w:lang w:val="ru-RU"/>
        </w:rPr>
        <w:t>Ингвар на мгновение уставился на брата, а потом снова с головой уш</w:t>
      </w:r>
      <w:r w:rsidR="00BF2D7C" w:rsidRPr="00D26162">
        <w:rPr>
          <w:lang w:val="ru-RU"/>
        </w:rPr>
        <w:t>е</w:t>
      </w:r>
      <w:r w:rsidRPr="00D26162">
        <w:rPr>
          <w:lang w:val="ru-RU"/>
        </w:rPr>
        <w:t>л в погоню. Настил под ногами стал более шатким, будто рушился сам фундамент города.</w:t>
      </w:r>
    </w:p>
    <w:p w14:paraId="75AB273C" w14:textId="021AD942" w:rsidR="00C57304" w:rsidRPr="00D26162" w:rsidRDefault="00C57304" w:rsidP="0094125C">
      <w:pPr>
        <w:rPr>
          <w:lang w:val="ru-RU"/>
        </w:rPr>
      </w:pPr>
      <w:r w:rsidRPr="00D26162">
        <w:rPr>
          <w:lang w:val="ru-RU"/>
        </w:rPr>
        <w:t>Прямо сейчас у Бальдра были собственные вопросы. Он мог бы поинтересоваться, наш</w:t>
      </w:r>
      <w:r w:rsidR="00BF2D7C" w:rsidRPr="00D26162">
        <w:rPr>
          <w:lang w:val="ru-RU"/>
        </w:rPr>
        <w:t>е</w:t>
      </w:r>
      <w:r w:rsidRPr="00D26162">
        <w:rPr>
          <w:lang w:val="ru-RU"/>
        </w:rPr>
        <w:t>л ли Ингвар ответы, которые искал в той башне, кто такая эта женщина, которую он спас после е</w:t>
      </w:r>
      <w:r w:rsidR="00BF2D7C" w:rsidRPr="00D26162">
        <w:rPr>
          <w:lang w:val="ru-RU"/>
        </w:rPr>
        <w:t>е</w:t>
      </w:r>
      <w:r w:rsidRPr="00D26162">
        <w:rPr>
          <w:lang w:val="ru-RU"/>
        </w:rPr>
        <w:t xml:space="preserve"> обрушения, и удалось ли выяснить, что такое количество солдат </w:t>
      </w:r>
      <w:proofErr w:type="spellStart"/>
      <w:r w:rsidRPr="00D26162">
        <w:rPr>
          <w:lang w:val="ru-RU"/>
        </w:rPr>
        <w:t>Экклезиархии</w:t>
      </w:r>
      <w:proofErr w:type="spellEnd"/>
      <w:r w:rsidRPr="00D26162">
        <w:rPr>
          <w:lang w:val="ru-RU"/>
        </w:rPr>
        <w:t xml:space="preserve"> делает среди руин.</w:t>
      </w:r>
    </w:p>
    <w:p w14:paraId="420D1837" w14:textId="711345DB" w:rsidR="00C57304" w:rsidRPr="00D26162" w:rsidRDefault="00C57304" w:rsidP="0094125C">
      <w:pPr>
        <w:rPr>
          <w:lang w:val="ru-RU"/>
        </w:rPr>
      </w:pPr>
      <w:r w:rsidRPr="00D26162">
        <w:rPr>
          <w:lang w:val="ru-RU"/>
        </w:rPr>
        <w:t>Но вместо этого он лишь бросил ещ</w:t>
      </w:r>
      <w:r w:rsidR="00BF2D7C" w:rsidRPr="00D26162">
        <w:rPr>
          <w:lang w:val="ru-RU"/>
        </w:rPr>
        <w:t>е</w:t>
      </w:r>
      <w:r w:rsidRPr="00D26162">
        <w:rPr>
          <w:lang w:val="ru-RU"/>
        </w:rPr>
        <w:t xml:space="preserve"> один мимол</w:t>
      </w:r>
      <w:r w:rsidR="00BF2D7C" w:rsidRPr="00D26162">
        <w:rPr>
          <w:lang w:val="ru-RU"/>
        </w:rPr>
        <w:t>е</w:t>
      </w:r>
      <w:r w:rsidRPr="00D26162">
        <w:rPr>
          <w:lang w:val="ru-RU"/>
        </w:rPr>
        <w:t>тный взгляд на небо — туда, где облака снова потемнели. Воздух потяжелел — так бывает перед потопом, так вздыхает отступающий прибой перед цунами</w:t>
      </w:r>
      <w:r w:rsidR="000F5190">
        <w:rPr>
          <w:lang w:val="ru-RU"/>
        </w:rPr>
        <w:t>…</w:t>
      </w:r>
    </w:p>
    <w:p w14:paraId="0B66D3B8" w14:textId="77777777" w:rsidR="00C57304" w:rsidRPr="00D26162" w:rsidRDefault="00C57304" w:rsidP="0094125C">
      <w:pPr>
        <w:rPr>
          <w:lang w:val="ru-RU"/>
        </w:rPr>
      </w:pPr>
      <w:r w:rsidRPr="00D26162">
        <w:rPr>
          <w:lang w:val="ru-RU"/>
        </w:rPr>
        <w:t xml:space="preserve">— У нас ничего не выйдет, верно? — пробормотал Бальдр; эти слова вырвались сами собой. </w:t>
      </w:r>
    </w:p>
    <w:p w14:paraId="02D4F63D" w14:textId="4FCC1D94" w:rsidR="00C57304" w:rsidRPr="00D26162" w:rsidRDefault="00C57304" w:rsidP="0094125C">
      <w:pPr>
        <w:rPr>
          <w:lang w:val="ru-RU"/>
        </w:rPr>
      </w:pPr>
      <w:r w:rsidRPr="00D26162">
        <w:rPr>
          <w:lang w:val="ru-RU"/>
        </w:rPr>
        <w:t>— Справимся, ч</w:t>
      </w:r>
      <w:r w:rsidR="00BF2D7C" w:rsidRPr="00D26162">
        <w:rPr>
          <w:lang w:val="ru-RU"/>
        </w:rPr>
        <w:t>е</w:t>
      </w:r>
      <w:r w:rsidRPr="00D26162">
        <w:rPr>
          <w:lang w:val="ru-RU"/>
        </w:rPr>
        <w:t>рт побери, — прорычал в ответ Ингвар. — Хватит пялиться вверх, прибавь-ка шагу.</w:t>
      </w:r>
    </w:p>
    <w:p w14:paraId="3EF74512" w14:textId="77777777" w:rsidR="00C57304" w:rsidRPr="00D26162" w:rsidRDefault="00C57304" w:rsidP="0094125C">
      <w:pPr>
        <w:rPr>
          <w:lang w:val="ru-RU"/>
        </w:rPr>
      </w:pPr>
    </w:p>
    <w:p w14:paraId="2F21A540" w14:textId="77777777" w:rsidR="00C57304" w:rsidRPr="00D26162" w:rsidRDefault="00C57304" w:rsidP="0094125C">
      <w:pPr>
        <w:rPr>
          <w:lang w:val="ru-RU"/>
        </w:rPr>
      </w:pPr>
      <w:r w:rsidRPr="00D26162">
        <w:rPr>
          <w:lang w:val="ru-RU"/>
        </w:rPr>
        <w:t xml:space="preserve">— Что случилось? — спросил </w:t>
      </w:r>
      <w:proofErr w:type="spellStart"/>
      <w:r w:rsidRPr="00D26162">
        <w:rPr>
          <w:lang w:val="ru-RU"/>
        </w:rPr>
        <w:t>Клэйв</w:t>
      </w:r>
      <w:proofErr w:type="spellEnd"/>
      <w:r w:rsidRPr="00D26162">
        <w:rPr>
          <w:lang w:val="ru-RU"/>
        </w:rPr>
        <w:t xml:space="preserve">; он ожидал, что вот-вот случится толчок от активации орбитальных лазеров, а за ним — столпы энергии, пронзающие облака внизу. Вместо этого на командном мостике царил шум и гам: слуги перекрикивали друг друга, а в транспортных трубах гремели новые контейнеры с приказали. </w:t>
      </w:r>
    </w:p>
    <w:p w14:paraId="38CD4D56" w14:textId="2887656F" w:rsidR="00C57304" w:rsidRPr="00D26162" w:rsidRDefault="00C57304" w:rsidP="0094125C">
      <w:pPr>
        <w:rPr>
          <w:lang w:val="ru-RU"/>
        </w:rPr>
      </w:pPr>
      <w:r w:rsidRPr="00D26162">
        <w:rPr>
          <w:lang w:val="ru-RU"/>
        </w:rPr>
        <w:t xml:space="preserve">Но до исповедника никому не было дела. </w:t>
      </w:r>
      <w:proofErr w:type="spellStart"/>
      <w:r w:rsidRPr="00D26162">
        <w:rPr>
          <w:lang w:val="ru-RU"/>
        </w:rPr>
        <w:t>Орквемонд</w:t>
      </w:r>
      <w:proofErr w:type="spellEnd"/>
      <w:r w:rsidRPr="00D26162">
        <w:rPr>
          <w:lang w:val="ru-RU"/>
        </w:rPr>
        <w:t xml:space="preserve">, казалось, был в ярости; он выкрикнул своим ординарцам на нижних ярусах несколько команд вперемешку с руганью. Вид с мостика высоко над ними исказился оттого, что на пустотные щиты обрушилась серия лазерных ударов. </w:t>
      </w:r>
      <w:proofErr w:type="spellStart"/>
      <w:r w:rsidRPr="00D26162">
        <w:rPr>
          <w:lang w:val="ru-RU"/>
        </w:rPr>
        <w:t>Клэйв</w:t>
      </w:r>
      <w:proofErr w:type="spellEnd"/>
      <w:r w:rsidRPr="00D26162">
        <w:rPr>
          <w:lang w:val="ru-RU"/>
        </w:rPr>
        <w:t xml:space="preserve"> поспешил к </w:t>
      </w:r>
      <w:proofErr w:type="spellStart"/>
      <w:r w:rsidRPr="00D26162">
        <w:rPr>
          <w:lang w:val="ru-RU"/>
        </w:rPr>
        <w:t>Орквемонду</w:t>
      </w:r>
      <w:proofErr w:type="spellEnd"/>
      <w:r w:rsidRPr="00D26162">
        <w:rPr>
          <w:lang w:val="ru-RU"/>
        </w:rPr>
        <w:t xml:space="preserve">, набираясь смелости, чтобы прервать кардинала, но в итоге решил, что не стоит. Когда палуба накренилась, </w:t>
      </w:r>
      <w:proofErr w:type="spellStart"/>
      <w:r w:rsidRPr="00D26162">
        <w:rPr>
          <w:lang w:val="ru-RU"/>
        </w:rPr>
        <w:t>Клэйв</w:t>
      </w:r>
      <w:proofErr w:type="spellEnd"/>
      <w:r w:rsidRPr="00D26162">
        <w:rPr>
          <w:lang w:val="ru-RU"/>
        </w:rPr>
        <w:t>, пошатываясь, вернулся к свободному терминалу и запросил отч</w:t>
      </w:r>
      <w:r w:rsidR="00BF2D7C" w:rsidRPr="00D26162">
        <w:rPr>
          <w:lang w:val="ru-RU"/>
        </w:rPr>
        <w:t>е</w:t>
      </w:r>
      <w:r w:rsidRPr="00D26162">
        <w:rPr>
          <w:lang w:val="ru-RU"/>
        </w:rPr>
        <w:t xml:space="preserve">т о состоянии дел. Бóльшая часть выданной информации не имела для него никакого смысла, но было ясно, что из-за утечки энергии орбитальные батареи только что вышли из строя. Судя по реакции экипажа, это была не простая неисправность оборудования, а полномасштабная механическая авария. </w:t>
      </w:r>
    </w:p>
    <w:p w14:paraId="371CA1DA" w14:textId="77777777" w:rsidR="00C57304" w:rsidRPr="00D26162" w:rsidRDefault="00C57304" w:rsidP="0094125C">
      <w:pPr>
        <w:rPr>
          <w:lang w:val="ru-RU"/>
        </w:rPr>
      </w:pPr>
      <w:proofErr w:type="spellStart"/>
      <w:r w:rsidRPr="00D26162">
        <w:rPr>
          <w:lang w:val="ru-RU"/>
        </w:rPr>
        <w:t>Клэйв</w:t>
      </w:r>
      <w:proofErr w:type="spellEnd"/>
      <w:r w:rsidRPr="00D26162">
        <w:rPr>
          <w:lang w:val="ru-RU"/>
        </w:rPr>
        <w:t xml:space="preserve"> </w:t>
      </w:r>
      <w:proofErr w:type="spellStart"/>
      <w:r w:rsidRPr="00D26162">
        <w:rPr>
          <w:lang w:val="ru-RU"/>
        </w:rPr>
        <w:t>прошаркал</w:t>
      </w:r>
      <w:proofErr w:type="spellEnd"/>
      <w:r w:rsidRPr="00D26162">
        <w:rPr>
          <w:lang w:val="ru-RU"/>
        </w:rPr>
        <w:t xml:space="preserve"> к соседнему терминалу, где с сосредоточенным выражением лица сидела оператор в нашивках капитан-лейтенанта.</w:t>
      </w:r>
    </w:p>
    <w:p w14:paraId="6079F838" w14:textId="77777777" w:rsidR="00C57304" w:rsidRPr="00D26162" w:rsidRDefault="00C57304" w:rsidP="0094125C">
      <w:pPr>
        <w:rPr>
          <w:lang w:val="ru-RU"/>
        </w:rPr>
      </w:pPr>
      <w:r w:rsidRPr="00D26162">
        <w:rPr>
          <w:lang w:val="ru-RU"/>
        </w:rPr>
        <w:t>— Что происходит? — спросил он.</w:t>
      </w:r>
    </w:p>
    <w:p w14:paraId="423455E2" w14:textId="7558D539" w:rsidR="00C57304" w:rsidRPr="00D26162" w:rsidRDefault="00C57304" w:rsidP="0094125C">
      <w:pPr>
        <w:rPr>
          <w:lang w:val="ru-RU"/>
        </w:rPr>
      </w:pPr>
      <w:r w:rsidRPr="00D26162">
        <w:rPr>
          <w:lang w:val="ru-RU"/>
        </w:rPr>
        <w:t>Оператор бросила на него раздраж</w:t>
      </w:r>
      <w:r w:rsidR="00BF2D7C" w:rsidRPr="00D26162">
        <w:rPr>
          <w:lang w:val="ru-RU"/>
        </w:rPr>
        <w:t>е</w:t>
      </w:r>
      <w:r w:rsidRPr="00D26162">
        <w:rPr>
          <w:lang w:val="ru-RU"/>
        </w:rPr>
        <w:t xml:space="preserve">нный взгляд: </w:t>
      </w:r>
    </w:p>
    <w:p w14:paraId="6CCF9B43" w14:textId="1B49A74B" w:rsidR="00C57304" w:rsidRPr="00D26162" w:rsidRDefault="00C57304" w:rsidP="0094125C">
      <w:pPr>
        <w:rPr>
          <w:lang w:val="ru-RU"/>
        </w:rPr>
      </w:pPr>
      <w:r w:rsidRPr="00D26162">
        <w:rPr>
          <w:lang w:val="ru-RU"/>
        </w:rPr>
        <w:t>— Ты ещ</w:t>
      </w:r>
      <w:r w:rsidR="00BF2D7C" w:rsidRPr="00D26162">
        <w:rPr>
          <w:lang w:val="ru-RU"/>
        </w:rPr>
        <w:t>е</w:t>
      </w:r>
      <w:r w:rsidRPr="00D26162">
        <w:rPr>
          <w:lang w:val="ru-RU"/>
        </w:rPr>
        <w:t xml:space="preserve"> кто такой, ч</w:t>
      </w:r>
      <w:r w:rsidR="00BF2D7C" w:rsidRPr="00D26162">
        <w:rPr>
          <w:lang w:val="ru-RU"/>
        </w:rPr>
        <w:t>е</w:t>
      </w:r>
      <w:r w:rsidRPr="00D26162">
        <w:rPr>
          <w:lang w:val="ru-RU"/>
        </w:rPr>
        <w:t>рт возьми?</w:t>
      </w:r>
    </w:p>
    <w:p w14:paraId="73844336" w14:textId="77777777" w:rsidR="00C57304" w:rsidRPr="00D26162" w:rsidRDefault="00C57304" w:rsidP="0094125C">
      <w:pPr>
        <w:rPr>
          <w:lang w:val="ru-RU"/>
        </w:rPr>
      </w:pPr>
      <w:r w:rsidRPr="00D26162">
        <w:rPr>
          <w:lang w:val="ru-RU"/>
        </w:rPr>
        <w:t xml:space="preserve">— Исповедник кардиналов, сестрица, — холодно ответил </w:t>
      </w:r>
      <w:proofErr w:type="spellStart"/>
      <w:r w:rsidRPr="00D26162">
        <w:rPr>
          <w:lang w:val="ru-RU"/>
        </w:rPr>
        <w:t>Клэйв</w:t>
      </w:r>
      <w:proofErr w:type="spellEnd"/>
      <w:r w:rsidRPr="00D26162">
        <w:rPr>
          <w:lang w:val="ru-RU"/>
        </w:rPr>
        <w:t>. — Так что придержи язык и выполняй приказ.</w:t>
      </w:r>
    </w:p>
    <w:p w14:paraId="341361C8" w14:textId="682695AB" w:rsidR="00C57304" w:rsidRPr="00D26162" w:rsidRDefault="00C57304" w:rsidP="0094125C">
      <w:pPr>
        <w:rPr>
          <w:lang w:val="ru-RU"/>
        </w:rPr>
      </w:pPr>
      <w:r w:rsidRPr="00D26162">
        <w:rPr>
          <w:lang w:val="ru-RU"/>
        </w:rPr>
        <w:lastRenderedPageBreak/>
        <w:t>Он знал, что выглядит не лучшим образом, но вс</w:t>
      </w:r>
      <w:r w:rsidR="00BF2D7C" w:rsidRPr="00D26162">
        <w:rPr>
          <w:lang w:val="ru-RU"/>
        </w:rPr>
        <w:t>е</w:t>
      </w:r>
      <w:r w:rsidRPr="00D26162">
        <w:rPr>
          <w:lang w:val="ru-RU"/>
        </w:rPr>
        <w:t xml:space="preserve"> же сказал это, и оператору хватило ума не перечить. </w:t>
      </w:r>
    </w:p>
    <w:p w14:paraId="669B1689" w14:textId="77777777" w:rsidR="00C57304" w:rsidRPr="00D26162" w:rsidRDefault="00C57304" w:rsidP="0094125C">
      <w:pPr>
        <w:rPr>
          <w:lang w:val="ru-RU"/>
        </w:rPr>
      </w:pPr>
      <w:r w:rsidRPr="00D26162">
        <w:rPr>
          <w:lang w:val="ru-RU"/>
        </w:rPr>
        <w:t>— Что-то нарушило подачу питания на лазеры. Мы меняем маршрут подачи энергии, но это непростая операция.</w:t>
      </w:r>
    </w:p>
    <w:p w14:paraId="66BC80A6" w14:textId="77777777" w:rsidR="00C57304" w:rsidRPr="00D26162" w:rsidRDefault="00C57304" w:rsidP="0094125C">
      <w:pPr>
        <w:rPr>
          <w:lang w:val="ru-RU"/>
        </w:rPr>
      </w:pPr>
      <w:r w:rsidRPr="00D26162">
        <w:rPr>
          <w:lang w:val="ru-RU"/>
        </w:rPr>
        <w:t>— «Что-то»? Что?</w:t>
      </w:r>
    </w:p>
    <w:p w14:paraId="68A05C4F" w14:textId="77777777" w:rsidR="00C57304" w:rsidRPr="00D26162" w:rsidRDefault="00C57304" w:rsidP="0094125C">
      <w:pPr>
        <w:rPr>
          <w:lang w:val="ru-RU"/>
        </w:rPr>
      </w:pPr>
      <w:r w:rsidRPr="00D26162">
        <w:rPr>
          <w:lang w:val="ru-RU"/>
        </w:rPr>
        <w:t>— Никто не знает. Просто... что-то.</w:t>
      </w:r>
    </w:p>
    <w:p w14:paraId="6B023423" w14:textId="26FEC9ED" w:rsidR="00C57304" w:rsidRPr="00D26162" w:rsidRDefault="00C57304" w:rsidP="0094125C">
      <w:pPr>
        <w:rPr>
          <w:lang w:val="ru-RU"/>
        </w:rPr>
      </w:pPr>
      <w:r w:rsidRPr="00D26162">
        <w:rPr>
          <w:lang w:val="ru-RU"/>
        </w:rPr>
        <w:t xml:space="preserve">При этих словах у </w:t>
      </w:r>
      <w:proofErr w:type="spellStart"/>
      <w:r w:rsidRPr="00D26162">
        <w:rPr>
          <w:lang w:val="ru-RU"/>
        </w:rPr>
        <w:t>Клэйва</w:t>
      </w:r>
      <w:proofErr w:type="spellEnd"/>
      <w:r w:rsidRPr="00D26162">
        <w:rPr>
          <w:lang w:val="ru-RU"/>
        </w:rPr>
        <w:t xml:space="preserve"> внезапно скрутило живот. Они не могли погнаться за ним. Это было невозможно. Кардинал закрыл проход в пустотном щите, как только спасательная капсула </w:t>
      </w:r>
      <w:proofErr w:type="spellStart"/>
      <w:r w:rsidRPr="00D26162">
        <w:rPr>
          <w:lang w:val="ru-RU"/>
        </w:rPr>
        <w:t>Клэйва</w:t>
      </w:r>
      <w:proofErr w:type="spellEnd"/>
      <w:r w:rsidRPr="00D26162">
        <w:rPr>
          <w:lang w:val="ru-RU"/>
        </w:rPr>
        <w:t xml:space="preserve"> оказалась в безопасности, запечатав их внутри. И вс</w:t>
      </w:r>
      <w:r w:rsidR="00BF2D7C" w:rsidRPr="00D26162">
        <w:rPr>
          <w:lang w:val="ru-RU"/>
        </w:rPr>
        <w:t>е</w:t>
      </w:r>
      <w:r w:rsidRPr="00D26162">
        <w:rPr>
          <w:lang w:val="ru-RU"/>
        </w:rPr>
        <w:t>-таки, если бы что-то ещ</w:t>
      </w:r>
      <w:r w:rsidR="00BF2D7C" w:rsidRPr="00D26162">
        <w:rPr>
          <w:lang w:val="ru-RU"/>
        </w:rPr>
        <w:t>е</w:t>
      </w:r>
      <w:r w:rsidRPr="00D26162">
        <w:rPr>
          <w:lang w:val="ru-RU"/>
        </w:rPr>
        <w:t xml:space="preserve"> попало по корпусу…</w:t>
      </w:r>
    </w:p>
    <w:p w14:paraId="4E972311" w14:textId="77777777" w:rsidR="00C57304" w:rsidRPr="00D26162" w:rsidRDefault="00C57304" w:rsidP="0094125C">
      <w:pPr>
        <w:rPr>
          <w:lang w:val="ru-RU"/>
        </w:rPr>
      </w:pPr>
      <w:r w:rsidRPr="00D26162">
        <w:rPr>
          <w:lang w:val="ru-RU"/>
        </w:rPr>
        <w:t xml:space="preserve">— Какие корабли поблизости от нас? — спросил </w:t>
      </w:r>
      <w:proofErr w:type="spellStart"/>
      <w:r w:rsidRPr="00D26162">
        <w:rPr>
          <w:lang w:val="ru-RU"/>
        </w:rPr>
        <w:t>Клэйв</w:t>
      </w:r>
      <w:proofErr w:type="spellEnd"/>
      <w:r w:rsidRPr="00D26162">
        <w:rPr>
          <w:lang w:val="ru-RU"/>
        </w:rPr>
        <w:t>.</w:t>
      </w:r>
    </w:p>
    <w:p w14:paraId="172922DD" w14:textId="77777777" w:rsidR="00C57304" w:rsidRPr="00D26162" w:rsidRDefault="00C57304" w:rsidP="0094125C">
      <w:pPr>
        <w:rPr>
          <w:lang w:val="ru-RU"/>
        </w:rPr>
      </w:pPr>
      <w:r w:rsidRPr="00D26162">
        <w:rPr>
          <w:lang w:val="ru-RU"/>
        </w:rPr>
        <w:t xml:space="preserve">Она посмотрела на него с недоумением: </w:t>
      </w:r>
    </w:p>
    <w:p w14:paraId="202B2A0A" w14:textId="77777777" w:rsidR="00C57304" w:rsidRPr="00D26162" w:rsidRDefault="00C57304" w:rsidP="0094125C">
      <w:pPr>
        <w:rPr>
          <w:lang w:val="ru-RU"/>
        </w:rPr>
      </w:pPr>
      <w:r w:rsidRPr="00D26162">
        <w:rPr>
          <w:lang w:val="ru-RU"/>
        </w:rPr>
        <w:t>— Не понимаю, как...</w:t>
      </w:r>
    </w:p>
    <w:p w14:paraId="32F88C7D" w14:textId="58EA63E5" w:rsidR="00C57304" w:rsidRPr="00D26162" w:rsidRDefault="00C57304" w:rsidP="0094125C">
      <w:pPr>
        <w:rPr>
          <w:lang w:val="ru-RU"/>
        </w:rPr>
      </w:pPr>
      <w:r w:rsidRPr="00D26162">
        <w:rPr>
          <w:lang w:val="ru-RU"/>
        </w:rPr>
        <w:t>— Отвечай на вопрос, ч</w:t>
      </w:r>
      <w:r w:rsidR="00BF2D7C" w:rsidRPr="00D26162">
        <w:rPr>
          <w:lang w:val="ru-RU"/>
        </w:rPr>
        <w:t>е</w:t>
      </w:r>
      <w:r w:rsidRPr="00D26162">
        <w:rPr>
          <w:lang w:val="ru-RU"/>
        </w:rPr>
        <w:t>рт побери. Какие корабли находятся в нашей зоне поражения?</w:t>
      </w:r>
    </w:p>
    <w:p w14:paraId="04325C7F" w14:textId="32D128AB" w:rsidR="00C57304" w:rsidRPr="00D26162" w:rsidRDefault="00C57304" w:rsidP="0094125C">
      <w:pPr>
        <w:rPr>
          <w:lang w:val="ru-RU"/>
        </w:rPr>
      </w:pPr>
      <w:r w:rsidRPr="00D26162">
        <w:rPr>
          <w:lang w:val="ru-RU"/>
        </w:rPr>
        <w:t xml:space="preserve">Капитан-лейтенант переключилась на локальное </w:t>
      </w:r>
      <w:proofErr w:type="spellStart"/>
      <w:r w:rsidRPr="00D26162">
        <w:rPr>
          <w:lang w:val="ru-RU"/>
        </w:rPr>
        <w:t>авгурное</w:t>
      </w:r>
      <w:proofErr w:type="spellEnd"/>
      <w:r w:rsidRPr="00D26162">
        <w:rPr>
          <w:lang w:val="ru-RU"/>
        </w:rPr>
        <w:t xml:space="preserve"> сканирование, которое показало сотню опознавательных знаков кораблей, вращающихся и покачивающихся друг вокруг друга. Наибольшие размеры были у капитальных кораблей эскадры, а наименьшие — у истребителей-перехватчиков. Где-то посередине находилось несколько промежуточных судов, большинство из которых несли опознавательные знаки </w:t>
      </w:r>
      <w:proofErr w:type="spellStart"/>
      <w:r w:rsidRPr="00D26162">
        <w:rPr>
          <w:lang w:val="ru-RU"/>
        </w:rPr>
        <w:t>Ояды</w:t>
      </w:r>
      <w:proofErr w:type="spellEnd"/>
      <w:r w:rsidRPr="00D26162">
        <w:rPr>
          <w:lang w:val="ru-RU"/>
        </w:rPr>
        <w:t>; они прятались от апокалипсиса так долго, как только могли. Только у одного судна не было определ</w:t>
      </w:r>
      <w:r w:rsidR="00BF2D7C" w:rsidRPr="00D26162">
        <w:rPr>
          <w:lang w:val="ru-RU"/>
        </w:rPr>
        <w:t>е</w:t>
      </w:r>
      <w:r w:rsidRPr="00D26162">
        <w:rPr>
          <w:lang w:val="ru-RU"/>
        </w:rPr>
        <w:t>нного названия, а лишь идентификатор класса и несколько сигналов протокола связи.</w:t>
      </w:r>
    </w:p>
    <w:p w14:paraId="1B1339BF" w14:textId="77777777" w:rsidR="00C57304" w:rsidRPr="00D26162" w:rsidRDefault="00C57304" w:rsidP="0094125C">
      <w:pPr>
        <w:rPr>
          <w:lang w:val="ru-RU"/>
        </w:rPr>
      </w:pPr>
      <w:r w:rsidRPr="00D26162">
        <w:rPr>
          <w:lang w:val="ru-RU"/>
        </w:rPr>
        <w:t>— Что это за корабль?</w:t>
      </w:r>
    </w:p>
    <w:p w14:paraId="4B9B2469" w14:textId="77777777" w:rsidR="00C57304" w:rsidRPr="00D26162" w:rsidRDefault="00C57304" w:rsidP="0094125C">
      <w:pPr>
        <w:rPr>
          <w:lang w:val="ru-RU"/>
        </w:rPr>
      </w:pPr>
      <w:r w:rsidRPr="00D26162">
        <w:rPr>
          <w:lang w:val="ru-RU"/>
        </w:rPr>
        <w:t>— Неизвестно. Но этот корабль помог в обороне «</w:t>
      </w:r>
      <w:r w:rsidRPr="00D26162">
        <w:rPr>
          <w:i/>
          <w:lang w:val="ru-RU"/>
        </w:rPr>
        <w:t>Праведности действий</w:t>
      </w:r>
      <w:r w:rsidRPr="00D26162">
        <w:rPr>
          <w:lang w:val="ru-RU"/>
        </w:rPr>
        <w:t xml:space="preserve">», поэтому его оставили в покое, а больше данных я не могу получить. — Оператор пожала плечами. — Похоже на кучу старого корсарского хлама. Они отказываются отвечать на запросы. </w:t>
      </w:r>
    </w:p>
    <w:p w14:paraId="19D0A9B0" w14:textId="77777777" w:rsidR="00C57304" w:rsidRPr="00D26162" w:rsidRDefault="00C57304" w:rsidP="0094125C">
      <w:pPr>
        <w:rPr>
          <w:lang w:val="ru-RU"/>
        </w:rPr>
      </w:pPr>
      <w:r w:rsidRPr="00D26162">
        <w:rPr>
          <w:lang w:val="ru-RU"/>
        </w:rPr>
        <w:t xml:space="preserve">Волки. Рядом. </w:t>
      </w:r>
      <w:proofErr w:type="spellStart"/>
      <w:r w:rsidRPr="00D26162">
        <w:rPr>
          <w:lang w:val="ru-RU"/>
        </w:rPr>
        <w:t>Клэйв</w:t>
      </w:r>
      <w:proofErr w:type="spellEnd"/>
      <w:r w:rsidRPr="00D26162">
        <w:rPr>
          <w:lang w:val="ru-RU"/>
        </w:rPr>
        <w:t xml:space="preserve"> предполагал, что </w:t>
      </w:r>
      <w:proofErr w:type="spellStart"/>
      <w:r w:rsidRPr="00D26162">
        <w:rPr>
          <w:lang w:val="ru-RU"/>
        </w:rPr>
        <w:t>фенрисийцы</w:t>
      </w:r>
      <w:proofErr w:type="spellEnd"/>
      <w:r w:rsidRPr="00D26162">
        <w:rPr>
          <w:lang w:val="ru-RU"/>
        </w:rPr>
        <w:t xml:space="preserve">, скорее всего, убегут куда-нибудь подальше, чтобы не рисковать попасть под огонь орудий </w:t>
      </w:r>
      <w:proofErr w:type="spellStart"/>
      <w:r w:rsidRPr="00D26162">
        <w:rPr>
          <w:lang w:val="ru-RU"/>
        </w:rPr>
        <w:t>Экклезиархии</w:t>
      </w:r>
      <w:proofErr w:type="spellEnd"/>
      <w:r w:rsidRPr="00D26162">
        <w:rPr>
          <w:lang w:val="ru-RU"/>
        </w:rPr>
        <w:t xml:space="preserve">. Он отвернулся от офицера и вскарабкался обратно на командный пост, теперь уже не обращая внимания на дурное настроение </w:t>
      </w:r>
      <w:proofErr w:type="spellStart"/>
      <w:r w:rsidRPr="00D26162">
        <w:rPr>
          <w:lang w:val="ru-RU"/>
        </w:rPr>
        <w:t>Орквемонда</w:t>
      </w:r>
      <w:proofErr w:type="spellEnd"/>
      <w:r w:rsidRPr="00D26162">
        <w:rPr>
          <w:lang w:val="ru-RU"/>
        </w:rPr>
        <w:t>.</w:t>
      </w:r>
    </w:p>
    <w:p w14:paraId="750A7ABC" w14:textId="77777777" w:rsidR="00C57304" w:rsidRPr="00D26162" w:rsidRDefault="00C57304" w:rsidP="0094125C">
      <w:pPr>
        <w:rPr>
          <w:lang w:val="ru-RU"/>
        </w:rPr>
      </w:pPr>
      <w:r w:rsidRPr="00D26162">
        <w:rPr>
          <w:lang w:val="ru-RU"/>
        </w:rPr>
        <w:t xml:space="preserve">— Повелитель, вам надо навести орудия на этот корабль! — крикнул </w:t>
      </w:r>
      <w:proofErr w:type="spellStart"/>
      <w:r w:rsidRPr="00D26162">
        <w:rPr>
          <w:lang w:val="ru-RU"/>
        </w:rPr>
        <w:t>Клэйв</w:t>
      </w:r>
      <w:proofErr w:type="spellEnd"/>
      <w:r w:rsidRPr="00D26162">
        <w:rPr>
          <w:lang w:val="ru-RU"/>
        </w:rPr>
        <w:t>, взбегая по ступенькам. — Тот галеон в двух точках от «</w:t>
      </w:r>
      <w:r w:rsidRPr="00D26162">
        <w:rPr>
          <w:i/>
          <w:lang w:val="ru-RU"/>
        </w:rPr>
        <w:t xml:space="preserve">Праведности </w:t>
      </w:r>
      <w:proofErr w:type="gramStart"/>
      <w:r w:rsidRPr="00D26162">
        <w:rPr>
          <w:i/>
          <w:lang w:val="ru-RU"/>
        </w:rPr>
        <w:t>действий</w:t>
      </w:r>
      <w:r w:rsidRPr="00D26162">
        <w:rPr>
          <w:lang w:val="ru-RU"/>
        </w:rPr>
        <w:t>»…</w:t>
      </w:r>
      <w:proofErr w:type="gramEnd"/>
      <w:r w:rsidRPr="00D26162">
        <w:rPr>
          <w:lang w:val="ru-RU"/>
        </w:rPr>
        <w:t xml:space="preserve"> его нужно уничтожить! </w:t>
      </w:r>
    </w:p>
    <w:p w14:paraId="2E13682C" w14:textId="77777777" w:rsidR="00C57304" w:rsidRPr="00D26162" w:rsidRDefault="00C57304" w:rsidP="0094125C">
      <w:pPr>
        <w:rPr>
          <w:lang w:val="ru-RU"/>
        </w:rPr>
      </w:pPr>
      <w:r w:rsidRPr="00D26162">
        <w:rPr>
          <w:lang w:val="ru-RU"/>
        </w:rPr>
        <w:t xml:space="preserve">Кардинал бросил на </w:t>
      </w:r>
      <w:proofErr w:type="spellStart"/>
      <w:r w:rsidRPr="00D26162">
        <w:rPr>
          <w:lang w:val="ru-RU"/>
        </w:rPr>
        <w:t>Клэйва</w:t>
      </w:r>
      <w:proofErr w:type="spellEnd"/>
      <w:r w:rsidRPr="00D26162">
        <w:rPr>
          <w:lang w:val="ru-RU"/>
        </w:rPr>
        <w:t xml:space="preserve"> раздраженный взгляд. </w:t>
      </w:r>
    </w:p>
    <w:p w14:paraId="39902CC9" w14:textId="77777777" w:rsidR="00C57304" w:rsidRPr="00D26162" w:rsidRDefault="00C57304" w:rsidP="0094125C">
      <w:pPr>
        <w:rPr>
          <w:lang w:val="ru-RU"/>
        </w:rPr>
      </w:pPr>
      <w:r w:rsidRPr="00D26162">
        <w:rPr>
          <w:lang w:val="ru-RU"/>
        </w:rPr>
        <w:t>— Отойди, исповедник, — предупредил он. — Сейчас не время для...</w:t>
      </w:r>
    </w:p>
    <w:p w14:paraId="6B12FBD3" w14:textId="77777777" w:rsidR="00C57304" w:rsidRPr="00D26162" w:rsidRDefault="00C57304" w:rsidP="0094125C">
      <w:pPr>
        <w:rPr>
          <w:lang w:val="ru-RU"/>
        </w:rPr>
      </w:pPr>
      <w:r w:rsidRPr="00D26162">
        <w:rPr>
          <w:lang w:val="ru-RU"/>
        </w:rPr>
        <w:t xml:space="preserve">— Это </w:t>
      </w:r>
      <w:r w:rsidRPr="00D26162">
        <w:rPr>
          <w:i/>
          <w:lang w:val="ru-RU"/>
        </w:rPr>
        <w:t>не</w:t>
      </w:r>
      <w:r w:rsidRPr="00D26162">
        <w:rPr>
          <w:lang w:val="ru-RU"/>
        </w:rPr>
        <w:t xml:space="preserve"> союзник! Милостью Трона, наведитесь на него!</w:t>
      </w:r>
    </w:p>
    <w:p w14:paraId="5253C191" w14:textId="77777777" w:rsidR="00C57304" w:rsidRPr="00D26162" w:rsidRDefault="00C57304" w:rsidP="0094125C">
      <w:pPr>
        <w:rPr>
          <w:lang w:val="ru-RU"/>
        </w:rPr>
      </w:pPr>
      <w:r w:rsidRPr="00D26162">
        <w:rPr>
          <w:lang w:val="ru-RU"/>
        </w:rPr>
        <w:t xml:space="preserve">Лицо </w:t>
      </w:r>
      <w:proofErr w:type="spellStart"/>
      <w:r w:rsidRPr="00D26162">
        <w:rPr>
          <w:lang w:val="ru-RU"/>
        </w:rPr>
        <w:t>Орквемонда</w:t>
      </w:r>
      <w:proofErr w:type="spellEnd"/>
      <w:r w:rsidRPr="00D26162">
        <w:rPr>
          <w:lang w:val="ru-RU"/>
        </w:rPr>
        <w:t xml:space="preserve"> вспыхнуло. </w:t>
      </w:r>
    </w:p>
    <w:p w14:paraId="7235B183" w14:textId="533EB5F1" w:rsidR="00C57304" w:rsidRPr="00D26162" w:rsidRDefault="00C57304" w:rsidP="0094125C">
      <w:pPr>
        <w:rPr>
          <w:lang w:val="ru-RU"/>
        </w:rPr>
      </w:pPr>
      <w:r w:rsidRPr="00D26162">
        <w:rPr>
          <w:lang w:val="ru-RU"/>
        </w:rPr>
        <w:t>— Довольно! — рявкнул кардинал. — Никогда не указывай мне, что делать на мо</w:t>
      </w:r>
      <w:r w:rsidR="00BF2D7C" w:rsidRPr="00D26162">
        <w:rPr>
          <w:lang w:val="ru-RU"/>
        </w:rPr>
        <w:t>е</w:t>
      </w:r>
      <w:r w:rsidRPr="00D26162">
        <w:rPr>
          <w:lang w:val="ru-RU"/>
        </w:rPr>
        <w:t xml:space="preserve">м собственном мостике, или я наплюю на звания и прикажу выбросить тебя в шлюз. </w:t>
      </w:r>
    </w:p>
    <w:p w14:paraId="10E7E6A1" w14:textId="77777777" w:rsidR="00C57304" w:rsidRPr="00D26162" w:rsidRDefault="00C57304" w:rsidP="0094125C">
      <w:pPr>
        <w:rPr>
          <w:lang w:val="ru-RU"/>
        </w:rPr>
      </w:pPr>
      <w:proofErr w:type="spellStart"/>
      <w:r w:rsidRPr="00D26162">
        <w:rPr>
          <w:lang w:val="ru-RU"/>
        </w:rPr>
        <w:t>Орквемонд</w:t>
      </w:r>
      <w:proofErr w:type="spellEnd"/>
      <w:r w:rsidRPr="00D26162">
        <w:rPr>
          <w:lang w:val="ru-RU"/>
        </w:rPr>
        <w:t xml:space="preserve"> снова переключил внимание на панели управления вокруг него: </w:t>
      </w:r>
    </w:p>
    <w:p w14:paraId="2B8761AA" w14:textId="77777777" w:rsidR="00C57304" w:rsidRPr="00D26162" w:rsidRDefault="00C57304" w:rsidP="0094125C">
      <w:pPr>
        <w:rPr>
          <w:lang w:val="ru-RU"/>
        </w:rPr>
      </w:pPr>
      <w:r w:rsidRPr="00D26162">
        <w:rPr>
          <w:lang w:val="ru-RU"/>
        </w:rPr>
        <w:t>— Время практически вышло. Главный артиллерист, что там с основным орудиями?</w:t>
      </w:r>
    </w:p>
    <w:p w14:paraId="03BA92EC" w14:textId="23CBDF45" w:rsidR="00C57304" w:rsidRPr="00D26162" w:rsidRDefault="00C57304" w:rsidP="0094125C">
      <w:pPr>
        <w:rPr>
          <w:lang w:val="ru-RU"/>
        </w:rPr>
      </w:pPr>
      <w:r w:rsidRPr="00D26162">
        <w:rPr>
          <w:lang w:val="ru-RU"/>
        </w:rPr>
        <w:lastRenderedPageBreak/>
        <w:t xml:space="preserve">Человек, сидевший за громоздким терминалом с экраном, расположенным прямо под троном, украдкой взглянул на кардинала; лицо главного артиллериста скрывал выпуклый </w:t>
      </w:r>
      <w:proofErr w:type="spellStart"/>
      <w:r w:rsidRPr="00D26162">
        <w:rPr>
          <w:lang w:val="ru-RU"/>
        </w:rPr>
        <w:t>аугме</w:t>
      </w:r>
      <w:r w:rsidR="000E45D1">
        <w:rPr>
          <w:lang w:val="ru-RU"/>
        </w:rPr>
        <w:t>н</w:t>
      </w:r>
      <w:r w:rsidRPr="00D26162">
        <w:rPr>
          <w:lang w:val="ru-RU"/>
        </w:rPr>
        <w:t>тический</w:t>
      </w:r>
      <w:proofErr w:type="spellEnd"/>
      <w:r w:rsidRPr="00D26162">
        <w:rPr>
          <w:lang w:val="ru-RU"/>
        </w:rPr>
        <w:t xml:space="preserve"> фильтр, а в руках болтались импульсные кабели.</w:t>
      </w:r>
    </w:p>
    <w:p w14:paraId="27A32B3F" w14:textId="77777777" w:rsidR="00C57304" w:rsidRPr="00D26162" w:rsidRDefault="00C57304" w:rsidP="0094125C">
      <w:pPr>
        <w:rPr>
          <w:lang w:val="ru-RU"/>
        </w:rPr>
      </w:pPr>
      <w:r w:rsidRPr="00D26162">
        <w:rPr>
          <w:lang w:val="ru-RU"/>
        </w:rPr>
        <w:t>— Восстановление неминуемо, повелитель. Выполняются завершающие переключения соединений, после чего вы сможете открывать огонь по своему усмотрению.</w:t>
      </w:r>
    </w:p>
    <w:p w14:paraId="39BEDC9D" w14:textId="77777777" w:rsidR="00C57304" w:rsidRPr="00D26162" w:rsidRDefault="00C57304" w:rsidP="0094125C">
      <w:pPr>
        <w:rPr>
          <w:lang w:val="ru-RU"/>
        </w:rPr>
      </w:pPr>
      <w:r w:rsidRPr="00D26162">
        <w:rPr>
          <w:lang w:val="ru-RU"/>
        </w:rPr>
        <w:t>— Как только получишь разрешение на ведение огня, доложишь мне. Выяснили что-нибудь, почему отключилась подача энергии?</w:t>
      </w:r>
    </w:p>
    <w:p w14:paraId="6A224CDF" w14:textId="77777777" w:rsidR="00C57304" w:rsidRPr="00D26162" w:rsidRDefault="00C57304" w:rsidP="0094125C">
      <w:pPr>
        <w:rPr>
          <w:lang w:val="ru-RU"/>
        </w:rPr>
      </w:pPr>
      <w:r w:rsidRPr="00D26162">
        <w:rPr>
          <w:lang w:val="ru-RU"/>
        </w:rPr>
        <w:t xml:space="preserve">— Ничего конкретного, повелитель. Сейчас все нижние палубы заполнены </w:t>
      </w:r>
      <w:proofErr w:type="spellStart"/>
      <w:r w:rsidRPr="00D26162">
        <w:rPr>
          <w:lang w:val="ru-RU"/>
        </w:rPr>
        <w:t>корпехами</w:t>
      </w:r>
      <w:proofErr w:type="spellEnd"/>
      <w:r w:rsidRPr="00D26162">
        <w:rPr>
          <w:lang w:val="ru-RU"/>
        </w:rPr>
        <w:t xml:space="preserve">, мы изолируем эту зону. </w:t>
      </w:r>
    </w:p>
    <w:p w14:paraId="40EBFF0C" w14:textId="1112CA63" w:rsidR="00C57304" w:rsidRPr="00D26162" w:rsidRDefault="00C57304" w:rsidP="0094125C">
      <w:pPr>
        <w:rPr>
          <w:lang w:val="ru-RU"/>
        </w:rPr>
      </w:pPr>
      <w:proofErr w:type="spellStart"/>
      <w:r w:rsidRPr="00D26162">
        <w:rPr>
          <w:lang w:val="ru-RU"/>
        </w:rPr>
        <w:t>Клэйв</w:t>
      </w:r>
      <w:proofErr w:type="spellEnd"/>
      <w:r w:rsidRPr="00D26162">
        <w:rPr>
          <w:lang w:val="ru-RU"/>
        </w:rPr>
        <w:t xml:space="preserve"> сжал кулаки, бессильно стоя на возвышении среди экранов, по которым текли потоки данных. Ладони взмокли. Это убежище больше не казалось ему безопасным. Стоит ли предпринимать ещ</w:t>
      </w:r>
      <w:r w:rsidR="00BF2D7C" w:rsidRPr="00D26162">
        <w:rPr>
          <w:lang w:val="ru-RU"/>
        </w:rPr>
        <w:t>е</w:t>
      </w:r>
      <w:r w:rsidRPr="00D26162">
        <w:rPr>
          <w:lang w:val="ru-RU"/>
        </w:rPr>
        <w:t xml:space="preserve"> одну попытку побега? Идти больше некуда. Если в ближайшее время кардиналу удастся нанести удар, уничтожив последние остатки </w:t>
      </w:r>
      <w:proofErr w:type="spellStart"/>
      <w:r w:rsidR="00DC0B37">
        <w:rPr>
          <w:lang w:val="ru-RU"/>
        </w:rPr>
        <w:t>Фалкрум</w:t>
      </w:r>
      <w:r w:rsidRPr="00D26162">
        <w:rPr>
          <w:lang w:val="ru-RU"/>
        </w:rPr>
        <w:t>а</w:t>
      </w:r>
      <w:proofErr w:type="spellEnd"/>
      <w:r w:rsidRPr="00D26162">
        <w:rPr>
          <w:lang w:val="ru-RU"/>
        </w:rPr>
        <w:t xml:space="preserve"> на </w:t>
      </w:r>
      <w:proofErr w:type="spellStart"/>
      <w:r w:rsidRPr="00D26162">
        <w:rPr>
          <w:lang w:val="ru-RU"/>
        </w:rPr>
        <w:t>Ояде</w:t>
      </w:r>
      <w:proofErr w:type="spellEnd"/>
      <w:r w:rsidRPr="00D26162">
        <w:rPr>
          <w:lang w:val="ru-RU"/>
        </w:rPr>
        <w:t xml:space="preserve"> вместе с Волками, находящимися на поверхности, то это вс</w:t>
      </w:r>
      <w:r w:rsidR="00BF2D7C" w:rsidRPr="00D26162">
        <w:rPr>
          <w:lang w:val="ru-RU"/>
        </w:rPr>
        <w:t>е</w:t>
      </w:r>
      <w:r w:rsidRPr="00D26162">
        <w:rPr>
          <w:lang w:val="ru-RU"/>
        </w:rPr>
        <w:t xml:space="preserve"> ещ</w:t>
      </w:r>
      <w:r w:rsidR="00BF2D7C" w:rsidRPr="00D26162">
        <w:rPr>
          <w:lang w:val="ru-RU"/>
        </w:rPr>
        <w:t>е</w:t>
      </w:r>
      <w:r w:rsidRPr="00D26162">
        <w:rPr>
          <w:lang w:val="ru-RU"/>
        </w:rPr>
        <w:t xml:space="preserve"> будет наилучшим шансом выпутаться из этой истории. Как только линкор благополучно верн</w:t>
      </w:r>
      <w:r w:rsidR="00BF2D7C" w:rsidRPr="00D26162">
        <w:rPr>
          <w:lang w:val="ru-RU"/>
        </w:rPr>
        <w:t>е</w:t>
      </w:r>
      <w:r w:rsidRPr="00D26162">
        <w:rPr>
          <w:lang w:val="ru-RU"/>
        </w:rPr>
        <w:t xml:space="preserve">тся в варп, без сомнений, можно будет разобраться с тем, что последовало на борт вслед за исповедником. Конечно. Главное — не прекращать игру: запаниковав, </w:t>
      </w:r>
      <w:proofErr w:type="spellStart"/>
      <w:r w:rsidRPr="00D26162">
        <w:rPr>
          <w:lang w:val="ru-RU"/>
        </w:rPr>
        <w:t>Клэйв</w:t>
      </w:r>
      <w:proofErr w:type="spellEnd"/>
      <w:r w:rsidRPr="00D26162">
        <w:rPr>
          <w:lang w:val="ru-RU"/>
        </w:rPr>
        <w:t xml:space="preserve"> допустил серь</w:t>
      </w:r>
      <w:r w:rsidR="00BF2D7C" w:rsidRPr="00D26162">
        <w:rPr>
          <w:lang w:val="ru-RU"/>
        </w:rPr>
        <w:t>е</w:t>
      </w:r>
      <w:r w:rsidRPr="00D26162">
        <w:rPr>
          <w:lang w:val="ru-RU"/>
        </w:rPr>
        <w:t xml:space="preserve">зную ошибку. </w:t>
      </w:r>
    </w:p>
    <w:p w14:paraId="38A448C0" w14:textId="77777777" w:rsidR="00C57304" w:rsidRPr="00D26162" w:rsidRDefault="00C57304" w:rsidP="0094125C">
      <w:pPr>
        <w:rPr>
          <w:lang w:val="ru-RU"/>
        </w:rPr>
      </w:pPr>
      <w:r w:rsidRPr="00D26162">
        <w:rPr>
          <w:lang w:val="ru-RU"/>
        </w:rPr>
        <w:t>Однако, когда исповедник уже собрался ретироваться, главный артиллерист торжествующе стукнул окутанным кабелями кулаком по пульту.</w:t>
      </w:r>
    </w:p>
    <w:p w14:paraId="1187BBFA" w14:textId="77777777" w:rsidR="00C57304" w:rsidRPr="00D26162" w:rsidRDefault="00C57304" w:rsidP="0094125C">
      <w:pPr>
        <w:rPr>
          <w:lang w:val="ru-RU"/>
        </w:rPr>
      </w:pPr>
      <w:r w:rsidRPr="00D26162">
        <w:rPr>
          <w:lang w:val="ru-RU"/>
        </w:rPr>
        <w:t>— Повелитель, у нас получилось! — с облегчением воскликнул он. — Подача энергии восстановлена на полную мощность, вы можете открыть огонь, когда пожелаете.</w:t>
      </w:r>
    </w:p>
    <w:p w14:paraId="1F433193" w14:textId="77777777" w:rsidR="00C57304" w:rsidRPr="00D26162" w:rsidRDefault="00C57304" w:rsidP="0094125C">
      <w:pPr>
        <w:rPr>
          <w:lang w:val="ru-RU"/>
        </w:rPr>
      </w:pPr>
      <w:r w:rsidRPr="00D26162">
        <w:rPr>
          <w:lang w:val="ru-RU"/>
        </w:rPr>
        <w:t xml:space="preserve">Глаза </w:t>
      </w:r>
      <w:proofErr w:type="spellStart"/>
      <w:r w:rsidRPr="00D26162">
        <w:rPr>
          <w:lang w:val="ru-RU"/>
        </w:rPr>
        <w:t>Орквемонда</w:t>
      </w:r>
      <w:proofErr w:type="spellEnd"/>
      <w:r w:rsidRPr="00D26162">
        <w:rPr>
          <w:lang w:val="ru-RU"/>
        </w:rPr>
        <w:t xml:space="preserve"> вновь запылали — на сей раз от удовольствия.</w:t>
      </w:r>
    </w:p>
    <w:p w14:paraId="6FD1A061" w14:textId="77777777" w:rsidR="00C57304" w:rsidRPr="00D26162" w:rsidRDefault="00C57304" w:rsidP="0094125C">
      <w:pPr>
        <w:rPr>
          <w:lang w:val="ru-RU"/>
        </w:rPr>
      </w:pPr>
      <w:r w:rsidRPr="00D26162">
        <w:rPr>
          <w:lang w:val="ru-RU"/>
        </w:rPr>
        <w:t>— Открыть огонь, сейчас же, — прорычал кардинал. — Расщепите этот город на атомы.</w:t>
      </w:r>
    </w:p>
    <w:p w14:paraId="58028A1F" w14:textId="77777777" w:rsidR="00C57304" w:rsidRPr="00D26162" w:rsidRDefault="00C57304" w:rsidP="0094125C">
      <w:pPr>
        <w:rPr>
          <w:lang w:val="ru-RU"/>
        </w:rPr>
      </w:pPr>
    </w:p>
    <w:p w14:paraId="74799BDA" w14:textId="17BCB1E5" w:rsidR="00C57304" w:rsidRPr="00D26162" w:rsidRDefault="00C57304" w:rsidP="0094125C">
      <w:pPr>
        <w:rPr>
          <w:lang w:val="ru-RU"/>
        </w:rPr>
      </w:pPr>
      <w:r w:rsidRPr="00D26162">
        <w:rPr>
          <w:lang w:val="ru-RU"/>
        </w:rPr>
        <w:t>Это можно было почувствовать ещ</w:t>
      </w:r>
      <w:r w:rsidR="00BF2D7C" w:rsidRPr="00D26162">
        <w:rPr>
          <w:lang w:val="ru-RU"/>
        </w:rPr>
        <w:t>е</w:t>
      </w:r>
      <w:r w:rsidRPr="00D26162">
        <w:rPr>
          <w:lang w:val="ru-RU"/>
        </w:rPr>
        <w:t xml:space="preserve"> до того, как получится увидеть, — ускорение ветра, повышение его температуры, пятна в облачном покрове. Полный орбитальный удар требовал таких колоссальных энергозатрат, что даже его прицельные лучи создавали хаос в верхних слоях атмосферы. Пока </w:t>
      </w:r>
      <w:proofErr w:type="spellStart"/>
      <w:r w:rsidRPr="00D26162">
        <w:rPr>
          <w:lang w:val="ru-RU"/>
        </w:rPr>
        <w:t>Гуннлаугур</w:t>
      </w:r>
      <w:proofErr w:type="spellEnd"/>
      <w:r w:rsidRPr="00D26162">
        <w:rPr>
          <w:lang w:val="ru-RU"/>
        </w:rPr>
        <w:t xml:space="preserve"> мчался впер</w:t>
      </w:r>
      <w:r w:rsidR="00BF2D7C" w:rsidRPr="00D26162">
        <w:rPr>
          <w:lang w:val="ru-RU"/>
        </w:rPr>
        <w:t>е</w:t>
      </w:r>
      <w:r w:rsidRPr="00D26162">
        <w:rPr>
          <w:lang w:val="ru-RU"/>
        </w:rPr>
        <w:t xml:space="preserve">д, он почти мог сосчитать истекающие секунды. Суматоха вокруг </w:t>
      </w:r>
      <w:r w:rsidR="00740468" w:rsidRPr="00D26162">
        <w:rPr>
          <w:lang w:val="ru-RU"/>
        </w:rPr>
        <w:t>Волчьего Гвардейца</w:t>
      </w:r>
      <w:r w:rsidRPr="00D26162">
        <w:rPr>
          <w:lang w:val="ru-RU"/>
        </w:rPr>
        <w:t xml:space="preserve"> — вопли и ругань, рушащиеся строения, треск </w:t>
      </w:r>
      <w:proofErr w:type="spellStart"/>
      <w:r w:rsidRPr="00D26162">
        <w:rPr>
          <w:lang w:val="ru-RU"/>
        </w:rPr>
        <w:t>прометиевых</w:t>
      </w:r>
      <w:proofErr w:type="spellEnd"/>
      <w:r w:rsidRPr="00D26162">
        <w:rPr>
          <w:lang w:val="ru-RU"/>
        </w:rPr>
        <w:t xml:space="preserve"> огней, — отошла на задний план, остались только предметы, которые можно обойти или перепрыгнуть. Теперь вс</w:t>
      </w:r>
      <w:r w:rsidR="00BF2D7C" w:rsidRPr="00D26162">
        <w:rPr>
          <w:lang w:val="ru-RU"/>
        </w:rPr>
        <w:t>е</w:t>
      </w:r>
      <w:r w:rsidRPr="00D26162">
        <w:rPr>
          <w:lang w:val="ru-RU"/>
        </w:rPr>
        <w:t xml:space="preserve"> зависело от скорости — продолжай бежать, продолжай двигаться, добеги до корабля.</w:t>
      </w:r>
    </w:p>
    <w:p w14:paraId="785CFD2B" w14:textId="3FFB2571" w:rsidR="00C57304" w:rsidRPr="00D26162" w:rsidRDefault="00C57304" w:rsidP="0094125C">
      <w:pPr>
        <w:rPr>
          <w:lang w:val="ru-RU"/>
        </w:rPr>
      </w:pPr>
      <w:r w:rsidRPr="00D26162">
        <w:rPr>
          <w:lang w:val="ru-RU"/>
        </w:rPr>
        <w:t xml:space="preserve">Времени у них было в обрез, но, с другой стороны, эта авантюрная затея с поиском всегда была на грани безумия — эдакий сознательный спринт прямиком в топку с надеждой, что им удастся извлечь из пепла секреты. Но </w:t>
      </w:r>
      <w:proofErr w:type="spellStart"/>
      <w:r w:rsidRPr="00D26162">
        <w:rPr>
          <w:lang w:val="ru-RU"/>
        </w:rPr>
        <w:t>Гуннлаугур</w:t>
      </w:r>
      <w:proofErr w:type="spellEnd"/>
      <w:r w:rsidRPr="00D26162">
        <w:rPr>
          <w:lang w:val="ru-RU"/>
        </w:rPr>
        <w:t xml:space="preserve"> не жалел об этом. Пустить болт в того типа… пусть это убийство и было самым заурядным, не требующим никаких особых умений, по крайней мере, оно замкнуло круг. «Никогда не оставляй убийство неотмщ</w:t>
      </w:r>
      <w:r w:rsidR="00BF2D7C" w:rsidRPr="00D26162">
        <w:rPr>
          <w:lang w:val="ru-RU"/>
        </w:rPr>
        <w:t>е</w:t>
      </w:r>
      <w:r w:rsidRPr="00D26162">
        <w:rPr>
          <w:lang w:val="ru-RU"/>
        </w:rPr>
        <w:t>нным», — это правило старше самого Ордена, оно было священным для плем</w:t>
      </w:r>
      <w:r w:rsidR="00BF2D7C" w:rsidRPr="00D26162">
        <w:rPr>
          <w:lang w:val="ru-RU"/>
        </w:rPr>
        <w:t>е</w:t>
      </w:r>
      <w:r w:rsidRPr="00D26162">
        <w:rPr>
          <w:lang w:val="ru-RU"/>
        </w:rPr>
        <w:t xml:space="preserve">н </w:t>
      </w:r>
      <w:proofErr w:type="spellStart"/>
      <w:r w:rsidRPr="00D26162">
        <w:rPr>
          <w:lang w:val="ru-RU"/>
        </w:rPr>
        <w:t>Фенриса</w:t>
      </w:r>
      <w:proofErr w:type="spellEnd"/>
      <w:r w:rsidRPr="00D26162">
        <w:rPr>
          <w:lang w:val="ru-RU"/>
        </w:rPr>
        <w:t xml:space="preserve"> даже в те долгие пустые годы, когда среди них ещ</w:t>
      </w:r>
      <w:r w:rsidR="00BF2D7C" w:rsidRPr="00D26162">
        <w:rPr>
          <w:lang w:val="ru-RU"/>
        </w:rPr>
        <w:t>е</w:t>
      </w:r>
      <w:r w:rsidRPr="00D26162">
        <w:rPr>
          <w:lang w:val="ru-RU"/>
        </w:rPr>
        <w:t xml:space="preserve"> не появился </w:t>
      </w:r>
      <w:proofErr w:type="spellStart"/>
      <w:r w:rsidRPr="00D26162">
        <w:rPr>
          <w:lang w:val="ru-RU"/>
        </w:rPr>
        <w:t>Всеотец</w:t>
      </w:r>
      <w:proofErr w:type="spellEnd"/>
      <w:r w:rsidRPr="00D26162">
        <w:rPr>
          <w:lang w:val="ru-RU"/>
        </w:rPr>
        <w:t>.</w:t>
      </w:r>
    </w:p>
    <w:p w14:paraId="226947F2" w14:textId="414655A2" w:rsidR="00C57304" w:rsidRPr="00D26162" w:rsidRDefault="00C57304" w:rsidP="0094125C">
      <w:pPr>
        <w:rPr>
          <w:lang w:val="ru-RU"/>
        </w:rPr>
      </w:pPr>
      <w:r w:rsidRPr="00D26162">
        <w:rPr>
          <w:lang w:val="ru-RU"/>
        </w:rPr>
        <w:t xml:space="preserve">Так что, помимо всего прочего, здесь присутствовало и удовлетворение. Задание выполнено, долг погашен. </w:t>
      </w:r>
      <w:r w:rsidR="000E45D1" w:rsidRPr="00D26162">
        <w:rPr>
          <w:lang w:val="ru-RU"/>
        </w:rPr>
        <w:t>Перед</w:t>
      </w:r>
      <w:r w:rsidR="000E45D1">
        <w:rPr>
          <w:lang w:val="ru-RU"/>
        </w:rPr>
        <w:t xml:space="preserve"> </w:t>
      </w:r>
      <w:r w:rsidR="000E45D1" w:rsidRPr="00D26162">
        <w:rPr>
          <w:lang w:val="ru-RU"/>
        </w:rPr>
        <w:t xml:space="preserve">тем, как Волкам пришлось покинуть вышку, </w:t>
      </w:r>
      <w:proofErr w:type="spellStart"/>
      <w:r w:rsidRPr="00D26162">
        <w:rPr>
          <w:lang w:val="ru-RU"/>
        </w:rPr>
        <w:t>Гуннлаугур</w:t>
      </w:r>
      <w:proofErr w:type="spellEnd"/>
      <w:r w:rsidRPr="00D26162">
        <w:rPr>
          <w:lang w:val="ru-RU"/>
        </w:rPr>
        <w:t xml:space="preserve"> </w:t>
      </w:r>
      <w:r w:rsidR="000E45D1">
        <w:rPr>
          <w:lang w:val="ru-RU"/>
        </w:rPr>
        <w:t>прихватил</w:t>
      </w:r>
      <w:r w:rsidRPr="00D26162">
        <w:rPr>
          <w:lang w:val="ru-RU"/>
        </w:rPr>
        <w:t xml:space="preserve"> из комнаты кое-какие записи — несколько свитков и записных книжек, и это, без </w:t>
      </w:r>
      <w:r w:rsidRPr="00D26162">
        <w:rPr>
          <w:lang w:val="ru-RU"/>
        </w:rPr>
        <w:lastRenderedPageBreak/>
        <w:t>сомнения, проль</w:t>
      </w:r>
      <w:r w:rsidR="00BF2D7C" w:rsidRPr="00D26162">
        <w:rPr>
          <w:lang w:val="ru-RU"/>
        </w:rPr>
        <w:t>е</w:t>
      </w:r>
      <w:r w:rsidRPr="00D26162">
        <w:rPr>
          <w:lang w:val="ru-RU"/>
        </w:rPr>
        <w:t>т ещ</w:t>
      </w:r>
      <w:r w:rsidR="00BF2D7C" w:rsidRPr="00D26162">
        <w:rPr>
          <w:lang w:val="ru-RU"/>
        </w:rPr>
        <w:t>е</w:t>
      </w:r>
      <w:r w:rsidRPr="00D26162">
        <w:rPr>
          <w:lang w:val="ru-RU"/>
        </w:rPr>
        <w:t xml:space="preserve"> один луч света на содеянное </w:t>
      </w:r>
      <w:proofErr w:type="spellStart"/>
      <w:r w:rsidR="00907DBA" w:rsidRPr="00D26162">
        <w:rPr>
          <w:lang w:val="ru-RU"/>
        </w:rPr>
        <w:t>Кирастес</w:t>
      </w:r>
      <w:r w:rsidRPr="00D26162">
        <w:rPr>
          <w:lang w:val="ru-RU"/>
        </w:rPr>
        <w:t>ом</w:t>
      </w:r>
      <w:proofErr w:type="spellEnd"/>
      <w:r w:rsidRPr="00D26162">
        <w:rPr>
          <w:lang w:val="ru-RU"/>
        </w:rPr>
        <w:t>. Конечно, прочесть эти записи можно будет только в том случае, если они уцелеют, а в этом не было никакой уверенности.</w:t>
      </w:r>
    </w:p>
    <w:p w14:paraId="3BF9C2FD" w14:textId="585594EB" w:rsidR="00C57304" w:rsidRPr="00D26162" w:rsidRDefault="00C57304" w:rsidP="0094125C">
      <w:pPr>
        <w:rPr>
          <w:lang w:val="ru-RU"/>
        </w:rPr>
      </w:pPr>
      <w:proofErr w:type="spellStart"/>
      <w:r w:rsidRPr="00D26162">
        <w:rPr>
          <w:lang w:val="ru-RU"/>
        </w:rPr>
        <w:t>Раскалыватель</w:t>
      </w:r>
      <w:proofErr w:type="spellEnd"/>
      <w:r w:rsidRPr="00D26162">
        <w:rPr>
          <w:lang w:val="ru-RU"/>
        </w:rPr>
        <w:t xml:space="preserve"> Черепов и Ингвар вдво</w:t>
      </w:r>
      <w:r w:rsidR="00BF2D7C" w:rsidRPr="00D26162">
        <w:rPr>
          <w:lang w:val="ru-RU"/>
        </w:rPr>
        <w:t>е</w:t>
      </w:r>
      <w:r w:rsidRPr="00D26162">
        <w:rPr>
          <w:lang w:val="ru-RU"/>
        </w:rPr>
        <w:t xml:space="preserve">м спрыгнули с заброшенного балкона, с хрустом приземлившись на нижнюю секцию. </w:t>
      </w:r>
      <w:proofErr w:type="spellStart"/>
      <w:r w:rsidRPr="00D26162">
        <w:rPr>
          <w:lang w:val="ru-RU"/>
        </w:rPr>
        <w:t>Гуннлаугур</w:t>
      </w:r>
      <w:proofErr w:type="spellEnd"/>
      <w:r w:rsidRPr="00D26162">
        <w:rPr>
          <w:lang w:val="ru-RU"/>
        </w:rPr>
        <w:t xml:space="preserve"> украдкой покосился на брата. </w:t>
      </w:r>
    </w:p>
    <w:p w14:paraId="77BA46F6" w14:textId="77777777" w:rsidR="00C57304" w:rsidRPr="00D26162" w:rsidRDefault="00C57304" w:rsidP="0094125C">
      <w:pPr>
        <w:rPr>
          <w:lang w:val="ru-RU"/>
        </w:rPr>
      </w:pPr>
      <w:r w:rsidRPr="00D26162">
        <w:rPr>
          <w:lang w:val="ru-RU"/>
        </w:rPr>
        <w:t xml:space="preserve">Каким-то образом при приземлении тому удалось уберечь женщину от перелома позвоночника, ловко сманеврировав на бегу. </w:t>
      </w:r>
    </w:p>
    <w:p w14:paraId="40415084" w14:textId="77777777" w:rsidR="00C57304" w:rsidRPr="00D26162" w:rsidRDefault="00C57304" w:rsidP="0094125C">
      <w:pPr>
        <w:rPr>
          <w:lang w:val="ru-RU"/>
        </w:rPr>
      </w:pPr>
      <w:r w:rsidRPr="00D26162">
        <w:rPr>
          <w:lang w:val="ru-RU"/>
        </w:rPr>
        <w:t xml:space="preserve">— Она очнулась? — спросил </w:t>
      </w:r>
      <w:proofErr w:type="spellStart"/>
      <w:r w:rsidRPr="00D26162">
        <w:rPr>
          <w:lang w:val="ru-RU"/>
        </w:rPr>
        <w:t>Гуннлаугур</w:t>
      </w:r>
      <w:proofErr w:type="spellEnd"/>
      <w:r w:rsidRPr="00D26162">
        <w:rPr>
          <w:lang w:val="ru-RU"/>
        </w:rPr>
        <w:t>, и звук его шагов эхом отразился от стен окружающего их туннеля.</w:t>
      </w:r>
    </w:p>
    <w:p w14:paraId="24BAA941" w14:textId="77777777" w:rsidR="00C57304" w:rsidRPr="00D26162" w:rsidRDefault="00C57304" w:rsidP="0094125C">
      <w:pPr>
        <w:rPr>
          <w:lang w:val="ru-RU"/>
        </w:rPr>
      </w:pPr>
      <w:r w:rsidRPr="00D26162">
        <w:rPr>
          <w:lang w:val="ru-RU"/>
        </w:rPr>
        <w:t>— Без сознания, — ответил Ингвар, тяжело и часто дыша. — Но жива.</w:t>
      </w:r>
    </w:p>
    <w:p w14:paraId="27FBD92A" w14:textId="77777777" w:rsidR="00C57304" w:rsidRPr="00D26162" w:rsidRDefault="00C57304" w:rsidP="0094125C">
      <w:pPr>
        <w:rPr>
          <w:lang w:val="ru-RU"/>
        </w:rPr>
      </w:pPr>
      <w:r w:rsidRPr="00D26162">
        <w:rPr>
          <w:lang w:val="ru-RU"/>
        </w:rPr>
        <w:t>— Крепкая.</w:t>
      </w:r>
    </w:p>
    <w:p w14:paraId="03C6DCBB" w14:textId="03BC6EEE" w:rsidR="00C57304" w:rsidRPr="00D26162" w:rsidRDefault="00C57304" w:rsidP="0094125C">
      <w:pPr>
        <w:rPr>
          <w:lang w:val="ru-RU"/>
        </w:rPr>
      </w:pPr>
      <w:r w:rsidRPr="00D26162">
        <w:rPr>
          <w:lang w:val="ru-RU"/>
        </w:rPr>
        <w:t>Четверо Космических Волков помчались дальше, то узнавая постройки, мимо которых проходили ранее, то замечая свежие зияющие дыры в палубах, под которыми рухнули колонны. В конце концов космодесантники добрались до зала, где приземлился «</w:t>
      </w:r>
      <w:proofErr w:type="spellStart"/>
      <w:r w:rsidRPr="00D26162">
        <w:rPr>
          <w:i/>
          <w:lang w:val="ru-RU"/>
        </w:rPr>
        <w:t>Хлаупнир</w:t>
      </w:r>
      <w:proofErr w:type="spellEnd"/>
      <w:r w:rsidRPr="00D26162">
        <w:rPr>
          <w:lang w:val="ru-RU"/>
        </w:rPr>
        <w:t>», вс</w:t>
      </w:r>
      <w:r w:rsidR="00BF2D7C" w:rsidRPr="00D26162">
        <w:rPr>
          <w:lang w:val="ru-RU"/>
        </w:rPr>
        <w:t>е</w:t>
      </w:r>
      <w:r w:rsidRPr="00D26162">
        <w:rPr>
          <w:lang w:val="ru-RU"/>
        </w:rPr>
        <w:t xml:space="preserve"> ещ</w:t>
      </w:r>
      <w:r w:rsidR="00BF2D7C" w:rsidRPr="00D26162">
        <w:rPr>
          <w:lang w:val="ru-RU"/>
        </w:rPr>
        <w:t>е</w:t>
      </w:r>
      <w:r w:rsidRPr="00D26162">
        <w:rPr>
          <w:lang w:val="ru-RU"/>
        </w:rPr>
        <w:t xml:space="preserve"> загроможд</w:t>
      </w:r>
      <w:r w:rsidR="00BF2D7C" w:rsidRPr="00D26162">
        <w:rPr>
          <w:lang w:val="ru-RU"/>
        </w:rPr>
        <w:t>е</w:t>
      </w:r>
      <w:r w:rsidRPr="00D26162">
        <w:rPr>
          <w:lang w:val="ru-RU"/>
        </w:rPr>
        <w:t>нного обломками. Несколько банд отчаявшихся марод</w:t>
      </w:r>
      <w:r w:rsidR="00BF2D7C" w:rsidRPr="00D26162">
        <w:rPr>
          <w:lang w:val="ru-RU"/>
        </w:rPr>
        <w:t>е</w:t>
      </w:r>
      <w:r w:rsidRPr="00D26162">
        <w:rPr>
          <w:lang w:val="ru-RU"/>
        </w:rPr>
        <w:t xml:space="preserve">ров напали на шаттл, пытаясь пробраться внутрь. Оставленные для охраны </w:t>
      </w:r>
      <w:proofErr w:type="spellStart"/>
      <w:r w:rsidRPr="00D26162">
        <w:rPr>
          <w:lang w:val="ru-RU"/>
        </w:rPr>
        <w:t>кэрлы</w:t>
      </w:r>
      <w:proofErr w:type="spellEnd"/>
      <w:r w:rsidRPr="00D26162">
        <w:rPr>
          <w:lang w:val="ru-RU"/>
        </w:rPr>
        <w:t xml:space="preserve"> собрали силы, чтобы отбить атаку, и неплохо с этим справились ещ</w:t>
      </w:r>
      <w:r w:rsidR="00BF2D7C" w:rsidRPr="00D26162">
        <w:rPr>
          <w:lang w:val="ru-RU"/>
        </w:rPr>
        <w:t>е</w:t>
      </w:r>
      <w:r w:rsidRPr="00D26162">
        <w:rPr>
          <w:lang w:val="ru-RU"/>
        </w:rPr>
        <w:t xml:space="preserve"> до появления своих повелителей. Как только </w:t>
      </w:r>
      <w:proofErr w:type="spellStart"/>
      <w:r w:rsidRPr="00D26162">
        <w:rPr>
          <w:lang w:val="ru-RU"/>
        </w:rPr>
        <w:t>фенрисийцы</w:t>
      </w:r>
      <w:proofErr w:type="spellEnd"/>
      <w:r w:rsidRPr="00D26162">
        <w:rPr>
          <w:lang w:val="ru-RU"/>
        </w:rPr>
        <w:t xml:space="preserve"> увидел, что к ним приближается стая, то отошли внутрь шаттла и завели двигатели.</w:t>
      </w:r>
    </w:p>
    <w:p w14:paraId="7F0E9572" w14:textId="4A599199" w:rsidR="00C57304" w:rsidRPr="00D26162" w:rsidRDefault="00C57304" w:rsidP="0094125C">
      <w:pPr>
        <w:rPr>
          <w:lang w:val="ru-RU"/>
        </w:rPr>
      </w:pPr>
      <w:proofErr w:type="spellStart"/>
      <w:r w:rsidRPr="00D26162">
        <w:rPr>
          <w:lang w:val="ru-RU"/>
        </w:rPr>
        <w:t>Гуннлаугур</w:t>
      </w:r>
      <w:proofErr w:type="spellEnd"/>
      <w:r w:rsidRPr="00D26162">
        <w:rPr>
          <w:lang w:val="ru-RU"/>
        </w:rPr>
        <w:t xml:space="preserve"> не стал тратить время на то, чтобы разделаться с марод</w:t>
      </w:r>
      <w:r w:rsidR="00BF2D7C" w:rsidRPr="00D26162">
        <w:rPr>
          <w:lang w:val="ru-RU"/>
        </w:rPr>
        <w:t>е</w:t>
      </w:r>
      <w:r w:rsidRPr="00D26162">
        <w:rPr>
          <w:lang w:val="ru-RU"/>
        </w:rPr>
        <w:t xml:space="preserve">рами. Он прорвался сквозь толпу запрудивших трап ренегатов, отшвырнув одного из них в сторону, и с глухим стуком врезался в корпус. Оттуда </w:t>
      </w:r>
      <w:proofErr w:type="spellStart"/>
      <w:r w:rsidRPr="00D26162">
        <w:rPr>
          <w:lang w:val="ru-RU"/>
        </w:rPr>
        <w:t>Гуннлаугур</w:t>
      </w:r>
      <w:proofErr w:type="spellEnd"/>
      <w:r w:rsidRPr="00D26162">
        <w:rPr>
          <w:lang w:val="ru-RU"/>
        </w:rPr>
        <w:t xml:space="preserve"> протиснулся через переходную камеру, быстро вскарабкался по небольшой лесенке, выскочил через люк и плюхнулся на командный трон.</w:t>
      </w:r>
    </w:p>
    <w:p w14:paraId="6D883A5C" w14:textId="752BAEBB" w:rsidR="00C57304" w:rsidRPr="00D26162" w:rsidRDefault="00C57304" w:rsidP="0094125C">
      <w:pPr>
        <w:rPr>
          <w:lang w:val="ru-RU"/>
        </w:rPr>
      </w:pPr>
      <w:r w:rsidRPr="00D26162">
        <w:rPr>
          <w:lang w:val="ru-RU"/>
        </w:rPr>
        <w:t>— Экстренный взл</w:t>
      </w:r>
      <w:r w:rsidR="00BF2D7C" w:rsidRPr="00D26162">
        <w:rPr>
          <w:lang w:val="ru-RU"/>
        </w:rPr>
        <w:t>е</w:t>
      </w:r>
      <w:r w:rsidRPr="00D26162">
        <w:rPr>
          <w:lang w:val="ru-RU"/>
        </w:rPr>
        <w:t xml:space="preserve">т, без задержек, — прорычал он, нажимая на рычаг </w:t>
      </w:r>
      <w:proofErr w:type="spellStart"/>
      <w:r w:rsidRPr="00D26162">
        <w:rPr>
          <w:lang w:val="ru-RU"/>
        </w:rPr>
        <w:t>гермозатворов</w:t>
      </w:r>
      <w:proofErr w:type="spellEnd"/>
      <w:r w:rsidRPr="00D26162">
        <w:rPr>
          <w:lang w:val="ru-RU"/>
        </w:rPr>
        <w:t xml:space="preserve"> и разворачивая трон. </w:t>
      </w:r>
    </w:p>
    <w:p w14:paraId="1E33D6AE" w14:textId="4FF5ACA5" w:rsidR="00C57304" w:rsidRPr="00D26162" w:rsidRDefault="00C57304" w:rsidP="0094125C">
      <w:pPr>
        <w:rPr>
          <w:lang w:val="ru-RU"/>
        </w:rPr>
      </w:pPr>
      <w:r w:rsidRPr="00D26162">
        <w:rPr>
          <w:lang w:val="ru-RU"/>
        </w:rPr>
        <w:t xml:space="preserve">Едва он это сделал, </w:t>
      </w:r>
      <w:proofErr w:type="spellStart"/>
      <w:r w:rsidRPr="00D26162">
        <w:rPr>
          <w:lang w:val="ru-RU"/>
        </w:rPr>
        <w:t>кэрлы</w:t>
      </w:r>
      <w:proofErr w:type="spellEnd"/>
      <w:r w:rsidRPr="00D26162">
        <w:rPr>
          <w:lang w:val="ru-RU"/>
        </w:rPr>
        <w:t>, уже занявшие посты, активировали главные двигатели и затопили зал огн</w:t>
      </w:r>
      <w:r w:rsidR="00BF2D7C" w:rsidRPr="00D26162">
        <w:rPr>
          <w:lang w:val="ru-RU"/>
        </w:rPr>
        <w:t>е</w:t>
      </w:r>
      <w:r w:rsidRPr="00D26162">
        <w:rPr>
          <w:lang w:val="ru-RU"/>
        </w:rPr>
        <w:t>м, пожертвовав несколькими марод</w:t>
      </w:r>
      <w:r w:rsidR="00BF2D7C" w:rsidRPr="00D26162">
        <w:rPr>
          <w:lang w:val="ru-RU"/>
        </w:rPr>
        <w:t>е</w:t>
      </w:r>
      <w:r w:rsidRPr="00D26162">
        <w:rPr>
          <w:lang w:val="ru-RU"/>
        </w:rPr>
        <w:t>рами, которые вс</w:t>
      </w:r>
      <w:r w:rsidR="00BF2D7C" w:rsidRPr="00D26162">
        <w:rPr>
          <w:lang w:val="ru-RU"/>
        </w:rPr>
        <w:t>е</w:t>
      </w:r>
      <w:r w:rsidRPr="00D26162">
        <w:rPr>
          <w:lang w:val="ru-RU"/>
        </w:rPr>
        <w:t xml:space="preserve"> ещ</w:t>
      </w:r>
      <w:r w:rsidR="00BF2D7C" w:rsidRPr="00D26162">
        <w:rPr>
          <w:lang w:val="ru-RU"/>
        </w:rPr>
        <w:t>е</w:t>
      </w:r>
      <w:r w:rsidRPr="00D26162">
        <w:rPr>
          <w:lang w:val="ru-RU"/>
        </w:rPr>
        <w:t xml:space="preserve"> норовили пробиться в шаттл. </w:t>
      </w:r>
      <w:proofErr w:type="spellStart"/>
      <w:r w:rsidRPr="00D26162">
        <w:rPr>
          <w:lang w:val="ru-RU"/>
        </w:rPr>
        <w:t>Ольгейр</w:t>
      </w:r>
      <w:proofErr w:type="spellEnd"/>
      <w:r w:rsidRPr="00D26162">
        <w:rPr>
          <w:lang w:val="ru-RU"/>
        </w:rPr>
        <w:t xml:space="preserve"> и Бальдр пристегнулись, готовясь к взл</w:t>
      </w:r>
      <w:r w:rsidR="00BF2D7C" w:rsidRPr="00D26162">
        <w:rPr>
          <w:lang w:val="ru-RU"/>
        </w:rPr>
        <w:t>е</w:t>
      </w:r>
      <w:r w:rsidRPr="00D26162">
        <w:rPr>
          <w:lang w:val="ru-RU"/>
        </w:rPr>
        <w:t xml:space="preserve">ту, а Ингвар вместе с женщиной, должно быть, спустился вниз. </w:t>
      </w:r>
      <w:proofErr w:type="spellStart"/>
      <w:r w:rsidRPr="00D26162">
        <w:rPr>
          <w:lang w:val="ru-RU"/>
        </w:rPr>
        <w:t>Гуннлаугур</w:t>
      </w:r>
      <w:proofErr w:type="spellEnd"/>
      <w:r w:rsidRPr="00D26162">
        <w:rPr>
          <w:lang w:val="ru-RU"/>
        </w:rPr>
        <w:t xml:space="preserve"> взял управление на себя и увеличил тягу даже после разворота корабля, направляя машину к неровному выходу во внешнем крыле платформы.</w:t>
      </w:r>
    </w:p>
    <w:p w14:paraId="45BFA368" w14:textId="233DF3DB" w:rsidR="00C57304" w:rsidRPr="00D26162" w:rsidRDefault="00C57304" w:rsidP="0094125C">
      <w:pPr>
        <w:rPr>
          <w:lang w:val="ru-RU"/>
        </w:rPr>
      </w:pPr>
      <w:r w:rsidRPr="00D26162">
        <w:rPr>
          <w:lang w:val="ru-RU"/>
        </w:rPr>
        <w:t>Вс</w:t>
      </w:r>
      <w:r w:rsidR="00BF2D7C" w:rsidRPr="00D26162">
        <w:rPr>
          <w:lang w:val="ru-RU"/>
        </w:rPr>
        <w:t>е</w:t>
      </w:r>
      <w:r w:rsidRPr="00D26162">
        <w:rPr>
          <w:lang w:val="ru-RU"/>
        </w:rPr>
        <w:t xml:space="preserve"> вокруг затряслось. Камнебетон под ними прогнулся, вздымаясь и опускаясь, как обмолоченное зерно. Опорные балки треснули, их разбросало в стороны и осыпало пылающую пустоту разлетевшимися закл</w:t>
      </w:r>
      <w:r w:rsidR="00BF2D7C" w:rsidRPr="00D26162">
        <w:rPr>
          <w:lang w:val="ru-RU"/>
        </w:rPr>
        <w:t>е</w:t>
      </w:r>
      <w:r w:rsidRPr="00D26162">
        <w:rPr>
          <w:lang w:val="ru-RU"/>
        </w:rPr>
        <w:t>пками.</w:t>
      </w:r>
    </w:p>
    <w:p w14:paraId="63ECB095" w14:textId="77777777" w:rsidR="00C57304" w:rsidRPr="00D26162" w:rsidRDefault="00C57304" w:rsidP="0094125C">
      <w:pPr>
        <w:rPr>
          <w:lang w:val="ru-RU"/>
        </w:rPr>
      </w:pPr>
      <w:r w:rsidRPr="00D26162">
        <w:rPr>
          <w:lang w:val="ru-RU"/>
        </w:rPr>
        <w:t xml:space="preserve">— Вот оно... — пробормотал </w:t>
      </w:r>
      <w:proofErr w:type="spellStart"/>
      <w:r w:rsidRPr="00D26162">
        <w:rPr>
          <w:lang w:val="ru-RU"/>
        </w:rPr>
        <w:t>Ольгейр</w:t>
      </w:r>
      <w:proofErr w:type="spellEnd"/>
      <w:r w:rsidRPr="00D26162">
        <w:rPr>
          <w:lang w:val="ru-RU"/>
        </w:rPr>
        <w:t>, вцепившись в подлокотники трона.</w:t>
      </w:r>
    </w:p>
    <w:p w14:paraId="0A3F423D" w14:textId="72491C77" w:rsidR="00C57304" w:rsidRPr="00D26162" w:rsidRDefault="00C57304" w:rsidP="0094125C">
      <w:pPr>
        <w:rPr>
          <w:lang w:val="ru-RU"/>
        </w:rPr>
      </w:pPr>
      <w:r w:rsidRPr="00D26162">
        <w:rPr>
          <w:lang w:val="ru-RU"/>
        </w:rPr>
        <w:t>Воздух замерцал, вначале появилась вспышка, затем резкое ускорение, свет стал ярче и теплее. Стены вокруг засветились красным, затем оранжевым, затем — ярко-ж</w:t>
      </w:r>
      <w:r w:rsidR="00BF2D7C" w:rsidRPr="00D26162">
        <w:rPr>
          <w:lang w:val="ru-RU"/>
        </w:rPr>
        <w:t>е</w:t>
      </w:r>
      <w:r w:rsidRPr="00D26162">
        <w:rPr>
          <w:lang w:val="ru-RU"/>
        </w:rPr>
        <w:t>лтым.</w:t>
      </w:r>
    </w:p>
    <w:p w14:paraId="37DCC62C" w14:textId="1DE8A05A" w:rsidR="00C57304" w:rsidRPr="00D26162" w:rsidRDefault="00C57304" w:rsidP="0094125C">
      <w:pPr>
        <w:rPr>
          <w:lang w:val="ru-RU"/>
        </w:rPr>
      </w:pPr>
      <w:proofErr w:type="spellStart"/>
      <w:r w:rsidRPr="00D26162">
        <w:rPr>
          <w:lang w:val="ru-RU"/>
        </w:rPr>
        <w:t>Гуннлаугур</w:t>
      </w:r>
      <w:proofErr w:type="spellEnd"/>
      <w:r w:rsidRPr="00D26162">
        <w:rPr>
          <w:lang w:val="ru-RU"/>
        </w:rPr>
        <w:t xml:space="preserve"> направил нос «</w:t>
      </w:r>
      <w:proofErr w:type="spellStart"/>
      <w:r w:rsidRPr="00D26162">
        <w:rPr>
          <w:i/>
          <w:iCs/>
          <w:lang w:val="ru-RU"/>
        </w:rPr>
        <w:t>Хлаупнира</w:t>
      </w:r>
      <w:proofErr w:type="spellEnd"/>
      <w:r w:rsidRPr="00D26162">
        <w:rPr>
          <w:lang w:val="ru-RU"/>
        </w:rPr>
        <w:t>» в пролом и вдарил по рычагам до отказа. Шаттл рванул впер</w:t>
      </w:r>
      <w:r w:rsidR="00BF2D7C" w:rsidRPr="00D26162">
        <w:rPr>
          <w:lang w:val="ru-RU"/>
        </w:rPr>
        <w:t>е</w:t>
      </w:r>
      <w:r w:rsidRPr="00D26162">
        <w:rPr>
          <w:lang w:val="ru-RU"/>
        </w:rPr>
        <w:t>д, разгоняясь до максимальной скорости, в то время как стены вокруг раскалились добела. Проход разваливался, плавясь, лопаясь и превращаясь в бурлящий газовый шар, пока Волки мчались наружу.</w:t>
      </w:r>
    </w:p>
    <w:p w14:paraId="2BAB5FAD" w14:textId="77777777" w:rsidR="00C57304" w:rsidRPr="00D26162" w:rsidRDefault="00C57304" w:rsidP="0094125C">
      <w:pPr>
        <w:rPr>
          <w:lang w:val="ru-RU"/>
        </w:rPr>
      </w:pPr>
      <w:r w:rsidRPr="00D26162">
        <w:rPr>
          <w:lang w:val="ru-RU"/>
        </w:rPr>
        <w:t>— Зубы Русса, — спокойно сказал Бальдр. — Посмотри на температуру корпуса.</w:t>
      </w:r>
    </w:p>
    <w:p w14:paraId="68823395" w14:textId="73B85468" w:rsidR="00C57304" w:rsidRPr="00D26162" w:rsidRDefault="00C57304" w:rsidP="0094125C">
      <w:pPr>
        <w:rPr>
          <w:lang w:val="ru-RU"/>
        </w:rPr>
      </w:pPr>
      <w:proofErr w:type="spellStart"/>
      <w:r w:rsidRPr="00D26162">
        <w:rPr>
          <w:lang w:val="ru-RU"/>
        </w:rPr>
        <w:t>Гуннлаугур</w:t>
      </w:r>
      <w:proofErr w:type="spellEnd"/>
      <w:r w:rsidRPr="00D26162">
        <w:rPr>
          <w:lang w:val="ru-RU"/>
        </w:rPr>
        <w:t xml:space="preserve"> не стал обращать на это внимание. Он продолжал выжимать двигатели на полную, унося их из ада в мир ослепительного, сверкающего, обжигающего сетчатку света. Орбитальный лазерный луч достигал сотен ярдов в диаметре: это был огромный столб </w:t>
      </w:r>
      <w:r w:rsidRPr="00D26162">
        <w:rPr>
          <w:lang w:val="ru-RU"/>
        </w:rPr>
        <w:lastRenderedPageBreak/>
        <w:t>разрушения, который окутывал вс</w:t>
      </w:r>
      <w:r w:rsidR="00BF2D7C" w:rsidRPr="00D26162">
        <w:rPr>
          <w:lang w:val="ru-RU"/>
        </w:rPr>
        <w:t>е</w:t>
      </w:r>
      <w:r w:rsidRPr="00D26162">
        <w:rPr>
          <w:lang w:val="ru-RU"/>
        </w:rPr>
        <w:t xml:space="preserve"> вокруг, уничтожая другие источники тепла и энергии и заключая их в свои единственные и ужасные объятия. Передние экраны побелели, экраны авгуров — тоже, атмосферные датчики завизжали, двигатели взвыли от перегрузки.</w:t>
      </w:r>
    </w:p>
    <w:p w14:paraId="6601BCC2" w14:textId="77777777" w:rsidR="00C57304" w:rsidRPr="00D26162" w:rsidRDefault="00C57304" w:rsidP="0094125C">
      <w:pPr>
        <w:rPr>
          <w:lang w:val="ru-RU"/>
        </w:rPr>
      </w:pPr>
      <w:r w:rsidRPr="00D26162">
        <w:rPr>
          <w:lang w:val="ru-RU"/>
        </w:rPr>
        <w:t>И вот Космические Волки вырвались за горизонт уничтожения; задняя часть «</w:t>
      </w:r>
      <w:proofErr w:type="spellStart"/>
      <w:r w:rsidRPr="00D26162">
        <w:rPr>
          <w:i/>
          <w:iCs/>
          <w:lang w:val="ru-RU"/>
        </w:rPr>
        <w:t>Хлаупнира</w:t>
      </w:r>
      <w:proofErr w:type="spellEnd"/>
      <w:r w:rsidRPr="00D26162">
        <w:rPr>
          <w:lang w:val="ru-RU"/>
        </w:rPr>
        <w:t xml:space="preserve">» пылала, извергая потоки плазмы, словно комета. Только тогда </w:t>
      </w:r>
      <w:proofErr w:type="spellStart"/>
      <w:r w:rsidRPr="00D26162">
        <w:rPr>
          <w:lang w:val="ru-RU"/>
        </w:rPr>
        <w:t>Гуннлаугур</w:t>
      </w:r>
      <w:proofErr w:type="spellEnd"/>
      <w:r w:rsidRPr="00D26162">
        <w:rPr>
          <w:lang w:val="ru-RU"/>
        </w:rPr>
        <w:t xml:space="preserve"> рискнул бросить быстрый взгляд на экран заднего обзора перед тем, как направить корабль в открытое море.</w:t>
      </w:r>
    </w:p>
    <w:p w14:paraId="6BB35250" w14:textId="593A865B" w:rsidR="00C57304" w:rsidRPr="00D26162" w:rsidRDefault="00C57304" w:rsidP="0094125C">
      <w:pPr>
        <w:rPr>
          <w:lang w:val="ru-RU"/>
        </w:rPr>
      </w:pPr>
      <w:r w:rsidRPr="00D26162">
        <w:rPr>
          <w:lang w:val="ru-RU"/>
        </w:rPr>
        <w:t xml:space="preserve">На эпицентр лазерного луча невозможно было смотреть прямо, даже глазами астартес. Края лазерной полосы гремели, уходя прямо в открытый океан и вздымая огромные столбы перегретого пара. Очертания города-вышки едва просматривались сквозь разрушительный луч, размытые из-за тепловых колебаний, на фоне жидкого неона чистой энергии </w:t>
      </w:r>
      <w:proofErr w:type="spellStart"/>
      <w:r w:rsidRPr="00D26162">
        <w:rPr>
          <w:lang w:val="ru-RU"/>
        </w:rPr>
        <w:t>лэнса</w:t>
      </w:r>
      <w:proofErr w:type="spellEnd"/>
      <w:r w:rsidRPr="00D26162">
        <w:rPr>
          <w:lang w:val="ru-RU"/>
        </w:rPr>
        <w:t xml:space="preserve"> они походили на бледно-серую дымку. Город начал прогибаться, разрушаться, он скатывался в руины, плавился, принимая новую форму, в то время как пристройки, настилы и насосы рушились, взрывались и растворялись. На миг силуэт вышки стал неч</w:t>
      </w:r>
      <w:r w:rsidR="00BF2D7C" w:rsidRPr="00D26162">
        <w:rPr>
          <w:lang w:val="ru-RU"/>
        </w:rPr>
        <w:t>е</w:t>
      </w:r>
      <w:r w:rsidRPr="00D26162">
        <w:rPr>
          <w:lang w:val="ru-RU"/>
        </w:rPr>
        <w:t>тким, заколебался, будто призрак, но город вс</w:t>
      </w:r>
      <w:r w:rsidR="00BF2D7C" w:rsidRPr="00D26162">
        <w:rPr>
          <w:lang w:val="ru-RU"/>
        </w:rPr>
        <w:t>е</w:t>
      </w:r>
      <w:r w:rsidRPr="00D26162">
        <w:rPr>
          <w:lang w:val="ru-RU"/>
        </w:rPr>
        <w:t xml:space="preserve"> ещ</w:t>
      </w:r>
      <w:r w:rsidR="00BF2D7C" w:rsidRPr="00D26162">
        <w:rPr>
          <w:lang w:val="ru-RU"/>
        </w:rPr>
        <w:t>е</w:t>
      </w:r>
      <w:r w:rsidRPr="00D26162">
        <w:rPr>
          <w:lang w:val="ru-RU"/>
        </w:rPr>
        <w:t xml:space="preserve"> был огромен, даже в состоянии распада.</w:t>
      </w:r>
    </w:p>
    <w:p w14:paraId="5969C038" w14:textId="21BB3859" w:rsidR="00C57304" w:rsidRPr="00D26162" w:rsidRDefault="00C57304" w:rsidP="0094125C">
      <w:pPr>
        <w:rPr>
          <w:lang w:val="ru-RU"/>
        </w:rPr>
      </w:pPr>
      <w:r w:rsidRPr="00D26162">
        <w:rPr>
          <w:lang w:val="ru-RU"/>
        </w:rPr>
        <w:t>Затем активная зона главного генератора сдетонировала. Гигантский огненный шар, подпитываемый лазерным лучом, вспыхнул, раздулся, словно сердце запертого на земле солнца, и вырвался наружу, окруж</w:t>
      </w:r>
      <w:r w:rsidR="00BF2D7C" w:rsidRPr="00D26162">
        <w:rPr>
          <w:lang w:val="ru-RU"/>
        </w:rPr>
        <w:t>е</w:t>
      </w:r>
      <w:r w:rsidRPr="00D26162">
        <w:rPr>
          <w:lang w:val="ru-RU"/>
        </w:rPr>
        <w:t xml:space="preserve">нный лучезарной энергией. </w:t>
      </w:r>
    </w:p>
    <w:p w14:paraId="4900199B" w14:textId="4F0E7FB2" w:rsidR="00C57304" w:rsidRPr="00D26162" w:rsidRDefault="00C57304" w:rsidP="0094125C">
      <w:pPr>
        <w:rPr>
          <w:lang w:val="ru-RU"/>
        </w:rPr>
      </w:pPr>
      <w:r w:rsidRPr="00D26162">
        <w:rPr>
          <w:lang w:val="ru-RU"/>
        </w:rPr>
        <w:t>«</w:t>
      </w:r>
      <w:proofErr w:type="spellStart"/>
      <w:r w:rsidRPr="00D26162">
        <w:rPr>
          <w:i/>
          <w:iCs/>
          <w:lang w:val="ru-RU"/>
        </w:rPr>
        <w:t>Хлаупнир</w:t>
      </w:r>
      <w:proofErr w:type="spellEnd"/>
      <w:r w:rsidRPr="00D26162">
        <w:rPr>
          <w:lang w:val="ru-RU"/>
        </w:rPr>
        <w:t>» подхватило ударной волной и швырнуло сквозь тлеющий океан, словно игрушку; компенсаторы перегрузились, а атмосферные турбины заработали. Аппарат перевернулся носом через корму, неистово вращаясь. На какой-то жуткий миг нос корабля был направлен прямо в хл</w:t>
      </w:r>
      <w:r w:rsidR="00BF2D7C" w:rsidRPr="00D26162">
        <w:rPr>
          <w:lang w:val="ru-RU"/>
        </w:rPr>
        <w:t>е</w:t>
      </w:r>
      <w:r w:rsidRPr="00D26162">
        <w:rPr>
          <w:lang w:val="ru-RU"/>
        </w:rPr>
        <w:t xml:space="preserve">сткие волны прометия. </w:t>
      </w:r>
    </w:p>
    <w:p w14:paraId="23E3336A" w14:textId="77777777" w:rsidR="00C57304" w:rsidRPr="00D26162" w:rsidRDefault="00C57304" w:rsidP="0094125C">
      <w:pPr>
        <w:rPr>
          <w:lang w:val="ru-RU"/>
        </w:rPr>
      </w:pPr>
      <w:proofErr w:type="spellStart"/>
      <w:r w:rsidRPr="00D26162">
        <w:rPr>
          <w:lang w:val="ru-RU"/>
        </w:rPr>
        <w:t>Гуннлаугур</w:t>
      </w:r>
      <w:proofErr w:type="spellEnd"/>
      <w:r w:rsidRPr="00D26162">
        <w:rPr>
          <w:lang w:val="ru-RU"/>
        </w:rPr>
        <w:t xml:space="preserve"> отключил все двигатели, кроме рулевых, и вернул ось корабля в прежнее положение, заставив машину склониться и скользить по волнам, как плоский камень. </w:t>
      </w:r>
    </w:p>
    <w:p w14:paraId="5E3836C2" w14:textId="5ED7BC46" w:rsidR="00C57304" w:rsidRPr="00D26162" w:rsidRDefault="00C57304" w:rsidP="0094125C">
      <w:pPr>
        <w:rPr>
          <w:lang w:val="ru-RU"/>
        </w:rPr>
      </w:pPr>
      <w:r w:rsidRPr="00D26162">
        <w:rPr>
          <w:lang w:val="ru-RU"/>
        </w:rPr>
        <w:t>Раскал</w:t>
      </w:r>
      <w:r w:rsidR="00BF2D7C" w:rsidRPr="00D26162">
        <w:rPr>
          <w:lang w:val="ru-RU"/>
        </w:rPr>
        <w:t>е</w:t>
      </w:r>
      <w:r w:rsidRPr="00D26162">
        <w:rPr>
          <w:lang w:val="ru-RU"/>
        </w:rPr>
        <w:t>нные, словно из печи, ветры проносились мимо, раздувая океанский пожар и превращая пламя в клубы бесконтрольного кипения.</w:t>
      </w:r>
    </w:p>
    <w:p w14:paraId="2D9994BB" w14:textId="75975E7E" w:rsidR="00C57304" w:rsidRPr="00D26162" w:rsidRDefault="00740468" w:rsidP="0094125C">
      <w:pPr>
        <w:rPr>
          <w:lang w:val="ru-RU"/>
        </w:rPr>
      </w:pPr>
      <w:r w:rsidRPr="00D26162">
        <w:rPr>
          <w:lang w:val="ru-RU"/>
        </w:rPr>
        <w:t>Волчий Гвардеец</w:t>
      </w:r>
      <w:r w:rsidR="00C57304" w:rsidRPr="00D26162">
        <w:rPr>
          <w:lang w:val="ru-RU"/>
        </w:rPr>
        <w:t xml:space="preserve"> д</w:t>
      </w:r>
      <w:r w:rsidR="00BF2D7C" w:rsidRPr="00D26162">
        <w:rPr>
          <w:lang w:val="ru-RU"/>
        </w:rPr>
        <w:t>е</w:t>
      </w:r>
      <w:r w:rsidR="00C57304" w:rsidRPr="00D26162">
        <w:rPr>
          <w:lang w:val="ru-RU"/>
        </w:rPr>
        <w:t>рнул рычаг управления, подняв носовую часть корабля, как раз в тот момент, когда ураган стих и лазерный луч окончательно исчез из поля зрения. «</w:t>
      </w:r>
      <w:proofErr w:type="spellStart"/>
      <w:r w:rsidR="00C57304" w:rsidRPr="00D26162">
        <w:rPr>
          <w:i/>
          <w:lang w:val="ru-RU"/>
        </w:rPr>
        <w:t>Хлаупнир</w:t>
      </w:r>
      <w:proofErr w:type="spellEnd"/>
      <w:r w:rsidR="00C57304" w:rsidRPr="00D26162">
        <w:rPr>
          <w:lang w:val="ru-RU"/>
        </w:rPr>
        <w:t>» круто повернул, быстро набирая высоту; внешние пластины вс</w:t>
      </w:r>
      <w:r w:rsidR="00BF2D7C" w:rsidRPr="00D26162">
        <w:rPr>
          <w:lang w:val="ru-RU"/>
        </w:rPr>
        <w:t>е</w:t>
      </w:r>
      <w:r w:rsidR="00C57304" w:rsidRPr="00D26162">
        <w:rPr>
          <w:lang w:val="ru-RU"/>
        </w:rPr>
        <w:t xml:space="preserve"> ещ</w:t>
      </w:r>
      <w:r w:rsidR="00BF2D7C" w:rsidRPr="00D26162">
        <w:rPr>
          <w:lang w:val="ru-RU"/>
        </w:rPr>
        <w:t>е</w:t>
      </w:r>
      <w:r w:rsidR="00C57304" w:rsidRPr="00D26162">
        <w:rPr>
          <w:lang w:val="ru-RU"/>
        </w:rPr>
        <w:t xml:space="preserve"> дымились, но корпус уцелел. В течение нескольких мгновений открывался вид на разверзшийся внизу ад — море бушующего пламени, отмеченного обугленным остовом города-вышки, от которого остался лишь скелет из металлических стоек, забрасываемых бурлящей пеной. Из его эпицентра, вершина которого достигала двухсот ярдов в высоту, вырвалась огромная стена воды, уже обрушившаяся на ближайшие буровые установки и угрожавшая в свою очередь обвалить и их.</w:t>
      </w:r>
    </w:p>
    <w:p w14:paraId="77EBA51E" w14:textId="77777777" w:rsidR="00C57304" w:rsidRPr="00D26162" w:rsidRDefault="00C57304" w:rsidP="0094125C">
      <w:pPr>
        <w:rPr>
          <w:lang w:val="ru-RU"/>
        </w:rPr>
      </w:pPr>
      <w:r w:rsidRPr="00D26162">
        <w:rPr>
          <w:lang w:val="ru-RU"/>
        </w:rPr>
        <w:t>Но затем «</w:t>
      </w:r>
      <w:proofErr w:type="spellStart"/>
      <w:r w:rsidRPr="00D26162">
        <w:rPr>
          <w:i/>
          <w:lang w:val="ru-RU"/>
        </w:rPr>
        <w:t>Хлаупнир</w:t>
      </w:r>
      <w:proofErr w:type="spellEnd"/>
      <w:r w:rsidRPr="00D26162">
        <w:rPr>
          <w:lang w:val="ru-RU"/>
        </w:rPr>
        <w:t>» скрылся в облаках смога, и видимые в реальном времени объекты снова скрылись из виду. Шаттл грохотал, сотрясался — и продолжал мчаться, не сбавляя высокой скорости и готовясь к запуску пустотных двигателей.</w:t>
      </w:r>
    </w:p>
    <w:p w14:paraId="262A7247" w14:textId="77777777" w:rsidR="00C57304" w:rsidRPr="00D26162" w:rsidRDefault="00C57304" w:rsidP="0094125C">
      <w:pPr>
        <w:rPr>
          <w:lang w:val="ru-RU"/>
        </w:rPr>
      </w:pPr>
      <w:proofErr w:type="spellStart"/>
      <w:r w:rsidRPr="00D26162">
        <w:rPr>
          <w:lang w:val="ru-RU"/>
        </w:rPr>
        <w:t>Ольгейр</w:t>
      </w:r>
      <w:proofErr w:type="spellEnd"/>
      <w:r w:rsidRPr="00D26162">
        <w:rPr>
          <w:lang w:val="ru-RU"/>
        </w:rPr>
        <w:t xml:space="preserve"> издал долгий, низкий свист, затем от души рассмеялся.</w:t>
      </w:r>
    </w:p>
    <w:p w14:paraId="456EC35E" w14:textId="6F02C821" w:rsidR="00C57304" w:rsidRPr="00D26162" w:rsidRDefault="00C57304" w:rsidP="0094125C">
      <w:pPr>
        <w:rPr>
          <w:lang w:val="ru-RU"/>
        </w:rPr>
      </w:pPr>
      <w:r w:rsidRPr="00D26162">
        <w:rPr>
          <w:lang w:val="ru-RU"/>
        </w:rPr>
        <w:t>— Отличный пол</w:t>
      </w:r>
      <w:r w:rsidR="00BF2D7C" w:rsidRPr="00D26162">
        <w:rPr>
          <w:lang w:val="ru-RU"/>
        </w:rPr>
        <w:t>е</w:t>
      </w:r>
      <w:r w:rsidRPr="00D26162">
        <w:rPr>
          <w:lang w:val="ru-RU"/>
        </w:rPr>
        <w:t xml:space="preserve">т, </w:t>
      </w:r>
      <w:proofErr w:type="spellStart"/>
      <w:r w:rsidRPr="00D26162">
        <w:rPr>
          <w:lang w:val="ru-RU"/>
        </w:rPr>
        <w:t>Раскалыватель</w:t>
      </w:r>
      <w:proofErr w:type="spellEnd"/>
      <w:r w:rsidRPr="00D26162">
        <w:rPr>
          <w:lang w:val="ru-RU"/>
        </w:rPr>
        <w:t xml:space="preserve"> Черепов, — сказал он.</w:t>
      </w:r>
    </w:p>
    <w:p w14:paraId="4549C21E" w14:textId="77777777" w:rsidR="00C57304" w:rsidRPr="00D26162" w:rsidRDefault="00C57304" w:rsidP="0094125C">
      <w:pPr>
        <w:rPr>
          <w:lang w:val="ru-RU"/>
        </w:rPr>
      </w:pPr>
      <w:proofErr w:type="spellStart"/>
      <w:r w:rsidRPr="00D26162">
        <w:rPr>
          <w:lang w:val="ru-RU"/>
        </w:rPr>
        <w:t>Гуннлаугур</w:t>
      </w:r>
      <w:proofErr w:type="spellEnd"/>
      <w:r w:rsidRPr="00D26162">
        <w:rPr>
          <w:lang w:val="ru-RU"/>
        </w:rPr>
        <w:t xml:space="preserve"> не улыбнулся. Он держал обе руки на рычагах управления, готовый преодолеть облачный покров и вернуться в зону поражения на орбите. Одному Руссу известно, что они там обнаружат. </w:t>
      </w:r>
    </w:p>
    <w:p w14:paraId="39A8D1FD" w14:textId="07709197" w:rsidR="00C57304" w:rsidRPr="00D26162" w:rsidRDefault="00C57304" w:rsidP="0094125C">
      <w:pPr>
        <w:rPr>
          <w:lang w:val="ru-RU"/>
        </w:rPr>
      </w:pPr>
      <w:r w:rsidRPr="00D26162">
        <w:rPr>
          <w:lang w:val="ru-RU"/>
        </w:rPr>
        <w:t>— Подожди говорить «гоп», — рыкнул он. — Мы ещ</w:t>
      </w:r>
      <w:r w:rsidR="00BF2D7C" w:rsidRPr="00D26162">
        <w:rPr>
          <w:lang w:val="ru-RU"/>
        </w:rPr>
        <w:t>е</w:t>
      </w:r>
      <w:r w:rsidRPr="00D26162">
        <w:rPr>
          <w:lang w:val="ru-RU"/>
        </w:rPr>
        <w:t xml:space="preserve"> не перепрыгнули.</w:t>
      </w:r>
    </w:p>
    <w:p w14:paraId="7579D324" w14:textId="1C8CAFA1" w:rsidR="00C57304" w:rsidRPr="00D26162" w:rsidRDefault="00C57304" w:rsidP="00C57304">
      <w:pPr>
        <w:ind w:firstLineChars="275" w:firstLine="660"/>
        <w:rPr>
          <w:rFonts w:cs="Times New Roman"/>
          <w:szCs w:val="24"/>
          <w:lang w:val="ru-RU"/>
        </w:rPr>
      </w:pPr>
    </w:p>
    <w:p w14:paraId="62044FA2" w14:textId="77777777" w:rsidR="00C57304" w:rsidRPr="00D26162" w:rsidRDefault="00C57304" w:rsidP="005F09C4">
      <w:pPr>
        <w:pStyle w:val="2"/>
        <w:rPr>
          <w:sz w:val="24"/>
          <w:szCs w:val="24"/>
          <w:lang w:val="ru-RU"/>
        </w:rPr>
      </w:pPr>
      <w:r w:rsidRPr="00D26162">
        <w:rPr>
          <w:lang w:val="ru-RU"/>
        </w:rPr>
        <w:lastRenderedPageBreak/>
        <w:t>Глава девятнадцатая</w:t>
      </w:r>
      <w:r w:rsidRPr="00D26162">
        <w:rPr>
          <w:sz w:val="24"/>
          <w:szCs w:val="24"/>
          <w:lang w:val="ru-RU"/>
        </w:rPr>
        <w:t xml:space="preserve"> </w:t>
      </w:r>
    </w:p>
    <w:p w14:paraId="5A6FE7D8" w14:textId="77777777" w:rsidR="00C57304" w:rsidRPr="00D26162" w:rsidRDefault="00C57304" w:rsidP="00C57304">
      <w:pPr>
        <w:ind w:firstLineChars="300" w:firstLine="720"/>
        <w:jc w:val="center"/>
        <w:rPr>
          <w:rFonts w:cs="Times New Roman"/>
          <w:szCs w:val="24"/>
          <w:lang w:val="ru-RU"/>
        </w:rPr>
      </w:pPr>
    </w:p>
    <w:p w14:paraId="121E3C30" w14:textId="2C6A5D97" w:rsidR="00C57304" w:rsidRPr="00D26162" w:rsidRDefault="00C57304" w:rsidP="0094125C">
      <w:pPr>
        <w:rPr>
          <w:lang w:val="ru-RU"/>
        </w:rPr>
      </w:pPr>
      <w:r w:rsidRPr="00D26162">
        <w:rPr>
          <w:lang w:val="ru-RU"/>
        </w:rPr>
        <w:t xml:space="preserve">— Ищите внутрисистемный корабль! — рявкнул </w:t>
      </w:r>
      <w:proofErr w:type="spellStart"/>
      <w:r w:rsidR="00BF2D7C" w:rsidRPr="00D26162">
        <w:rPr>
          <w:lang w:val="ru-RU"/>
        </w:rPr>
        <w:t>Ёрундур</w:t>
      </w:r>
      <w:proofErr w:type="spellEnd"/>
      <w:r w:rsidRPr="00D26162">
        <w:rPr>
          <w:lang w:val="ru-RU"/>
        </w:rPr>
        <w:t>, набирая на консоли серию дополнительных команд. — Как только удастся его засечь, дайте широкий защитный залп на надир. И, кто-нибудь, сообщите местонахождение щенка.</w:t>
      </w:r>
    </w:p>
    <w:p w14:paraId="2CF7B470" w14:textId="1BAD7094" w:rsidR="00C57304" w:rsidRPr="00D26162" w:rsidRDefault="00C57304" w:rsidP="0094125C">
      <w:pPr>
        <w:rPr>
          <w:lang w:val="ru-RU"/>
        </w:rPr>
      </w:pPr>
      <w:r w:rsidRPr="00D26162">
        <w:rPr>
          <w:lang w:val="ru-RU"/>
        </w:rPr>
        <w:t>«</w:t>
      </w:r>
      <w:r w:rsidRPr="00D26162">
        <w:rPr>
          <w:i/>
          <w:lang w:val="ru-RU"/>
        </w:rPr>
        <w:t>Аметистовый сюзерен</w:t>
      </w:r>
      <w:r w:rsidRPr="00D26162">
        <w:rPr>
          <w:lang w:val="ru-RU"/>
        </w:rPr>
        <w:t xml:space="preserve">» двигался тяжело и неуверенно, меняя позицию среди многолюдного орбитального балета. Корабли </w:t>
      </w:r>
      <w:proofErr w:type="spellStart"/>
      <w:r w:rsidRPr="00D26162">
        <w:rPr>
          <w:lang w:val="ru-RU"/>
        </w:rPr>
        <w:t>Экклезиархии</w:t>
      </w:r>
      <w:proofErr w:type="spellEnd"/>
      <w:r w:rsidRPr="00D26162">
        <w:rPr>
          <w:lang w:val="ru-RU"/>
        </w:rPr>
        <w:t xml:space="preserve"> вс</w:t>
      </w:r>
      <w:r w:rsidR="00BF2D7C" w:rsidRPr="00D26162">
        <w:rPr>
          <w:lang w:val="ru-RU"/>
        </w:rPr>
        <w:t>е</w:t>
      </w:r>
      <w:r w:rsidRPr="00D26162">
        <w:rPr>
          <w:lang w:val="ru-RU"/>
        </w:rPr>
        <w:t xml:space="preserve"> ещ</w:t>
      </w:r>
      <w:r w:rsidR="00BF2D7C" w:rsidRPr="00D26162">
        <w:rPr>
          <w:lang w:val="ru-RU"/>
        </w:rPr>
        <w:t>е</w:t>
      </w:r>
      <w:r w:rsidRPr="00D26162">
        <w:rPr>
          <w:lang w:val="ru-RU"/>
        </w:rPr>
        <w:t xml:space="preserve"> находились очень близко, хотя к этому времени их изрядно потрепало, и строй начал распадаться. Гигантское «</w:t>
      </w:r>
      <w:r w:rsidRPr="00D26162">
        <w:rPr>
          <w:i/>
          <w:lang w:val="ru-RU"/>
        </w:rPr>
        <w:t>Непорочное предназначение</w:t>
      </w:r>
      <w:r w:rsidRPr="00D26162">
        <w:rPr>
          <w:lang w:val="ru-RU"/>
        </w:rPr>
        <w:t>», выполнив свою работу, мало-помалу возвращалось к жизни; нос и днище линкора посверкивали от лазерных попаданий, мощные плазменные двигатели готовы были вспыхнуть.</w:t>
      </w:r>
    </w:p>
    <w:p w14:paraId="35D1EC9A" w14:textId="00F2F533" w:rsidR="00C57304" w:rsidRPr="00D26162" w:rsidRDefault="00BF2D7C" w:rsidP="0094125C">
      <w:pPr>
        <w:rPr>
          <w:lang w:val="ru-RU"/>
        </w:rPr>
      </w:pPr>
      <w:proofErr w:type="spellStart"/>
      <w:r w:rsidRPr="00D26162">
        <w:rPr>
          <w:lang w:val="ru-RU"/>
        </w:rPr>
        <w:t>Ёрундур</w:t>
      </w:r>
      <w:proofErr w:type="spellEnd"/>
      <w:r w:rsidR="00C57304" w:rsidRPr="00D26162">
        <w:rPr>
          <w:lang w:val="ru-RU"/>
        </w:rPr>
        <w:t xml:space="preserve"> вс</w:t>
      </w:r>
      <w:r w:rsidRPr="00D26162">
        <w:rPr>
          <w:lang w:val="ru-RU"/>
        </w:rPr>
        <w:t>е</w:t>
      </w:r>
      <w:r w:rsidR="00C57304" w:rsidRPr="00D26162">
        <w:rPr>
          <w:lang w:val="ru-RU"/>
        </w:rPr>
        <w:t xml:space="preserve"> ещ</w:t>
      </w:r>
      <w:r w:rsidRPr="00D26162">
        <w:rPr>
          <w:lang w:val="ru-RU"/>
        </w:rPr>
        <w:t>е</w:t>
      </w:r>
      <w:r w:rsidR="00C57304" w:rsidRPr="00D26162">
        <w:rPr>
          <w:lang w:val="ru-RU"/>
        </w:rPr>
        <w:t xml:space="preserve"> толком ничего не знал о </w:t>
      </w:r>
      <w:proofErr w:type="spellStart"/>
      <w:r w:rsidR="00C57304" w:rsidRPr="00D26162">
        <w:rPr>
          <w:lang w:val="ru-RU"/>
        </w:rPr>
        <w:t>Хафлои</w:t>
      </w:r>
      <w:proofErr w:type="spellEnd"/>
      <w:r w:rsidR="00C57304" w:rsidRPr="00D26162">
        <w:rPr>
          <w:lang w:val="ru-RU"/>
        </w:rPr>
        <w:t>. Насколько он знал, «</w:t>
      </w:r>
      <w:proofErr w:type="spellStart"/>
      <w:r w:rsidR="00C57304" w:rsidRPr="00D26162">
        <w:rPr>
          <w:i/>
          <w:lang w:val="ru-RU"/>
        </w:rPr>
        <w:t>Хлаупнир</w:t>
      </w:r>
      <w:proofErr w:type="spellEnd"/>
      <w:r w:rsidR="00C57304" w:rsidRPr="00D26162">
        <w:rPr>
          <w:lang w:val="ru-RU"/>
        </w:rPr>
        <w:t xml:space="preserve">» уничтожило орбитальным лазером; теперь с </w:t>
      </w:r>
      <w:proofErr w:type="spellStart"/>
      <w:r w:rsidR="00C57304" w:rsidRPr="00D26162">
        <w:rPr>
          <w:lang w:val="ru-RU"/>
        </w:rPr>
        <w:t>Ояды</w:t>
      </w:r>
      <w:proofErr w:type="spellEnd"/>
      <w:r w:rsidR="00C57304" w:rsidRPr="00D26162">
        <w:rPr>
          <w:lang w:val="ru-RU"/>
        </w:rPr>
        <w:t xml:space="preserve"> доносились лишь сбоящие завывания помех, и даже изображение планет было размытым и дрожащим. Почуяв кровь, корабли </w:t>
      </w:r>
      <w:proofErr w:type="spellStart"/>
      <w:r w:rsidR="00C57304" w:rsidRPr="00D26162">
        <w:rPr>
          <w:lang w:val="ru-RU"/>
        </w:rPr>
        <w:t>Архиврага</w:t>
      </w:r>
      <w:proofErr w:type="spellEnd"/>
      <w:r w:rsidR="00C57304" w:rsidRPr="00D26162">
        <w:rPr>
          <w:lang w:val="ru-RU"/>
        </w:rPr>
        <w:t xml:space="preserve"> устремились в атаку, беря на мушку вс</w:t>
      </w:r>
      <w:r w:rsidRPr="00D26162">
        <w:rPr>
          <w:lang w:val="ru-RU"/>
        </w:rPr>
        <w:t>е</w:t>
      </w:r>
      <w:r w:rsidR="00C57304" w:rsidRPr="00D26162">
        <w:rPr>
          <w:lang w:val="ru-RU"/>
        </w:rPr>
        <w:t xml:space="preserve">, что в силу упрямства или глупости не ушло с орбиты. Галеон нужно было уводить, и как можно быстрее, иначе в скором времени от корабля ничего не останется. </w:t>
      </w:r>
    </w:p>
    <w:p w14:paraId="516EA776" w14:textId="77777777" w:rsidR="00C57304" w:rsidRPr="00D26162" w:rsidRDefault="00C57304" w:rsidP="0094125C">
      <w:pPr>
        <w:rPr>
          <w:lang w:val="ru-RU"/>
        </w:rPr>
      </w:pPr>
      <w:r w:rsidRPr="00D26162">
        <w:rPr>
          <w:lang w:val="ru-RU"/>
        </w:rPr>
        <w:t>— Вижу «</w:t>
      </w:r>
      <w:proofErr w:type="spellStart"/>
      <w:r w:rsidRPr="00D26162">
        <w:rPr>
          <w:i/>
          <w:lang w:val="ru-RU"/>
        </w:rPr>
        <w:t>Хлаупнир</w:t>
      </w:r>
      <w:proofErr w:type="spellEnd"/>
      <w:r w:rsidRPr="00D26162">
        <w:rPr>
          <w:lang w:val="ru-RU"/>
        </w:rPr>
        <w:t xml:space="preserve">»! — торжествующе объявил </w:t>
      </w:r>
      <w:proofErr w:type="spellStart"/>
      <w:r w:rsidRPr="00D26162">
        <w:rPr>
          <w:lang w:val="ru-RU"/>
        </w:rPr>
        <w:t>Бъяргборн</w:t>
      </w:r>
      <w:proofErr w:type="spellEnd"/>
      <w:r w:rsidRPr="00D26162">
        <w:rPr>
          <w:lang w:val="ru-RU"/>
        </w:rPr>
        <w:t>, меняя вектор сближения. — Перехожу на курс перехвата.</w:t>
      </w:r>
    </w:p>
    <w:p w14:paraId="1D1B39B4" w14:textId="5F2B7CB6" w:rsidR="00C57304" w:rsidRPr="00D26162" w:rsidRDefault="00C57304" w:rsidP="0094125C">
      <w:pPr>
        <w:rPr>
          <w:lang w:val="ru-RU"/>
        </w:rPr>
      </w:pPr>
      <w:r w:rsidRPr="00D26162">
        <w:rPr>
          <w:lang w:val="ru-RU"/>
        </w:rPr>
        <w:t xml:space="preserve">— Вот и прекрасно, — буркнул </w:t>
      </w:r>
      <w:proofErr w:type="spellStart"/>
      <w:r w:rsidR="00BF2D7C" w:rsidRPr="00D26162">
        <w:rPr>
          <w:lang w:val="ru-RU"/>
        </w:rPr>
        <w:t>Ёрундур</w:t>
      </w:r>
      <w:proofErr w:type="spellEnd"/>
      <w:r w:rsidRPr="00D26162">
        <w:rPr>
          <w:lang w:val="ru-RU"/>
        </w:rPr>
        <w:t>, стараясь не выдать облегчения. — Открыть свободный огонь по всем флангам! Пока мы не отошли подальше, тут станет ещ</w:t>
      </w:r>
      <w:r w:rsidR="00BF2D7C" w:rsidRPr="00D26162">
        <w:rPr>
          <w:lang w:val="ru-RU"/>
        </w:rPr>
        <w:t>е</w:t>
      </w:r>
      <w:r w:rsidRPr="00D26162">
        <w:rPr>
          <w:lang w:val="ru-RU"/>
        </w:rPr>
        <w:t xml:space="preserve"> жарче. </w:t>
      </w:r>
    </w:p>
    <w:p w14:paraId="38816E15" w14:textId="07D30996" w:rsidR="00C57304" w:rsidRPr="00D26162" w:rsidRDefault="00C57304" w:rsidP="0094125C">
      <w:pPr>
        <w:rPr>
          <w:lang w:val="ru-RU"/>
        </w:rPr>
      </w:pPr>
      <w:r w:rsidRPr="00D26162">
        <w:rPr>
          <w:lang w:val="ru-RU"/>
        </w:rPr>
        <w:t xml:space="preserve">Так и вышло. Эскадра </w:t>
      </w:r>
      <w:proofErr w:type="spellStart"/>
      <w:r w:rsidRPr="00D26162">
        <w:rPr>
          <w:lang w:val="ru-RU"/>
        </w:rPr>
        <w:t>Экклезиархии</w:t>
      </w:r>
      <w:proofErr w:type="spellEnd"/>
      <w:r w:rsidRPr="00D26162">
        <w:rPr>
          <w:lang w:val="ru-RU"/>
        </w:rPr>
        <w:t xml:space="preserve"> развернулась и начала отходить; корабли сопровождения отклонялись в сторону, чтобы изменить векторы для резкого набора скорости. Как раз по завершении ман</w:t>
      </w:r>
      <w:r w:rsidR="00BF2D7C" w:rsidRPr="00D26162">
        <w:rPr>
          <w:lang w:val="ru-RU"/>
        </w:rPr>
        <w:t>е</w:t>
      </w:r>
      <w:r w:rsidRPr="00D26162">
        <w:rPr>
          <w:lang w:val="ru-RU"/>
        </w:rPr>
        <w:t>вра один из малых эсминцев попал под мощный перекр</w:t>
      </w:r>
      <w:r w:rsidR="00BF2D7C" w:rsidRPr="00D26162">
        <w:rPr>
          <w:lang w:val="ru-RU"/>
        </w:rPr>
        <w:t>е</w:t>
      </w:r>
      <w:r w:rsidRPr="00D26162">
        <w:rPr>
          <w:lang w:val="ru-RU"/>
        </w:rPr>
        <w:t xml:space="preserve">стный огонь, и его щиты перегрузились. Копья </w:t>
      </w:r>
      <w:proofErr w:type="spellStart"/>
      <w:r w:rsidRPr="00D26162">
        <w:rPr>
          <w:lang w:val="ru-RU"/>
        </w:rPr>
        <w:t>лэнс</w:t>
      </w:r>
      <w:proofErr w:type="spellEnd"/>
      <w:r w:rsidRPr="00D26162">
        <w:rPr>
          <w:lang w:val="ru-RU"/>
        </w:rPr>
        <w:t>-огня угодили ему под пластины корпуса, пробив их и выведя из строя двигатели. Серь</w:t>
      </w:r>
      <w:r w:rsidR="00BF2D7C" w:rsidRPr="00D26162">
        <w:rPr>
          <w:lang w:val="ru-RU"/>
        </w:rPr>
        <w:t>е</w:t>
      </w:r>
      <w:r w:rsidRPr="00D26162">
        <w:rPr>
          <w:lang w:val="ru-RU"/>
        </w:rPr>
        <w:t>зно поврежд</w:t>
      </w:r>
      <w:r w:rsidR="00BF2D7C" w:rsidRPr="00D26162">
        <w:rPr>
          <w:lang w:val="ru-RU"/>
        </w:rPr>
        <w:t>е</w:t>
      </w:r>
      <w:r w:rsidRPr="00D26162">
        <w:rPr>
          <w:lang w:val="ru-RU"/>
        </w:rPr>
        <w:t>нный корабль начал крениться назад к гравитационному колодцу.</w:t>
      </w:r>
    </w:p>
    <w:p w14:paraId="5868DE3D" w14:textId="480B9745" w:rsidR="00C57304" w:rsidRPr="00D26162" w:rsidRDefault="00C57304" w:rsidP="0094125C">
      <w:pPr>
        <w:rPr>
          <w:lang w:val="ru-RU"/>
        </w:rPr>
      </w:pPr>
      <w:r w:rsidRPr="00D26162">
        <w:rPr>
          <w:lang w:val="ru-RU"/>
        </w:rPr>
        <w:t xml:space="preserve">— Продолжайте движение, — приказал </w:t>
      </w:r>
      <w:proofErr w:type="spellStart"/>
      <w:r w:rsidR="00BF2D7C" w:rsidRPr="00D26162">
        <w:rPr>
          <w:lang w:val="ru-RU"/>
        </w:rPr>
        <w:t>Ёрундур</w:t>
      </w:r>
      <w:proofErr w:type="spellEnd"/>
      <w:r w:rsidRPr="00D26162">
        <w:rPr>
          <w:lang w:val="ru-RU"/>
        </w:rPr>
        <w:t xml:space="preserve">, наблюдая, как с полдюжины кораблей </w:t>
      </w:r>
      <w:proofErr w:type="spellStart"/>
      <w:r w:rsidRPr="00D26162">
        <w:rPr>
          <w:lang w:val="ru-RU"/>
        </w:rPr>
        <w:t>Архиврага</w:t>
      </w:r>
      <w:proofErr w:type="spellEnd"/>
      <w:r w:rsidRPr="00D26162">
        <w:rPr>
          <w:lang w:val="ru-RU"/>
        </w:rPr>
        <w:t xml:space="preserve"> начинает выходить на дистанцию удара. Уследить за ними всеми было нелегко, а на прицелах не оставалось свободного места. — Как только достанем их, убирайтесь отсюда на полных оборотах. </w:t>
      </w:r>
    </w:p>
    <w:p w14:paraId="4A22B65B" w14:textId="4556EAFF" w:rsidR="00C57304" w:rsidRPr="00D26162" w:rsidRDefault="00C57304" w:rsidP="0094125C">
      <w:pPr>
        <w:rPr>
          <w:lang w:val="ru-RU"/>
        </w:rPr>
      </w:pPr>
      <w:r w:rsidRPr="00D26162">
        <w:rPr>
          <w:lang w:val="ru-RU"/>
        </w:rPr>
        <w:t>По галеону стали попадать тяж</w:t>
      </w:r>
      <w:r w:rsidR="00BF2D7C" w:rsidRPr="00D26162">
        <w:rPr>
          <w:lang w:val="ru-RU"/>
        </w:rPr>
        <w:t>е</w:t>
      </w:r>
      <w:r w:rsidRPr="00D26162">
        <w:rPr>
          <w:lang w:val="ru-RU"/>
        </w:rPr>
        <w:t xml:space="preserve">лые удары — скоординированные залпы, от которых пустотные щиты взвизгивали, угрожая пропустить выстрелы по корпусу. </w:t>
      </w:r>
    </w:p>
    <w:p w14:paraId="30BAA5FD" w14:textId="2BA9DC75" w:rsidR="00C57304" w:rsidRPr="00D26162" w:rsidRDefault="00BF2D7C" w:rsidP="0094125C">
      <w:pPr>
        <w:rPr>
          <w:lang w:val="ru-RU"/>
        </w:rPr>
      </w:pPr>
      <w:proofErr w:type="spellStart"/>
      <w:r w:rsidRPr="00D26162">
        <w:rPr>
          <w:lang w:val="ru-RU"/>
        </w:rPr>
        <w:t>Ёрундур</w:t>
      </w:r>
      <w:proofErr w:type="spellEnd"/>
      <w:r w:rsidR="00C57304" w:rsidRPr="00D26162">
        <w:rPr>
          <w:lang w:val="ru-RU"/>
        </w:rPr>
        <w:t xml:space="preserve"> не останавливался, продолжая неуклонное снижение, а потом наклонил судно кормой вниз. Начался отсч</w:t>
      </w:r>
      <w:r w:rsidRPr="00D26162">
        <w:rPr>
          <w:lang w:val="ru-RU"/>
        </w:rPr>
        <w:t>е</w:t>
      </w:r>
      <w:r w:rsidR="00C57304" w:rsidRPr="00D26162">
        <w:rPr>
          <w:lang w:val="ru-RU"/>
        </w:rPr>
        <w:t>т секунд, и каждая тянулась дольше предыдущей — мучительно и слишком медленно. Старый П</w:t>
      </w:r>
      <w:r w:rsidRPr="00D26162">
        <w:rPr>
          <w:lang w:val="ru-RU"/>
        </w:rPr>
        <w:t>е</w:t>
      </w:r>
      <w:r w:rsidR="00C57304" w:rsidRPr="00D26162">
        <w:rPr>
          <w:lang w:val="ru-RU"/>
        </w:rPr>
        <w:t xml:space="preserve">с ожидал в любой момент услышать рокот и </w:t>
      </w:r>
      <w:proofErr w:type="gramStart"/>
      <w:r w:rsidR="00C57304" w:rsidRPr="00D26162">
        <w:rPr>
          <w:lang w:val="ru-RU"/>
        </w:rPr>
        <w:t>проходящий по корпусу скрежет</w:t>
      </w:r>
      <w:proofErr w:type="gramEnd"/>
      <w:r w:rsidR="00C57304" w:rsidRPr="00D26162">
        <w:rPr>
          <w:lang w:val="ru-RU"/>
        </w:rPr>
        <w:t xml:space="preserve"> и треск крупного пролома. </w:t>
      </w:r>
    </w:p>
    <w:p w14:paraId="037EA817" w14:textId="6ADC84F4" w:rsidR="00C57304" w:rsidRPr="00D26162" w:rsidRDefault="00C57304" w:rsidP="0094125C">
      <w:pPr>
        <w:rPr>
          <w:lang w:val="ru-RU"/>
        </w:rPr>
      </w:pPr>
      <w:r w:rsidRPr="00D26162">
        <w:rPr>
          <w:lang w:val="ru-RU"/>
        </w:rPr>
        <w:t>И тут он увидел его — из атмосферы за ним вырывался огненный шлейф, гладкие очертания почернели, но двигатели ещ</w:t>
      </w:r>
      <w:r w:rsidR="00BF2D7C" w:rsidRPr="00D26162">
        <w:rPr>
          <w:lang w:val="ru-RU"/>
        </w:rPr>
        <w:t>е</w:t>
      </w:r>
      <w:r w:rsidRPr="00D26162">
        <w:rPr>
          <w:lang w:val="ru-RU"/>
        </w:rPr>
        <w:t xml:space="preserve"> работали!</w:t>
      </w:r>
    </w:p>
    <w:p w14:paraId="2D033148" w14:textId="77777777" w:rsidR="00C57304" w:rsidRPr="00D26162" w:rsidRDefault="00C57304" w:rsidP="0094125C">
      <w:pPr>
        <w:rPr>
          <w:lang w:val="ru-RU"/>
        </w:rPr>
      </w:pPr>
      <w:r w:rsidRPr="00D26162">
        <w:rPr>
          <w:lang w:val="ru-RU"/>
        </w:rPr>
        <w:t>— Тащите их сюда! — закричал космодесантник.</w:t>
      </w:r>
    </w:p>
    <w:p w14:paraId="6E865019" w14:textId="77777777" w:rsidR="00C57304" w:rsidRPr="00D26162" w:rsidRDefault="00C57304" w:rsidP="0094125C">
      <w:pPr>
        <w:rPr>
          <w:lang w:val="ru-RU"/>
        </w:rPr>
      </w:pPr>
      <w:r w:rsidRPr="00D26162">
        <w:rPr>
          <w:lang w:val="ru-RU"/>
        </w:rPr>
        <w:t>— Повелитель, мы на волоске от...</w:t>
      </w:r>
    </w:p>
    <w:p w14:paraId="31BBD115" w14:textId="0329DDA4" w:rsidR="00C57304" w:rsidRPr="00D26162" w:rsidRDefault="00C57304" w:rsidP="0094125C">
      <w:pPr>
        <w:rPr>
          <w:lang w:val="ru-RU"/>
        </w:rPr>
      </w:pPr>
      <w:r w:rsidRPr="00D26162">
        <w:rPr>
          <w:lang w:val="ru-RU"/>
        </w:rPr>
        <w:t>— Ч</w:t>
      </w:r>
      <w:r w:rsidR="00BF2D7C" w:rsidRPr="00D26162">
        <w:rPr>
          <w:lang w:val="ru-RU"/>
        </w:rPr>
        <w:t>е</w:t>
      </w:r>
      <w:r w:rsidRPr="00D26162">
        <w:rPr>
          <w:lang w:val="ru-RU"/>
        </w:rPr>
        <w:t xml:space="preserve">рт, да я отлично знаю, где мы, так что </w:t>
      </w:r>
      <w:r w:rsidRPr="00D26162">
        <w:rPr>
          <w:i/>
          <w:lang w:val="ru-RU"/>
        </w:rPr>
        <w:t>тащите их сюда</w:t>
      </w:r>
      <w:r w:rsidRPr="00D26162">
        <w:rPr>
          <w:lang w:val="ru-RU"/>
        </w:rPr>
        <w:t xml:space="preserve">. </w:t>
      </w:r>
    </w:p>
    <w:p w14:paraId="0D50F22A" w14:textId="46FB8B5F" w:rsidR="00C57304" w:rsidRPr="00D26162" w:rsidRDefault="00C57304" w:rsidP="0094125C">
      <w:pPr>
        <w:rPr>
          <w:lang w:val="ru-RU"/>
        </w:rPr>
      </w:pPr>
      <w:r w:rsidRPr="00D26162">
        <w:rPr>
          <w:lang w:val="ru-RU"/>
        </w:rPr>
        <w:lastRenderedPageBreak/>
        <w:t>Во второй раз «А</w:t>
      </w:r>
      <w:r w:rsidRPr="00D26162">
        <w:rPr>
          <w:i/>
          <w:iCs/>
          <w:lang w:val="ru-RU"/>
        </w:rPr>
        <w:t>метистовый сюзерен</w:t>
      </w:r>
      <w:r w:rsidRPr="00D26162">
        <w:rPr>
          <w:lang w:val="ru-RU"/>
        </w:rPr>
        <w:t xml:space="preserve">» спустился опасно близко к атмосфере планеты, и его тормозная тяга яростно полыхала. Пара вражеских истребителей, запущенных с ближайшего авианосца, устремилась за галеоном, но тут уж ничего нельзя было поделать. </w:t>
      </w:r>
      <w:proofErr w:type="spellStart"/>
      <w:r w:rsidR="00BF2D7C" w:rsidRPr="00D26162">
        <w:rPr>
          <w:lang w:val="ru-RU"/>
        </w:rPr>
        <w:t>Ёрундур</w:t>
      </w:r>
      <w:proofErr w:type="spellEnd"/>
      <w:r w:rsidRPr="00D26162">
        <w:rPr>
          <w:lang w:val="ru-RU"/>
        </w:rPr>
        <w:t xml:space="preserve"> не сводил глаз с авгуров, пытаясь принять на борт шаттл в самый последний момент. Где-то в глубине, почти за пределами досягаемости сенсоров, Старый П</w:t>
      </w:r>
      <w:r w:rsidR="00BF2D7C" w:rsidRPr="00D26162">
        <w:rPr>
          <w:lang w:val="ru-RU"/>
        </w:rPr>
        <w:t>е</w:t>
      </w:r>
      <w:r w:rsidRPr="00D26162">
        <w:rPr>
          <w:lang w:val="ru-RU"/>
        </w:rPr>
        <w:t>с осознавал, что «</w:t>
      </w:r>
      <w:r w:rsidRPr="00D26162">
        <w:rPr>
          <w:i/>
          <w:lang w:val="ru-RU"/>
        </w:rPr>
        <w:t>Непорочное предназначение</w:t>
      </w:r>
      <w:r w:rsidRPr="00D26162">
        <w:rPr>
          <w:lang w:val="ru-RU"/>
        </w:rPr>
        <w:t>» с боем вырывается из орбитального сражения, увлекая за собой десятки вражеских кораблей.</w:t>
      </w:r>
    </w:p>
    <w:p w14:paraId="7566FF6F" w14:textId="4D2BBFAC" w:rsidR="00C57304" w:rsidRPr="00D26162" w:rsidRDefault="00C57304" w:rsidP="0094125C">
      <w:pPr>
        <w:rPr>
          <w:lang w:val="ru-RU"/>
        </w:rPr>
      </w:pPr>
      <w:r w:rsidRPr="00D26162">
        <w:rPr>
          <w:lang w:val="ru-RU"/>
        </w:rPr>
        <w:t>— По моей команде — опустить кормовые щиты, — предупредил он, отсчитывая время до нужного момента и наблюдая за повышением температуры корпуса. — Открыть двери ангара, при</w:t>
      </w:r>
      <w:r w:rsidR="00BF2D7C" w:rsidRPr="00D26162">
        <w:rPr>
          <w:lang w:val="ru-RU"/>
        </w:rPr>
        <w:t>е</w:t>
      </w:r>
      <w:r w:rsidRPr="00D26162">
        <w:rPr>
          <w:lang w:val="ru-RU"/>
        </w:rPr>
        <w:t>мным бригадам быть наготове…</w:t>
      </w:r>
    </w:p>
    <w:p w14:paraId="530F696E" w14:textId="084DB3EB" w:rsidR="00C57304" w:rsidRPr="00D26162" w:rsidRDefault="00C57304" w:rsidP="0094125C">
      <w:pPr>
        <w:rPr>
          <w:lang w:val="ru-RU"/>
        </w:rPr>
      </w:pPr>
      <w:r w:rsidRPr="00D26162">
        <w:rPr>
          <w:lang w:val="ru-RU"/>
        </w:rPr>
        <w:t>Вражеские истребители сблизились с галеоном, обстреливая их плотным огн</w:t>
      </w:r>
      <w:r w:rsidR="00BF2D7C" w:rsidRPr="00D26162">
        <w:rPr>
          <w:lang w:val="ru-RU"/>
        </w:rPr>
        <w:t>е</w:t>
      </w:r>
      <w:r w:rsidRPr="00D26162">
        <w:rPr>
          <w:lang w:val="ru-RU"/>
        </w:rPr>
        <w:t>м,</w:t>
      </w:r>
      <w:r w:rsidR="000E45D1">
        <w:rPr>
          <w:lang w:val="ru-RU"/>
        </w:rPr>
        <w:t xml:space="preserve"> </w:t>
      </w:r>
      <w:r w:rsidRPr="00D26162">
        <w:rPr>
          <w:lang w:val="ru-RU"/>
        </w:rPr>
        <w:t xml:space="preserve">отчего корабль потряхивало. </w:t>
      </w:r>
      <w:proofErr w:type="spellStart"/>
      <w:r w:rsidR="00BF2D7C" w:rsidRPr="00D26162">
        <w:rPr>
          <w:lang w:val="ru-RU"/>
        </w:rPr>
        <w:t>Ёрундур</w:t>
      </w:r>
      <w:proofErr w:type="spellEnd"/>
      <w:r w:rsidRPr="00D26162">
        <w:rPr>
          <w:lang w:val="ru-RU"/>
        </w:rPr>
        <w:t xml:space="preserve"> не обращал внимания на атаку, предоставив это измотанным артиллеристам. Хронос грохотал, авгуры отслеживали приближающийся «</w:t>
      </w:r>
      <w:proofErr w:type="spellStart"/>
      <w:r w:rsidRPr="00D26162">
        <w:rPr>
          <w:i/>
          <w:lang w:val="ru-RU"/>
        </w:rPr>
        <w:t>Хлаупнир</w:t>
      </w:r>
      <w:proofErr w:type="spellEnd"/>
      <w:r w:rsidRPr="00D26162">
        <w:rPr>
          <w:lang w:val="ru-RU"/>
        </w:rPr>
        <w:t>», сч</w:t>
      </w:r>
      <w:r w:rsidR="00BF2D7C" w:rsidRPr="00D26162">
        <w:rPr>
          <w:lang w:val="ru-RU"/>
        </w:rPr>
        <w:t>е</w:t>
      </w:r>
      <w:r w:rsidRPr="00D26162">
        <w:rPr>
          <w:lang w:val="ru-RU"/>
        </w:rPr>
        <w:t>тчики урона ползли вверх, вс</w:t>
      </w:r>
      <w:r w:rsidR="00BF2D7C" w:rsidRPr="00D26162">
        <w:rPr>
          <w:lang w:val="ru-RU"/>
        </w:rPr>
        <w:t>е</w:t>
      </w:r>
      <w:r w:rsidRPr="00D26162">
        <w:rPr>
          <w:lang w:val="ru-RU"/>
        </w:rPr>
        <w:t xml:space="preserve"> выше и выше…</w:t>
      </w:r>
    </w:p>
    <w:p w14:paraId="114C7496" w14:textId="3BD112D4" w:rsidR="00C57304" w:rsidRPr="00D26162" w:rsidRDefault="00C57304" w:rsidP="0094125C">
      <w:pPr>
        <w:rPr>
          <w:lang w:val="ru-RU"/>
        </w:rPr>
      </w:pPr>
      <w:r w:rsidRPr="00D26162">
        <w:rPr>
          <w:lang w:val="ru-RU"/>
        </w:rPr>
        <w:t>— Давай! — крикнул Старый П</w:t>
      </w:r>
      <w:r w:rsidR="00BF2D7C" w:rsidRPr="00D26162">
        <w:rPr>
          <w:lang w:val="ru-RU"/>
        </w:rPr>
        <w:t>е</w:t>
      </w:r>
      <w:r w:rsidRPr="00D26162">
        <w:rPr>
          <w:lang w:val="ru-RU"/>
        </w:rPr>
        <w:t>с.</w:t>
      </w:r>
    </w:p>
    <w:p w14:paraId="3D2146E1" w14:textId="561D8FB3" w:rsidR="00C57304" w:rsidRPr="00D26162" w:rsidRDefault="00C57304" w:rsidP="0094125C">
      <w:pPr>
        <w:rPr>
          <w:lang w:val="ru-RU"/>
        </w:rPr>
      </w:pPr>
      <w:r w:rsidRPr="00D26162">
        <w:rPr>
          <w:lang w:val="ru-RU"/>
        </w:rPr>
        <w:t>Пустотные щиты с треском схлопнулись в пасти ангара, мгновенно подставив корпус под новые удары. «</w:t>
      </w:r>
      <w:proofErr w:type="spellStart"/>
      <w:r w:rsidRPr="00D26162">
        <w:rPr>
          <w:i/>
          <w:lang w:val="ru-RU"/>
        </w:rPr>
        <w:t>Хлаупнир</w:t>
      </w:r>
      <w:proofErr w:type="spellEnd"/>
      <w:r w:rsidRPr="00D26162">
        <w:rPr>
          <w:lang w:val="ru-RU"/>
        </w:rPr>
        <w:t>» устремился к про</w:t>
      </w:r>
      <w:r w:rsidR="00BF2D7C" w:rsidRPr="00D26162">
        <w:rPr>
          <w:lang w:val="ru-RU"/>
        </w:rPr>
        <w:t>е</w:t>
      </w:r>
      <w:r w:rsidRPr="00D26162">
        <w:rPr>
          <w:lang w:val="ru-RU"/>
        </w:rPr>
        <w:t>му, в последний момент развернулся, чтобы поравняться с консольными дверными панелями, и наконец ворвался внутрь.</w:t>
      </w:r>
    </w:p>
    <w:p w14:paraId="40A8FBE8" w14:textId="6B1391E5" w:rsidR="00C57304" w:rsidRPr="00D26162" w:rsidRDefault="00C57304" w:rsidP="0094125C">
      <w:pPr>
        <w:rPr>
          <w:lang w:val="ru-RU"/>
        </w:rPr>
      </w:pPr>
      <w:r w:rsidRPr="00D26162">
        <w:rPr>
          <w:lang w:val="ru-RU"/>
        </w:rPr>
        <w:t xml:space="preserve">— Сваливаем! — взревел </w:t>
      </w:r>
      <w:proofErr w:type="spellStart"/>
      <w:r w:rsidR="00BF2D7C" w:rsidRPr="00D26162">
        <w:rPr>
          <w:lang w:val="ru-RU"/>
        </w:rPr>
        <w:t>Ёрундур</w:t>
      </w:r>
      <w:proofErr w:type="spellEnd"/>
      <w:r w:rsidRPr="00D26162">
        <w:rPr>
          <w:lang w:val="ru-RU"/>
        </w:rPr>
        <w:t>. — Поднять щиты, включить плазменные магистрали на полную мощность! Уведите нас из этой распроклятой системы!</w:t>
      </w:r>
    </w:p>
    <w:p w14:paraId="2DD4C8C7" w14:textId="77777777" w:rsidR="00C57304" w:rsidRPr="00D26162" w:rsidRDefault="00C57304" w:rsidP="0094125C">
      <w:pPr>
        <w:rPr>
          <w:lang w:val="ru-RU"/>
        </w:rPr>
      </w:pPr>
      <w:r w:rsidRPr="00D26162">
        <w:rPr>
          <w:lang w:val="ru-RU"/>
        </w:rPr>
        <w:t>— Шаттл класса «</w:t>
      </w:r>
      <w:proofErr w:type="spellStart"/>
      <w:r w:rsidRPr="00D26162">
        <w:rPr>
          <w:lang w:val="ru-RU"/>
        </w:rPr>
        <w:t>Арвус</w:t>
      </w:r>
      <w:proofErr w:type="spellEnd"/>
      <w:r w:rsidRPr="00D26162">
        <w:rPr>
          <w:lang w:val="ru-RU"/>
        </w:rPr>
        <w:t xml:space="preserve">» приближается с правого борта носового сектора, — хладнокровно доложил </w:t>
      </w:r>
      <w:proofErr w:type="spellStart"/>
      <w:r w:rsidRPr="00D26162">
        <w:rPr>
          <w:lang w:val="ru-RU"/>
        </w:rPr>
        <w:t>Бъяргборн</w:t>
      </w:r>
      <w:proofErr w:type="spellEnd"/>
      <w:r w:rsidRPr="00D26162">
        <w:rPr>
          <w:lang w:val="ru-RU"/>
        </w:rPr>
        <w:t>, пока «</w:t>
      </w:r>
      <w:r w:rsidRPr="00D26162">
        <w:rPr>
          <w:i/>
          <w:lang w:val="ru-RU"/>
        </w:rPr>
        <w:t>Аметистовый сюзерен</w:t>
      </w:r>
      <w:r w:rsidRPr="00D26162">
        <w:rPr>
          <w:lang w:val="ru-RU"/>
        </w:rPr>
        <w:t>» начал набирать скорость.</w:t>
      </w:r>
    </w:p>
    <w:p w14:paraId="5727376F" w14:textId="77777777" w:rsidR="00C57304" w:rsidRPr="00D26162" w:rsidRDefault="00C57304" w:rsidP="0094125C">
      <w:pPr>
        <w:rPr>
          <w:lang w:val="ru-RU"/>
        </w:rPr>
      </w:pPr>
      <w:r w:rsidRPr="00D26162">
        <w:rPr>
          <w:lang w:val="ru-RU"/>
        </w:rPr>
        <w:t>— С церковного линкора?</w:t>
      </w:r>
    </w:p>
    <w:p w14:paraId="16867F8F" w14:textId="77777777" w:rsidR="00C57304" w:rsidRPr="00D26162" w:rsidRDefault="00C57304" w:rsidP="0094125C">
      <w:pPr>
        <w:rPr>
          <w:lang w:val="ru-RU"/>
        </w:rPr>
      </w:pPr>
      <w:r w:rsidRPr="00D26162">
        <w:rPr>
          <w:lang w:val="ru-RU"/>
        </w:rPr>
        <w:t xml:space="preserve">— Да, повелитель. </w:t>
      </w:r>
    </w:p>
    <w:p w14:paraId="40D84972" w14:textId="32BC9176" w:rsidR="00C57304" w:rsidRPr="00D26162" w:rsidRDefault="00BF2D7C" w:rsidP="0094125C">
      <w:pPr>
        <w:rPr>
          <w:lang w:val="ru-RU"/>
        </w:rPr>
      </w:pPr>
      <w:proofErr w:type="spellStart"/>
      <w:r w:rsidRPr="00D26162">
        <w:rPr>
          <w:lang w:val="ru-RU"/>
        </w:rPr>
        <w:t>Ёрундур</w:t>
      </w:r>
      <w:proofErr w:type="spellEnd"/>
      <w:r w:rsidR="00C57304" w:rsidRPr="00D26162">
        <w:rPr>
          <w:lang w:val="ru-RU"/>
        </w:rPr>
        <w:t xml:space="preserve"> развернулся к экрану дальнего обзора, чтобы рассмотреть шаттл поближе. Он двигался неравномерно, точно двигатель был неисправен, а в кабине пилота зияла трещина, через которую выходил кислород. </w:t>
      </w:r>
    </w:p>
    <w:p w14:paraId="4486729B" w14:textId="77777777" w:rsidR="00C57304" w:rsidRPr="00D26162" w:rsidRDefault="00C57304" w:rsidP="0094125C">
      <w:pPr>
        <w:rPr>
          <w:lang w:val="ru-RU"/>
        </w:rPr>
      </w:pPr>
      <w:r w:rsidRPr="00D26162">
        <w:rPr>
          <w:lang w:val="ru-RU"/>
        </w:rPr>
        <w:t>— Сообщения?</w:t>
      </w:r>
    </w:p>
    <w:p w14:paraId="74E77621" w14:textId="77777777" w:rsidR="00C57304" w:rsidRPr="00D26162" w:rsidRDefault="00C57304" w:rsidP="0094125C">
      <w:pPr>
        <w:rPr>
          <w:lang w:val="ru-RU"/>
        </w:rPr>
      </w:pPr>
      <w:r w:rsidRPr="00D26162">
        <w:rPr>
          <w:lang w:val="ru-RU"/>
        </w:rPr>
        <w:t>— Похоже, система связи не работает. Звука нет, но я улавливаю странную закономерность в освещении. Ну, может, совпадение, но…</w:t>
      </w:r>
    </w:p>
    <w:p w14:paraId="6EABB750" w14:textId="3576C15F" w:rsidR="00C57304" w:rsidRPr="00D26162" w:rsidRDefault="00BF2D7C" w:rsidP="0094125C">
      <w:pPr>
        <w:rPr>
          <w:lang w:val="ru-RU"/>
        </w:rPr>
      </w:pPr>
      <w:proofErr w:type="spellStart"/>
      <w:r w:rsidRPr="00D26162">
        <w:rPr>
          <w:lang w:val="ru-RU"/>
        </w:rPr>
        <w:t>Ёрундур</w:t>
      </w:r>
      <w:proofErr w:type="spellEnd"/>
      <w:r w:rsidR="00C57304" w:rsidRPr="00D26162">
        <w:rPr>
          <w:lang w:val="ru-RU"/>
        </w:rPr>
        <w:t xml:space="preserve"> присмотрелся. Огни шаттла мигали на первый взгляд беспорядочно, словно его системы электропитания полностью вышли из строя.</w:t>
      </w:r>
    </w:p>
    <w:p w14:paraId="4CA4647C" w14:textId="6287391D" w:rsidR="00C57304" w:rsidRPr="00D26162" w:rsidRDefault="00C57304" w:rsidP="0094125C">
      <w:pPr>
        <w:rPr>
          <w:lang w:val="ru-RU"/>
        </w:rPr>
      </w:pPr>
      <w:r w:rsidRPr="00D26162">
        <w:rPr>
          <w:lang w:val="ru-RU"/>
        </w:rPr>
        <w:t>Вот только порядок в их мерцании был, и не случайный: Старый П</w:t>
      </w:r>
      <w:r w:rsidR="00BF2D7C" w:rsidRPr="00D26162">
        <w:rPr>
          <w:lang w:val="ru-RU"/>
        </w:rPr>
        <w:t>е</w:t>
      </w:r>
      <w:r w:rsidRPr="00D26162">
        <w:rPr>
          <w:lang w:val="ru-RU"/>
        </w:rPr>
        <w:t xml:space="preserve">с опознал </w:t>
      </w:r>
      <w:proofErr w:type="spellStart"/>
      <w:r w:rsidRPr="00D26162">
        <w:rPr>
          <w:lang w:val="ru-RU"/>
        </w:rPr>
        <w:t>ювик</w:t>
      </w:r>
      <w:proofErr w:type="spellEnd"/>
      <w:r w:rsidRPr="00D26162">
        <w:rPr>
          <w:lang w:val="ru-RU"/>
        </w:rPr>
        <w:t>.</w:t>
      </w:r>
    </w:p>
    <w:p w14:paraId="59AFBC97" w14:textId="77777777" w:rsidR="00C57304" w:rsidRPr="00D26162" w:rsidRDefault="00C57304" w:rsidP="0094125C">
      <w:pPr>
        <w:rPr>
          <w:i/>
          <w:lang w:val="ru-RU"/>
        </w:rPr>
      </w:pPr>
      <w:r w:rsidRPr="00D26162">
        <w:rPr>
          <w:i/>
          <w:lang w:val="ru-RU"/>
        </w:rPr>
        <w:t>«От-</w:t>
      </w:r>
      <w:proofErr w:type="spellStart"/>
      <w:r w:rsidRPr="00D26162">
        <w:rPr>
          <w:i/>
          <w:lang w:val="ru-RU"/>
        </w:rPr>
        <w:t>кры</w:t>
      </w:r>
      <w:proofErr w:type="spellEnd"/>
      <w:r w:rsidRPr="00D26162">
        <w:rPr>
          <w:i/>
          <w:lang w:val="ru-RU"/>
        </w:rPr>
        <w:t>-</w:t>
      </w:r>
      <w:proofErr w:type="spellStart"/>
      <w:r w:rsidRPr="00D26162">
        <w:rPr>
          <w:i/>
          <w:lang w:val="ru-RU"/>
        </w:rPr>
        <w:t>вайте</w:t>
      </w:r>
      <w:proofErr w:type="spellEnd"/>
      <w:r w:rsidRPr="00D26162">
        <w:rPr>
          <w:i/>
          <w:lang w:val="ru-RU"/>
        </w:rPr>
        <w:t xml:space="preserve"> во-рота, ку-</w:t>
      </w:r>
      <w:proofErr w:type="spellStart"/>
      <w:r w:rsidRPr="00D26162">
        <w:rPr>
          <w:i/>
          <w:lang w:val="ru-RU"/>
        </w:rPr>
        <w:t>ски</w:t>
      </w:r>
      <w:proofErr w:type="spellEnd"/>
      <w:r w:rsidRPr="00D26162">
        <w:rPr>
          <w:i/>
          <w:lang w:val="ru-RU"/>
        </w:rPr>
        <w:t xml:space="preserve"> скит…»</w:t>
      </w:r>
    </w:p>
    <w:p w14:paraId="45E2DB00" w14:textId="1ED5F689" w:rsidR="00C57304" w:rsidRPr="00D26162" w:rsidRDefault="00C57304" w:rsidP="0094125C">
      <w:pPr>
        <w:rPr>
          <w:lang w:val="ru-RU"/>
        </w:rPr>
      </w:pPr>
      <w:r w:rsidRPr="00D26162">
        <w:rPr>
          <w:lang w:val="ru-RU"/>
        </w:rPr>
        <w:t xml:space="preserve">— Волоки его внутрь, — приказал </w:t>
      </w:r>
      <w:proofErr w:type="spellStart"/>
      <w:r w:rsidR="00BF2D7C" w:rsidRPr="00D26162">
        <w:rPr>
          <w:lang w:val="ru-RU"/>
        </w:rPr>
        <w:t>Ёрундур</w:t>
      </w:r>
      <w:proofErr w:type="spellEnd"/>
      <w:r w:rsidRPr="00D26162">
        <w:rPr>
          <w:lang w:val="ru-RU"/>
        </w:rPr>
        <w:t>, и его захлестнула волна облегчения. — Это вс</w:t>
      </w:r>
      <w:r w:rsidR="00BF2D7C" w:rsidRPr="00D26162">
        <w:rPr>
          <w:lang w:val="ru-RU"/>
        </w:rPr>
        <w:t>е</w:t>
      </w:r>
      <w:r w:rsidRPr="00D26162">
        <w:rPr>
          <w:lang w:val="ru-RU"/>
        </w:rPr>
        <w:t>. Уходим!</w:t>
      </w:r>
    </w:p>
    <w:p w14:paraId="16EC1101" w14:textId="341084F4" w:rsidR="00C57304" w:rsidRPr="00D26162" w:rsidRDefault="00C57304" w:rsidP="0094125C">
      <w:pPr>
        <w:rPr>
          <w:lang w:val="ru-RU"/>
        </w:rPr>
      </w:pPr>
      <w:r w:rsidRPr="00D26162">
        <w:rPr>
          <w:lang w:val="ru-RU"/>
        </w:rPr>
        <w:t>Галеон снова со скрипом развернулся, взмывая вверх и удаляясь от бушующей тропосферы. Истребители противника летели следом, преследуя их, будто взъерошенные вороны, но артиллерии вс</w:t>
      </w:r>
      <w:r w:rsidR="00BF2D7C" w:rsidRPr="00D26162">
        <w:rPr>
          <w:lang w:val="ru-RU"/>
        </w:rPr>
        <w:t>е</w:t>
      </w:r>
      <w:r w:rsidRPr="00D26162">
        <w:rPr>
          <w:lang w:val="ru-RU"/>
        </w:rPr>
        <w:t xml:space="preserve"> ещ</w:t>
      </w:r>
      <w:r w:rsidR="00BF2D7C" w:rsidRPr="00D26162">
        <w:rPr>
          <w:lang w:val="ru-RU"/>
        </w:rPr>
        <w:t>е</w:t>
      </w:r>
      <w:r w:rsidRPr="00D26162">
        <w:rPr>
          <w:lang w:val="ru-RU"/>
        </w:rPr>
        <w:t xml:space="preserve"> удавалось сбивать то один, то другой, не давая этим машинам учинить резню. Корабли </w:t>
      </w:r>
      <w:proofErr w:type="spellStart"/>
      <w:r w:rsidRPr="00D26162">
        <w:rPr>
          <w:lang w:val="ru-RU"/>
        </w:rPr>
        <w:t>Экклезиархии</w:t>
      </w:r>
      <w:proofErr w:type="spellEnd"/>
      <w:r w:rsidRPr="00D26162">
        <w:rPr>
          <w:lang w:val="ru-RU"/>
        </w:rPr>
        <w:t xml:space="preserve"> полностью вышли на вторую космическую скорость, оставляя за собой в пустоте след из обломков. И теперь не было никакой возможности отплатить им — галеон никак не смог бы настичь эскадру. Крыса сбежал, и это сильно задевало, несмотря на все достижения. </w:t>
      </w:r>
    </w:p>
    <w:p w14:paraId="79551406" w14:textId="53D63D2B" w:rsidR="00C57304" w:rsidRPr="00D26162" w:rsidRDefault="00C57304" w:rsidP="0094125C">
      <w:pPr>
        <w:rPr>
          <w:lang w:val="ru-RU"/>
        </w:rPr>
      </w:pPr>
      <w:r w:rsidRPr="00D26162">
        <w:rPr>
          <w:lang w:val="ru-RU"/>
        </w:rPr>
        <w:lastRenderedPageBreak/>
        <w:t>Несколькими секундами позже «</w:t>
      </w:r>
      <w:r w:rsidRPr="00D26162">
        <w:rPr>
          <w:i/>
          <w:lang w:val="ru-RU"/>
        </w:rPr>
        <w:t>Аметистовый сюзерен</w:t>
      </w:r>
      <w:r w:rsidRPr="00D26162">
        <w:rPr>
          <w:lang w:val="ru-RU"/>
        </w:rPr>
        <w:t>» догнал подбитый «</w:t>
      </w:r>
      <w:proofErr w:type="spellStart"/>
      <w:r w:rsidRPr="00D26162">
        <w:rPr>
          <w:lang w:val="ru-RU"/>
        </w:rPr>
        <w:t>Арвус</w:t>
      </w:r>
      <w:proofErr w:type="spellEnd"/>
      <w:r w:rsidRPr="00D26162">
        <w:rPr>
          <w:lang w:val="ru-RU"/>
        </w:rPr>
        <w:t>», принимая на себя вс</w:t>
      </w:r>
      <w:r w:rsidR="00BF2D7C" w:rsidRPr="00D26162">
        <w:rPr>
          <w:lang w:val="ru-RU"/>
        </w:rPr>
        <w:t>е</w:t>
      </w:r>
      <w:r w:rsidRPr="00D26162">
        <w:rPr>
          <w:lang w:val="ru-RU"/>
        </w:rPr>
        <w:t xml:space="preserve"> новые лазерные и кинетические попадания. </w:t>
      </w:r>
      <w:proofErr w:type="spellStart"/>
      <w:r w:rsidRPr="00D26162">
        <w:rPr>
          <w:lang w:val="ru-RU"/>
        </w:rPr>
        <w:t>Гуннлаугур</w:t>
      </w:r>
      <w:proofErr w:type="spellEnd"/>
      <w:r w:rsidRPr="00D26162">
        <w:rPr>
          <w:lang w:val="ru-RU"/>
        </w:rPr>
        <w:t xml:space="preserve"> вызвал </w:t>
      </w:r>
      <w:proofErr w:type="spellStart"/>
      <w:r w:rsidR="00BF2D7C" w:rsidRPr="00D26162">
        <w:rPr>
          <w:lang w:val="ru-RU"/>
        </w:rPr>
        <w:t>Ёрундур</w:t>
      </w:r>
      <w:r w:rsidRPr="00D26162">
        <w:rPr>
          <w:lang w:val="ru-RU"/>
        </w:rPr>
        <w:t>а</w:t>
      </w:r>
      <w:proofErr w:type="spellEnd"/>
      <w:r w:rsidRPr="00D26162">
        <w:rPr>
          <w:lang w:val="ru-RU"/>
        </w:rPr>
        <w:t xml:space="preserve"> из ангара, едва тот оказался в зоне видимости, и приказал немедля выйти из системы; это одновременно и вызвало облегчение, и </w:t>
      </w:r>
      <w:proofErr w:type="spellStart"/>
      <w:r w:rsidRPr="00D26162">
        <w:rPr>
          <w:lang w:val="ru-RU"/>
        </w:rPr>
        <w:t>выбесило</w:t>
      </w:r>
      <w:proofErr w:type="spellEnd"/>
      <w:r w:rsidRPr="00D26162">
        <w:rPr>
          <w:lang w:val="ru-RU"/>
        </w:rPr>
        <w:t xml:space="preserve"> </w:t>
      </w:r>
      <w:proofErr w:type="spellStart"/>
      <w:r w:rsidR="00BF2D7C" w:rsidRPr="00D26162">
        <w:rPr>
          <w:lang w:val="ru-RU"/>
        </w:rPr>
        <w:t>Ёрундур</w:t>
      </w:r>
      <w:r w:rsidRPr="00D26162">
        <w:rPr>
          <w:lang w:val="ru-RU"/>
        </w:rPr>
        <w:t>а</w:t>
      </w:r>
      <w:proofErr w:type="spellEnd"/>
      <w:r w:rsidRPr="00D26162">
        <w:rPr>
          <w:lang w:val="ru-RU"/>
        </w:rPr>
        <w:t xml:space="preserve"> — тот и так ш</w:t>
      </w:r>
      <w:r w:rsidR="00BF2D7C" w:rsidRPr="00D26162">
        <w:rPr>
          <w:lang w:val="ru-RU"/>
        </w:rPr>
        <w:t>е</w:t>
      </w:r>
      <w:r w:rsidRPr="00D26162">
        <w:rPr>
          <w:lang w:val="ru-RU"/>
        </w:rPr>
        <w:t>л со всей возможной скоростью. Под прикрытием последнего массированного залпа кормовых орудий «</w:t>
      </w:r>
      <w:proofErr w:type="spellStart"/>
      <w:r w:rsidRPr="00D26162">
        <w:rPr>
          <w:lang w:val="ru-RU"/>
        </w:rPr>
        <w:t>Арвус</w:t>
      </w:r>
      <w:proofErr w:type="spellEnd"/>
      <w:r w:rsidRPr="00D26162">
        <w:rPr>
          <w:lang w:val="ru-RU"/>
        </w:rPr>
        <w:t xml:space="preserve">», петляя, вломился внутрь. К этому времени </w:t>
      </w:r>
      <w:proofErr w:type="spellStart"/>
      <w:r w:rsidRPr="00D26162">
        <w:rPr>
          <w:lang w:val="ru-RU"/>
        </w:rPr>
        <w:t>макропушки</w:t>
      </w:r>
      <w:proofErr w:type="spellEnd"/>
      <w:r w:rsidRPr="00D26162">
        <w:rPr>
          <w:lang w:val="ru-RU"/>
        </w:rPr>
        <w:t xml:space="preserve"> почти исчерпали свой основной боезапас, но они выплюнули вс</w:t>
      </w:r>
      <w:r w:rsidR="00BF2D7C" w:rsidRPr="00D26162">
        <w:rPr>
          <w:lang w:val="ru-RU"/>
        </w:rPr>
        <w:t>е</w:t>
      </w:r>
      <w:proofErr w:type="gramStart"/>
      <w:r w:rsidRPr="00D26162">
        <w:rPr>
          <w:lang w:val="ru-RU"/>
        </w:rPr>
        <w:t>.</w:t>
      </w:r>
      <w:proofErr w:type="gramEnd"/>
      <w:r w:rsidRPr="00D26162">
        <w:rPr>
          <w:lang w:val="ru-RU"/>
        </w:rPr>
        <w:t xml:space="preserve"> что оставалось, продемонстрировав впечатляющую резкость, и уничтожили ещ</w:t>
      </w:r>
      <w:r w:rsidR="00BF2D7C" w:rsidRPr="00D26162">
        <w:rPr>
          <w:lang w:val="ru-RU"/>
        </w:rPr>
        <w:t>е</w:t>
      </w:r>
      <w:r w:rsidRPr="00D26162">
        <w:rPr>
          <w:lang w:val="ru-RU"/>
        </w:rPr>
        <w:t xml:space="preserve"> четыре мчащихся истребителя, прежде чем пришлось переключиться на лазерные пушки и тяж</w:t>
      </w:r>
      <w:r w:rsidR="00BF2D7C" w:rsidRPr="00D26162">
        <w:rPr>
          <w:lang w:val="ru-RU"/>
        </w:rPr>
        <w:t>е</w:t>
      </w:r>
      <w:r w:rsidRPr="00D26162">
        <w:rPr>
          <w:lang w:val="ru-RU"/>
        </w:rPr>
        <w:t>лые болтеры.</w:t>
      </w:r>
    </w:p>
    <w:p w14:paraId="4FEE2104" w14:textId="4E09157B" w:rsidR="00C57304" w:rsidRPr="00D26162" w:rsidRDefault="00C57304" w:rsidP="0094125C">
      <w:pPr>
        <w:rPr>
          <w:lang w:val="ru-RU"/>
        </w:rPr>
      </w:pPr>
      <w:r w:rsidRPr="00D26162">
        <w:rPr>
          <w:lang w:val="ru-RU"/>
        </w:rPr>
        <w:t xml:space="preserve">— Теперь врубай полный ход! — прогремел </w:t>
      </w:r>
      <w:proofErr w:type="spellStart"/>
      <w:r w:rsidR="00BF2D7C" w:rsidRPr="00D26162">
        <w:rPr>
          <w:lang w:val="ru-RU"/>
        </w:rPr>
        <w:t>Ёрундур</w:t>
      </w:r>
      <w:proofErr w:type="spellEnd"/>
      <w:r w:rsidRPr="00D26162">
        <w:rPr>
          <w:lang w:val="ru-RU"/>
        </w:rPr>
        <w:t>, разворачиваясь, чтобы оценить перегруженность пути. Даже когда «</w:t>
      </w:r>
      <w:r w:rsidRPr="00D26162">
        <w:rPr>
          <w:i/>
          <w:lang w:val="ru-RU"/>
        </w:rPr>
        <w:t>Аметистовый сюзерен</w:t>
      </w:r>
      <w:r w:rsidRPr="00D26162">
        <w:rPr>
          <w:lang w:val="ru-RU"/>
        </w:rPr>
        <w:t>» набирал скорость по прямой, Старый П</w:t>
      </w:r>
      <w:r w:rsidR="00BF2D7C" w:rsidRPr="00D26162">
        <w:rPr>
          <w:lang w:val="ru-RU"/>
        </w:rPr>
        <w:t>е</w:t>
      </w:r>
      <w:r w:rsidRPr="00D26162">
        <w:rPr>
          <w:lang w:val="ru-RU"/>
        </w:rPr>
        <w:t>с продолжал оценивать угрозы и рассчитывать углы в попытках проложить путь, который ув</w:t>
      </w:r>
      <w:r w:rsidR="00BF2D7C" w:rsidRPr="00D26162">
        <w:rPr>
          <w:lang w:val="ru-RU"/>
        </w:rPr>
        <w:t>е</w:t>
      </w:r>
      <w:r w:rsidRPr="00D26162">
        <w:rPr>
          <w:lang w:val="ru-RU"/>
        </w:rPr>
        <w:t>л бы их подальше от обреч</w:t>
      </w:r>
      <w:r w:rsidR="00BF2D7C" w:rsidRPr="00D26162">
        <w:rPr>
          <w:lang w:val="ru-RU"/>
        </w:rPr>
        <w:t>е</w:t>
      </w:r>
      <w:r w:rsidRPr="00D26162">
        <w:rPr>
          <w:lang w:val="ru-RU"/>
        </w:rPr>
        <w:t xml:space="preserve">нного мира. — Все векторы на горизонт </w:t>
      </w:r>
      <w:proofErr w:type="spellStart"/>
      <w:r w:rsidRPr="00D26162">
        <w:rPr>
          <w:lang w:val="ru-RU"/>
        </w:rPr>
        <w:t>Мандевилля</w:t>
      </w:r>
      <w:proofErr w:type="spellEnd"/>
      <w:r w:rsidRPr="00D26162">
        <w:rPr>
          <w:lang w:val="ru-RU"/>
        </w:rPr>
        <w:t>! Давайте-ка протянем ещ</w:t>
      </w:r>
      <w:r w:rsidR="00BF2D7C" w:rsidRPr="00D26162">
        <w:rPr>
          <w:lang w:val="ru-RU"/>
        </w:rPr>
        <w:t>е</w:t>
      </w:r>
      <w:r w:rsidRPr="00D26162">
        <w:rPr>
          <w:lang w:val="ru-RU"/>
        </w:rPr>
        <w:t xml:space="preserve"> чуток, а?</w:t>
      </w:r>
    </w:p>
    <w:p w14:paraId="7D757396" w14:textId="3F29A758" w:rsidR="00C57304" w:rsidRPr="00D26162" w:rsidRDefault="00C57304" w:rsidP="0094125C">
      <w:pPr>
        <w:rPr>
          <w:lang w:val="ru-RU"/>
        </w:rPr>
      </w:pPr>
      <w:r w:rsidRPr="00D26162">
        <w:rPr>
          <w:lang w:val="ru-RU"/>
        </w:rPr>
        <w:t xml:space="preserve">За спиной загрохотали </w:t>
      </w:r>
      <w:proofErr w:type="spellStart"/>
      <w:r w:rsidRPr="00D26162">
        <w:rPr>
          <w:lang w:val="ru-RU"/>
        </w:rPr>
        <w:t>сабатоны</w:t>
      </w:r>
      <w:proofErr w:type="spellEnd"/>
      <w:r w:rsidRPr="00D26162">
        <w:rPr>
          <w:lang w:val="ru-RU"/>
        </w:rPr>
        <w:t xml:space="preserve">. Не успел </w:t>
      </w:r>
      <w:proofErr w:type="spellStart"/>
      <w:r w:rsidR="00BF2D7C" w:rsidRPr="00D26162">
        <w:rPr>
          <w:lang w:val="ru-RU"/>
        </w:rPr>
        <w:t>Ёрундур</w:t>
      </w:r>
      <w:proofErr w:type="spellEnd"/>
      <w:r w:rsidRPr="00D26162">
        <w:rPr>
          <w:lang w:val="ru-RU"/>
        </w:rPr>
        <w:t xml:space="preserve"> обернуться к возвращающейся стае, как в коммуникаторе с треском, как выстрел, взорвался </w:t>
      </w:r>
      <w:proofErr w:type="spellStart"/>
      <w:r w:rsidRPr="00D26162">
        <w:rPr>
          <w:lang w:val="ru-RU"/>
        </w:rPr>
        <w:t>Хафлои</w:t>
      </w:r>
      <w:proofErr w:type="spellEnd"/>
      <w:r w:rsidRPr="00D26162">
        <w:rPr>
          <w:lang w:val="ru-RU"/>
        </w:rPr>
        <w:t>.</w:t>
      </w:r>
    </w:p>
    <w:p w14:paraId="1DE0393B" w14:textId="7E65F78B" w:rsidR="00C57304" w:rsidRPr="00D26162" w:rsidRDefault="00C57304" w:rsidP="0094125C">
      <w:pPr>
        <w:rPr>
          <w:lang w:val="ru-RU"/>
        </w:rPr>
      </w:pPr>
      <w:r w:rsidRPr="00D26162">
        <w:rPr>
          <w:lang w:val="ru-RU"/>
        </w:rPr>
        <w:t>«</w:t>
      </w:r>
      <w:r w:rsidRPr="00D26162">
        <w:rPr>
          <w:i/>
          <w:lang w:val="ru-RU"/>
        </w:rPr>
        <w:t>А ты не спешил, да?»</w:t>
      </w:r>
      <w:r w:rsidRPr="00D26162">
        <w:rPr>
          <w:lang w:val="ru-RU"/>
        </w:rPr>
        <w:t xml:space="preserve"> — отдуваясь, раздраж</w:t>
      </w:r>
      <w:r w:rsidR="00BF2D7C" w:rsidRPr="00D26162">
        <w:rPr>
          <w:lang w:val="ru-RU"/>
        </w:rPr>
        <w:t>е</w:t>
      </w:r>
      <w:r w:rsidRPr="00D26162">
        <w:rPr>
          <w:lang w:val="ru-RU"/>
        </w:rPr>
        <w:t xml:space="preserve">нно выпалил Кровавый Коготь. </w:t>
      </w:r>
    </w:p>
    <w:p w14:paraId="3E004A1A" w14:textId="3FFF3181" w:rsidR="00C57304" w:rsidRPr="00D26162" w:rsidRDefault="00C57304" w:rsidP="0094125C">
      <w:pPr>
        <w:rPr>
          <w:lang w:val="ru-RU"/>
        </w:rPr>
      </w:pPr>
      <w:r w:rsidRPr="00D26162">
        <w:rPr>
          <w:lang w:val="ru-RU"/>
        </w:rPr>
        <w:t xml:space="preserve">— Чудо, что ты вообще выбрался, — ответил </w:t>
      </w:r>
      <w:proofErr w:type="spellStart"/>
      <w:r w:rsidR="00BF2D7C" w:rsidRPr="00D26162">
        <w:rPr>
          <w:lang w:val="ru-RU"/>
        </w:rPr>
        <w:t>Ёрундур</w:t>
      </w:r>
      <w:proofErr w:type="spellEnd"/>
      <w:r w:rsidRPr="00D26162">
        <w:rPr>
          <w:lang w:val="ru-RU"/>
        </w:rPr>
        <w:t>. — Крысу ты, как я понимаю, не выследил?</w:t>
      </w:r>
    </w:p>
    <w:p w14:paraId="2C278DBB" w14:textId="77777777" w:rsidR="00C57304" w:rsidRPr="00D26162" w:rsidRDefault="00C57304" w:rsidP="0094125C">
      <w:pPr>
        <w:rPr>
          <w:lang w:val="ru-RU"/>
        </w:rPr>
      </w:pPr>
      <w:r w:rsidRPr="00D26162">
        <w:rPr>
          <w:lang w:val="ru-RU"/>
        </w:rPr>
        <w:t>«</w:t>
      </w:r>
      <w:r w:rsidRPr="00D26162">
        <w:rPr>
          <w:i/>
          <w:lang w:val="ru-RU"/>
        </w:rPr>
        <w:t>Без шансов</w:t>
      </w:r>
      <w:r w:rsidRPr="00D26162">
        <w:rPr>
          <w:lang w:val="ru-RU"/>
        </w:rPr>
        <w:t xml:space="preserve">». </w:t>
      </w:r>
    </w:p>
    <w:p w14:paraId="047500F3" w14:textId="44490C4A" w:rsidR="00C57304" w:rsidRPr="00D26162" w:rsidRDefault="00C57304" w:rsidP="0094125C">
      <w:pPr>
        <w:rPr>
          <w:lang w:val="ru-RU"/>
        </w:rPr>
      </w:pPr>
      <w:r w:rsidRPr="00D26162">
        <w:rPr>
          <w:lang w:val="ru-RU"/>
        </w:rPr>
        <w:t>— Значит, смылся. Ч</w:t>
      </w:r>
      <w:r w:rsidR="00BF2D7C" w:rsidRPr="00D26162">
        <w:rPr>
          <w:lang w:val="ru-RU"/>
        </w:rPr>
        <w:t>е</w:t>
      </w:r>
      <w:r w:rsidRPr="00D26162">
        <w:rPr>
          <w:lang w:val="ru-RU"/>
        </w:rPr>
        <w:t>рт бы вс</w:t>
      </w:r>
      <w:r w:rsidR="00BF2D7C" w:rsidRPr="00D26162">
        <w:rPr>
          <w:lang w:val="ru-RU"/>
        </w:rPr>
        <w:t>е</w:t>
      </w:r>
      <w:r w:rsidRPr="00D26162">
        <w:rPr>
          <w:lang w:val="ru-RU"/>
        </w:rPr>
        <w:t xml:space="preserve"> это побрал.</w:t>
      </w:r>
    </w:p>
    <w:p w14:paraId="17B21EBB" w14:textId="77777777" w:rsidR="00C57304" w:rsidRPr="00D26162" w:rsidRDefault="00C57304" w:rsidP="0094125C">
      <w:pPr>
        <w:rPr>
          <w:lang w:val="ru-RU"/>
        </w:rPr>
      </w:pPr>
      <w:r w:rsidRPr="00D26162">
        <w:rPr>
          <w:lang w:val="ru-RU"/>
        </w:rPr>
        <w:t>В коммуникаторе раздалось шипение, похожее на смешок:</w:t>
      </w:r>
    </w:p>
    <w:p w14:paraId="2751A51B" w14:textId="77777777" w:rsidR="00C57304" w:rsidRPr="00D26162" w:rsidRDefault="00C57304" w:rsidP="0094125C">
      <w:pPr>
        <w:rPr>
          <w:lang w:val="ru-RU"/>
        </w:rPr>
      </w:pPr>
      <w:r w:rsidRPr="00D26162">
        <w:rPr>
          <w:lang w:val="ru-RU"/>
        </w:rPr>
        <w:t>«</w:t>
      </w:r>
      <w:r w:rsidRPr="00D26162">
        <w:rPr>
          <w:i/>
          <w:lang w:val="ru-RU"/>
        </w:rPr>
        <w:t>Может, да, а может, и нет. Нельзя было просто так взять и уйти, не подкинув им пищу для размышлений</w:t>
      </w:r>
      <w:r w:rsidRPr="00D26162">
        <w:rPr>
          <w:lang w:val="ru-RU"/>
        </w:rPr>
        <w:t>».</w:t>
      </w:r>
    </w:p>
    <w:p w14:paraId="0237C6FE" w14:textId="77777777" w:rsidR="00C57304" w:rsidRPr="00D26162" w:rsidRDefault="00C57304" w:rsidP="0094125C">
      <w:pPr>
        <w:rPr>
          <w:lang w:val="ru-RU"/>
        </w:rPr>
      </w:pPr>
    </w:p>
    <w:p w14:paraId="30D9AB02" w14:textId="77777777" w:rsidR="00C57304" w:rsidRPr="00D26162" w:rsidRDefault="00C57304" w:rsidP="0094125C">
      <w:pPr>
        <w:rPr>
          <w:lang w:val="ru-RU"/>
        </w:rPr>
      </w:pPr>
      <w:r w:rsidRPr="00D26162">
        <w:rPr>
          <w:lang w:val="ru-RU"/>
        </w:rPr>
        <w:t>Он сделал это. Сбежал.</w:t>
      </w:r>
    </w:p>
    <w:p w14:paraId="29823011" w14:textId="002137BB" w:rsidR="00C57304" w:rsidRPr="00D26162" w:rsidRDefault="00C57304" w:rsidP="0094125C">
      <w:pPr>
        <w:rPr>
          <w:lang w:val="ru-RU"/>
        </w:rPr>
      </w:pPr>
      <w:r w:rsidRPr="00D26162">
        <w:rPr>
          <w:lang w:val="ru-RU"/>
        </w:rPr>
        <w:t>«</w:t>
      </w:r>
      <w:r w:rsidRPr="00D26162">
        <w:rPr>
          <w:i/>
          <w:lang w:val="ru-RU"/>
        </w:rPr>
        <w:t>Непорочное предназначение</w:t>
      </w:r>
      <w:r w:rsidRPr="00D26162">
        <w:rPr>
          <w:lang w:val="ru-RU"/>
        </w:rPr>
        <w:t xml:space="preserve">» плыло сквозь варп вместе с бóльшей частью эскорта, с которым прибыло на </w:t>
      </w:r>
      <w:proofErr w:type="spellStart"/>
      <w:r w:rsidRPr="00D26162">
        <w:rPr>
          <w:lang w:val="ru-RU"/>
        </w:rPr>
        <w:t>Ояду</w:t>
      </w:r>
      <w:proofErr w:type="spellEnd"/>
      <w:r w:rsidRPr="00D26162">
        <w:rPr>
          <w:lang w:val="ru-RU"/>
        </w:rPr>
        <w:t xml:space="preserve">. </w:t>
      </w:r>
      <w:proofErr w:type="spellStart"/>
      <w:r w:rsidRPr="00D26162">
        <w:rPr>
          <w:lang w:val="ru-RU"/>
        </w:rPr>
        <w:t>Клэйв</w:t>
      </w:r>
      <w:proofErr w:type="spellEnd"/>
      <w:r w:rsidRPr="00D26162">
        <w:rPr>
          <w:lang w:val="ru-RU"/>
        </w:rPr>
        <w:t xml:space="preserve"> понятия не имел, каков нынешний курс линкора. Он вообще мало что знал о намерениях </w:t>
      </w:r>
      <w:proofErr w:type="spellStart"/>
      <w:r w:rsidRPr="00D26162">
        <w:rPr>
          <w:lang w:val="ru-RU"/>
        </w:rPr>
        <w:t>Орквемонда</w:t>
      </w:r>
      <w:proofErr w:type="spellEnd"/>
      <w:r w:rsidRPr="00D26162">
        <w:rPr>
          <w:lang w:val="ru-RU"/>
        </w:rPr>
        <w:t xml:space="preserve">; ему было известно лишь то, что кардинал люто досадовал из-за того, что </w:t>
      </w:r>
      <w:proofErr w:type="spellStart"/>
      <w:r w:rsidR="00907DBA" w:rsidRPr="00D26162">
        <w:rPr>
          <w:lang w:val="ru-RU"/>
        </w:rPr>
        <w:t>Кирастес</w:t>
      </w:r>
      <w:r w:rsidRPr="00D26162">
        <w:rPr>
          <w:lang w:val="ru-RU"/>
        </w:rPr>
        <w:t>а</w:t>
      </w:r>
      <w:proofErr w:type="spellEnd"/>
      <w:r w:rsidRPr="00D26162">
        <w:rPr>
          <w:lang w:val="ru-RU"/>
        </w:rPr>
        <w:t xml:space="preserve"> не доставили к нему лично, и считал уничтожение ренегата с расстояния прямо-таки полным поражением.</w:t>
      </w:r>
    </w:p>
    <w:p w14:paraId="027AB979" w14:textId="02AD526A" w:rsidR="00C57304" w:rsidRPr="00D26162" w:rsidRDefault="00C57304" w:rsidP="0094125C">
      <w:pPr>
        <w:rPr>
          <w:lang w:val="ru-RU"/>
        </w:rPr>
      </w:pPr>
      <w:r w:rsidRPr="00D26162">
        <w:rPr>
          <w:lang w:val="ru-RU"/>
        </w:rPr>
        <w:t xml:space="preserve">Однако для </w:t>
      </w:r>
      <w:proofErr w:type="spellStart"/>
      <w:r w:rsidRPr="00D26162">
        <w:rPr>
          <w:lang w:val="ru-RU"/>
        </w:rPr>
        <w:t>Клэйва</w:t>
      </w:r>
      <w:proofErr w:type="spellEnd"/>
      <w:r w:rsidRPr="00D26162">
        <w:rPr>
          <w:lang w:val="ru-RU"/>
        </w:rPr>
        <w:t xml:space="preserve"> вс</w:t>
      </w:r>
      <w:r w:rsidR="00BF2D7C" w:rsidRPr="00D26162">
        <w:rPr>
          <w:lang w:val="ru-RU"/>
        </w:rPr>
        <w:t>е</w:t>
      </w:r>
      <w:r w:rsidRPr="00D26162">
        <w:rPr>
          <w:lang w:val="ru-RU"/>
        </w:rPr>
        <w:t xml:space="preserve"> сложилось как нельзя лучше. Волки, застрявшие на сво</w:t>
      </w:r>
      <w:r w:rsidR="00BF2D7C" w:rsidRPr="00D26162">
        <w:rPr>
          <w:lang w:val="ru-RU"/>
        </w:rPr>
        <w:t>е</w:t>
      </w:r>
      <w:r w:rsidRPr="00D26162">
        <w:rPr>
          <w:lang w:val="ru-RU"/>
        </w:rPr>
        <w:t>м скрипучем галеоне-развалюхе, не сумели подобраться достаточно близко, чтобы отомстить, — а ведь они, несомненно, жаждали этого. Правда, кто-то из них, похоже, каким-то образом вс</w:t>
      </w:r>
      <w:r w:rsidR="00BF2D7C" w:rsidRPr="00D26162">
        <w:rPr>
          <w:lang w:val="ru-RU"/>
        </w:rPr>
        <w:t>е</w:t>
      </w:r>
      <w:r w:rsidRPr="00D26162">
        <w:rPr>
          <w:lang w:val="ru-RU"/>
        </w:rPr>
        <w:t xml:space="preserve"> же пробрался на борт линкора и атаковал орбитальные лазеры, но ясно, что нарушитель либо погиб, либо был вынужден спасаться бегством — </w:t>
      </w:r>
      <w:proofErr w:type="spellStart"/>
      <w:r w:rsidRPr="00D26162">
        <w:rPr>
          <w:lang w:val="ru-RU"/>
        </w:rPr>
        <w:t>Клэйв</w:t>
      </w:r>
      <w:proofErr w:type="spellEnd"/>
      <w:r w:rsidRPr="00D26162">
        <w:rPr>
          <w:lang w:val="ru-RU"/>
        </w:rPr>
        <w:t xml:space="preserve"> слышал, как что-то бормотали о пропаже резервного шаттла. С тех пор, как корабль прорвал завесу реальности, прошло уже много времени, и повреждения постепенно устранялись. Наконец-то </w:t>
      </w:r>
      <w:proofErr w:type="spellStart"/>
      <w:r w:rsidRPr="00D26162">
        <w:rPr>
          <w:lang w:val="ru-RU"/>
        </w:rPr>
        <w:t>Клэйв</w:t>
      </w:r>
      <w:proofErr w:type="spellEnd"/>
      <w:r w:rsidRPr="00D26162">
        <w:rPr>
          <w:lang w:val="ru-RU"/>
        </w:rPr>
        <w:t xml:space="preserve"> смог немного расслабиться. И в кои-то веки поразмыслить, что дальше.</w:t>
      </w:r>
    </w:p>
    <w:p w14:paraId="3929FA66" w14:textId="77777777" w:rsidR="00C57304" w:rsidRPr="00D26162" w:rsidRDefault="00C57304" w:rsidP="0094125C">
      <w:pPr>
        <w:rPr>
          <w:lang w:val="ru-RU"/>
        </w:rPr>
      </w:pPr>
      <w:r w:rsidRPr="00D26162">
        <w:rPr>
          <w:lang w:val="ru-RU"/>
        </w:rPr>
        <w:t>Убраться с «</w:t>
      </w:r>
      <w:r w:rsidRPr="00D26162">
        <w:rPr>
          <w:i/>
          <w:lang w:val="ru-RU"/>
        </w:rPr>
        <w:t>Непорочного предназначения</w:t>
      </w:r>
      <w:r w:rsidRPr="00D26162">
        <w:rPr>
          <w:lang w:val="ru-RU"/>
        </w:rPr>
        <w:t xml:space="preserve">» следовало как можно скорее. Легенда </w:t>
      </w:r>
      <w:proofErr w:type="spellStart"/>
      <w:r w:rsidRPr="00D26162">
        <w:rPr>
          <w:lang w:val="ru-RU"/>
        </w:rPr>
        <w:t>Клэйва</w:t>
      </w:r>
      <w:proofErr w:type="spellEnd"/>
      <w:r w:rsidRPr="00D26162">
        <w:rPr>
          <w:lang w:val="ru-RU"/>
        </w:rPr>
        <w:t xml:space="preserve">, наспех высосанная из пальца, не выдержала бы сколько-нибудь пристального рассмотрения. </w:t>
      </w:r>
    </w:p>
    <w:p w14:paraId="1A77F1AD" w14:textId="70241A4A" w:rsidR="00C57304" w:rsidRPr="00D26162" w:rsidRDefault="00C57304" w:rsidP="0094125C">
      <w:pPr>
        <w:rPr>
          <w:lang w:val="ru-RU"/>
        </w:rPr>
      </w:pPr>
      <w:r w:rsidRPr="00D26162">
        <w:rPr>
          <w:lang w:val="ru-RU"/>
        </w:rPr>
        <w:lastRenderedPageBreak/>
        <w:t xml:space="preserve">При первой же возможности необходимо поговорить с </w:t>
      </w:r>
      <w:proofErr w:type="spellStart"/>
      <w:r w:rsidRPr="00D26162">
        <w:rPr>
          <w:lang w:val="ru-RU"/>
        </w:rPr>
        <w:t>Орквемондом</w:t>
      </w:r>
      <w:proofErr w:type="spellEnd"/>
      <w:r w:rsidRPr="00D26162">
        <w:rPr>
          <w:lang w:val="ru-RU"/>
        </w:rPr>
        <w:t xml:space="preserve"> и втолковать тому, что </w:t>
      </w:r>
      <w:proofErr w:type="spellStart"/>
      <w:r w:rsidRPr="00D26162">
        <w:rPr>
          <w:lang w:val="ru-RU"/>
        </w:rPr>
        <w:t>Клэйву</w:t>
      </w:r>
      <w:proofErr w:type="spellEnd"/>
      <w:r w:rsidRPr="00D26162">
        <w:rPr>
          <w:lang w:val="ru-RU"/>
        </w:rPr>
        <w:t xml:space="preserve"> нужно вернуться к своим прежним обязанностям. Что шаттла, который доставил бы его до ближайшего учреждения </w:t>
      </w:r>
      <w:proofErr w:type="spellStart"/>
      <w:r w:rsidRPr="00D26162">
        <w:rPr>
          <w:lang w:val="ru-RU"/>
        </w:rPr>
        <w:t>Экклезиархии</w:t>
      </w:r>
      <w:proofErr w:type="spellEnd"/>
      <w:r w:rsidRPr="00D26162">
        <w:rPr>
          <w:lang w:val="ru-RU"/>
        </w:rPr>
        <w:t xml:space="preserve">, вполне достаточно, а уж дальше он справится сам. Вернувшись в лоно Церкви, </w:t>
      </w:r>
      <w:proofErr w:type="spellStart"/>
      <w:r w:rsidRPr="00D26162">
        <w:rPr>
          <w:lang w:val="ru-RU"/>
        </w:rPr>
        <w:t>Клэйв</w:t>
      </w:r>
      <w:proofErr w:type="spellEnd"/>
      <w:r w:rsidRPr="00D26162">
        <w:rPr>
          <w:lang w:val="ru-RU"/>
        </w:rPr>
        <w:t xml:space="preserve"> вновь сможет воспользоваться личными счетами и связаться со своей старой сетью партн</w:t>
      </w:r>
      <w:r w:rsidR="00BF2D7C" w:rsidRPr="00D26162">
        <w:rPr>
          <w:lang w:val="ru-RU"/>
        </w:rPr>
        <w:t>е</w:t>
      </w:r>
      <w:r w:rsidRPr="00D26162">
        <w:rPr>
          <w:lang w:val="ru-RU"/>
        </w:rPr>
        <w:t xml:space="preserve">ров. Кое-кто из оставшихся союзников </w:t>
      </w:r>
      <w:proofErr w:type="spellStart"/>
      <w:r w:rsidRPr="00D26162">
        <w:rPr>
          <w:lang w:val="ru-RU"/>
        </w:rPr>
        <w:t>Делво</w:t>
      </w:r>
      <w:proofErr w:type="spellEnd"/>
      <w:r w:rsidRPr="00D26162">
        <w:rPr>
          <w:lang w:val="ru-RU"/>
        </w:rPr>
        <w:t xml:space="preserve">, без сомнения, согласится помочь, если </w:t>
      </w:r>
      <w:proofErr w:type="spellStart"/>
      <w:r w:rsidRPr="00D26162">
        <w:rPr>
          <w:lang w:val="ru-RU"/>
        </w:rPr>
        <w:t>Клэйв</w:t>
      </w:r>
      <w:proofErr w:type="spellEnd"/>
      <w:r w:rsidRPr="00D26162">
        <w:rPr>
          <w:lang w:val="ru-RU"/>
        </w:rPr>
        <w:t xml:space="preserve"> сумеет доказать, что заслуживает затраченных сил. </w:t>
      </w:r>
    </w:p>
    <w:p w14:paraId="067F436E" w14:textId="05EFCFE4" w:rsidR="00C57304" w:rsidRPr="00D26162" w:rsidRDefault="00C57304" w:rsidP="0094125C">
      <w:pPr>
        <w:rPr>
          <w:lang w:val="ru-RU"/>
        </w:rPr>
      </w:pPr>
      <w:r w:rsidRPr="00D26162">
        <w:rPr>
          <w:lang w:val="ru-RU"/>
        </w:rPr>
        <w:t>Лучше всего, подумал исповедник, вообще забыть о «</w:t>
      </w:r>
      <w:proofErr w:type="spellStart"/>
      <w:r w:rsidR="00DC0B37">
        <w:rPr>
          <w:lang w:val="ru-RU"/>
        </w:rPr>
        <w:t>Фалкрум</w:t>
      </w:r>
      <w:r w:rsidRPr="00D26162">
        <w:rPr>
          <w:lang w:val="ru-RU"/>
        </w:rPr>
        <w:t>е</w:t>
      </w:r>
      <w:proofErr w:type="spellEnd"/>
      <w:r w:rsidRPr="00D26162">
        <w:rPr>
          <w:lang w:val="ru-RU"/>
        </w:rPr>
        <w:t xml:space="preserve">». Теперь с ним покончено, последняя станция проекта уничтожена, а его идейный вдохновитель погиб. Волкам больше не на кого охотиться, а Церкви больше нечего бояться. </w:t>
      </w:r>
      <w:proofErr w:type="spellStart"/>
      <w:r w:rsidRPr="00D26162">
        <w:rPr>
          <w:lang w:val="ru-RU"/>
        </w:rPr>
        <w:t>Клэйву</w:t>
      </w:r>
      <w:proofErr w:type="spellEnd"/>
      <w:r w:rsidRPr="00D26162">
        <w:rPr>
          <w:lang w:val="ru-RU"/>
        </w:rPr>
        <w:t xml:space="preserve"> прид</w:t>
      </w:r>
      <w:r w:rsidR="00BF2D7C" w:rsidRPr="00D26162">
        <w:rPr>
          <w:lang w:val="ru-RU"/>
        </w:rPr>
        <w:t>е</w:t>
      </w:r>
      <w:r w:rsidRPr="00D26162">
        <w:rPr>
          <w:lang w:val="ru-RU"/>
        </w:rPr>
        <w:t xml:space="preserve">тся двигаться дальше, искать новых покровителей и новые цели. Как только он расстанется с </w:t>
      </w:r>
      <w:proofErr w:type="spellStart"/>
      <w:r w:rsidRPr="00D26162">
        <w:rPr>
          <w:lang w:val="ru-RU"/>
        </w:rPr>
        <w:t>Орквемондом</w:t>
      </w:r>
      <w:proofErr w:type="spellEnd"/>
      <w:r w:rsidRPr="00D26162">
        <w:rPr>
          <w:lang w:val="ru-RU"/>
        </w:rPr>
        <w:t>, избавившись от всего этого проклятого дела, вс</w:t>
      </w:r>
      <w:r w:rsidR="00BF2D7C" w:rsidRPr="00D26162">
        <w:rPr>
          <w:lang w:val="ru-RU"/>
        </w:rPr>
        <w:t>е</w:t>
      </w:r>
      <w:r w:rsidRPr="00D26162">
        <w:rPr>
          <w:lang w:val="ru-RU"/>
        </w:rPr>
        <w:t xml:space="preserve"> снова станет проще.</w:t>
      </w:r>
    </w:p>
    <w:p w14:paraId="5B4A94AC" w14:textId="375E2044" w:rsidR="00C57304" w:rsidRPr="00D26162" w:rsidRDefault="00C57304" w:rsidP="0094125C">
      <w:pPr>
        <w:rPr>
          <w:lang w:val="ru-RU"/>
        </w:rPr>
      </w:pPr>
      <w:r w:rsidRPr="00D26162">
        <w:rPr>
          <w:lang w:val="ru-RU"/>
        </w:rPr>
        <w:t>Вс</w:t>
      </w:r>
      <w:r w:rsidR="00BF2D7C" w:rsidRPr="00D26162">
        <w:rPr>
          <w:lang w:val="ru-RU"/>
        </w:rPr>
        <w:t>е</w:t>
      </w:r>
      <w:r w:rsidRPr="00D26162">
        <w:rPr>
          <w:lang w:val="ru-RU"/>
        </w:rPr>
        <w:t xml:space="preserve"> уже начинает налаживаться. Команда подыскала ему новую одежду, наняла штат прислуги, чтобы заботиться о его нуждах, и выделила удобные покои на командных уровнях. С тех пор, как корабль вош</w:t>
      </w:r>
      <w:r w:rsidR="00BF2D7C" w:rsidRPr="00D26162">
        <w:rPr>
          <w:lang w:val="ru-RU"/>
        </w:rPr>
        <w:t>е</w:t>
      </w:r>
      <w:r w:rsidRPr="00D26162">
        <w:rPr>
          <w:lang w:val="ru-RU"/>
        </w:rPr>
        <w:t xml:space="preserve">л в варп, исповедник был предоставлен самому себе. И </w:t>
      </w:r>
      <w:proofErr w:type="spellStart"/>
      <w:r w:rsidRPr="00D26162">
        <w:rPr>
          <w:lang w:val="ru-RU"/>
        </w:rPr>
        <w:t>Клэйв</w:t>
      </w:r>
      <w:proofErr w:type="spellEnd"/>
      <w:r w:rsidRPr="00D26162">
        <w:rPr>
          <w:lang w:val="ru-RU"/>
        </w:rPr>
        <w:t xml:space="preserve"> потратил это время с пользой — отведал изысканные блюда, приготовленные в трапезных для командования, ознакомился с прекрасной коллекцией религиозных книг в личной библиотеке кардинала и начал </w:t>
      </w:r>
      <w:r w:rsidR="000E45D1" w:rsidRPr="00D26162">
        <w:rPr>
          <w:lang w:val="ru-RU"/>
        </w:rPr>
        <w:t xml:space="preserve">сызнова </w:t>
      </w:r>
      <w:r w:rsidRPr="00D26162">
        <w:rPr>
          <w:lang w:val="ru-RU"/>
        </w:rPr>
        <w:t>намечать путь к величию.</w:t>
      </w:r>
    </w:p>
    <w:p w14:paraId="57366FC9" w14:textId="2FE11E60" w:rsidR="00C57304" w:rsidRPr="00D26162" w:rsidRDefault="00C57304" w:rsidP="0094125C">
      <w:pPr>
        <w:rPr>
          <w:lang w:val="ru-RU"/>
        </w:rPr>
      </w:pPr>
      <w:r w:rsidRPr="00D26162">
        <w:rPr>
          <w:lang w:val="ru-RU"/>
        </w:rPr>
        <w:t xml:space="preserve">Прошло семь дней, и </w:t>
      </w:r>
      <w:proofErr w:type="spellStart"/>
      <w:r w:rsidRPr="00D26162">
        <w:rPr>
          <w:lang w:val="ru-RU"/>
        </w:rPr>
        <w:t>Орквемонд</w:t>
      </w:r>
      <w:proofErr w:type="spellEnd"/>
      <w:r w:rsidRPr="00D26162">
        <w:rPr>
          <w:lang w:val="ru-RU"/>
        </w:rPr>
        <w:t xml:space="preserve"> вновь нан</w:t>
      </w:r>
      <w:r w:rsidR="00BF2D7C" w:rsidRPr="00D26162">
        <w:rPr>
          <w:lang w:val="ru-RU"/>
        </w:rPr>
        <w:t>е</w:t>
      </w:r>
      <w:r w:rsidRPr="00D26162">
        <w:rPr>
          <w:lang w:val="ru-RU"/>
        </w:rPr>
        <w:t xml:space="preserve">с ему визит. </w:t>
      </w:r>
      <w:proofErr w:type="spellStart"/>
      <w:r w:rsidRPr="00D26162">
        <w:rPr>
          <w:lang w:val="ru-RU"/>
        </w:rPr>
        <w:t>Клэйв</w:t>
      </w:r>
      <w:proofErr w:type="spellEnd"/>
      <w:r w:rsidRPr="00D26162">
        <w:rPr>
          <w:lang w:val="ru-RU"/>
        </w:rPr>
        <w:t xml:space="preserve"> только что расправился с очередным пышным ужином в своих личных покоях и подумывал о том, чтобы отойти ко сну. </w:t>
      </w:r>
      <w:proofErr w:type="spellStart"/>
      <w:r w:rsidRPr="00D26162">
        <w:rPr>
          <w:lang w:val="ru-RU"/>
        </w:rPr>
        <w:t>Орквемонд</w:t>
      </w:r>
      <w:proofErr w:type="spellEnd"/>
      <w:r w:rsidRPr="00D26162">
        <w:rPr>
          <w:lang w:val="ru-RU"/>
        </w:rPr>
        <w:t xml:space="preserve"> явился без предупреждения, войдя в каюту в сопровождении четыр</w:t>
      </w:r>
      <w:r w:rsidR="00BF2D7C" w:rsidRPr="00D26162">
        <w:rPr>
          <w:lang w:val="ru-RU"/>
        </w:rPr>
        <w:t>е</w:t>
      </w:r>
      <w:r w:rsidRPr="00D26162">
        <w:rPr>
          <w:lang w:val="ru-RU"/>
        </w:rPr>
        <w:t xml:space="preserve">х </w:t>
      </w:r>
      <w:proofErr w:type="spellStart"/>
      <w:r w:rsidRPr="00D26162">
        <w:rPr>
          <w:lang w:val="ru-RU"/>
        </w:rPr>
        <w:t>корпехов</w:t>
      </w:r>
      <w:proofErr w:type="spellEnd"/>
      <w:r w:rsidRPr="00D26162">
        <w:rPr>
          <w:lang w:val="ru-RU"/>
        </w:rPr>
        <w:t xml:space="preserve"> и женщины в ч</w:t>
      </w:r>
      <w:r w:rsidR="00BF2D7C" w:rsidRPr="00D26162">
        <w:rPr>
          <w:lang w:val="ru-RU"/>
        </w:rPr>
        <w:t>е</w:t>
      </w:r>
      <w:r w:rsidRPr="00D26162">
        <w:rPr>
          <w:lang w:val="ru-RU"/>
        </w:rPr>
        <w:t>рной тунике и перчатках.</w:t>
      </w:r>
    </w:p>
    <w:p w14:paraId="5E6B6209" w14:textId="77777777" w:rsidR="00C57304" w:rsidRPr="00D26162" w:rsidRDefault="00C57304" w:rsidP="0094125C">
      <w:pPr>
        <w:rPr>
          <w:lang w:val="ru-RU"/>
        </w:rPr>
      </w:pPr>
      <w:r w:rsidRPr="00D26162">
        <w:rPr>
          <w:lang w:val="ru-RU"/>
        </w:rPr>
        <w:t>— По Его бессмертной воле, — сказал кардинал, слегка склонив голову в знак приветствия. — Вижу, вы наслаждаетесь нашим гостеприимством, исповедник.</w:t>
      </w:r>
    </w:p>
    <w:p w14:paraId="589CE250" w14:textId="2954D541" w:rsidR="00C57304" w:rsidRPr="00D26162" w:rsidRDefault="00C57304" w:rsidP="0094125C">
      <w:pPr>
        <w:rPr>
          <w:lang w:val="ru-RU"/>
        </w:rPr>
      </w:pPr>
      <w:proofErr w:type="spellStart"/>
      <w:r w:rsidRPr="00D26162">
        <w:rPr>
          <w:lang w:val="ru-RU"/>
        </w:rPr>
        <w:t>Клэйв</w:t>
      </w:r>
      <w:proofErr w:type="spellEnd"/>
      <w:r w:rsidRPr="00D26162">
        <w:rPr>
          <w:lang w:val="ru-RU"/>
        </w:rPr>
        <w:t xml:space="preserve"> встал, вытирая подбородок. </w:t>
      </w:r>
      <w:proofErr w:type="spellStart"/>
      <w:r w:rsidRPr="00D26162">
        <w:rPr>
          <w:lang w:val="ru-RU"/>
        </w:rPr>
        <w:t>Орквемонд</w:t>
      </w:r>
      <w:proofErr w:type="spellEnd"/>
      <w:r w:rsidRPr="00D26162">
        <w:rPr>
          <w:lang w:val="ru-RU"/>
        </w:rPr>
        <w:t xml:space="preserve"> выглядел внушительно даже без брони. </w:t>
      </w:r>
      <w:proofErr w:type="spellStart"/>
      <w:r w:rsidRPr="00D26162">
        <w:rPr>
          <w:lang w:val="ru-RU"/>
        </w:rPr>
        <w:t>Корпехи</w:t>
      </w:r>
      <w:proofErr w:type="spellEnd"/>
      <w:r w:rsidRPr="00D26162">
        <w:rPr>
          <w:lang w:val="ru-RU"/>
        </w:rPr>
        <w:t xml:space="preserve"> держали </w:t>
      </w:r>
      <w:proofErr w:type="spellStart"/>
      <w:r w:rsidRPr="00D26162">
        <w:rPr>
          <w:lang w:val="ru-RU"/>
        </w:rPr>
        <w:t>лазганы</w:t>
      </w:r>
      <w:proofErr w:type="spellEnd"/>
      <w:r w:rsidRPr="00D26162">
        <w:rPr>
          <w:lang w:val="ru-RU"/>
        </w:rPr>
        <w:t xml:space="preserve"> наготове. Женщина стояла позади и хранила молчание, но ему совсем не понравился е</w:t>
      </w:r>
      <w:r w:rsidR="00BF2D7C" w:rsidRPr="00D26162">
        <w:rPr>
          <w:lang w:val="ru-RU"/>
        </w:rPr>
        <w:t>е</w:t>
      </w:r>
      <w:r w:rsidRPr="00D26162">
        <w:rPr>
          <w:lang w:val="ru-RU"/>
        </w:rPr>
        <w:t xml:space="preserve"> вид.</w:t>
      </w:r>
    </w:p>
    <w:p w14:paraId="15A2F83F" w14:textId="47C2638D" w:rsidR="00C57304" w:rsidRPr="00D26162" w:rsidRDefault="00C57304" w:rsidP="0094125C">
      <w:pPr>
        <w:rPr>
          <w:lang w:val="ru-RU"/>
        </w:rPr>
      </w:pPr>
      <w:r w:rsidRPr="00D26162">
        <w:rPr>
          <w:lang w:val="ru-RU"/>
        </w:rPr>
        <w:t xml:space="preserve">— Вы были невероятно великодушны, повелитель, — ответил </w:t>
      </w:r>
      <w:proofErr w:type="spellStart"/>
      <w:r w:rsidRPr="00D26162">
        <w:rPr>
          <w:lang w:val="ru-RU"/>
        </w:rPr>
        <w:t>Клэйв</w:t>
      </w:r>
      <w:proofErr w:type="spellEnd"/>
      <w:r w:rsidRPr="00D26162">
        <w:rPr>
          <w:lang w:val="ru-RU"/>
        </w:rPr>
        <w:t>. — Надеюсь, что вс</w:t>
      </w:r>
      <w:r w:rsidR="00BF2D7C" w:rsidRPr="00D26162">
        <w:rPr>
          <w:lang w:val="ru-RU"/>
        </w:rPr>
        <w:t>е</w:t>
      </w:r>
      <w:r w:rsidRPr="00D26162">
        <w:rPr>
          <w:lang w:val="ru-RU"/>
        </w:rPr>
        <w:t xml:space="preserve"> в порядке?</w:t>
      </w:r>
    </w:p>
    <w:p w14:paraId="281A52EB" w14:textId="288583B9" w:rsidR="00C57304" w:rsidRPr="00D26162" w:rsidRDefault="00C57304" w:rsidP="0094125C">
      <w:pPr>
        <w:rPr>
          <w:lang w:val="ru-RU"/>
        </w:rPr>
      </w:pPr>
      <w:r w:rsidRPr="00D26162">
        <w:rPr>
          <w:lang w:val="ru-RU"/>
        </w:rPr>
        <w:t>— Вс</w:t>
      </w:r>
      <w:r w:rsidR="00BF2D7C" w:rsidRPr="00D26162">
        <w:rPr>
          <w:lang w:val="ru-RU"/>
        </w:rPr>
        <w:t>е</w:t>
      </w:r>
      <w:r w:rsidRPr="00D26162">
        <w:rPr>
          <w:lang w:val="ru-RU"/>
        </w:rPr>
        <w:t xml:space="preserve"> прекрасно. Хотя повреждения на нижних уровнях оказались значительными. Вопреки здравому смыслу, похоже, что на борт поднялся всего один воин. Необычно. Я до сих пор не уверен, как и даже зачем была предпринята эта вылазка. У вас нет мыслей на сей сч</w:t>
      </w:r>
      <w:r w:rsidR="00BF2D7C" w:rsidRPr="00D26162">
        <w:rPr>
          <w:lang w:val="ru-RU"/>
        </w:rPr>
        <w:t>е</w:t>
      </w:r>
      <w:r w:rsidRPr="00D26162">
        <w:rPr>
          <w:lang w:val="ru-RU"/>
        </w:rPr>
        <w:t>т?</w:t>
      </w:r>
    </w:p>
    <w:p w14:paraId="14EBC688" w14:textId="50F363BB" w:rsidR="00C57304" w:rsidRPr="00D26162" w:rsidRDefault="00C57304" w:rsidP="0094125C">
      <w:pPr>
        <w:rPr>
          <w:lang w:val="ru-RU"/>
        </w:rPr>
      </w:pPr>
      <w:proofErr w:type="spellStart"/>
      <w:r w:rsidRPr="00D26162">
        <w:rPr>
          <w:lang w:val="ru-RU"/>
        </w:rPr>
        <w:t>Клэйву</w:t>
      </w:r>
      <w:proofErr w:type="spellEnd"/>
      <w:r w:rsidRPr="00D26162">
        <w:rPr>
          <w:lang w:val="ru-RU"/>
        </w:rPr>
        <w:t xml:space="preserve"> стало не по себе. Тон этого человека нельзя было спутать ни с чем — исповедник и сам частенько прибегал к такому тону при допросе подозреваемых. </w:t>
      </w:r>
    </w:p>
    <w:p w14:paraId="342C1BFC" w14:textId="77777777" w:rsidR="00C57304" w:rsidRPr="00D26162" w:rsidRDefault="00C57304" w:rsidP="0094125C">
      <w:pPr>
        <w:rPr>
          <w:lang w:val="ru-RU"/>
        </w:rPr>
      </w:pPr>
      <w:r w:rsidRPr="00D26162">
        <w:rPr>
          <w:lang w:val="ru-RU"/>
        </w:rPr>
        <w:t xml:space="preserve">— Никаких. Хотя слуги </w:t>
      </w:r>
      <w:proofErr w:type="spellStart"/>
      <w:r w:rsidRPr="00D26162">
        <w:rPr>
          <w:lang w:val="ru-RU"/>
        </w:rPr>
        <w:t>Архиврага</w:t>
      </w:r>
      <w:proofErr w:type="spellEnd"/>
      <w:r w:rsidRPr="00D26162">
        <w:rPr>
          <w:lang w:val="ru-RU"/>
        </w:rPr>
        <w:t xml:space="preserve"> могут быть могущественны, их цели трудно постичь.</w:t>
      </w:r>
    </w:p>
    <w:p w14:paraId="1B3A5E74" w14:textId="5DAE99AE" w:rsidR="00C57304" w:rsidRPr="00D26162" w:rsidRDefault="00C57304" w:rsidP="0094125C">
      <w:pPr>
        <w:rPr>
          <w:lang w:val="ru-RU"/>
        </w:rPr>
      </w:pPr>
      <w:r w:rsidRPr="00D26162">
        <w:rPr>
          <w:lang w:val="ru-RU"/>
        </w:rPr>
        <w:t>— Истинно так. Вот почему я велел провести экспертный осмотр поврежд</w:t>
      </w:r>
      <w:r w:rsidR="00BF2D7C" w:rsidRPr="00D26162">
        <w:rPr>
          <w:lang w:val="ru-RU"/>
        </w:rPr>
        <w:t>е</w:t>
      </w:r>
      <w:r w:rsidRPr="00D26162">
        <w:rPr>
          <w:lang w:val="ru-RU"/>
        </w:rPr>
        <w:t>нных участков корабля. Я должен был убедиться, что меня не о</w:t>
      </w:r>
      <w:r w:rsidR="000E45D1">
        <w:rPr>
          <w:lang w:val="ru-RU"/>
        </w:rPr>
        <w:t>бвели вокруг пальца</w:t>
      </w:r>
      <w:r w:rsidRPr="00D26162">
        <w:rPr>
          <w:lang w:val="ru-RU"/>
        </w:rPr>
        <w:t xml:space="preserve">. </w:t>
      </w:r>
    </w:p>
    <w:p w14:paraId="29463BB1" w14:textId="77777777" w:rsidR="00C57304" w:rsidRPr="00D26162" w:rsidRDefault="00C57304" w:rsidP="0094125C">
      <w:pPr>
        <w:rPr>
          <w:lang w:val="ru-RU"/>
        </w:rPr>
      </w:pPr>
      <w:proofErr w:type="spellStart"/>
      <w:r w:rsidRPr="00D26162">
        <w:rPr>
          <w:lang w:val="ru-RU"/>
        </w:rPr>
        <w:t>Орквемонд</w:t>
      </w:r>
      <w:proofErr w:type="spellEnd"/>
      <w:r w:rsidRPr="00D26162">
        <w:rPr>
          <w:lang w:val="ru-RU"/>
        </w:rPr>
        <w:t xml:space="preserve"> протянул руку, и </w:t>
      </w:r>
      <w:proofErr w:type="spellStart"/>
      <w:r w:rsidRPr="00D26162">
        <w:rPr>
          <w:lang w:val="ru-RU"/>
        </w:rPr>
        <w:t>корпех</w:t>
      </w:r>
      <w:proofErr w:type="spellEnd"/>
      <w:r w:rsidRPr="00D26162">
        <w:rPr>
          <w:lang w:val="ru-RU"/>
        </w:rPr>
        <w:t xml:space="preserve"> подал ему маленький кусочек металла. </w:t>
      </w:r>
      <w:proofErr w:type="spellStart"/>
      <w:r w:rsidRPr="00D26162">
        <w:rPr>
          <w:lang w:val="ru-RU"/>
        </w:rPr>
        <w:t>Клэйву</w:t>
      </w:r>
      <w:proofErr w:type="spellEnd"/>
      <w:r w:rsidRPr="00D26162">
        <w:rPr>
          <w:lang w:val="ru-RU"/>
        </w:rPr>
        <w:t xml:space="preserve"> хватило одного взгляда, чтобы понять, что это такое — </w:t>
      </w:r>
      <w:proofErr w:type="spellStart"/>
      <w:r w:rsidRPr="00D26162">
        <w:rPr>
          <w:lang w:val="ru-RU"/>
        </w:rPr>
        <w:t>инфопланшет</w:t>
      </w:r>
      <w:proofErr w:type="spellEnd"/>
      <w:r w:rsidRPr="00D26162">
        <w:rPr>
          <w:lang w:val="ru-RU"/>
        </w:rPr>
        <w:t xml:space="preserve">, способный хранить часы показаний. </w:t>
      </w:r>
    </w:p>
    <w:p w14:paraId="066CCDF2" w14:textId="51FC446A" w:rsidR="00C57304" w:rsidRPr="00D26162" w:rsidRDefault="00C57304" w:rsidP="0094125C">
      <w:pPr>
        <w:rPr>
          <w:lang w:val="ru-RU"/>
        </w:rPr>
      </w:pPr>
      <w:r w:rsidRPr="00D26162">
        <w:rPr>
          <w:lang w:val="ru-RU"/>
        </w:rPr>
        <w:t>— Это вс</w:t>
      </w:r>
      <w:r w:rsidR="00BF2D7C" w:rsidRPr="00D26162">
        <w:rPr>
          <w:lang w:val="ru-RU"/>
        </w:rPr>
        <w:t>е</w:t>
      </w:r>
      <w:r w:rsidRPr="00D26162">
        <w:rPr>
          <w:lang w:val="ru-RU"/>
        </w:rPr>
        <w:t>, что удалось найти. Его оставили на самом видном месте, как раз там, где мы могли на него наткнуться. Любопытно, правда? Справа от места, на котором стоял угнанный шаттл, среди обломков внешних противопожарных дверей.</w:t>
      </w:r>
    </w:p>
    <w:p w14:paraId="17256BD2" w14:textId="77777777" w:rsidR="00C57304" w:rsidRPr="00D26162" w:rsidRDefault="00C57304" w:rsidP="0094125C">
      <w:pPr>
        <w:rPr>
          <w:lang w:val="ru-RU"/>
        </w:rPr>
      </w:pPr>
      <w:proofErr w:type="spellStart"/>
      <w:r w:rsidRPr="00D26162">
        <w:rPr>
          <w:lang w:val="ru-RU"/>
        </w:rPr>
        <w:lastRenderedPageBreak/>
        <w:t>Клэйв</w:t>
      </w:r>
      <w:proofErr w:type="spellEnd"/>
      <w:r w:rsidRPr="00D26162">
        <w:rPr>
          <w:lang w:val="ru-RU"/>
        </w:rPr>
        <w:t xml:space="preserve"> не мог отвести от кардинала глаз. Во рту появился тошнотворный привкус. Он пытался придумать, что бы такое сказать, но на ум ничего не шло. </w:t>
      </w:r>
    </w:p>
    <w:p w14:paraId="11A625E4" w14:textId="77777777" w:rsidR="00C57304" w:rsidRPr="00D26162" w:rsidRDefault="00C57304" w:rsidP="0094125C">
      <w:pPr>
        <w:rPr>
          <w:lang w:val="ru-RU"/>
        </w:rPr>
      </w:pPr>
      <w:r w:rsidRPr="00D26162">
        <w:rPr>
          <w:lang w:val="ru-RU"/>
        </w:rPr>
        <w:t xml:space="preserve">— Здесь много чего сохранено, — сказал </w:t>
      </w:r>
      <w:proofErr w:type="spellStart"/>
      <w:r w:rsidRPr="00D26162">
        <w:rPr>
          <w:lang w:val="ru-RU"/>
        </w:rPr>
        <w:t>Орквемонд</w:t>
      </w:r>
      <w:proofErr w:type="spellEnd"/>
      <w:r w:rsidRPr="00D26162">
        <w:rPr>
          <w:lang w:val="ru-RU"/>
        </w:rPr>
        <w:t xml:space="preserve">. — Не желаете ли прослушать небольшой отрывок? Что ж... </w:t>
      </w:r>
    </w:p>
    <w:p w14:paraId="2E08640F" w14:textId="12617060" w:rsidR="00C57304" w:rsidRPr="00D26162" w:rsidRDefault="00C57304" w:rsidP="0094125C">
      <w:pPr>
        <w:rPr>
          <w:lang w:val="ru-RU"/>
        </w:rPr>
      </w:pPr>
      <w:r w:rsidRPr="00D26162">
        <w:rPr>
          <w:lang w:val="ru-RU"/>
        </w:rPr>
        <w:t>Кардинал щ</w:t>
      </w:r>
      <w:r w:rsidR="00BF2D7C" w:rsidRPr="00D26162">
        <w:rPr>
          <w:lang w:val="ru-RU"/>
        </w:rPr>
        <w:t>е</w:t>
      </w:r>
      <w:r w:rsidRPr="00D26162">
        <w:rPr>
          <w:lang w:val="ru-RU"/>
        </w:rPr>
        <w:t>лкнул переключателем, и включилась потрескивающая аудиозапись:</w:t>
      </w:r>
    </w:p>
    <w:p w14:paraId="12F37130" w14:textId="1893F377" w:rsidR="00C57304" w:rsidRPr="00D26162" w:rsidRDefault="00C57304" w:rsidP="0094125C">
      <w:pPr>
        <w:rPr>
          <w:lang w:val="ru-RU"/>
        </w:rPr>
      </w:pPr>
      <w:r w:rsidRPr="00D26162">
        <w:rPr>
          <w:lang w:val="ru-RU"/>
        </w:rPr>
        <w:t>«</w:t>
      </w:r>
      <w:r w:rsidRPr="00D26162">
        <w:rPr>
          <w:i/>
          <w:iCs/>
          <w:lang w:val="ru-RU"/>
        </w:rPr>
        <w:t>Я даже не уверен, что “</w:t>
      </w:r>
      <w:proofErr w:type="spellStart"/>
      <w:r w:rsidR="00DC0B37">
        <w:rPr>
          <w:i/>
          <w:iCs/>
          <w:lang w:val="ru-RU"/>
        </w:rPr>
        <w:t>Фалкрум</w:t>
      </w:r>
      <w:proofErr w:type="spellEnd"/>
      <w:r w:rsidRPr="00D26162">
        <w:rPr>
          <w:i/>
          <w:iCs/>
          <w:lang w:val="ru-RU"/>
        </w:rPr>
        <w:t>” — это один человек. Я же уже говорил».</w:t>
      </w:r>
    </w:p>
    <w:p w14:paraId="2049FAD5" w14:textId="77777777" w:rsidR="00C57304" w:rsidRPr="00D26162" w:rsidRDefault="00C57304" w:rsidP="0094125C">
      <w:pPr>
        <w:rPr>
          <w:lang w:val="ru-RU"/>
        </w:rPr>
      </w:pPr>
      <w:proofErr w:type="spellStart"/>
      <w:r w:rsidRPr="00D26162">
        <w:rPr>
          <w:lang w:val="ru-RU"/>
        </w:rPr>
        <w:t>Орквемонд</w:t>
      </w:r>
      <w:proofErr w:type="spellEnd"/>
      <w:r w:rsidRPr="00D26162">
        <w:rPr>
          <w:lang w:val="ru-RU"/>
        </w:rPr>
        <w:t xml:space="preserve"> выключил запись. </w:t>
      </w:r>
    </w:p>
    <w:p w14:paraId="5128804A" w14:textId="151B89F4" w:rsidR="00C57304" w:rsidRPr="00D26162" w:rsidRDefault="00C57304" w:rsidP="0094125C">
      <w:pPr>
        <w:rPr>
          <w:lang w:val="ru-RU"/>
        </w:rPr>
      </w:pPr>
      <w:r w:rsidRPr="00D26162">
        <w:rPr>
          <w:lang w:val="ru-RU"/>
        </w:rPr>
        <w:t>— Это ещ</w:t>
      </w:r>
      <w:r w:rsidR="00BF2D7C" w:rsidRPr="00D26162">
        <w:rPr>
          <w:lang w:val="ru-RU"/>
        </w:rPr>
        <w:t>е</w:t>
      </w:r>
      <w:r w:rsidRPr="00D26162">
        <w:rPr>
          <w:lang w:val="ru-RU"/>
        </w:rPr>
        <w:t xml:space="preserve"> не вс</w:t>
      </w:r>
      <w:r w:rsidR="00BF2D7C" w:rsidRPr="00D26162">
        <w:rPr>
          <w:lang w:val="ru-RU"/>
        </w:rPr>
        <w:t>е</w:t>
      </w:r>
      <w:r w:rsidRPr="00D26162">
        <w:rPr>
          <w:lang w:val="ru-RU"/>
        </w:rPr>
        <w:t>. Похоже, они записывали все беседы, которые вели с вами. И один из них, явно недовольный тем, что вы пытались улизнуть от их присмотра, сч</w:t>
      </w:r>
      <w:r w:rsidR="00BF2D7C" w:rsidRPr="00D26162">
        <w:rPr>
          <w:lang w:val="ru-RU"/>
        </w:rPr>
        <w:t>е</w:t>
      </w:r>
      <w:r w:rsidRPr="00D26162">
        <w:rPr>
          <w:lang w:val="ru-RU"/>
        </w:rPr>
        <w:t>л своим долгом оставить копию записей здесь.</w:t>
      </w:r>
    </w:p>
    <w:p w14:paraId="19CE7898" w14:textId="6C7BD6EB" w:rsidR="00C57304" w:rsidRPr="00D26162" w:rsidRDefault="00C57304" w:rsidP="0094125C">
      <w:pPr>
        <w:rPr>
          <w:lang w:val="ru-RU"/>
        </w:rPr>
      </w:pPr>
      <w:r w:rsidRPr="00D26162">
        <w:rPr>
          <w:lang w:val="ru-RU"/>
        </w:rPr>
        <w:t xml:space="preserve">Перед глазами у </w:t>
      </w:r>
      <w:proofErr w:type="spellStart"/>
      <w:r w:rsidRPr="00D26162">
        <w:rPr>
          <w:lang w:val="ru-RU"/>
        </w:rPr>
        <w:t>Клайва</w:t>
      </w:r>
      <w:proofErr w:type="spellEnd"/>
      <w:r w:rsidRPr="00D26162">
        <w:rPr>
          <w:lang w:val="ru-RU"/>
        </w:rPr>
        <w:t xml:space="preserve"> вс</w:t>
      </w:r>
      <w:r w:rsidR="00BF2D7C" w:rsidRPr="00D26162">
        <w:rPr>
          <w:lang w:val="ru-RU"/>
        </w:rPr>
        <w:t>е</w:t>
      </w:r>
      <w:r w:rsidRPr="00D26162">
        <w:rPr>
          <w:lang w:val="ru-RU"/>
        </w:rPr>
        <w:t xml:space="preserve"> поплыло. К горлу подступил комок. Он снова взглянул на женщину.</w:t>
      </w:r>
    </w:p>
    <w:p w14:paraId="20F50D4D" w14:textId="519E3D50" w:rsidR="00C57304" w:rsidRPr="00D26162" w:rsidRDefault="00C57304" w:rsidP="0094125C">
      <w:pPr>
        <w:rPr>
          <w:lang w:val="ru-RU"/>
        </w:rPr>
      </w:pPr>
      <w:r w:rsidRPr="00D26162">
        <w:rPr>
          <w:lang w:val="ru-RU"/>
        </w:rPr>
        <w:t xml:space="preserve">— Вся эта ситуация выводит меня из себя, — сказал </w:t>
      </w:r>
      <w:proofErr w:type="spellStart"/>
      <w:r w:rsidRPr="00D26162">
        <w:rPr>
          <w:lang w:val="ru-RU"/>
        </w:rPr>
        <w:t>Орквемонд</w:t>
      </w:r>
      <w:proofErr w:type="spellEnd"/>
      <w:r w:rsidRPr="00D26162">
        <w:rPr>
          <w:lang w:val="ru-RU"/>
        </w:rPr>
        <w:t>. — Портит мне настроение. Однако ж, когда кажется, что вс</w:t>
      </w:r>
      <w:r w:rsidR="00BF2D7C" w:rsidRPr="00D26162">
        <w:rPr>
          <w:lang w:val="ru-RU"/>
        </w:rPr>
        <w:t>е</w:t>
      </w:r>
      <w:r w:rsidRPr="00D26162">
        <w:rPr>
          <w:lang w:val="ru-RU"/>
        </w:rPr>
        <w:t xml:space="preserve"> ид</w:t>
      </w:r>
      <w:r w:rsidR="00BF2D7C" w:rsidRPr="00D26162">
        <w:rPr>
          <w:lang w:val="ru-RU"/>
        </w:rPr>
        <w:t>е</w:t>
      </w:r>
      <w:r w:rsidRPr="00D26162">
        <w:rPr>
          <w:lang w:val="ru-RU"/>
        </w:rPr>
        <w:t>т хуже некуда, у Него есть способы вознаградить верующих. Я хотел узнать правду о «</w:t>
      </w:r>
      <w:proofErr w:type="spellStart"/>
      <w:r w:rsidR="00DC0B37">
        <w:rPr>
          <w:lang w:val="ru-RU"/>
        </w:rPr>
        <w:t>Фалкрум</w:t>
      </w:r>
      <w:r w:rsidRPr="00D26162">
        <w:rPr>
          <w:lang w:val="ru-RU"/>
        </w:rPr>
        <w:t>е</w:t>
      </w:r>
      <w:proofErr w:type="spellEnd"/>
      <w:r w:rsidRPr="00D26162">
        <w:rPr>
          <w:lang w:val="ru-RU"/>
        </w:rPr>
        <w:t>» и посчитал, что в этом мне отказано. Однако теперь я понимаю, что озарение поджидало меня, поданное, так сказать, на блюдечке.</w:t>
      </w:r>
    </w:p>
    <w:p w14:paraId="740C11A5" w14:textId="77777777" w:rsidR="00C57304" w:rsidRPr="00D26162" w:rsidRDefault="00C57304" w:rsidP="0094125C">
      <w:pPr>
        <w:rPr>
          <w:lang w:val="ru-RU"/>
        </w:rPr>
      </w:pPr>
      <w:r w:rsidRPr="00D26162">
        <w:rPr>
          <w:lang w:val="ru-RU"/>
        </w:rPr>
        <w:t xml:space="preserve">Тошнота у </w:t>
      </w:r>
      <w:proofErr w:type="spellStart"/>
      <w:r w:rsidRPr="00D26162">
        <w:rPr>
          <w:lang w:val="ru-RU"/>
        </w:rPr>
        <w:t>Клэйва</w:t>
      </w:r>
      <w:proofErr w:type="spellEnd"/>
      <w:r w:rsidRPr="00D26162">
        <w:rPr>
          <w:lang w:val="ru-RU"/>
        </w:rPr>
        <w:t xml:space="preserve"> усиливалась. </w:t>
      </w:r>
    </w:p>
    <w:p w14:paraId="0E0DDC82" w14:textId="53ADF461" w:rsidR="00C57304" w:rsidRPr="00D26162" w:rsidRDefault="00C57304" w:rsidP="0094125C">
      <w:pPr>
        <w:rPr>
          <w:lang w:val="ru-RU"/>
        </w:rPr>
      </w:pPr>
      <w:r w:rsidRPr="00D26162">
        <w:rPr>
          <w:lang w:val="ru-RU"/>
        </w:rPr>
        <w:t>— Повелитель, я почти ничего не знаю, — он предпринял слабую попытку возразить. — Вы пойм</w:t>
      </w:r>
      <w:r w:rsidR="00BF2D7C" w:rsidRPr="00D26162">
        <w:rPr>
          <w:lang w:val="ru-RU"/>
        </w:rPr>
        <w:t>е</w:t>
      </w:r>
      <w:r w:rsidRPr="00D26162">
        <w:rPr>
          <w:lang w:val="ru-RU"/>
        </w:rPr>
        <w:t xml:space="preserve">те это, если прослушаете записи с этой штуки. Я смог поведать им очень немногое. </w:t>
      </w:r>
    </w:p>
    <w:p w14:paraId="44D11A8D" w14:textId="77777777" w:rsidR="00C57304" w:rsidRPr="00D26162" w:rsidRDefault="00C57304" w:rsidP="0094125C">
      <w:pPr>
        <w:rPr>
          <w:lang w:val="ru-RU"/>
        </w:rPr>
      </w:pPr>
      <w:proofErr w:type="spellStart"/>
      <w:r w:rsidRPr="00D26162">
        <w:rPr>
          <w:lang w:val="ru-RU"/>
        </w:rPr>
        <w:t>Орквемонд</w:t>
      </w:r>
      <w:proofErr w:type="spellEnd"/>
      <w:r w:rsidRPr="00D26162">
        <w:rPr>
          <w:lang w:val="ru-RU"/>
        </w:rPr>
        <w:t xml:space="preserve"> кивнул </w:t>
      </w:r>
      <w:proofErr w:type="spellStart"/>
      <w:r w:rsidRPr="00D26162">
        <w:rPr>
          <w:lang w:val="ru-RU"/>
        </w:rPr>
        <w:t>корпеху</w:t>
      </w:r>
      <w:proofErr w:type="spellEnd"/>
      <w:r w:rsidRPr="00D26162">
        <w:rPr>
          <w:lang w:val="ru-RU"/>
        </w:rPr>
        <w:t>, тот закрыл двери и запер их на ключ. Женщина шагнула к исповеднику, вытаскивая из-под туники что-то металлическое и острое.</w:t>
      </w:r>
    </w:p>
    <w:p w14:paraId="24F47D53" w14:textId="2C8216AA" w:rsidR="00C57304" w:rsidRPr="00D26162" w:rsidRDefault="00C57304" w:rsidP="0094125C">
      <w:pPr>
        <w:rPr>
          <w:lang w:val="ru-RU"/>
        </w:rPr>
      </w:pPr>
      <w:r w:rsidRPr="00D26162">
        <w:rPr>
          <w:lang w:val="ru-RU"/>
        </w:rPr>
        <w:t xml:space="preserve">— Возможно, они недостаточно сильно на вас нажимали, — сказал </w:t>
      </w:r>
      <w:proofErr w:type="spellStart"/>
      <w:r w:rsidRPr="00D26162">
        <w:rPr>
          <w:lang w:val="ru-RU"/>
        </w:rPr>
        <w:t>Орквемонд</w:t>
      </w:r>
      <w:proofErr w:type="spellEnd"/>
      <w:r w:rsidRPr="00D26162">
        <w:rPr>
          <w:lang w:val="ru-RU"/>
        </w:rPr>
        <w:t xml:space="preserve">. — Мои слуги очень старательны, и у них есть способы докопаться до истины, несмотря на... </w:t>
      </w:r>
      <w:r w:rsidR="008070FF">
        <w:rPr>
          <w:lang w:val="ru-RU"/>
        </w:rPr>
        <w:t>путаницу</w:t>
      </w:r>
      <w:r w:rsidRPr="00D26162">
        <w:rPr>
          <w:lang w:val="ru-RU"/>
        </w:rPr>
        <w:t>, с которой сталкиваются по пути.</w:t>
      </w:r>
    </w:p>
    <w:p w14:paraId="5278946B" w14:textId="77777777" w:rsidR="00C57304" w:rsidRPr="00D26162" w:rsidRDefault="00C57304" w:rsidP="0094125C">
      <w:pPr>
        <w:rPr>
          <w:lang w:val="ru-RU"/>
        </w:rPr>
      </w:pPr>
      <w:r w:rsidRPr="00D26162">
        <w:rPr>
          <w:lang w:val="ru-RU"/>
        </w:rPr>
        <w:t xml:space="preserve">Женщина принялась раскладывать другие инструменты, ни разу не взглянув </w:t>
      </w:r>
      <w:proofErr w:type="spellStart"/>
      <w:r w:rsidRPr="00D26162">
        <w:rPr>
          <w:lang w:val="ru-RU"/>
        </w:rPr>
        <w:t>Клэйву</w:t>
      </w:r>
      <w:proofErr w:type="spellEnd"/>
      <w:r w:rsidRPr="00D26162">
        <w:rPr>
          <w:lang w:val="ru-RU"/>
        </w:rPr>
        <w:t xml:space="preserve"> в глаза. Два </w:t>
      </w:r>
      <w:proofErr w:type="spellStart"/>
      <w:r w:rsidRPr="00D26162">
        <w:rPr>
          <w:lang w:val="ru-RU"/>
        </w:rPr>
        <w:t>корпеха</w:t>
      </w:r>
      <w:proofErr w:type="spellEnd"/>
      <w:r w:rsidRPr="00D26162">
        <w:rPr>
          <w:lang w:val="ru-RU"/>
        </w:rPr>
        <w:t xml:space="preserve"> подошли и встали рядом. В руках они держали кандалы.</w:t>
      </w:r>
    </w:p>
    <w:p w14:paraId="76E2C0B5" w14:textId="77777777" w:rsidR="00C57304" w:rsidRPr="00D26162" w:rsidRDefault="00C57304" w:rsidP="0094125C">
      <w:pPr>
        <w:rPr>
          <w:lang w:val="ru-RU"/>
        </w:rPr>
      </w:pPr>
      <w:proofErr w:type="spellStart"/>
      <w:r w:rsidRPr="00D26162">
        <w:rPr>
          <w:lang w:val="ru-RU"/>
        </w:rPr>
        <w:t>Клэйву</w:t>
      </w:r>
      <w:proofErr w:type="spellEnd"/>
      <w:r w:rsidRPr="00D26162">
        <w:rPr>
          <w:lang w:val="ru-RU"/>
        </w:rPr>
        <w:t xml:space="preserve"> хотелось плакать. Он был так близко…</w:t>
      </w:r>
    </w:p>
    <w:p w14:paraId="7407D8E9" w14:textId="77777777" w:rsidR="00C57304" w:rsidRPr="00D26162" w:rsidRDefault="00C57304" w:rsidP="0094125C">
      <w:pPr>
        <w:rPr>
          <w:lang w:val="ru-RU"/>
        </w:rPr>
      </w:pPr>
      <w:r w:rsidRPr="00D26162">
        <w:rPr>
          <w:lang w:val="ru-RU"/>
        </w:rPr>
        <w:t>— Повелитель, в этом нет необходимости, — попытался было исповедник. — Я же могу просто... рассказать.</w:t>
      </w:r>
    </w:p>
    <w:p w14:paraId="6C1957E8" w14:textId="77777777" w:rsidR="00C57304" w:rsidRPr="00D26162" w:rsidRDefault="00C57304" w:rsidP="0094125C">
      <w:pPr>
        <w:rPr>
          <w:lang w:val="ru-RU"/>
        </w:rPr>
      </w:pPr>
      <w:proofErr w:type="spellStart"/>
      <w:r w:rsidRPr="00D26162">
        <w:rPr>
          <w:lang w:val="ru-RU"/>
        </w:rPr>
        <w:t>Орквемонд</w:t>
      </w:r>
      <w:proofErr w:type="spellEnd"/>
      <w:r w:rsidRPr="00D26162">
        <w:rPr>
          <w:lang w:val="ru-RU"/>
        </w:rPr>
        <w:t xml:space="preserve"> улыбнулся — настолько холодно и безрадостно, насколько это было возможно представить: </w:t>
      </w:r>
    </w:p>
    <w:p w14:paraId="234E4376" w14:textId="77777777" w:rsidR="00C57304" w:rsidRPr="00D26162" w:rsidRDefault="00C57304" w:rsidP="0094125C">
      <w:pPr>
        <w:rPr>
          <w:lang w:val="ru-RU"/>
        </w:rPr>
      </w:pPr>
      <w:r w:rsidRPr="00D26162">
        <w:rPr>
          <w:lang w:val="ru-RU"/>
        </w:rPr>
        <w:t>— Но вы и так уже нагло обманули меня, исповедник. Мне это не по душе. И, как я уже сказал, из-за этого у меня испортилось настроение.</w:t>
      </w:r>
    </w:p>
    <w:p w14:paraId="0C7EDA2A" w14:textId="77777777" w:rsidR="00C57304" w:rsidRPr="00D26162" w:rsidRDefault="00C57304" w:rsidP="0094125C">
      <w:pPr>
        <w:rPr>
          <w:lang w:val="ru-RU"/>
        </w:rPr>
      </w:pPr>
      <w:proofErr w:type="spellStart"/>
      <w:r w:rsidRPr="00D26162">
        <w:rPr>
          <w:lang w:val="ru-RU"/>
        </w:rPr>
        <w:t>Клэйв</w:t>
      </w:r>
      <w:proofErr w:type="spellEnd"/>
      <w:r w:rsidRPr="00D26162">
        <w:rPr>
          <w:lang w:val="ru-RU"/>
        </w:rPr>
        <w:t xml:space="preserve"> едва заметил, как его усадили обратно на стул, а на запястьях сомкнулись кандалы. Женщина закончила свои приготовления и начала приближать к исповеднику кончик стального шипа.</w:t>
      </w:r>
    </w:p>
    <w:p w14:paraId="79843DFE" w14:textId="2CFBB298" w:rsidR="00C57304" w:rsidRPr="00D26162" w:rsidRDefault="00C57304" w:rsidP="0094125C">
      <w:pPr>
        <w:rPr>
          <w:lang w:val="ru-RU"/>
        </w:rPr>
      </w:pPr>
      <w:r w:rsidRPr="00D26162">
        <w:rPr>
          <w:lang w:val="ru-RU"/>
        </w:rPr>
        <w:t xml:space="preserve">— Я хотел заполучить </w:t>
      </w:r>
      <w:proofErr w:type="spellStart"/>
      <w:r w:rsidR="00907DBA" w:rsidRPr="00D26162">
        <w:rPr>
          <w:lang w:val="ru-RU"/>
        </w:rPr>
        <w:t>Кирастес</w:t>
      </w:r>
      <w:r w:rsidRPr="00D26162">
        <w:rPr>
          <w:lang w:val="ru-RU"/>
        </w:rPr>
        <w:t>а</w:t>
      </w:r>
      <w:proofErr w:type="spellEnd"/>
      <w:r w:rsidRPr="00D26162">
        <w:rPr>
          <w:lang w:val="ru-RU"/>
        </w:rPr>
        <w:t>, но подойд</w:t>
      </w:r>
      <w:r w:rsidR="00BF2D7C" w:rsidRPr="00D26162">
        <w:rPr>
          <w:lang w:val="ru-RU"/>
        </w:rPr>
        <w:t>е</w:t>
      </w:r>
      <w:r w:rsidRPr="00D26162">
        <w:rPr>
          <w:lang w:val="ru-RU"/>
        </w:rPr>
        <w:t xml:space="preserve">шь и ты, — сказал </w:t>
      </w:r>
      <w:proofErr w:type="spellStart"/>
      <w:r w:rsidRPr="00D26162">
        <w:rPr>
          <w:lang w:val="ru-RU"/>
        </w:rPr>
        <w:t>Орквемонд</w:t>
      </w:r>
      <w:proofErr w:type="spellEnd"/>
      <w:r w:rsidRPr="00D26162">
        <w:rPr>
          <w:lang w:val="ru-RU"/>
        </w:rPr>
        <w:t xml:space="preserve">, бросив на </w:t>
      </w:r>
      <w:proofErr w:type="spellStart"/>
      <w:r w:rsidRPr="00D26162">
        <w:rPr>
          <w:lang w:val="ru-RU"/>
        </w:rPr>
        <w:t>Клэйва</w:t>
      </w:r>
      <w:proofErr w:type="spellEnd"/>
      <w:r w:rsidRPr="00D26162">
        <w:rPr>
          <w:lang w:val="ru-RU"/>
        </w:rPr>
        <w:t xml:space="preserve"> последний едкий взгляд, и повернулся к женщине: </w:t>
      </w:r>
    </w:p>
    <w:p w14:paraId="614B3714" w14:textId="77777777" w:rsidR="00C57304" w:rsidRPr="00D26162" w:rsidRDefault="00C57304" w:rsidP="0094125C">
      <w:pPr>
        <w:rPr>
          <w:lang w:val="ru-RU"/>
        </w:rPr>
      </w:pPr>
      <w:r w:rsidRPr="00D26162">
        <w:rPr>
          <w:lang w:val="ru-RU"/>
        </w:rPr>
        <w:t>— Дознаватель, можете начинать, когда будете готовы.</w:t>
      </w:r>
    </w:p>
    <w:p w14:paraId="5C3A695C" w14:textId="510685AB" w:rsidR="00C57304" w:rsidRPr="00D26162" w:rsidRDefault="00C57304" w:rsidP="0094125C">
      <w:pPr>
        <w:rPr>
          <w:lang w:val="ru-RU"/>
        </w:rPr>
      </w:pPr>
    </w:p>
    <w:p w14:paraId="64B501BB" w14:textId="32651DFA" w:rsidR="00C57304" w:rsidRPr="00D26162" w:rsidRDefault="00C57304" w:rsidP="005F09C4">
      <w:pPr>
        <w:pStyle w:val="a3"/>
        <w:rPr>
          <w:lang w:val="ru-RU"/>
        </w:rPr>
      </w:pPr>
      <w:r w:rsidRPr="00D26162">
        <w:rPr>
          <w:lang w:val="ru-RU"/>
        </w:rPr>
        <w:lastRenderedPageBreak/>
        <w:t xml:space="preserve">Часть </w:t>
      </w:r>
      <w:r w:rsidR="0094125C" w:rsidRPr="00D26162">
        <w:rPr>
          <w:lang w:val="ru-RU"/>
        </w:rPr>
        <w:t>I</w:t>
      </w:r>
      <w:r w:rsidR="00B9522A" w:rsidRPr="00D26162">
        <w:rPr>
          <w:lang w:val="ru-RU"/>
        </w:rPr>
        <w:t>V</w:t>
      </w:r>
      <w:r w:rsidRPr="00D26162">
        <w:rPr>
          <w:lang w:val="ru-RU"/>
        </w:rPr>
        <w:t xml:space="preserve">: гибель </w:t>
      </w:r>
      <w:proofErr w:type="spellStart"/>
      <w:r w:rsidRPr="00D26162">
        <w:rPr>
          <w:lang w:val="ru-RU"/>
        </w:rPr>
        <w:t>Фенриса</w:t>
      </w:r>
      <w:proofErr w:type="spellEnd"/>
      <w:r w:rsidRPr="00D26162">
        <w:rPr>
          <w:lang w:val="ru-RU"/>
        </w:rPr>
        <w:t xml:space="preserve"> </w:t>
      </w:r>
    </w:p>
    <w:p w14:paraId="0F106131" w14:textId="77777777" w:rsidR="00C57304" w:rsidRPr="00D26162" w:rsidRDefault="00C57304" w:rsidP="005F09C4">
      <w:pPr>
        <w:pStyle w:val="2"/>
        <w:rPr>
          <w:sz w:val="24"/>
          <w:szCs w:val="24"/>
          <w:lang w:val="ru-RU"/>
        </w:rPr>
      </w:pPr>
      <w:r w:rsidRPr="00D26162">
        <w:rPr>
          <w:lang w:val="ru-RU"/>
        </w:rPr>
        <w:t>Глава двадцатая</w:t>
      </w:r>
      <w:r w:rsidRPr="00D26162">
        <w:rPr>
          <w:sz w:val="24"/>
          <w:szCs w:val="24"/>
          <w:lang w:val="ru-RU"/>
        </w:rPr>
        <w:t xml:space="preserve"> </w:t>
      </w:r>
    </w:p>
    <w:p w14:paraId="026D4AC1" w14:textId="77777777" w:rsidR="00C57304" w:rsidRPr="00D26162" w:rsidRDefault="00C57304" w:rsidP="00C57304">
      <w:pPr>
        <w:ind w:firstLineChars="201" w:firstLine="482"/>
        <w:rPr>
          <w:rFonts w:cs="Times New Roman"/>
          <w:szCs w:val="24"/>
          <w:lang w:val="ru-RU"/>
        </w:rPr>
      </w:pPr>
    </w:p>
    <w:p w14:paraId="35D97933" w14:textId="4235EF4C" w:rsidR="00C57304" w:rsidRPr="00D26162" w:rsidRDefault="00C57304" w:rsidP="0094125C">
      <w:pPr>
        <w:rPr>
          <w:lang w:val="ru-RU"/>
        </w:rPr>
      </w:pPr>
      <w:proofErr w:type="spellStart"/>
      <w:r w:rsidRPr="00D26162">
        <w:rPr>
          <w:lang w:val="ru-RU"/>
        </w:rPr>
        <w:t>Гуннлаугур</w:t>
      </w:r>
      <w:proofErr w:type="spellEnd"/>
      <w:r w:rsidRPr="00D26162">
        <w:rPr>
          <w:lang w:val="ru-RU"/>
        </w:rPr>
        <w:t xml:space="preserve"> был прав — женщина оказалась крепкой. Глядя на не</w:t>
      </w:r>
      <w:r w:rsidR="00BF2D7C" w:rsidRPr="00D26162">
        <w:rPr>
          <w:lang w:val="ru-RU"/>
        </w:rPr>
        <w:t>е</w:t>
      </w:r>
      <w:r w:rsidRPr="00D26162">
        <w:rPr>
          <w:lang w:val="ru-RU"/>
        </w:rPr>
        <w:t>, Ингвар поражался вс</w:t>
      </w:r>
      <w:r w:rsidR="00BF2D7C" w:rsidRPr="00D26162">
        <w:rPr>
          <w:lang w:val="ru-RU"/>
        </w:rPr>
        <w:t>е</w:t>
      </w:r>
      <w:r w:rsidRPr="00D26162">
        <w:rPr>
          <w:lang w:val="ru-RU"/>
        </w:rPr>
        <w:t xml:space="preserve"> больше.</w:t>
      </w:r>
    </w:p>
    <w:p w14:paraId="730B5E03" w14:textId="77777777" w:rsidR="00C57304" w:rsidRPr="00D26162" w:rsidRDefault="00C57304" w:rsidP="0094125C">
      <w:pPr>
        <w:rPr>
          <w:lang w:val="ru-RU"/>
        </w:rPr>
      </w:pPr>
      <w:r w:rsidRPr="00D26162">
        <w:rPr>
          <w:lang w:val="ru-RU"/>
        </w:rPr>
        <w:t xml:space="preserve">По меркам смертных, эта особа была престарелой: лет ста, а то и старше. Судя по туго натянутой коже на лице, она многократно проходила процедуры по омоложению, хотя сейчас их эффект начал ослабевать. </w:t>
      </w:r>
    </w:p>
    <w:p w14:paraId="16228AAF" w14:textId="2B4CF75F" w:rsidR="00C57304" w:rsidRPr="00D26162" w:rsidRDefault="00C57304" w:rsidP="0094125C">
      <w:pPr>
        <w:rPr>
          <w:lang w:val="ru-RU"/>
        </w:rPr>
      </w:pPr>
      <w:r w:rsidRPr="00D26162">
        <w:rPr>
          <w:lang w:val="ru-RU"/>
        </w:rPr>
        <w:t xml:space="preserve">Худая, по-видимому, недоедавшая, она явно не отличалась крепким здоровьем даже до того, как заключила со своим повелителем самоубийственный пакт. Принятый на </w:t>
      </w:r>
      <w:proofErr w:type="spellStart"/>
      <w:r w:rsidRPr="00D26162">
        <w:rPr>
          <w:lang w:val="ru-RU"/>
        </w:rPr>
        <w:t>Ояде</w:t>
      </w:r>
      <w:proofErr w:type="spellEnd"/>
      <w:r w:rsidRPr="00D26162">
        <w:rPr>
          <w:lang w:val="ru-RU"/>
        </w:rPr>
        <w:t xml:space="preserve"> яд быстро распространялся по телу, выводя из строя органы, превращая кровь в желе и закупоривая л</w:t>
      </w:r>
      <w:r w:rsidR="00BF2D7C" w:rsidRPr="00D26162">
        <w:rPr>
          <w:lang w:val="ru-RU"/>
        </w:rPr>
        <w:t>е</w:t>
      </w:r>
      <w:r w:rsidRPr="00D26162">
        <w:rPr>
          <w:lang w:val="ru-RU"/>
        </w:rPr>
        <w:t>гкие.</w:t>
      </w:r>
    </w:p>
    <w:p w14:paraId="462F1D23" w14:textId="02AE8A87" w:rsidR="00C57304" w:rsidRPr="00D26162" w:rsidRDefault="00C57304" w:rsidP="0094125C">
      <w:pPr>
        <w:rPr>
          <w:lang w:val="ru-RU"/>
        </w:rPr>
      </w:pPr>
      <w:r w:rsidRPr="00D26162">
        <w:rPr>
          <w:lang w:val="ru-RU"/>
        </w:rPr>
        <w:t>Они были вдво</w:t>
      </w:r>
      <w:r w:rsidR="00BF2D7C" w:rsidRPr="00D26162">
        <w:rPr>
          <w:lang w:val="ru-RU"/>
        </w:rPr>
        <w:t>е</w:t>
      </w:r>
      <w:r w:rsidRPr="00D26162">
        <w:rPr>
          <w:lang w:val="ru-RU"/>
        </w:rPr>
        <w:t>м в отдельном медицинском отсеке «</w:t>
      </w:r>
      <w:r w:rsidRPr="00D26162">
        <w:rPr>
          <w:i/>
          <w:lang w:val="ru-RU"/>
        </w:rPr>
        <w:t>Аметистового сюзерена</w:t>
      </w:r>
      <w:r w:rsidRPr="00D26162">
        <w:rPr>
          <w:lang w:val="ru-RU"/>
        </w:rPr>
        <w:t>». Перед их прибытием стены, палубу и потолок выдраили начисто, и теперь в свете двух полос люменов вс</w:t>
      </w:r>
      <w:r w:rsidR="00BF2D7C" w:rsidRPr="00D26162">
        <w:rPr>
          <w:lang w:val="ru-RU"/>
        </w:rPr>
        <w:t>е</w:t>
      </w:r>
      <w:r w:rsidRPr="00D26162">
        <w:rPr>
          <w:lang w:val="ru-RU"/>
        </w:rPr>
        <w:t xml:space="preserve"> сияло белизной. Женщина лежала на ж</w:t>
      </w:r>
      <w:r w:rsidR="00BF2D7C" w:rsidRPr="00D26162">
        <w:rPr>
          <w:lang w:val="ru-RU"/>
        </w:rPr>
        <w:t>е</w:t>
      </w:r>
      <w:r w:rsidRPr="00D26162">
        <w:rPr>
          <w:lang w:val="ru-RU"/>
        </w:rPr>
        <w:t>сткой койке с шершавой подушкой под головой. Когда Ингвар доставил е</w:t>
      </w:r>
      <w:r w:rsidR="00BF2D7C" w:rsidRPr="00D26162">
        <w:rPr>
          <w:lang w:val="ru-RU"/>
        </w:rPr>
        <w:t>е</w:t>
      </w:r>
      <w:r w:rsidRPr="00D26162">
        <w:rPr>
          <w:lang w:val="ru-RU"/>
        </w:rPr>
        <w:t xml:space="preserve">, корабельные </w:t>
      </w:r>
      <w:proofErr w:type="spellStart"/>
      <w:r w:rsidRPr="00D26162">
        <w:rPr>
          <w:lang w:val="ru-RU"/>
        </w:rPr>
        <w:t>медикэ</w:t>
      </w:r>
      <w:proofErr w:type="spellEnd"/>
      <w:r w:rsidRPr="00D26162">
        <w:rPr>
          <w:lang w:val="ru-RU"/>
        </w:rPr>
        <w:t xml:space="preserve"> сделали вс</w:t>
      </w:r>
      <w:r w:rsidR="00BF2D7C" w:rsidRPr="00D26162">
        <w:rPr>
          <w:lang w:val="ru-RU"/>
        </w:rPr>
        <w:t>е</w:t>
      </w:r>
      <w:r w:rsidRPr="00D26162">
        <w:rPr>
          <w:lang w:val="ru-RU"/>
        </w:rPr>
        <w:t xml:space="preserve"> возможное, и на какой-то момент у Космического Волка появилась надежда, что она прид</w:t>
      </w:r>
      <w:r w:rsidR="00BF2D7C" w:rsidRPr="00D26162">
        <w:rPr>
          <w:lang w:val="ru-RU"/>
        </w:rPr>
        <w:t>е</w:t>
      </w:r>
      <w:r w:rsidRPr="00D26162">
        <w:rPr>
          <w:lang w:val="ru-RU"/>
        </w:rPr>
        <w:t xml:space="preserve">т в чувство. Но в итоге старший офицер, сведущий человек из старой команды </w:t>
      </w:r>
      <w:proofErr w:type="spellStart"/>
      <w:r w:rsidRPr="00D26162">
        <w:rPr>
          <w:lang w:val="ru-RU"/>
        </w:rPr>
        <w:t>Коллаквы</w:t>
      </w:r>
      <w:proofErr w:type="spellEnd"/>
      <w:r w:rsidRPr="00D26162">
        <w:rPr>
          <w:lang w:val="ru-RU"/>
        </w:rPr>
        <w:t>, лишь покачал головой.</w:t>
      </w:r>
    </w:p>
    <w:p w14:paraId="187D9F15" w14:textId="77777777" w:rsidR="00C57304" w:rsidRPr="00D26162" w:rsidRDefault="00C57304" w:rsidP="0094125C">
      <w:pPr>
        <w:rPr>
          <w:lang w:val="ru-RU"/>
        </w:rPr>
      </w:pPr>
      <w:r w:rsidRPr="00D26162">
        <w:rPr>
          <w:lang w:val="ru-RU"/>
        </w:rPr>
        <w:t>«</w:t>
      </w:r>
      <w:proofErr w:type="spellStart"/>
      <w:r w:rsidRPr="00D26162">
        <w:rPr>
          <w:lang w:val="ru-RU"/>
        </w:rPr>
        <w:t>Ахероза</w:t>
      </w:r>
      <w:proofErr w:type="spellEnd"/>
      <w:r w:rsidRPr="00D26162">
        <w:rPr>
          <w:lang w:val="ru-RU"/>
        </w:rPr>
        <w:t>, — мрачно сказал он. — Ужасная штука».</w:t>
      </w:r>
    </w:p>
    <w:p w14:paraId="264CBA87" w14:textId="77777777" w:rsidR="00C57304" w:rsidRPr="00D26162" w:rsidRDefault="00C57304" w:rsidP="0094125C">
      <w:pPr>
        <w:rPr>
          <w:lang w:val="ru-RU"/>
        </w:rPr>
      </w:pPr>
      <w:proofErr w:type="spellStart"/>
      <w:r w:rsidRPr="00D26162">
        <w:rPr>
          <w:lang w:val="ru-RU"/>
        </w:rPr>
        <w:t>Медикэ</w:t>
      </w:r>
      <w:proofErr w:type="spellEnd"/>
      <w:r w:rsidRPr="00D26162">
        <w:rPr>
          <w:lang w:val="ru-RU"/>
        </w:rPr>
        <w:t xml:space="preserve"> уложили женщину поудобнее, насколько могли, и оставили их наедине. К руке ей подключили капельницу с </w:t>
      </w:r>
      <w:proofErr w:type="spellStart"/>
      <w:r w:rsidRPr="00D26162">
        <w:rPr>
          <w:lang w:val="ru-RU"/>
        </w:rPr>
        <w:t>морфексом</w:t>
      </w:r>
      <w:proofErr w:type="spellEnd"/>
      <w:r w:rsidRPr="00D26162">
        <w:rPr>
          <w:lang w:val="ru-RU"/>
        </w:rPr>
        <w:t xml:space="preserve">, подготовили флаконы с обезболивающими препаратами. </w:t>
      </w:r>
    </w:p>
    <w:p w14:paraId="689C94F9" w14:textId="29202779" w:rsidR="00C57304" w:rsidRPr="00D26162" w:rsidRDefault="00C57304" w:rsidP="0094125C">
      <w:pPr>
        <w:rPr>
          <w:lang w:val="ru-RU"/>
        </w:rPr>
      </w:pPr>
      <w:r w:rsidRPr="00D26162">
        <w:rPr>
          <w:lang w:val="ru-RU"/>
        </w:rPr>
        <w:t>По всем вводным Бута должна была умереть ещ</w:t>
      </w:r>
      <w:r w:rsidR="00BF2D7C" w:rsidRPr="00D26162">
        <w:rPr>
          <w:lang w:val="ru-RU"/>
        </w:rPr>
        <w:t>е</w:t>
      </w:r>
      <w:r w:rsidRPr="00D26162">
        <w:rPr>
          <w:lang w:val="ru-RU"/>
        </w:rPr>
        <w:t xml:space="preserve"> во время перел</w:t>
      </w:r>
      <w:r w:rsidR="00BF2D7C" w:rsidRPr="00D26162">
        <w:rPr>
          <w:lang w:val="ru-RU"/>
        </w:rPr>
        <w:t>е</w:t>
      </w:r>
      <w:r w:rsidRPr="00D26162">
        <w:rPr>
          <w:lang w:val="ru-RU"/>
        </w:rPr>
        <w:t xml:space="preserve">та с </w:t>
      </w:r>
      <w:proofErr w:type="spellStart"/>
      <w:r w:rsidRPr="00D26162">
        <w:rPr>
          <w:lang w:val="ru-RU"/>
        </w:rPr>
        <w:t>Ояды</w:t>
      </w:r>
      <w:proofErr w:type="spellEnd"/>
      <w:r w:rsidRPr="00D26162">
        <w:rPr>
          <w:lang w:val="ru-RU"/>
        </w:rPr>
        <w:t xml:space="preserve">. Но что-то поддерживало в ней жизнь — может быть, сила воли. Ингвару вспомнилась </w:t>
      </w:r>
      <w:proofErr w:type="spellStart"/>
      <w:r w:rsidRPr="00D26162">
        <w:rPr>
          <w:lang w:val="ru-RU"/>
        </w:rPr>
        <w:t>Байола</w:t>
      </w:r>
      <w:proofErr w:type="spellEnd"/>
      <w:r w:rsidRPr="00D26162">
        <w:rPr>
          <w:lang w:val="ru-RU"/>
        </w:rPr>
        <w:t>: та была такой же. Было в наступлении этого момента — последнего момента — что-то такое, что действовало на всех. Они всегда хотели поговорить.</w:t>
      </w:r>
    </w:p>
    <w:p w14:paraId="5A0BFCAE" w14:textId="77777777" w:rsidR="00C57304" w:rsidRPr="00D26162" w:rsidRDefault="00C57304" w:rsidP="0094125C">
      <w:pPr>
        <w:rPr>
          <w:lang w:val="ru-RU"/>
        </w:rPr>
      </w:pPr>
      <w:r w:rsidRPr="00D26162">
        <w:rPr>
          <w:lang w:val="ru-RU"/>
        </w:rPr>
        <w:t>— Он ведь обманывал, верно? — сказал Ингвар.</w:t>
      </w:r>
    </w:p>
    <w:p w14:paraId="18E99274" w14:textId="324506E5" w:rsidR="00C57304" w:rsidRPr="00D26162" w:rsidRDefault="00C57304" w:rsidP="0094125C">
      <w:pPr>
        <w:rPr>
          <w:lang w:val="ru-RU"/>
        </w:rPr>
      </w:pPr>
      <w:proofErr w:type="spellStart"/>
      <w:r w:rsidRPr="00D26162">
        <w:rPr>
          <w:lang w:val="ru-RU"/>
        </w:rPr>
        <w:t>Гирфалькону</w:t>
      </w:r>
      <w:proofErr w:type="spellEnd"/>
      <w:r w:rsidRPr="00D26162">
        <w:rPr>
          <w:lang w:val="ru-RU"/>
        </w:rPr>
        <w:t xml:space="preserve"> хотелось так много </w:t>
      </w:r>
      <w:r w:rsidR="008070FF">
        <w:rPr>
          <w:lang w:val="ru-RU"/>
        </w:rPr>
        <w:t>узна</w:t>
      </w:r>
      <w:r w:rsidRPr="00D26162">
        <w:rPr>
          <w:lang w:val="ru-RU"/>
        </w:rPr>
        <w:t>ть. Вс</w:t>
      </w:r>
      <w:r w:rsidR="00BF2D7C" w:rsidRPr="00D26162">
        <w:rPr>
          <w:lang w:val="ru-RU"/>
        </w:rPr>
        <w:t>е</w:t>
      </w:r>
      <w:r w:rsidRPr="00D26162">
        <w:rPr>
          <w:lang w:val="ru-RU"/>
        </w:rPr>
        <w:t xml:space="preserve">, связанное с обнаружением </w:t>
      </w:r>
      <w:proofErr w:type="spellStart"/>
      <w:r w:rsidR="00907DBA" w:rsidRPr="00D26162">
        <w:rPr>
          <w:lang w:val="ru-RU"/>
        </w:rPr>
        <w:t>Кирастес</w:t>
      </w:r>
      <w:r w:rsidRPr="00D26162">
        <w:rPr>
          <w:lang w:val="ru-RU"/>
        </w:rPr>
        <w:t>а</w:t>
      </w:r>
      <w:proofErr w:type="spellEnd"/>
      <w:r w:rsidRPr="00D26162">
        <w:rPr>
          <w:lang w:val="ru-RU"/>
        </w:rPr>
        <w:t xml:space="preserve">, вызывало разочарование: и то, что Волки опоздали и не смогли как следует отомстить, и то, что </w:t>
      </w:r>
      <w:r w:rsidR="008070FF">
        <w:rPr>
          <w:lang w:val="ru-RU"/>
        </w:rPr>
        <w:t>столько так и</w:t>
      </w:r>
      <w:r w:rsidRPr="00D26162">
        <w:rPr>
          <w:lang w:val="ru-RU"/>
        </w:rPr>
        <w:t xml:space="preserve"> не выяснили. Если бы время не поджимало так сильно, ему бы хотелось вытянуть из кардинала всю информацию до последней крупицы — историю «</w:t>
      </w:r>
      <w:proofErr w:type="spellStart"/>
      <w:r w:rsidR="00DC0B37">
        <w:rPr>
          <w:lang w:val="ru-RU"/>
        </w:rPr>
        <w:t>Фалкрум</w:t>
      </w:r>
      <w:r w:rsidRPr="00D26162">
        <w:rPr>
          <w:lang w:val="ru-RU"/>
        </w:rPr>
        <w:t>а</w:t>
      </w:r>
      <w:proofErr w:type="spellEnd"/>
      <w:r w:rsidRPr="00D26162">
        <w:rPr>
          <w:lang w:val="ru-RU"/>
        </w:rPr>
        <w:t>», систему функционирования, оперативные базы…</w:t>
      </w:r>
    </w:p>
    <w:p w14:paraId="53A42D8D" w14:textId="77777777" w:rsidR="00C57304" w:rsidRPr="00D26162" w:rsidRDefault="00C57304" w:rsidP="0094125C">
      <w:pPr>
        <w:rPr>
          <w:lang w:val="ru-RU"/>
        </w:rPr>
      </w:pPr>
      <w:r w:rsidRPr="00D26162">
        <w:rPr>
          <w:lang w:val="ru-RU"/>
        </w:rPr>
        <w:t xml:space="preserve">Бута слабо улыбнулась. </w:t>
      </w:r>
    </w:p>
    <w:p w14:paraId="5C746A04" w14:textId="6D1A3220" w:rsidR="00C57304" w:rsidRPr="00D26162" w:rsidRDefault="00C57304" w:rsidP="0094125C">
      <w:pPr>
        <w:rPr>
          <w:lang w:val="ru-RU"/>
        </w:rPr>
      </w:pPr>
      <w:r w:rsidRPr="00D26162">
        <w:rPr>
          <w:lang w:val="ru-RU"/>
        </w:rPr>
        <w:t xml:space="preserve">— Нет, он не лгал, — просипела она. — На самом деле </w:t>
      </w:r>
      <w:proofErr w:type="spellStart"/>
      <w:r w:rsidR="00907DBA" w:rsidRPr="00D26162">
        <w:rPr>
          <w:lang w:val="ru-RU"/>
        </w:rPr>
        <w:t>Кирастес</w:t>
      </w:r>
      <w:proofErr w:type="spellEnd"/>
      <w:r w:rsidRPr="00D26162">
        <w:rPr>
          <w:lang w:val="ru-RU"/>
        </w:rPr>
        <w:t xml:space="preserve"> никогда не лгал. Даже мне.</w:t>
      </w:r>
    </w:p>
    <w:p w14:paraId="7913F597" w14:textId="77777777" w:rsidR="00C57304" w:rsidRPr="00D26162" w:rsidRDefault="00C57304" w:rsidP="0094125C">
      <w:pPr>
        <w:rPr>
          <w:lang w:val="ru-RU"/>
        </w:rPr>
      </w:pPr>
      <w:r w:rsidRPr="00D26162">
        <w:rPr>
          <w:lang w:val="ru-RU"/>
        </w:rPr>
        <w:t>— Значит, чего-то недоговаривал.</w:t>
      </w:r>
    </w:p>
    <w:p w14:paraId="0DC18F67" w14:textId="77777777" w:rsidR="00C57304" w:rsidRPr="00D26162" w:rsidRDefault="00C57304" w:rsidP="0094125C">
      <w:pPr>
        <w:rPr>
          <w:lang w:val="ru-RU"/>
        </w:rPr>
      </w:pPr>
      <w:r w:rsidRPr="00D26162">
        <w:rPr>
          <w:lang w:val="ru-RU"/>
        </w:rPr>
        <w:t xml:space="preserve">Женщина прикрыла глаза. </w:t>
      </w:r>
    </w:p>
    <w:p w14:paraId="55A72B79" w14:textId="706A880C" w:rsidR="00C57304" w:rsidRPr="00D26162" w:rsidRDefault="00C57304" w:rsidP="0094125C">
      <w:pPr>
        <w:rPr>
          <w:lang w:val="ru-RU"/>
        </w:rPr>
      </w:pPr>
      <w:r w:rsidRPr="00D26162">
        <w:rPr>
          <w:lang w:val="ru-RU"/>
        </w:rPr>
        <w:t>— С чего ты взял, что мне есть что ещ</w:t>
      </w:r>
      <w:r w:rsidR="00BF2D7C" w:rsidRPr="00D26162">
        <w:rPr>
          <w:lang w:val="ru-RU"/>
        </w:rPr>
        <w:t>е</w:t>
      </w:r>
      <w:r w:rsidRPr="00D26162">
        <w:rPr>
          <w:lang w:val="ru-RU"/>
        </w:rPr>
        <w:t xml:space="preserve"> сказать? Ты дьявол. Я всю жизнь положила на то, чтобы причинять вам боль.</w:t>
      </w:r>
    </w:p>
    <w:p w14:paraId="093B9E9F" w14:textId="5F2D26A2" w:rsidR="00C57304" w:rsidRPr="00D26162" w:rsidRDefault="00C57304" w:rsidP="0094125C">
      <w:pPr>
        <w:rPr>
          <w:lang w:val="ru-RU"/>
        </w:rPr>
      </w:pPr>
      <w:r w:rsidRPr="00D26162">
        <w:rPr>
          <w:lang w:val="ru-RU"/>
        </w:rPr>
        <w:t xml:space="preserve">— </w:t>
      </w:r>
      <w:r w:rsidRPr="00D26162">
        <w:rPr>
          <w:i/>
          <w:lang w:val="ru-RU"/>
        </w:rPr>
        <w:t>Он</w:t>
      </w:r>
      <w:r w:rsidRPr="00D26162">
        <w:rPr>
          <w:lang w:val="ru-RU"/>
        </w:rPr>
        <w:t xml:space="preserve"> посвятил этому жизнь. Может, и ты тоже — в начале. — Ингвар вс</w:t>
      </w:r>
      <w:r w:rsidR="00BF2D7C" w:rsidRPr="00D26162">
        <w:rPr>
          <w:lang w:val="ru-RU"/>
        </w:rPr>
        <w:t>е</w:t>
      </w:r>
      <w:r w:rsidRPr="00D26162">
        <w:rPr>
          <w:lang w:val="ru-RU"/>
        </w:rPr>
        <w:t xml:space="preserve"> время пристально наблюдал за ней. — Но я же видел, как ты к нему относилась. Думаю, ты занимаешься этим уже очень давно. Достаточно, чтобы задуматься, почему вс</w:t>
      </w:r>
      <w:r w:rsidR="00BF2D7C" w:rsidRPr="00D26162">
        <w:rPr>
          <w:lang w:val="ru-RU"/>
        </w:rPr>
        <w:t>е</w:t>
      </w:r>
      <w:r w:rsidRPr="00D26162">
        <w:rPr>
          <w:lang w:val="ru-RU"/>
        </w:rPr>
        <w:t xml:space="preserve"> тво</w:t>
      </w:r>
      <w:r w:rsidR="00BF2D7C" w:rsidRPr="00D26162">
        <w:rPr>
          <w:lang w:val="ru-RU"/>
        </w:rPr>
        <w:t>е</w:t>
      </w:r>
      <w:r w:rsidRPr="00D26162">
        <w:rPr>
          <w:lang w:val="ru-RU"/>
        </w:rPr>
        <w:t xml:space="preserve"> существование потрачено впустую </w:t>
      </w:r>
      <w:r w:rsidRPr="00D26162">
        <w:rPr>
          <w:lang w:val="ru-RU"/>
        </w:rPr>
        <w:lastRenderedPageBreak/>
        <w:t xml:space="preserve">на навязчивые идеи одного-единственного человека. </w:t>
      </w:r>
      <w:proofErr w:type="spellStart"/>
      <w:r w:rsidR="00907DBA" w:rsidRPr="00D26162">
        <w:rPr>
          <w:lang w:val="ru-RU"/>
        </w:rPr>
        <w:t>Кирастес</w:t>
      </w:r>
      <w:proofErr w:type="spellEnd"/>
      <w:r w:rsidRPr="00D26162">
        <w:rPr>
          <w:lang w:val="ru-RU"/>
        </w:rPr>
        <w:t xml:space="preserve"> хранил веру до самого конца, потому что не мог иначе. Но что-то мне не верится, что е</w:t>
      </w:r>
      <w:r w:rsidR="00BF2D7C" w:rsidRPr="00D26162">
        <w:rPr>
          <w:lang w:val="ru-RU"/>
        </w:rPr>
        <w:t>е</w:t>
      </w:r>
      <w:r w:rsidRPr="00D26162">
        <w:rPr>
          <w:lang w:val="ru-RU"/>
        </w:rPr>
        <w:t xml:space="preserve"> сохранила и ты. </w:t>
      </w:r>
    </w:p>
    <w:p w14:paraId="4F40EF2F" w14:textId="77777777" w:rsidR="00C57304" w:rsidRPr="00D26162" w:rsidRDefault="00C57304" w:rsidP="0094125C">
      <w:pPr>
        <w:rPr>
          <w:lang w:val="ru-RU"/>
        </w:rPr>
      </w:pPr>
      <w:r w:rsidRPr="00D26162">
        <w:rPr>
          <w:lang w:val="ru-RU"/>
        </w:rPr>
        <w:t xml:space="preserve">Женщина улыбнулась и снова приоткрыла глаза, налитые кровью: </w:t>
      </w:r>
    </w:p>
    <w:p w14:paraId="0924CB79" w14:textId="77777777" w:rsidR="00C57304" w:rsidRPr="00D26162" w:rsidRDefault="00C57304" w:rsidP="0094125C">
      <w:pPr>
        <w:rPr>
          <w:lang w:val="ru-RU"/>
        </w:rPr>
      </w:pPr>
      <w:r w:rsidRPr="00D26162">
        <w:rPr>
          <w:lang w:val="ru-RU"/>
        </w:rPr>
        <w:t>— Надо же, какой философ. Я-то надеялась, ты разозлишься на меня, варвар.</w:t>
      </w:r>
    </w:p>
    <w:p w14:paraId="639E9BEC" w14:textId="77777777" w:rsidR="00C57304" w:rsidRPr="00D26162" w:rsidRDefault="00C57304" w:rsidP="0094125C">
      <w:pPr>
        <w:rPr>
          <w:lang w:val="ru-RU"/>
        </w:rPr>
      </w:pPr>
      <w:r w:rsidRPr="00D26162">
        <w:rPr>
          <w:lang w:val="ru-RU"/>
        </w:rPr>
        <w:t xml:space="preserve">— Хочешь — могу. Или ты можешь потратить остаток времени, чтобы спасти хоть что-то. </w:t>
      </w:r>
    </w:p>
    <w:p w14:paraId="56D0AB10" w14:textId="77777777" w:rsidR="00C57304" w:rsidRPr="00D26162" w:rsidRDefault="00C57304" w:rsidP="0094125C">
      <w:pPr>
        <w:rPr>
          <w:lang w:val="ru-RU"/>
        </w:rPr>
      </w:pPr>
      <w:r w:rsidRPr="00D26162">
        <w:rPr>
          <w:lang w:val="ru-RU"/>
        </w:rPr>
        <w:t xml:space="preserve">— И дать то, что тебе нужно? </w:t>
      </w:r>
    </w:p>
    <w:p w14:paraId="1E3F6818" w14:textId="544206AA" w:rsidR="00C57304" w:rsidRPr="00D26162" w:rsidRDefault="00C57304" w:rsidP="0094125C">
      <w:pPr>
        <w:rPr>
          <w:lang w:val="ru-RU"/>
        </w:rPr>
      </w:pPr>
      <w:r w:rsidRPr="00D26162">
        <w:rPr>
          <w:lang w:val="ru-RU"/>
        </w:rPr>
        <w:t xml:space="preserve">— Мне нужна только правда. А представь, ты отправишься ко </w:t>
      </w:r>
      <w:proofErr w:type="spellStart"/>
      <w:r w:rsidRPr="00D26162">
        <w:rPr>
          <w:lang w:val="ru-RU"/>
        </w:rPr>
        <w:t>Всеотцу</w:t>
      </w:r>
      <w:proofErr w:type="spellEnd"/>
      <w:r w:rsidRPr="00D26162">
        <w:rPr>
          <w:lang w:val="ru-RU"/>
        </w:rPr>
        <w:t xml:space="preserve"> с л</w:t>
      </w:r>
      <w:r w:rsidR="00BF2D7C" w:rsidRPr="00D26162">
        <w:rPr>
          <w:lang w:val="ru-RU"/>
        </w:rPr>
        <w:t>е</w:t>
      </w:r>
      <w:r w:rsidRPr="00D26162">
        <w:rPr>
          <w:lang w:val="ru-RU"/>
        </w:rPr>
        <w:t>гким сердцем.</w:t>
      </w:r>
    </w:p>
    <w:p w14:paraId="01892E0D" w14:textId="0B38DEA4" w:rsidR="00C57304" w:rsidRPr="00D26162" w:rsidRDefault="00C57304" w:rsidP="0094125C">
      <w:pPr>
        <w:rPr>
          <w:lang w:val="ru-RU"/>
        </w:rPr>
      </w:pPr>
      <w:r w:rsidRPr="00D26162">
        <w:rPr>
          <w:lang w:val="ru-RU"/>
        </w:rPr>
        <w:t xml:space="preserve">— </w:t>
      </w:r>
      <w:proofErr w:type="spellStart"/>
      <w:r w:rsidRPr="00D26162">
        <w:rPr>
          <w:i/>
          <w:lang w:val="ru-RU"/>
        </w:rPr>
        <w:t>Всеотец</w:t>
      </w:r>
      <w:proofErr w:type="spellEnd"/>
      <w:r w:rsidRPr="00D26162">
        <w:rPr>
          <w:lang w:val="ru-RU"/>
        </w:rPr>
        <w:t>. — Бута покачала головой — пренебрежительное движение, полное боли и презрения. — Богохульство. Какое же богохульство. Вот с этого-то вс</w:t>
      </w:r>
      <w:r w:rsidR="00BF2D7C" w:rsidRPr="00D26162">
        <w:rPr>
          <w:lang w:val="ru-RU"/>
        </w:rPr>
        <w:t>е</w:t>
      </w:r>
      <w:r w:rsidRPr="00D26162">
        <w:rPr>
          <w:lang w:val="ru-RU"/>
        </w:rPr>
        <w:t xml:space="preserve"> и началось.</w:t>
      </w:r>
    </w:p>
    <w:p w14:paraId="06B84739" w14:textId="77777777" w:rsidR="00C57304" w:rsidRPr="00D26162" w:rsidRDefault="00C57304" w:rsidP="0094125C">
      <w:pPr>
        <w:rPr>
          <w:lang w:val="ru-RU"/>
        </w:rPr>
      </w:pPr>
      <w:r w:rsidRPr="00D26162">
        <w:rPr>
          <w:lang w:val="ru-RU"/>
        </w:rPr>
        <w:t>— Вам не приходило в голову, хоть на мгновение, что, вредя нам, вы вредите трудам Императора?</w:t>
      </w:r>
    </w:p>
    <w:p w14:paraId="66910669" w14:textId="77777777" w:rsidR="00C57304" w:rsidRPr="00D26162" w:rsidRDefault="00C57304" w:rsidP="0094125C">
      <w:pPr>
        <w:rPr>
          <w:lang w:val="ru-RU"/>
        </w:rPr>
      </w:pPr>
      <w:r w:rsidRPr="00D26162">
        <w:rPr>
          <w:lang w:val="ru-RU"/>
        </w:rPr>
        <w:t>— Труды можно испортить. Возможно, давным-давно, когда Он впервые вас создал, вы были почище.</w:t>
      </w:r>
    </w:p>
    <w:p w14:paraId="64AFD208" w14:textId="6FEC0A05" w:rsidR="00C57304" w:rsidRPr="00D26162" w:rsidRDefault="00C57304" w:rsidP="0094125C">
      <w:pPr>
        <w:rPr>
          <w:lang w:val="ru-RU"/>
        </w:rPr>
      </w:pPr>
      <w:r w:rsidRPr="00D26162">
        <w:rPr>
          <w:lang w:val="ru-RU"/>
        </w:rPr>
        <w:t>— В нас ничего не изменилось. Это признают даже наши враги — Космические Волки сражались в Его войнах ещ</w:t>
      </w:r>
      <w:r w:rsidR="00BF2D7C" w:rsidRPr="00D26162">
        <w:rPr>
          <w:lang w:val="ru-RU"/>
        </w:rPr>
        <w:t>е</w:t>
      </w:r>
      <w:r w:rsidRPr="00D26162">
        <w:rPr>
          <w:lang w:val="ru-RU"/>
        </w:rPr>
        <w:t xml:space="preserve"> до появления Церкви…</w:t>
      </w:r>
    </w:p>
    <w:p w14:paraId="48196402" w14:textId="77777777" w:rsidR="00C57304" w:rsidRPr="00D26162" w:rsidRDefault="00C57304" w:rsidP="0094125C">
      <w:pPr>
        <w:rPr>
          <w:lang w:val="ru-RU"/>
        </w:rPr>
      </w:pPr>
      <w:r w:rsidRPr="00D26162">
        <w:rPr>
          <w:lang w:val="ru-RU"/>
        </w:rPr>
        <w:t xml:space="preserve">— Церковь существовала всегда! </w:t>
      </w:r>
    </w:p>
    <w:p w14:paraId="111E782C" w14:textId="6F14BC05" w:rsidR="00C57304" w:rsidRPr="00D26162" w:rsidRDefault="00C57304" w:rsidP="0094125C">
      <w:pPr>
        <w:rPr>
          <w:lang w:val="ru-RU"/>
        </w:rPr>
      </w:pPr>
      <w:r w:rsidRPr="00D26162">
        <w:rPr>
          <w:lang w:val="ru-RU"/>
        </w:rPr>
        <w:t xml:space="preserve">— Ты что, собираешься </w:t>
      </w:r>
      <w:r w:rsidR="008070FF">
        <w:rPr>
          <w:lang w:val="ru-RU"/>
        </w:rPr>
        <w:t>устроить со мной диспут по</w:t>
      </w:r>
      <w:r w:rsidRPr="00D26162">
        <w:rPr>
          <w:lang w:val="ru-RU"/>
        </w:rPr>
        <w:t xml:space="preserve"> истории? Сейчас? — Ингвар ухватился за край койки, опершись на е</w:t>
      </w:r>
      <w:r w:rsidR="00BF2D7C" w:rsidRPr="00D26162">
        <w:rPr>
          <w:lang w:val="ru-RU"/>
        </w:rPr>
        <w:t>е</w:t>
      </w:r>
      <w:r w:rsidRPr="00D26162">
        <w:rPr>
          <w:lang w:val="ru-RU"/>
        </w:rPr>
        <w:t xml:space="preserve"> каркас. — Как тебя зовут-то?</w:t>
      </w:r>
    </w:p>
    <w:p w14:paraId="58F4E27C" w14:textId="77777777" w:rsidR="00C57304" w:rsidRPr="00D26162" w:rsidRDefault="00C57304" w:rsidP="0094125C">
      <w:pPr>
        <w:rPr>
          <w:lang w:val="ru-RU"/>
        </w:rPr>
      </w:pPr>
      <w:r w:rsidRPr="00D26162">
        <w:rPr>
          <w:lang w:val="ru-RU"/>
        </w:rPr>
        <w:t xml:space="preserve">— Бута </w:t>
      </w:r>
      <w:proofErr w:type="spellStart"/>
      <w:r w:rsidRPr="00D26162">
        <w:rPr>
          <w:lang w:val="ru-RU"/>
        </w:rPr>
        <w:t>Авелина</w:t>
      </w:r>
      <w:proofErr w:type="spellEnd"/>
      <w:r w:rsidRPr="00D26162">
        <w:rPr>
          <w:lang w:val="ru-RU"/>
        </w:rPr>
        <w:t xml:space="preserve">. </w:t>
      </w:r>
    </w:p>
    <w:p w14:paraId="45A19938" w14:textId="77777777" w:rsidR="00C57304" w:rsidRPr="00D26162" w:rsidRDefault="00C57304" w:rsidP="0094125C">
      <w:pPr>
        <w:rPr>
          <w:lang w:val="ru-RU"/>
        </w:rPr>
      </w:pPr>
      <w:r w:rsidRPr="00D26162">
        <w:rPr>
          <w:lang w:val="ru-RU"/>
        </w:rPr>
        <w:t xml:space="preserve">— Ты была заместителем кардинала, так? Самым старшим из его командиров? </w:t>
      </w:r>
    </w:p>
    <w:p w14:paraId="637FE1F1" w14:textId="77777777" w:rsidR="00C57304" w:rsidRPr="00D26162" w:rsidRDefault="00C57304" w:rsidP="0094125C">
      <w:pPr>
        <w:rPr>
          <w:lang w:val="ru-RU"/>
        </w:rPr>
      </w:pPr>
      <w:r w:rsidRPr="00D26162">
        <w:rPr>
          <w:lang w:val="ru-RU"/>
        </w:rPr>
        <w:t>— В конце концов — да.</w:t>
      </w:r>
    </w:p>
    <w:p w14:paraId="3C0BCA45" w14:textId="22FCB559" w:rsidR="00C57304" w:rsidRPr="00D26162" w:rsidRDefault="00C57304" w:rsidP="0094125C">
      <w:pPr>
        <w:rPr>
          <w:lang w:val="ru-RU"/>
        </w:rPr>
      </w:pPr>
      <w:r w:rsidRPr="00D26162">
        <w:rPr>
          <w:lang w:val="ru-RU"/>
        </w:rPr>
        <w:t>— И как же вы вс</w:t>
      </w:r>
      <w:r w:rsidR="00BF2D7C" w:rsidRPr="00D26162">
        <w:rPr>
          <w:lang w:val="ru-RU"/>
        </w:rPr>
        <w:t>е</w:t>
      </w:r>
      <w:r w:rsidRPr="00D26162">
        <w:rPr>
          <w:lang w:val="ru-RU"/>
        </w:rPr>
        <w:t xml:space="preserve"> это провернули?</w:t>
      </w:r>
    </w:p>
    <w:p w14:paraId="2B5B8C3D" w14:textId="77777777" w:rsidR="00C57304" w:rsidRPr="00D26162" w:rsidRDefault="00C57304" w:rsidP="0094125C">
      <w:pPr>
        <w:rPr>
          <w:lang w:val="ru-RU"/>
        </w:rPr>
      </w:pPr>
      <w:proofErr w:type="spellStart"/>
      <w:r w:rsidRPr="00D26162">
        <w:rPr>
          <w:lang w:val="ru-RU"/>
        </w:rPr>
        <w:t>Авелина</w:t>
      </w:r>
      <w:proofErr w:type="spellEnd"/>
      <w:r w:rsidRPr="00D26162">
        <w:rPr>
          <w:lang w:val="ru-RU"/>
        </w:rPr>
        <w:t xml:space="preserve"> изменилась в лице. Пальцы вцепились в одеяло так, что побелели костяшки. </w:t>
      </w:r>
    </w:p>
    <w:p w14:paraId="721FCB76" w14:textId="77777777" w:rsidR="00C57304" w:rsidRPr="00D26162" w:rsidRDefault="00C57304" w:rsidP="0094125C">
      <w:pPr>
        <w:rPr>
          <w:lang w:val="ru-RU"/>
        </w:rPr>
      </w:pPr>
      <w:r w:rsidRPr="00D26162">
        <w:rPr>
          <w:lang w:val="ru-RU"/>
        </w:rPr>
        <w:t xml:space="preserve">— Да так, как он и сказал. Мы пытались начать войну и проиграли. Поэтому пришлось делать то, что </w:t>
      </w:r>
      <w:proofErr w:type="spellStart"/>
      <w:r w:rsidRPr="00D26162">
        <w:rPr>
          <w:lang w:val="ru-RU"/>
        </w:rPr>
        <w:t>дóлжно</w:t>
      </w:r>
      <w:proofErr w:type="spellEnd"/>
      <w:r w:rsidRPr="00D26162">
        <w:rPr>
          <w:lang w:val="ru-RU"/>
        </w:rPr>
        <w:t>, тайно.</w:t>
      </w:r>
    </w:p>
    <w:p w14:paraId="48CD5CC3" w14:textId="77777777" w:rsidR="00C57304" w:rsidRPr="00D26162" w:rsidRDefault="00C57304" w:rsidP="0094125C">
      <w:pPr>
        <w:rPr>
          <w:lang w:val="ru-RU"/>
        </w:rPr>
      </w:pPr>
      <w:r w:rsidRPr="00D26162">
        <w:rPr>
          <w:lang w:val="ru-RU"/>
        </w:rPr>
        <w:t>— Но для этого требовались целые полки. Их же невозможно спрятать.</w:t>
      </w:r>
    </w:p>
    <w:p w14:paraId="096C7817" w14:textId="6B2F5D40" w:rsidR="00C57304" w:rsidRPr="00D26162" w:rsidRDefault="00C57304" w:rsidP="0094125C">
      <w:pPr>
        <w:rPr>
          <w:lang w:val="ru-RU"/>
        </w:rPr>
      </w:pPr>
      <w:r w:rsidRPr="00D26162">
        <w:rPr>
          <w:lang w:val="ru-RU"/>
        </w:rPr>
        <w:t xml:space="preserve">— А мы их и не прятали. Это были силы Астра </w:t>
      </w:r>
      <w:proofErr w:type="spellStart"/>
      <w:r w:rsidRPr="00D26162">
        <w:rPr>
          <w:lang w:val="ru-RU"/>
        </w:rPr>
        <w:t>Милитарум</w:t>
      </w:r>
      <w:proofErr w:type="spellEnd"/>
      <w:r w:rsidRPr="00D26162">
        <w:rPr>
          <w:lang w:val="ru-RU"/>
        </w:rPr>
        <w:t>, флота, СПО. Они действовали у всех на виду как часть обычных цепочек командования. По большей части эти войска не представляли из себя ничего необычного. Но некоторые, — иногда десятки, иногда сотни, — были нашими. Их мы создавали и обучали. Их внедряли — тщательно, на протяжении десятилетий. Даже сами эти люди мало что знали — вплоть до того момента, когда получали закрепл</w:t>
      </w:r>
      <w:r w:rsidR="00BF2D7C" w:rsidRPr="00D26162">
        <w:rPr>
          <w:lang w:val="ru-RU"/>
        </w:rPr>
        <w:t>е</w:t>
      </w:r>
      <w:r w:rsidRPr="00D26162">
        <w:rPr>
          <w:lang w:val="ru-RU"/>
        </w:rPr>
        <w:t xml:space="preserve">нный в памяти приказ. </w:t>
      </w:r>
    </w:p>
    <w:p w14:paraId="2147B644" w14:textId="77777777" w:rsidR="00C57304" w:rsidRPr="00D26162" w:rsidRDefault="00C57304" w:rsidP="0094125C">
      <w:pPr>
        <w:rPr>
          <w:lang w:val="ru-RU"/>
        </w:rPr>
      </w:pPr>
      <w:r w:rsidRPr="00D26162">
        <w:rPr>
          <w:lang w:val="ru-RU"/>
        </w:rPr>
        <w:t>Она мучительно сглотнула.</w:t>
      </w:r>
    </w:p>
    <w:p w14:paraId="5728131D" w14:textId="63CAEF22" w:rsidR="00C57304" w:rsidRPr="00D26162" w:rsidRDefault="00C57304" w:rsidP="0094125C">
      <w:pPr>
        <w:rPr>
          <w:lang w:val="ru-RU"/>
        </w:rPr>
      </w:pPr>
      <w:r w:rsidRPr="00D26162">
        <w:rPr>
          <w:lang w:val="ru-RU"/>
        </w:rPr>
        <w:t xml:space="preserve">— И вот после этого у них оставалась только одна цель. Во имя этой цели они готовы были умереть. Схема была следующей. В разгар сражения, — а это всегда были крупные сражения, и чем крупнее, тем лучше, — мы старались разместить вспомогательные силы в нужном месте. Шли рядом с вами. Они разворачивались только тогда, когда мы им говорили, и только в тот момент, когда цель открывалась. Это была самая сложная часть нашей работы — мониторинг, принятие решения о том, когда активировать схему. </w:t>
      </w:r>
      <w:proofErr w:type="spellStart"/>
      <w:r w:rsidR="00907DBA" w:rsidRPr="00D26162">
        <w:rPr>
          <w:lang w:val="ru-RU"/>
        </w:rPr>
        <w:t>Кирастес</w:t>
      </w:r>
      <w:proofErr w:type="spellEnd"/>
      <w:r w:rsidRPr="00D26162">
        <w:rPr>
          <w:lang w:val="ru-RU"/>
        </w:rPr>
        <w:t xml:space="preserve"> потратил вс</w:t>
      </w:r>
      <w:r w:rsidR="00BF2D7C" w:rsidRPr="00D26162">
        <w:rPr>
          <w:lang w:val="ru-RU"/>
        </w:rPr>
        <w:t>е</w:t>
      </w:r>
      <w:r w:rsidRPr="00D26162">
        <w:rPr>
          <w:lang w:val="ru-RU"/>
        </w:rPr>
        <w:t xml:space="preserve"> сво</w:t>
      </w:r>
      <w:r w:rsidR="00BF2D7C" w:rsidRPr="00D26162">
        <w:rPr>
          <w:lang w:val="ru-RU"/>
        </w:rPr>
        <w:t>е</w:t>
      </w:r>
      <w:r w:rsidRPr="00D26162">
        <w:rPr>
          <w:lang w:val="ru-RU"/>
        </w:rPr>
        <w:t xml:space="preserve"> состояние, чтобы развить эту способность к прогнозированию. Он мог бы возглавить целую епархию. А может, и большего бы добился. Однако в конце концов увидеть, как вы страдаете, оказалось важнее.</w:t>
      </w:r>
    </w:p>
    <w:p w14:paraId="37721328" w14:textId="77777777" w:rsidR="00C57304" w:rsidRPr="00D26162" w:rsidRDefault="00C57304" w:rsidP="0094125C">
      <w:pPr>
        <w:rPr>
          <w:lang w:val="ru-RU"/>
        </w:rPr>
      </w:pPr>
      <w:r w:rsidRPr="00D26162">
        <w:rPr>
          <w:lang w:val="ru-RU"/>
        </w:rPr>
        <w:lastRenderedPageBreak/>
        <w:t xml:space="preserve">В голосе женщины послышалась горечь? </w:t>
      </w:r>
    </w:p>
    <w:p w14:paraId="2E55B448" w14:textId="77777777" w:rsidR="00C57304" w:rsidRPr="00D26162" w:rsidRDefault="00C57304" w:rsidP="0094125C">
      <w:pPr>
        <w:rPr>
          <w:lang w:val="ru-RU"/>
        </w:rPr>
      </w:pPr>
      <w:r w:rsidRPr="00D26162">
        <w:rPr>
          <w:lang w:val="ru-RU"/>
        </w:rPr>
        <w:t>Или это просто боль дала о себе знать?</w:t>
      </w:r>
    </w:p>
    <w:p w14:paraId="28F20453" w14:textId="09BBC5AE" w:rsidR="00C57304" w:rsidRPr="00D26162" w:rsidRDefault="00C57304" w:rsidP="0094125C">
      <w:pPr>
        <w:rPr>
          <w:lang w:val="ru-RU"/>
        </w:rPr>
      </w:pPr>
      <w:r w:rsidRPr="00D26162">
        <w:rPr>
          <w:lang w:val="ru-RU"/>
        </w:rPr>
        <w:t>— И вс</w:t>
      </w:r>
      <w:r w:rsidR="00BF2D7C" w:rsidRPr="00D26162">
        <w:rPr>
          <w:lang w:val="ru-RU"/>
        </w:rPr>
        <w:t>е</w:t>
      </w:r>
      <w:r w:rsidRPr="00D26162">
        <w:rPr>
          <w:lang w:val="ru-RU"/>
        </w:rPr>
        <w:t xml:space="preserve"> насмарку, — пробормотал Ингвар.</w:t>
      </w:r>
    </w:p>
    <w:p w14:paraId="679CB9A5" w14:textId="77777777" w:rsidR="00C57304" w:rsidRPr="00D26162" w:rsidRDefault="00C57304" w:rsidP="0094125C">
      <w:pPr>
        <w:rPr>
          <w:lang w:val="ru-RU"/>
        </w:rPr>
      </w:pPr>
      <w:r w:rsidRPr="00D26162">
        <w:rPr>
          <w:lang w:val="ru-RU"/>
        </w:rPr>
        <w:t xml:space="preserve">— Ой ли? — Бута повела плечами. — Сколько времени вы потратили, гоняясь за нами? </w:t>
      </w:r>
    </w:p>
    <w:p w14:paraId="028AD273" w14:textId="783AFB38" w:rsidR="00C57304" w:rsidRPr="00D26162" w:rsidRDefault="00C57304" w:rsidP="0094125C">
      <w:pPr>
        <w:rPr>
          <w:lang w:val="ru-RU"/>
        </w:rPr>
      </w:pPr>
      <w:r w:rsidRPr="00D26162">
        <w:rPr>
          <w:lang w:val="ru-RU"/>
        </w:rPr>
        <w:t>— Причинишь нам зло, и мы непременно за тобой прид</w:t>
      </w:r>
      <w:r w:rsidR="00BF2D7C" w:rsidRPr="00D26162">
        <w:rPr>
          <w:lang w:val="ru-RU"/>
        </w:rPr>
        <w:t>е</w:t>
      </w:r>
      <w:r w:rsidRPr="00D26162">
        <w:rPr>
          <w:lang w:val="ru-RU"/>
        </w:rPr>
        <w:t>м.</w:t>
      </w:r>
    </w:p>
    <w:p w14:paraId="22B841A6" w14:textId="77777777" w:rsidR="00C57304" w:rsidRPr="00D26162" w:rsidRDefault="00C57304" w:rsidP="0094125C">
      <w:pPr>
        <w:rPr>
          <w:lang w:val="ru-RU"/>
        </w:rPr>
      </w:pPr>
      <w:r w:rsidRPr="00D26162">
        <w:rPr>
          <w:lang w:val="ru-RU"/>
        </w:rPr>
        <w:t xml:space="preserve">— А Леон считал, что первоначальное преступление совершили вы. </w:t>
      </w:r>
    </w:p>
    <w:p w14:paraId="11BB35CE" w14:textId="1D0DDA84" w:rsidR="00C57304" w:rsidRPr="00D26162" w:rsidRDefault="00C57304" w:rsidP="0094125C">
      <w:pPr>
        <w:rPr>
          <w:lang w:val="ru-RU"/>
        </w:rPr>
      </w:pPr>
      <w:r w:rsidRPr="00D26162">
        <w:rPr>
          <w:lang w:val="ru-RU"/>
        </w:rPr>
        <w:t>Голос женщины вс</w:t>
      </w:r>
      <w:r w:rsidR="00BF2D7C" w:rsidRPr="00D26162">
        <w:rPr>
          <w:lang w:val="ru-RU"/>
        </w:rPr>
        <w:t>е</w:t>
      </w:r>
      <w:r w:rsidRPr="00D26162">
        <w:rPr>
          <w:lang w:val="ru-RU"/>
        </w:rPr>
        <w:t xml:space="preserve"> слабел и слабел. Споры о том, кто начал кровную месть и по какой причине, казались ещ</w:t>
      </w:r>
      <w:r w:rsidR="00BF2D7C" w:rsidRPr="00D26162">
        <w:rPr>
          <w:lang w:val="ru-RU"/>
        </w:rPr>
        <w:t>е</w:t>
      </w:r>
      <w:r w:rsidRPr="00D26162">
        <w:rPr>
          <w:lang w:val="ru-RU"/>
        </w:rPr>
        <w:t xml:space="preserve"> бессмысленнее, чем когда-либо. </w:t>
      </w:r>
    </w:p>
    <w:p w14:paraId="560BE8AA" w14:textId="77777777" w:rsidR="00C57304" w:rsidRPr="00D26162" w:rsidRDefault="00C57304" w:rsidP="0094125C">
      <w:pPr>
        <w:rPr>
          <w:lang w:val="ru-RU"/>
        </w:rPr>
      </w:pPr>
      <w:r w:rsidRPr="00D26162">
        <w:rPr>
          <w:lang w:val="ru-RU"/>
        </w:rPr>
        <w:t>— Итак, вы закончили работу, да? Все ваши средства иссякли, все ваши войска выведены?</w:t>
      </w:r>
    </w:p>
    <w:p w14:paraId="21E9B0E1" w14:textId="14DFB42C" w:rsidR="00C57304" w:rsidRPr="00D26162" w:rsidRDefault="00C57304" w:rsidP="0094125C">
      <w:pPr>
        <w:rPr>
          <w:lang w:val="ru-RU"/>
        </w:rPr>
      </w:pPr>
      <w:r w:rsidRPr="00D26162">
        <w:rPr>
          <w:lang w:val="ru-RU"/>
        </w:rPr>
        <w:t>— Да, мы потратили все деньги. Остались ни с чем, и в конце концов на нас открыли охоту наши же люди. Я уж раздумывала, кто добер</w:t>
      </w:r>
      <w:r w:rsidR="00BF2D7C" w:rsidRPr="00D26162">
        <w:rPr>
          <w:lang w:val="ru-RU"/>
        </w:rPr>
        <w:t>е</w:t>
      </w:r>
      <w:r w:rsidRPr="00D26162">
        <w:rPr>
          <w:lang w:val="ru-RU"/>
        </w:rPr>
        <w:t>тся до нас первым — они, вы или кто-то ещ</w:t>
      </w:r>
      <w:r w:rsidR="00BF2D7C" w:rsidRPr="00D26162">
        <w:rPr>
          <w:lang w:val="ru-RU"/>
        </w:rPr>
        <w:t>е</w:t>
      </w:r>
      <w:r w:rsidRPr="00D26162">
        <w:rPr>
          <w:lang w:val="ru-RU"/>
        </w:rPr>
        <w:t xml:space="preserve">. Судьба распорядилась так, что добрались и вы, и они. </w:t>
      </w:r>
    </w:p>
    <w:p w14:paraId="1D336987" w14:textId="77777777" w:rsidR="00C57304" w:rsidRPr="00D26162" w:rsidRDefault="00C57304" w:rsidP="0094125C">
      <w:pPr>
        <w:rPr>
          <w:lang w:val="ru-RU"/>
        </w:rPr>
      </w:pPr>
      <w:r w:rsidRPr="00D26162">
        <w:rPr>
          <w:lang w:val="ru-RU"/>
        </w:rPr>
        <w:t>— Ты так и не ответила. Все ли ваши войска уничтожены?</w:t>
      </w:r>
    </w:p>
    <w:p w14:paraId="586425F3" w14:textId="2074EE04" w:rsidR="00C57304" w:rsidRPr="00D26162" w:rsidRDefault="00C57304" w:rsidP="0094125C">
      <w:pPr>
        <w:rPr>
          <w:lang w:val="ru-RU"/>
        </w:rPr>
      </w:pPr>
      <w:r w:rsidRPr="00D26162">
        <w:rPr>
          <w:lang w:val="ru-RU"/>
        </w:rPr>
        <w:t xml:space="preserve">Бута заколебалась. Взгляд женщины метался, будто у школьницы, которую застали за </w:t>
      </w:r>
      <w:r w:rsidR="008070FF">
        <w:rPr>
          <w:lang w:val="ru-RU"/>
        </w:rPr>
        <w:t>шалостью</w:t>
      </w:r>
      <w:r w:rsidRPr="00D26162">
        <w:rPr>
          <w:lang w:val="ru-RU"/>
        </w:rPr>
        <w:t>. Ингвар задумался, насколько сильно годы секретности повредили е</w:t>
      </w:r>
      <w:r w:rsidR="00BF2D7C" w:rsidRPr="00D26162">
        <w:rPr>
          <w:lang w:val="ru-RU"/>
        </w:rPr>
        <w:t>е</w:t>
      </w:r>
      <w:r w:rsidRPr="00D26162">
        <w:rPr>
          <w:lang w:val="ru-RU"/>
        </w:rPr>
        <w:t xml:space="preserve"> рассудок. Возможно, когда-то </w:t>
      </w:r>
      <w:proofErr w:type="spellStart"/>
      <w:r w:rsidRPr="00D26162">
        <w:rPr>
          <w:lang w:val="ru-RU"/>
        </w:rPr>
        <w:t>Авелина</w:t>
      </w:r>
      <w:proofErr w:type="spellEnd"/>
      <w:r w:rsidRPr="00D26162">
        <w:rPr>
          <w:lang w:val="ru-RU"/>
        </w:rPr>
        <w:t xml:space="preserve"> действительно могла произвести впечатление. Теперь же она была изломана, выгорела дотла, и, по-видимому, понимала это.</w:t>
      </w:r>
    </w:p>
    <w:p w14:paraId="1510C72D" w14:textId="77777777" w:rsidR="00C57304" w:rsidRPr="00D26162" w:rsidRDefault="00C57304" w:rsidP="0094125C">
      <w:pPr>
        <w:rPr>
          <w:lang w:val="ru-RU"/>
        </w:rPr>
      </w:pPr>
      <w:r w:rsidRPr="00D26162">
        <w:rPr>
          <w:lang w:val="ru-RU"/>
        </w:rPr>
        <w:t xml:space="preserve">— </w:t>
      </w:r>
      <w:proofErr w:type="spellStart"/>
      <w:r w:rsidRPr="00D26162">
        <w:rPr>
          <w:lang w:val="ru-RU"/>
        </w:rPr>
        <w:t>Ояда</w:t>
      </w:r>
      <w:proofErr w:type="spellEnd"/>
      <w:r w:rsidRPr="00D26162">
        <w:rPr>
          <w:lang w:val="ru-RU"/>
        </w:rPr>
        <w:t xml:space="preserve"> была последней базой, — неохотно сказала Бута. — Последним местом, где располагались подразделения, находившиеся под нашим влиянием. Все охотники, которые были в нашем подчинении, пребывали там, тренировались и ожидали команды-активатора. </w:t>
      </w:r>
    </w:p>
    <w:p w14:paraId="3FB5D267" w14:textId="1DCB5B3C" w:rsidR="00C57304" w:rsidRPr="00D26162" w:rsidRDefault="00C57304" w:rsidP="0094125C">
      <w:pPr>
        <w:rPr>
          <w:lang w:val="ru-RU"/>
        </w:rPr>
      </w:pPr>
      <w:r w:rsidRPr="00D26162">
        <w:rPr>
          <w:lang w:val="ru-RU"/>
        </w:rPr>
        <w:t xml:space="preserve">— Почему? </w:t>
      </w:r>
      <w:proofErr w:type="spellStart"/>
      <w:r w:rsidR="00907DBA" w:rsidRPr="00D26162">
        <w:rPr>
          <w:lang w:val="ru-RU"/>
        </w:rPr>
        <w:t>Кирастес</w:t>
      </w:r>
      <w:proofErr w:type="spellEnd"/>
      <w:r w:rsidRPr="00D26162">
        <w:rPr>
          <w:lang w:val="ru-RU"/>
        </w:rPr>
        <w:t xml:space="preserve"> сказал, что в списке больше не осталось им</w:t>
      </w:r>
      <w:r w:rsidR="00BF2D7C" w:rsidRPr="00D26162">
        <w:rPr>
          <w:lang w:val="ru-RU"/>
        </w:rPr>
        <w:t>е</w:t>
      </w:r>
      <w:r w:rsidRPr="00D26162">
        <w:rPr>
          <w:lang w:val="ru-RU"/>
        </w:rPr>
        <w:t xml:space="preserve">н. </w:t>
      </w:r>
    </w:p>
    <w:p w14:paraId="3D559714" w14:textId="77D23E47" w:rsidR="00C57304" w:rsidRPr="00D26162" w:rsidRDefault="00C57304" w:rsidP="0094125C">
      <w:pPr>
        <w:rPr>
          <w:lang w:val="ru-RU"/>
        </w:rPr>
      </w:pPr>
      <w:r w:rsidRPr="00D26162">
        <w:rPr>
          <w:lang w:val="ru-RU"/>
        </w:rPr>
        <w:t>— Ну да, так и есть. По крайней мере, к тому времени, как вы до нас добрались. Управлять схемой стало сложнее. Раньше мы контролировали целый флот. Огромный флот! И вс</w:t>
      </w:r>
      <w:r w:rsidR="00BF2D7C" w:rsidRPr="00D26162">
        <w:rPr>
          <w:lang w:val="ru-RU"/>
        </w:rPr>
        <w:t>е</w:t>
      </w:r>
      <w:r w:rsidRPr="00D26162">
        <w:rPr>
          <w:lang w:val="ru-RU"/>
        </w:rPr>
        <w:t xml:space="preserve"> растрачено, уничтожено. Ситуация была непростой — мы полагались на агентов в </w:t>
      </w:r>
      <w:proofErr w:type="spellStart"/>
      <w:r w:rsidRPr="00D26162">
        <w:rPr>
          <w:lang w:val="ru-RU"/>
        </w:rPr>
        <w:t>Администратуме</w:t>
      </w:r>
      <w:proofErr w:type="spellEnd"/>
      <w:r w:rsidRPr="00D26162">
        <w:rPr>
          <w:lang w:val="ru-RU"/>
        </w:rPr>
        <w:t xml:space="preserve"> </w:t>
      </w:r>
      <w:proofErr w:type="spellStart"/>
      <w:r w:rsidRPr="00D26162">
        <w:rPr>
          <w:lang w:val="ru-RU"/>
        </w:rPr>
        <w:t>Ояды</w:t>
      </w:r>
      <w:proofErr w:type="spellEnd"/>
      <w:r w:rsidRPr="00D26162">
        <w:rPr>
          <w:lang w:val="ru-RU"/>
        </w:rPr>
        <w:t>. Эти полки предназначались, чтобы оборонять планету. Быть на ней на случай появления врага. Пришлось изрядно потрудиться, чтобы отправить их за пределы мира. Сам понимаешь, почему.</w:t>
      </w:r>
    </w:p>
    <w:p w14:paraId="1791B60E" w14:textId="77777777" w:rsidR="00C57304" w:rsidRPr="00D26162" w:rsidRDefault="00C57304" w:rsidP="0094125C">
      <w:pPr>
        <w:rPr>
          <w:lang w:val="ru-RU"/>
        </w:rPr>
      </w:pPr>
      <w:r w:rsidRPr="00D26162">
        <w:rPr>
          <w:lang w:val="ru-RU"/>
        </w:rPr>
        <w:t>— Вы перевели их? Куда?</w:t>
      </w:r>
    </w:p>
    <w:p w14:paraId="4C01FE1E" w14:textId="46EE4E07" w:rsidR="00C57304" w:rsidRPr="00D26162" w:rsidRDefault="00C57304" w:rsidP="0094125C">
      <w:pPr>
        <w:rPr>
          <w:lang w:val="ru-RU"/>
        </w:rPr>
      </w:pPr>
      <w:r w:rsidRPr="00D26162">
        <w:rPr>
          <w:lang w:val="ru-RU"/>
        </w:rPr>
        <w:t>— Туда, где должен быть владелец последнего имени. Последний из списка. Леон был непреклонен: нужно собрать их всех. Поэтому мы отправили полки на сборы по секторам. Пусть выполнят свою работу — и вс</w:t>
      </w:r>
      <w:r w:rsidR="00BF2D7C" w:rsidRPr="00D26162">
        <w:rPr>
          <w:lang w:val="ru-RU"/>
        </w:rPr>
        <w:t>е</w:t>
      </w:r>
      <w:r w:rsidRPr="00D26162">
        <w:rPr>
          <w:lang w:val="ru-RU"/>
        </w:rPr>
        <w:t xml:space="preserve"> закончится. Они уже отбыли. Может, вы даже пролетали мимо наших транспорт</w:t>
      </w:r>
      <w:r w:rsidR="00BF2D7C" w:rsidRPr="00D26162">
        <w:rPr>
          <w:lang w:val="ru-RU"/>
        </w:rPr>
        <w:t>е</w:t>
      </w:r>
      <w:r w:rsidRPr="00D26162">
        <w:rPr>
          <w:lang w:val="ru-RU"/>
        </w:rPr>
        <w:t>ров по пути в систему. Ха! Представь, проходите мимо охотников, считаете, что те эвакуируются…</w:t>
      </w:r>
    </w:p>
    <w:p w14:paraId="037EA63C" w14:textId="77777777" w:rsidR="00C57304" w:rsidRPr="00D26162" w:rsidRDefault="00C57304" w:rsidP="0094125C">
      <w:pPr>
        <w:rPr>
          <w:lang w:val="ru-RU"/>
        </w:rPr>
      </w:pPr>
      <w:r w:rsidRPr="00D26162">
        <w:rPr>
          <w:lang w:val="ru-RU"/>
        </w:rPr>
        <w:t>Женщина быстро бледнела. Взгляд стал рассеянным, а кожа посерела.</w:t>
      </w:r>
    </w:p>
    <w:p w14:paraId="2CBBFD67" w14:textId="77777777" w:rsidR="00C57304" w:rsidRPr="00D26162" w:rsidRDefault="00C57304" w:rsidP="0094125C">
      <w:pPr>
        <w:rPr>
          <w:lang w:val="ru-RU"/>
        </w:rPr>
      </w:pPr>
      <w:r w:rsidRPr="00D26162">
        <w:rPr>
          <w:lang w:val="ru-RU"/>
        </w:rPr>
        <w:t xml:space="preserve">— Куда они отправились? — спросил космодесантник. — Что за имя? </w:t>
      </w:r>
    </w:p>
    <w:p w14:paraId="42F51556" w14:textId="77777777" w:rsidR="00C57304" w:rsidRPr="00D26162" w:rsidRDefault="00C57304" w:rsidP="0094125C">
      <w:pPr>
        <w:rPr>
          <w:lang w:val="ru-RU"/>
        </w:rPr>
      </w:pPr>
      <w:r w:rsidRPr="00D26162">
        <w:rPr>
          <w:lang w:val="ru-RU"/>
        </w:rPr>
        <w:t xml:space="preserve">— Вы черти, — невнятно произнесла </w:t>
      </w:r>
      <w:proofErr w:type="spellStart"/>
      <w:r w:rsidRPr="00D26162">
        <w:rPr>
          <w:lang w:val="ru-RU"/>
        </w:rPr>
        <w:t>Авелина</w:t>
      </w:r>
      <w:proofErr w:type="spellEnd"/>
      <w:r w:rsidRPr="00D26162">
        <w:rPr>
          <w:lang w:val="ru-RU"/>
        </w:rPr>
        <w:t>, улыбаясь. — И получите по заслугам.</w:t>
      </w:r>
    </w:p>
    <w:p w14:paraId="4F405191" w14:textId="52CC43F6" w:rsidR="00C57304" w:rsidRPr="00D26162" w:rsidRDefault="00C57304" w:rsidP="0094125C">
      <w:pPr>
        <w:rPr>
          <w:lang w:val="ru-RU"/>
        </w:rPr>
      </w:pPr>
      <w:r w:rsidRPr="00D26162">
        <w:rPr>
          <w:lang w:val="ru-RU"/>
        </w:rPr>
        <w:t>Ингвару захотелось схватить е</w:t>
      </w:r>
      <w:r w:rsidR="00BF2D7C" w:rsidRPr="00D26162">
        <w:rPr>
          <w:lang w:val="ru-RU"/>
        </w:rPr>
        <w:t>е</w:t>
      </w:r>
      <w:r w:rsidRPr="00D26162">
        <w:rPr>
          <w:lang w:val="ru-RU"/>
        </w:rPr>
        <w:t xml:space="preserve"> за плечи и встряхнуть, но это сломало бы женщине позвоночник. Он придвинулся поближе — не для того, чтобы угрожать ей, а просто чтобы услышать, что она скажет. По мере того, как жизнь этой женщины уходила, исчезал и последний шанс получить нужную информацию.</w:t>
      </w:r>
    </w:p>
    <w:p w14:paraId="718612E5" w14:textId="2B9B881D" w:rsidR="00C57304" w:rsidRPr="00D26162" w:rsidRDefault="00C57304" w:rsidP="0094125C">
      <w:pPr>
        <w:rPr>
          <w:lang w:val="ru-RU"/>
        </w:rPr>
      </w:pPr>
      <w:r w:rsidRPr="00D26162">
        <w:rPr>
          <w:lang w:val="ru-RU"/>
        </w:rPr>
        <w:lastRenderedPageBreak/>
        <w:t>— Мы с тобой лицом к лицу, — сказал Космический Волк. — Ты же видишь, что я не ч</w:t>
      </w:r>
      <w:r w:rsidR="00BF2D7C" w:rsidRPr="00D26162">
        <w:rPr>
          <w:lang w:val="ru-RU"/>
        </w:rPr>
        <w:t>е</w:t>
      </w:r>
      <w:r w:rsidRPr="00D26162">
        <w:rPr>
          <w:lang w:val="ru-RU"/>
        </w:rPr>
        <w:t xml:space="preserve">рт и не дьявол. В глубине души ты понимаешь, что совершила ужасную ошибку, которая поглотила всю твою жизнь. И у тебя есть самый последний шанс хотя бы отчасти загладить вину на смертном одре, нужно лишь захотеть. </w:t>
      </w:r>
    </w:p>
    <w:p w14:paraId="3F8FD89F" w14:textId="77777777" w:rsidR="00C57304" w:rsidRPr="00D26162" w:rsidRDefault="00C57304" w:rsidP="0094125C">
      <w:pPr>
        <w:rPr>
          <w:lang w:val="ru-RU"/>
        </w:rPr>
      </w:pPr>
      <w:r w:rsidRPr="00D26162">
        <w:rPr>
          <w:lang w:val="ru-RU"/>
        </w:rPr>
        <w:t>— Я никогда не нарушала клятвы.</w:t>
      </w:r>
    </w:p>
    <w:p w14:paraId="0C76284D" w14:textId="18BE7095" w:rsidR="00C57304" w:rsidRPr="00D26162" w:rsidRDefault="00C57304" w:rsidP="0094125C">
      <w:pPr>
        <w:rPr>
          <w:lang w:val="ru-RU"/>
        </w:rPr>
      </w:pPr>
      <w:r w:rsidRPr="00D26162">
        <w:rPr>
          <w:lang w:val="ru-RU"/>
        </w:rPr>
        <w:t>— Вс</w:t>
      </w:r>
      <w:r w:rsidR="00BF2D7C" w:rsidRPr="00D26162">
        <w:rPr>
          <w:lang w:val="ru-RU"/>
        </w:rPr>
        <w:t>е</w:t>
      </w:r>
      <w:r w:rsidRPr="00D26162">
        <w:rPr>
          <w:lang w:val="ru-RU"/>
        </w:rPr>
        <w:t xml:space="preserve">, что мне нужно, это имя. Последнее, чего хотел </w:t>
      </w:r>
      <w:proofErr w:type="spellStart"/>
      <w:r w:rsidR="00907DBA" w:rsidRPr="00D26162">
        <w:rPr>
          <w:lang w:val="ru-RU"/>
        </w:rPr>
        <w:t>Кирастес</w:t>
      </w:r>
      <w:proofErr w:type="spellEnd"/>
      <w:r w:rsidRPr="00D26162">
        <w:rPr>
          <w:lang w:val="ru-RU"/>
        </w:rPr>
        <w:t xml:space="preserve">. </w:t>
      </w:r>
    </w:p>
    <w:p w14:paraId="2BF4D1F7" w14:textId="77777777" w:rsidR="00C57304" w:rsidRPr="00D26162" w:rsidRDefault="00C57304" w:rsidP="0094125C">
      <w:pPr>
        <w:rPr>
          <w:lang w:val="ru-RU"/>
        </w:rPr>
      </w:pPr>
      <w:r w:rsidRPr="00D26162">
        <w:rPr>
          <w:lang w:val="ru-RU"/>
        </w:rPr>
        <w:t xml:space="preserve">Тогда она бросила на Космического Волка странный взгляд. </w:t>
      </w:r>
    </w:p>
    <w:p w14:paraId="6A27A8D9" w14:textId="467C8020" w:rsidR="00C57304" w:rsidRPr="00D26162" w:rsidRDefault="00C57304" w:rsidP="0094125C">
      <w:pPr>
        <w:rPr>
          <w:lang w:val="ru-RU"/>
        </w:rPr>
      </w:pPr>
      <w:r w:rsidRPr="00D26162">
        <w:rPr>
          <w:lang w:val="ru-RU"/>
        </w:rPr>
        <w:t xml:space="preserve">— Думаю, вы с ним два сапога пара. Родись я на вашем </w:t>
      </w:r>
      <w:proofErr w:type="spellStart"/>
      <w:r w:rsidRPr="00D26162">
        <w:rPr>
          <w:lang w:val="ru-RU"/>
        </w:rPr>
        <w:t>ведьминском</w:t>
      </w:r>
      <w:proofErr w:type="spellEnd"/>
      <w:r w:rsidRPr="00D26162">
        <w:rPr>
          <w:lang w:val="ru-RU"/>
        </w:rPr>
        <w:t xml:space="preserve"> мире, точно так же служила бы и вам. Подумай об этом. — Последние краски отхлынули от щ</w:t>
      </w:r>
      <w:r w:rsidR="00BF2D7C" w:rsidRPr="00D26162">
        <w:rPr>
          <w:lang w:val="ru-RU"/>
        </w:rPr>
        <w:t>е</w:t>
      </w:r>
      <w:r w:rsidRPr="00D26162">
        <w:rPr>
          <w:lang w:val="ru-RU"/>
        </w:rPr>
        <w:t>к женщины. — Я бы погубила себя ради другого бесполезного дела и растратила свои клятвы ради другого тирана.</w:t>
      </w:r>
    </w:p>
    <w:p w14:paraId="0E858EE9" w14:textId="517135F6" w:rsidR="00C57304" w:rsidRPr="00D26162" w:rsidRDefault="00C57304" w:rsidP="0094125C">
      <w:pPr>
        <w:rPr>
          <w:lang w:val="ru-RU"/>
        </w:rPr>
      </w:pPr>
      <w:r w:rsidRPr="00D26162">
        <w:rPr>
          <w:lang w:val="ru-RU"/>
        </w:rPr>
        <w:t>Ингвар не сводил с не</w:t>
      </w:r>
      <w:r w:rsidR="00BF2D7C" w:rsidRPr="00D26162">
        <w:rPr>
          <w:lang w:val="ru-RU"/>
        </w:rPr>
        <w:t>е</w:t>
      </w:r>
      <w:r w:rsidRPr="00D26162">
        <w:rPr>
          <w:lang w:val="ru-RU"/>
        </w:rPr>
        <w:t xml:space="preserve"> глаз. </w:t>
      </w:r>
      <w:proofErr w:type="spellStart"/>
      <w:r w:rsidRPr="00D26162">
        <w:rPr>
          <w:lang w:val="ru-RU"/>
        </w:rPr>
        <w:t>Авелина</w:t>
      </w:r>
      <w:proofErr w:type="spellEnd"/>
      <w:r w:rsidRPr="00D26162">
        <w:rPr>
          <w:lang w:val="ru-RU"/>
        </w:rPr>
        <w:t xml:space="preserve"> ускользала, и любые его слова уже не имели никакого значения.</w:t>
      </w:r>
    </w:p>
    <w:p w14:paraId="34C840B6" w14:textId="77777777" w:rsidR="00C57304" w:rsidRPr="00D26162" w:rsidRDefault="00C57304" w:rsidP="0094125C">
      <w:pPr>
        <w:rPr>
          <w:lang w:val="ru-RU"/>
        </w:rPr>
      </w:pPr>
      <w:r w:rsidRPr="00D26162">
        <w:rPr>
          <w:lang w:val="ru-RU"/>
        </w:rPr>
        <w:t xml:space="preserve">— Ах, теперь я вижу его, — прошептала женщина. — Я вижу его среди хоров ангелов. Я вижу, как поднимается золотая завеса. </w:t>
      </w:r>
    </w:p>
    <w:p w14:paraId="01674536" w14:textId="06BFB4FB" w:rsidR="00C57304" w:rsidRPr="00D26162" w:rsidRDefault="00C57304" w:rsidP="0094125C">
      <w:pPr>
        <w:rPr>
          <w:lang w:val="ru-RU"/>
        </w:rPr>
      </w:pPr>
      <w:r w:rsidRPr="00D26162">
        <w:rPr>
          <w:lang w:val="ru-RU"/>
        </w:rPr>
        <w:t xml:space="preserve">И, самое странное, она подмигнула </w:t>
      </w:r>
      <w:proofErr w:type="spellStart"/>
      <w:r w:rsidRPr="00D26162">
        <w:rPr>
          <w:lang w:val="ru-RU"/>
        </w:rPr>
        <w:t>Гирфалькону</w:t>
      </w:r>
      <w:proofErr w:type="spellEnd"/>
      <w:r w:rsidRPr="00D26162">
        <w:rPr>
          <w:lang w:val="ru-RU"/>
        </w:rPr>
        <w:t xml:space="preserve"> — лукавый жест, говоривший, что в ней вс</w:t>
      </w:r>
      <w:r w:rsidR="00BF2D7C" w:rsidRPr="00D26162">
        <w:rPr>
          <w:lang w:val="ru-RU"/>
        </w:rPr>
        <w:t>е</w:t>
      </w:r>
      <w:r w:rsidRPr="00D26162">
        <w:rPr>
          <w:lang w:val="ru-RU"/>
        </w:rPr>
        <w:t xml:space="preserve"> ещ</w:t>
      </w:r>
      <w:r w:rsidR="00BF2D7C" w:rsidRPr="00D26162">
        <w:rPr>
          <w:lang w:val="ru-RU"/>
        </w:rPr>
        <w:t>е</w:t>
      </w:r>
      <w:r w:rsidRPr="00D26162">
        <w:rPr>
          <w:lang w:val="ru-RU"/>
        </w:rPr>
        <w:t xml:space="preserve"> есть какая-то искра, некий нам</w:t>
      </w:r>
      <w:r w:rsidR="00BF2D7C" w:rsidRPr="00D26162">
        <w:rPr>
          <w:lang w:val="ru-RU"/>
        </w:rPr>
        <w:t>е</w:t>
      </w:r>
      <w:r w:rsidRPr="00D26162">
        <w:rPr>
          <w:lang w:val="ru-RU"/>
        </w:rPr>
        <w:t xml:space="preserve">к на ту, кем она была давным-давно. </w:t>
      </w:r>
    </w:p>
    <w:p w14:paraId="71D6D9D8" w14:textId="171CAD65" w:rsidR="00C57304" w:rsidRPr="00D26162" w:rsidRDefault="00C57304" w:rsidP="0094125C">
      <w:pPr>
        <w:rPr>
          <w:lang w:val="ru-RU"/>
        </w:rPr>
      </w:pPr>
      <w:r w:rsidRPr="00D26162">
        <w:rPr>
          <w:lang w:val="ru-RU"/>
        </w:rPr>
        <w:t>— Не совсем. Я больше не хочу его видеть. Я просто хочу отдохнуть. Хочу, чтобы вс</w:t>
      </w:r>
      <w:r w:rsidR="00BF2D7C" w:rsidRPr="00D26162">
        <w:rPr>
          <w:lang w:val="ru-RU"/>
        </w:rPr>
        <w:t>е</w:t>
      </w:r>
      <w:r w:rsidRPr="00D26162">
        <w:rPr>
          <w:lang w:val="ru-RU"/>
        </w:rPr>
        <w:t xml:space="preserve"> закончилось. Столько времени я была вся в этом. А ведь это даже не моя месть. Мы все просто выполняли приказы.</w:t>
      </w:r>
    </w:p>
    <w:p w14:paraId="5A701A45" w14:textId="7A30D64A" w:rsidR="00C57304" w:rsidRPr="00D26162" w:rsidRDefault="00C57304" w:rsidP="0094125C">
      <w:pPr>
        <w:rPr>
          <w:lang w:val="ru-RU"/>
        </w:rPr>
      </w:pPr>
      <w:r w:rsidRPr="00D26162">
        <w:rPr>
          <w:lang w:val="ru-RU"/>
        </w:rPr>
        <w:t>Бута посмотрела Ингвару прямо в глаза, и выражение е</w:t>
      </w:r>
      <w:r w:rsidR="00BF2D7C" w:rsidRPr="00D26162">
        <w:rPr>
          <w:lang w:val="ru-RU"/>
        </w:rPr>
        <w:t>е</w:t>
      </w:r>
      <w:r w:rsidRPr="00D26162">
        <w:rPr>
          <w:lang w:val="ru-RU"/>
        </w:rPr>
        <w:t xml:space="preserve"> лица внезапно прояснилось — предсмертный момент, когда переход между мирами неизбежен и виден, как обрыв в небытие.</w:t>
      </w:r>
    </w:p>
    <w:p w14:paraId="19ACB68A" w14:textId="43C69CD2" w:rsidR="00C57304" w:rsidRPr="00D26162" w:rsidRDefault="00C57304" w:rsidP="0094125C">
      <w:pPr>
        <w:rPr>
          <w:lang w:val="ru-RU"/>
        </w:rPr>
      </w:pPr>
      <w:r w:rsidRPr="00D26162">
        <w:rPr>
          <w:lang w:val="ru-RU"/>
        </w:rPr>
        <w:t>— Ч</w:t>
      </w:r>
      <w:r w:rsidR="00BF2D7C" w:rsidRPr="00D26162">
        <w:rPr>
          <w:lang w:val="ru-RU"/>
        </w:rPr>
        <w:t>е</w:t>
      </w:r>
      <w:r w:rsidRPr="00D26162">
        <w:rPr>
          <w:lang w:val="ru-RU"/>
        </w:rPr>
        <w:t>рная Грива, — сказала она не без удовлетворения. — Громовой Кулак Ч</w:t>
      </w:r>
      <w:r w:rsidR="00BF2D7C" w:rsidRPr="00D26162">
        <w:rPr>
          <w:lang w:val="ru-RU"/>
        </w:rPr>
        <w:t>е</w:t>
      </w:r>
      <w:r w:rsidRPr="00D26162">
        <w:rPr>
          <w:lang w:val="ru-RU"/>
        </w:rPr>
        <w:t xml:space="preserve">рная Грива. Это последний. Вот кого должен был заполучить </w:t>
      </w:r>
      <w:proofErr w:type="spellStart"/>
      <w:r w:rsidR="00907DBA" w:rsidRPr="00D26162">
        <w:rPr>
          <w:lang w:val="ru-RU"/>
        </w:rPr>
        <w:t>Кирастес</w:t>
      </w:r>
      <w:proofErr w:type="spellEnd"/>
      <w:r w:rsidRPr="00D26162">
        <w:rPr>
          <w:lang w:val="ru-RU"/>
        </w:rPr>
        <w:t xml:space="preserve">. </w:t>
      </w:r>
    </w:p>
    <w:p w14:paraId="11E38E13" w14:textId="77777777" w:rsidR="00C57304" w:rsidRPr="00D26162" w:rsidRDefault="00C57304" w:rsidP="0094125C">
      <w:pPr>
        <w:rPr>
          <w:lang w:val="ru-RU"/>
        </w:rPr>
      </w:pPr>
    </w:p>
    <w:p w14:paraId="61CE1C62" w14:textId="0971A84E" w:rsidR="00C57304" w:rsidRPr="00D26162" w:rsidRDefault="00C57304" w:rsidP="0094125C">
      <w:pPr>
        <w:rPr>
          <w:lang w:val="ru-RU"/>
        </w:rPr>
      </w:pPr>
      <w:r w:rsidRPr="00D26162">
        <w:rPr>
          <w:lang w:val="ru-RU"/>
        </w:rPr>
        <w:t>— Итак, выкладывай вс</w:t>
      </w:r>
      <w:r w:rsidR="00BF2D7C" w:rsidRPr="00D26162">
        <w:rPr>
          <w:lang w:val="ru-RU"/>
        </w:rPr>
        <w:t>е</w:t>
      </w:r>
      <w:r w:rsidRPr="00D26162">
        <w:rPr>
          <w:lang w:val="ru-RU"/>
        </w:rPr>
        <w:t xml:space="preserve"> как есть.</w:t>
      </w:r>
    </w:p>
    <w:p w14:paraId="3B23BF42" w14:textId="4083D2A2" w:rsidR="00C57304" w:rsidRPr="00D26162" w:rsidRDefault="00C57304" w:rsidP="0094125C">
      <w:pPr>
        <w:rPr>
          <w:lang w:val="ru-RU"/>
        </w:rPr>
      </w:pPr>
      <w:proofErr w:type="spellStart"/>
      <w:r w:rsidRPr="00D26162">
        <w:rPr>
          <w:lang w:val="ru-RU"/>
        </w:rPr>
        <w:t>Гуннлаугур</w:t>
      </w:r>
      <w:proofErr w:type="spellEnd"/>
      <w:r w:rsidRPr="00D26162">
        <w:rPr>
          <w:lang w:val="ru-RU"/>
        </w:rPr>
        <w:t xml:space="preserve"> восседал у себя в покоях на троне. Это был тяж</w:t>
      </w:r>
      <w:r w:rsidR="00BF2D7C" w:rsidRPr="00D26162">
        <w:rPr>
          <w:lang w:val="ru-RU"/>
        </w:rPr>
        <w:t>е</w:t>
      </w:r>
      <w:r w:rsidRPr="00D26162">
        <w:rPr>
          <w:lang w:val="ru-RU"/>
        </w:rPr>
        <w:t>лый кусок камня, вырванный из внутренней части «</w:t>
      </w:r>
      <w:proofErr w:type="spellStart"/>
      <w:r w:rsidRPr="00D26162">
        <w:rPr>
          <w:i/>
          <w:lang w:val="ru-RU"/>
        </w:rPr>
        <w:t>Хлаупнира</w:t>
      </w:r>
      <w:proofErr w:type="spellEnd"/>
      <w:r w:rsidRPr="00D26162">
        <w:rPr>
          <w:lang w:val="ru-RU"/>
        </w:rPr>
        <w:t>» и привинченный к палубе «</w:t>
      </w:r>
      <w:r w:rsidRPr="00D26162">
        <w:rPr>
          <w:i/>
          <w:lang w:val="ru-RU"/>
        </w:rPr>
        <w:t>Аметистового сюзерена</w:t>
      </w:r>
      <w:r w:rsidRPr="00D26162">
        <w:rPr>
          <w:lang w:val="ru-RU"/>
        </w:rPr>
        <w:t>». На граните виднелись руны; некоторые из них вырезались так давно, что почти ст</w:t>
      </w:r>
      <w:r w:rsidR="00BF2D7C" w:rsidRPr="00D26162">
        <w:rPr>
          <w:lang w:val="ru-RU"/>
        </w:rPr>
        <w:t>е</w:t>
      </w:r>
      <w:r w:rsidRPr="00D26162">
        <w:rPr>
          <w:lang w:val="ru-RU"/>
        </w:rPr>
        <w:t xml:space="preserve">рлись, но </w:t>
      </w:r>
      <w:proofErr w:type="spellStart"/>
      <w:r w:rsidRPr="00D26162">
        <w:rPr>
          <w:lang w:val="ru-RU"/>
        </w:rPr>
        <w:t>фенрисийские</w:t>
      </w:r>
      <w:proofErr w:type="spellEnd"/>
      <w:r w:rsidRPr="00D26162">
        <w:rPr>
          <w:lang w:val="ru-RU"/>
        </w:rPr>
        <w:t xml:space="preserve"> узоры ещ</w:t>
      </w:r>
      <w:r w:rsidR="00BF2D7C" w:rsidRPr="00D26162">
        <w:rPr>
          <w:lang w:val="ru-RU"/>
        </w:rPr>
        <w:t>е</w:t>
      </w:r>
      <w:r w:rsidRPr="00D26162">
        <w:rPr>
          <w:lang w:val="ru-RU"/>
        </w:rPr>
        <w:t xml:space="preserve"> можно было различить: они змеились под подлокотниками и поднимались к изголовью.</w:t>
      </w:r>
    </w:p>
    <w:p w14:paraId="656D10C7" w14:textId="220D788D" w:rsidR="00C57304" w:rsidRPr="00D26162" w:rsidRDefault="00C57304" w:rsidP="0094125C">
      <w:pPr>
        <w:rPr>
          <w:lang w:val="ru-RU"/>
        </w:rPr>
      </w:pPr>
      <w:r w:rsidRPr="00D26162">
        <w:rPr>
          <w:lang w:val="ru-RU"/>
        </w:rPr>
        <w:t xml:space="preserve">Кроме </w:t>
      </w:r>
      <w:proofErr w:type="spellStart"/>
      <w:r w:rsidRPr="00D26162">
        <w:rPr>
          <w:lang w:val="ru-RU"/>
        </w:rPr>
        <w:t>Раскалывателя</w:t>
      </w:r>
      <w:proofErr w:type="spellEnd"/>
      <w:r w:rsidRPr="00D26162">
        <w:rPr>
          <w:lang w:val="ru-RU"/>
        </w:rPr>
        <w:t xml:space="preserve"> Черепов, в комнате находился только </w:t>
      </w:r>
      <w:proofErr w:type="spellStart"/>
      <w:r w:rsidRPr="00D26162">
        <w:rPr>
          <w:lang w:val="ru-RU"/>
        </w:rPr>
        <w:t>Ольгейр</w:t>
      </w:r>
      <w:proofErr w:type="spellEnd"/>
      <w:r w:rsidRPr="00D26162">
        <w:rPr>
          <w:lang w:val="ru-RU"/>
        </w:rPr>
        <w:t>. Шлем он снял, лак с бороды соскр</w:t>
      </w:r>
      <w:r w:rsidR="00BF2D7C" w:rsidRPr="00D26162">
        <w:rPr>
          <w:lang w:val="ru-RU"/>
        </w:rPr>
        <w:t>е</w:t>
      </w:r>
      <w:r w:rsidRPr="00D26162">
        <w:rPr>
          <w:lang w:val="ru-RU"/>
        </w:rPr>
        <w:t xml:space="preserve">б. На доспехах у него по-прежнему оставались следы боя — почерневшие вмятины на наплечнике; скоро броню снимут, чтобы осмотреть в кузне. </w:t>
      </w:r>
    </w:p>
    <w:p w14:paraId="24299F46" w14:textId="77777777" w:rsidR="00C57304" w:rsidRPr="00D26162" w:rsidRDefault="00C57304" w:rsidP="0094125C">
      <w:pPr>
        <w:rPr>
          <w:lang w:val="ru-RU"/>
        </w:rPr>
      </w:pPr>
      <w:r w:rsidRPr="00D26162">
        <w:rPr>
          <w:lang w:val="ru-RU"/>
        </w:rPr>
        <w:t xml:space="preserve">— Последыши старых легионов, — сказал </w:t>
      </w:r>
      <w:proofErr w:type="spellStart"/>
      <w:r w:rsidRPr="00D26162">
        <w:rPr>
          <w:lang w:val="ru-RU"/>
        </w:rPr>
        <w:t>Ольгейр</w:t>
      </w:r>
      <w:proofErr w:type="spellEnd"/>
      <w:r w:rsidRPr="00D26162">
        <w:rPr>
          <w:lang w:val="ru-RU"/>
        </w:rPr>
        <w:t>. — У них свои трюки. Но этого оказалось мало.</w:t>
      </w:r>
    </w:p>
    <w:p w14:paraId="6BD0195E" w14:textId="77777777" w:rsidR="00C57304" w:rsidRPr="00D26162" w:rsidRDefault="00C57304" w:rsidP="0094125C">
      <w:pPr>
        <w:rPr>
          <w:lang w:val="ru-RU"/>
        </w:rPr>
      </w:pPr>
      <w:r w:rsidRPr="00D26162">
        <w:rPr>
          <w:lang w:val="ru-RU"/>
        </w:rPr>
        <w:t xml:space="preserve">— А </w:t>
      </w:r>
      <w:proofErr w:type="spellStart"/>
      <w:r w:rsidRPr="00D26162">
        <w:rPr>
          <w:lang w:val="ru-RU"/>
        </w:rPr>
        <w:t>Фъольнир</w:t>
      </w:r>
      <w:proofErr w:type="spellEnd"/>
      <w:r w:rsidRPr="00D26162">
        <w:rPr>
          <w:lang w:val="ru-RU"/>
        </w:rPr>
        <w:t>?</w:t>
      </w:r>
    </w:p>
    <w:p w14:paraId="296A1C4B" w14:textId="77777777" w:rsidR="00C57304" w:rsidRPr="00D26162" w:rsidRDefault="00C57304" w:rsidP="0094125C">
      <w:pPr>
        <w:rPr>
          <w:lang w:val="ru-RU"/>
        </w:rPr>
      </w:pPr>
      <w:r w:rsidRPr="00D26162">
        <w:rPr>
          <w:lang w:val="ru-RU"/>
        </w:rPr>
        <w:t>— От него была большая польза.</w:t>
      </w:r>
    </w:p>
    <w:p w14:paraId="66CC2782" w14:textId="77777777" w:rsidR="00C57304" w:rsidRPr="00D26162" w:rsidRDefault="00C57304" w:rsidP="0094125C">
      <w:pPr>
        <w:rPr>
          <w:lang w:val="ru-RU"/>
        </w:rPr>
      </w:pPr>
      <w:r w:rsidRPr="00D26162">
        <w:rPr>
          <w:lang w:val="ru-RU"/>
        </w:rPr>
        <w:t>— Он... не дрогнул?</w:t>
      </w:r>
    </w:p>
    <w:p w14:paraId="4114A442" w14:textId="77777777" w:rsidR="00C57304" w:rsidRPr="00D26162" w:rsidRDefault="00C57304" w:rsidP="0094125C">
      <w:pPr>
        <w:rPr>
          <w:lang w:val="ru-RU"/>
        </w:rPr>
      </w:pPr>
      <w:proofErr w:type="spellStart"/>
      <w:r w:rsidRPr="00D26162">
        <w:rPr>
          <w:lang w:val="ru-RU"/>
        </w:rPr>
        <w:t>Ольгейр</w:t>
      </w:r>
      <w:proofErr w:type="spellEnd"/>
      <w:r w:rsidRPr="00D26162">
        <w:rPr>
          <w:lang w:val="ru-RU"/>
        </w:rPr>
        <w:t xml:space="preserve"> внимательно посмотрел на вожака стаи. </w:t>
      </w:r>
    </w:p>
    <w:p w14:paraId="4FEE3F62" w14:textId="77777777" w:rsidR="00C57304" w:rsidRPr="00D26162" w:rsidRDefault="00C57304" w:rsidP="0094125C">
      <w:pPr>
        <w:rPr>
          <w:lang w:val="ru-RU"/>
        </w:rPr>
      </w:pPr>
      <w:r w:rsidRPr="00D26162">
        <w:rPr>
          <w:lang w:val="ru-RU"/>
        </w:rPr>
        <w:t xml:space="preserve">— Он держит себя в руках с тех самых пор, как мы вытащили его из-под носа </w:t>
      </w:r>
      <w:proofErr w:type="spellStart"/>
      <w:r w:rsidRPr="00D26162">
        <w:rPr>
          <w:lang w:val="ru-RU"/>
        </w:rPr>
        <w:t>Ньяля</w:t>
      </w:r>
      <w:proofErr w:type="spellEnd"/>
      <w:r w:rsidRPr="00D26162">
        <w:rPr>
          <w:lang w:val="ru-RU"/>
        </w:rPr>
        <w:t>. Сам знаешь.</w:t>
      </w:r>
    </w:p>
    <w:p w14:paraId="0202706A" w14:textId="36B80B4A" w:rsidR="00C57304" w:rsidRPr="00D26162" w:rsidRDefault="00C57304" w:rsidP="0094125C">
      <w:pPr>
        <w:rPr>
          <w:lang w:val="ru-RU"/>
        </w:rPr>
      </w:pPr>
      <w:r w:rsidRPr="00D26162">
        <w:rPr>
          <w:lang w:val="ru-RU"/>
        </w:rPr>
        <w:lastRenderedPageBreak/>
        <w:t>— И вс</w:t>
      </w:r>
      <w:r w:rsidR="00BF2D7C" w:rsidRPr="00D26162">
        <w:rPr>
          <w:lang w:val="ru-RU"/>
        </w:rPr>
        <w:t>е</w:t>
      </w:r>
      <w:r w:rsidRPr="00D26162">
        <w:rPr>
          <w:lang w:val="ru-RU"/>
        </w:rPr>
        <w:t xml:space="preserve"> же. </w:t>
      </w:r>
    </w:p>
    <w:p w14:paraId="329F55DF" w14:textId="45A24B48" w:rsidR="00C57304" w:rsidRPr="00D26162" w:rsidRDefault="00C57304" w:rsidP="0094125C">
      <w:pPr>
        <w:rPr>
          <w:lang w:val="ru-RU"/>
        </w:rPr>
      </w:pPr>
      <w:proofErr w:type="spellStart"/>
      <w:r w:rsidRPr="00D26162">
        <w:rPr>
          <w:lang w:val="ru-RU"/>
        </w:rPr>
        <w:t>Гуннлаугур</w:t>
      </w:r>
      <w:proofErr w:type="spellEnd"/>
      <w:r w:rsidRPr="00D26162">
        <w:rPr>
          <w:lang w:val="ru-RU"/>
        </w:rPr>
        <w:t xml:space="preserve"> по</w:t>
      </w:r>
      <w:r w:rsidR="00BF2D7C" w:rsidRPr="00D26162">
        <w:rPr>
          <w:lang w:val="ru-RU"/>
        </w:rPr>
        <w:t>е</w:t>
      </w:r>
      <w:r w:rsidRPr="00D26162">
        <w:rPr>
          <w:lang w:val="ru-RU"/>
        </w:rPr>
        <w:t>рзал на холодном камне, пересиливая желание побарабанить пальцами по трону или ещ</w:t>
      </w:r>
      <w:r w:rsidR="00BF2D7C" w:rsidRPr="00D26162">
        <w:rPr>
          <w:lang w:val="ru-RU"/>
        </w:rPr>
        <w:t>е</w:t>
      </w:r>
      <w:r w:rsidRPr="00D26162">
        <w:rPr>
          <w:lang w:val="ru-RU"/>
        </w:rPr>
        <w:t xml:space="preserve"> как-нибудь пошевелиться. Он не мог угомониться: снова рвался в путь, на поиски новой добычи, терзаемый нетерпением. С возвращением в варп все чувства обострились. </w:t>
      </w:r>
    </w:p>
    <w:p w14:paraId="25AE0ACE" w14:textId="6942913C" w:rsidR="00C57304" w:rsidRPr="00D26162" w:rsidRDefault="00C57304" w:rsidP="0094125C">
      <w:pPr>
        <w:rPr>
          <w:lang w:val="ru-RU"/>
        </w:rPr>
      </w:pPr>
      <w:r w:rsidRPr="00D26162">
        <w:rPr>
          <w:lang w:val="ru-RU"/>
        </w:rPr>
        <w:t>— То была… извращ</w:t>
      </w:r>
      <w:r w:rsidR="00BF2D7C" w:rsidRPr="00D26162">
        <w:rPr>
          <w:lang w:val="ru-RU"/>
        </w:rPr>
        <w:t>е</w:t>
      </w:r>
      <w:r w:rsidRPr="00D26162">
        <w:rPr>
          <w:lang w:val="ru-RU"/>
        </w:rPr>
        <w:t>нная тварь. Близость к этому, ну…</w:t>
      </w:r>
    </w:p>
    <w:p w14:paraId="20E1538F" w14:textId="77777777" w:rsidR="00C57304" w:rsidRPr="00D26162" w:rsidRDefault="00C57304" w:rsidP="0094125C">
      <w:pPr>
        <w:rPr>
          <w:lang w:val="ru-RU"/>
        </w:rPr>
      </w:pPr>
      <w:r w:rsidRPr="00D26162">
        <w:rPr>
          <w:lang w:val="ru-RU"/>
        </w:rPr>
        <w:t>— И потому ты отправил его со мной? Посмотреть, справится Бальдр с этим или нет?</w:t>
      </w:r>
    </w:p>
    <w:p w14:paraId="7F4F5CCD" w14:textId="77777777" w:rsidR="00C57304" w:rsidRPr="00D26162" w:rsidRDefault="00C57304" w:rsidP="0094125C">
      <w:pPr>
        <w:rPr>
          <w:lang w:val="ru-RU"/>
        </w:rPr>
      </w:pPr>
      <w:proofErr w:type="spellStart"/>
      <w:r w:rsidRPr="00D26162">
        <w:rPr>
          <w:lang w:val="ru-RU"/>
        </w:rPr>
        <w:t>Гуннлаугур</w:t>
      </w:r>
      <w:proofErr w:type="spellEnd"/>
      <w:r w:rsidRPr="00D26162">
        <w:rPr>
          <w:lang w:val="ru-RU"/>
        </w:rPr>
        <w:t xml:space="preserve"> приподнял бровь с искренним удивлением: </w:t>
      </w:r>
    </w:p>
    <w:p w14:paraId="22A82C18" w14:textId="2DFAFD17" w:rsidR="00C57304" w:rsidRPr="00D26162" w:rsidRDefault="00C57304" w:rsidP="0094125C">
      <w:pPr>
        <w:rPr>
          <w:lang w:val="ru-RU"/>
        </w:rPr>
      </w:pPr>
      <w:r w:rsidRPr="00D26162">
        <w:rPr>
          <w:lang w:val="ru-RU"/>
        </w:rPr>
        <w:t>— Ты что, правда думаешь, что я бы так поступил? Ну нет. Его нужно было убрать, вот и вс</w:t>
      </w:r>
      <w:r w:rsidR="00BF2D7C" w:rsidRPr="00D26162">
        <w:rPr>
          <w:lang w:val="ru-RU"/>
        </w:rPr>
        <w:t>е</w:t>
      </w:r>
      <w:r w:rsidRPr="00D26162">
        <w:rPr>
          <w:lang w:val="ru-RU"/>
        </w:rPr>
        <w:t>.</w:t>
      </w:r>
    </w:p>
    <w:p w14:paraId="28B065DE" w14:textId="011C7F24" w:rsidR="00C57304" w:rsidRPr="00D26162" w:rsidRDefault="00C57304" w:rsidP="0094125C">
      <w:pPr>
        <w:rPr>
          <w:lang w:val="ru-RU"/>
        </w:rPr>
      </w:pPr>
      <w:r w:rsidRPr="00D26162">
        <w:rPr>
          <w:lang w:val="ru-RU"/>
        </w:rPr>
        <w:t xml:space="preserve">Он говорил правду. По крайней мере, </w:t>
      </w:r>
      <w:proofErr w:type="spellStart"/>
      <w:r w:rsidRPr="00D26162">
        <w:rPr>
          <w:lang w:val="ru-RU"/>
        </w:rPr>
        <w:t>Гуннлаугур</w:t>
      </w:r>
      <w:proofErr w:type="spellEnd"/>
      <w:r w:rsidRPr="00D26162">
        <w:rPr>
          <w:lang w:val="ru-RU"/>
        </w:rPr>
        <w:t xml:space="preserve"> убеждал себя, что так оно и есть. В бою, в круговерти событий и необходимости принимать решения — вс</w:t>
      </w:r>
      <w:r w:rsidR="00BF2D7C" w:rsidRPr="00D26162">
        <w:rPr>
          <w:lang w:val="ru-RU"/>
        </w:rPr>
        <w:t>е</w:t>
      </w:r>
      <w:r w:rsidRPr="00D26162">
        <w:rPr>
          <w:lang w:val="ru-RU"/>
        </w:rPr>
        <w:t xml:space="preserve"> могло быть и по-другому: после боя не всегда получалось восстановить точную картину. </w:t>
      </w:r>
    </w:p>
    <w:p w14:paraId="1240C4A0" w14:textId="77777777" w:rsidR="00C57304" w:rsidRPr="00D26162" w:rsidRDefault="00C57304" w:rsidP="0094125C">
      <w:pPr>
        <w:rPr>
          <w:lang w:val="ru-RU"/>
        </w:rPr>
      </w:pPr>
      <w:r w:rsidRPr="00D26162">
        <w:rPr>
          <w:lang w:val="ru-RU"/>
        </w:rPr>
        <w:t>— Так что же оно там делало?</w:t>
      </w:r>
    </w:p>
    <w:p w14:paraId="59C3F2D5" w14:textId="77777777" w:rsidR="00C57304" w:rsidRPr="00D26162" w:rsidRDefault="00C57304" w:rsidP="0094125C">
      <w:pPr>
        <w:rPr>
          <w:lang w:val="ru-RU"/>
        </w:rPr>
      </w:pPr>
      <w:r w:rsidRPr="00D26162">
        <w:rPr>
          <w:lang w:val="ru-RU"/>
        </w:rPr>
        <w:t xml:space="preserve">— У нас было не очень-то много времени для разговоров, — сыронизировал </w:t>
      </w:r>
      <w:proofErr w:type="spellStart"/>
      <w:r w:rsidRPr="00D26162">
        <w:rPr>
          <w:lang w:val="ru-RU"/>
        </w:rPr>
        <w:t>Ольгейр</w:t>
      </w:r>
      <w:proofErr w:type="spellEnd"/>
      <w:r w:rsidRPr="00D26162">
        <w:rPr>
          <w:lang w:val="ru-RU"/>
        </w:rPr>
        <w:t>. — Бальдр может знать больше.</w:t>
      </w:r>
    </w:p>
    <w:p w14:paraId="4D47C4DF" w14:textId="77777777" w:rsidR="00C57304" w:rsidRPr="00D26162" w:rsidRDefault="00C57304" w:rsidP="0094125C">
      <w:pPr>
        <w:rPr>
          <w:lang w:val="ru-RU"/>
        </w:rPr>
      </w:pPr>
      <w:r w:rsidRPr="00D26162">
        <w:rPr>
          <w:lang w:val="ru-RU"/>
        </w:rPr>
        <w:t>— Тогда поговорю с ним.</w:t>
      </w:r>
    </w:p>
    <w:p w14:paraId="555883A4" w14:textId="47372CFD" w:rsidR="00C57304" w:rsidRPr="00D26162" w:rsidRDefault="00C57304" w:rsidP="0094125C">
      <w:pPr>
        <w:rPr>
          <w:lang w:val="ru-RU"/>
        </w:rPr>
      </w:pPr>
      <w:r w:rsidRPr="00D26162">
        <w:rPr>
          <w:lang w:val="ru-RU"/>
        </w:rPr>
        <w:t xml:space="preserve">— Они повсюду, </w:t>
      </w:r>
      <w:proofErr w:type="spellStart"/>
      <w:r w:rsidRPr="00D26162">
        <w:rPr>
          <w:lang w:val="ru-RU"/>
        </w:rPr>
        <w:t>варанги</w:t>
      </w:r>
      <w:proofErr w:type="spellEnd"/>
      <w:r w:rsidRPr="00D26162">
        <w:rPr>
          <w:lang w:val="ru-RU"/>
        </w:rPr>
        <w:t xml:space="preserve">. Старые легионы! </w:t>
      </w:r>
      <w:proofErr w:type="spellStart"/>
      <w:r w:rsidRPr="00D26162">
        <w:rPr>
          <w:lang w:val="ru-RU"/>
        </w:rPr>
        <w:t>Повыползали</w:t>
      </w:r>
      <w:proofErr w:type="spellEnd"/>
      <w:r w:rsidRPr="00D26162">
        <w:rPr>
          <w:lang w:val="ru-RU"/>
        </w:rPr>
        <w:t xml:space="preserve"> из своих логовищ, что твои кислотные пауки. Знаешь, что я думаю? А я думаю, что они пользуются разбродом и шатаниями, вот и лезут туда, куда им вздумается. Для этого и причин особых не нужно: та тварь просто прип</w:t>
      </w:r>
      <w:r w:rsidR="00BF2D7C" w:rsidRPr="00D26162">
        <w:rPr>
          <w:lang w:val="ru-RU"/>
        </w:rPr>
        <w:t>е</w:t>
      </w:r>
      <w:r w:rsidRPr="00D26162">
        <w:rPr>
          <w:lang w:val="ru-RU"/>
        </w:rPr>
        <w:t>рлась обгладывать мясо с костей.</w:t>
      </w:r>
    </w:p>
    <w:p w14:paraId="3FBF023F" w14:textId="7E2C27FF" w:rsidR="00C57304" w:rsidRPr="00D26162" w:rsidRDefault="00C57304" w:rsidP="0094125C">
      <w:pPr>
        <w:rPr>
          <w:lang w:val="ru-RU"/>
        </w:rPr>
      </w:pPr>
      <w:r w:rsidRPr="00D26162">
        <w:rPr>
          <w:lang w:val="ru-RU"/>
        </w:rPr>
        <w:t xml:space="preserve">— Да. — </w:t>
      </w:r>
      <w:proofErr w:type="spellStart"/>
      <w:r w:rsidRPr="00D26162">
        <w:rPr>
          <w:lang w:val="ru-RU"/>
        </w:rPr>
        <w:t>Гуннлаугур</w:t>
      </w:r>
      <w:proofErr w:type="spellEnd"/>
      <w:r w:rsidRPr="00D26162">
        <w:rPr>
          <w:lang w:val="ru-RU"/>
        </w:rPr>
        <w:t xml:space="preserve"> перев</w:t>
      </w:r>
      <w:r w:rsidR="00BF2D7C" w:rsidRPr="00D26162">
        <w:rPr>
          <w:lang w:val="ru-RU"/>
        </w:rPr>
        <w:t>е</w:t>
      </w:r>
      <w:r w:rsidRPr="00D26162">
        <w:rPr>
          <w:lang w:val="ru-RU"/>
        </w:rPr>
        <w:t xml:space="preserve">л дух. — Да, похоже, так оно и есть. Время испытаний. Может быть, он сгорит сам по себе, как и все остальные. Но что, если в этот раз так не выйдет... </w:t>
      </w:r>
    </w:p>
    <w:p w14:paraId="1DC5F24C" w14:textId="77777777" w:rsidR="00C57304" w:rsidRPr="00D26162" w:rsidRDefault="00C57304" w:rsidP="0094125C">
      <w:pPr>
        <w:rPr>
          <w:lang w:val="ru-RU"/>
        </w:rPr>
      </w:pPr>
      <w:r w:rsidRPr="00D26162">
        <w:rPr>
          <w:lang w:val="ru-RU"/>
        </w:rPr>
        <w:t xml:space="preserve">Казалось, </w:t>
      </w:r>
      <w:proofErr w:type="spellStart"/>
      <w:r w:rsidRPr="00D26162">
        <w:rPr>
          <w:lang w:val="ru-RU"/>
        </w:rPr>
        <w:t>Ольгейр</w:t>
      </w:r>
      <w:proofErr w:type="spellEnd"/>
      <w:r w:rsidRPr="00D26162">
        <w:rPr>
          <w:lang w:val="ru-RU"/>
        </w:rPr>
        <w:t xml:space="preserve"> был чем-то обеспокоен.</w:t>
      </w:r>
    </w:p>
    <w:p w14:paraId="4DED050E" w14:textId="37C275AA" w:rsidR="00C57304" w:rsidRPr="00D26162" w:rsidRDefault="00C57304" w:rsidP="0094125C">
      <w:pPr>
        <w:rPr>
          <w:lang w:val="ru-RU"/>
        </w:rPr>
      </w:pPr>
      <w:r w:rsidRPr="00D26162">
        <w:rPr>
          <w:lang w:val="ru-RU"/>
        </w:rPr>
        <w:t xml:space="preserve">— </w:t>
      </w:r>
      <w:r w:rsidR="005E5ECF">
        <w:rPr>
          <w:lang w:val="ru-RU"/>
        </w:rPr>
        <w:t>Ч</w:t>
      </w:r>
      <w:r w:rsidRPr="00D26162">
        <w:rPr>
          <w:lang w:val="ru-RU"/>
        </w:rPr>
        <w:t>то-то ещ</w:t>
      </w:r>
      <w:r w:rsidR="00BF2D7C" w:rsidRPr="00D26162">
        <w:rPr>
          <w:lang w:val="ru-RU"/>
        </w:rPr>
        <w:t>е</w:t>
      </w:r>
      <w:r w:rsidRPr="00D26162">
        <w:rPr>
          <w:lang w:val="ru-RU"/>
        </w:rPr>
        <w:t>, Тяж</w:t>
      </w:r>
      <w:r w:rsidR="00BF2D7C" w:rsidRPr="00D26162">
        <w:rPr>
          <w:lang w:val="ru-RU"/>
        </w:rPr>
        <w:t>е</w:t>
      </w:r>
      <w:r w:rsidRPr="00D26162">
        <w:rPr>
          <w:lang w:val="ru-RU"/>
        </w:rPr>
        <w:t xml:space="preserve">лая Рука? — спросил </w:t>
      </w:r>
      <w:proofErr w:type="spellStart"/>
      <w:r w:rsidRPr="00D26162">
        <w:rPr>
          <w:lang w:val="ru-RU"/>
        </w:rPr>
        <w:t>Гуннлаугур</w:t>
      </w:r>
      <w:proofErr w:type="spellEnd"/>
      <w:r w:rsidRPr="00D26162">
        <w:rPr>
          <w:lang w:val="ru-RU"/>
        </w:rPr>
        <w:t>.</w:t>
      </w:r>
    </w:p>
    <w:p w14:paraId="18E7D3D0" w14:textId="77777777" w:rsidR="00C57304" w:rsidRPr="00D26162" w:rsidRDefault="00C57304" w:rsidP="0094125C">
      <w:pPr>
        <w:rPr>
          <w:lang w:val="ru-RU"/>
        </w:rPr>
      </w:pPr>
      <w:r w:rsidRPr="00D26162">
        <w:rPr>
          <w:lang w:val="ru-RU"/>
        </w:rPr>
        <w:t>На мгновение показалось, что ничего подобного нет.</w:t>
      </w:r>
    </w:p>
    <w:p w14:paraId="10B5915B" w14:textId="77777777" w:rsidR="00C57304" w:rsidRPr="00D26162" w:rsidRDefault="00C57304" w:rsidP="0094125C">
      <w:pPr>
        <w:rPr>
          <w:lang w:val="ru-RU"/>
        </w:rPr>
      </w:pPr>
      <w:r w:rsidRPr="00D26162">
        <w:rPr>
          <w:lang w:val="ru-RU"/>
        </w:rPr>
        <w:t xml:space="preserve">— Тебе и правда не помешает переговорить с Бальдром, — сказал наконец </w:t>
      </w:r>
      <w:proofErr w:type="spellStart"/>
      <w:r w:rsidRPr="00D26162">
        <w:rPr>
          <w:lang w:val="ru-RU"/>
        </w:rPr>
        <w:t>Ольгейр</w:t>
      </w:r>
      <w:proofErr w:type="spellEnd"/>
      <w:r w:rsidRPr="00D26162">
        <w:rPr>
          <w:lang w:val="ru-RU"/>
        </w:rPr>
        <w:t xml:space="preserve">. — И тот… он ему кое-что рассказал. О </w:t>
      </w:r>
      <w:proofErr w:type="spellStart"/>
      <w:r w:rsidRPr="00D26162">
        <w:rPr>
          <w:lang w:val="ru-RU"/>
        </w:rPr>
        <w:t>Фенрисе</w:t>
      </w:r>
      <w:proofErr w:type="spellEnd"/>
      <w:r w:rsidRPr="00D26162">
        <w:rPr>
          <w:lang w:val="ru-RU"/>
        </w:rPr>
        <w:t xml:space="preserve">. О боях там. </w:t>
      </w:r>
    </w:p>
    <w:p w14:paraId="20960BC7" w14:textId="73E5D340" w:rsidR="00C57304" w:rsidRPr="00D26162" w:rsidRDefault="00C57304" w:rsidP="0094125C">
      <w:pPr>
        <w:rPr>
          <w:lang w:val="ru-RU"/>
        </w:rPr>
      </w:pPr>
      <w:r w:rsidRPr="00D26162">
        <w:rPr>
          <w:lang w:val="ru-RU"/>
        </w:rPr>
        <w:t>— Боях</w:t>
      </w:r>
      <w:r w:rsidR="005E5ECF">
        <w:rPr>
          <w:lang w:val="ru-RU"/>
        </w:rPr>
        <w:t>?</w:t>
      </w:r>
    </w:p>
    <w:p w14:paraId="374EA237" w14:textId="77777777" w:rsidR="00C57304" w:rsidRPr="00D26162" w:rsidRDefault="00C57304" w:rsidP="0094125C">
      <w:pPr>
        <w:rPr>
          <w:lang w:val="ru-RU"/>
        </w:rPr>
      </w:pPr>
      <w:r w:rsidRPr="00D26162">
        <w:rPr>
          <w:lang w:val="ru-RU"/>
        </w:rPr>
        <w:t xml:space="preserve">— Он сказал, что наш родной мир разорили. </w:t>
      </w:r>
    </w:p>
    <w:p w14:paraId="5EB1F869" w14:textId="77777777" w:rsidR="00C57304" w:rsidRPr="00D26162" w:rsidRDefault="00C57304" w:rsidP="0094125C">
      <w:pPr>
        <w:rPr>
          <w:lang w:val="ru-RU"/>
        </w:rPr>
      </w:pPr>
      <w:proofErr w:type="spellStart"/>
      <w:r w:rsidRPr="00D26162">
        <w:rPr>
          <w:lang w:val="ru-RU"/>
        </w:rPr>
        <w:t>Гуннлаугур</w:t>
      </w:r>
      <w:proofErr w:type="spellEnd"/>
      <w:r w:rsidRPr="00D26162">
        <w:rPr>
          <w:lang w:val="ru-RU"/>
        </w:rPr>
        <w:t xml:space="preserve"> хохотнул: </w:t>
      </w:r>
    </w:p>
    <w:p w14:paraId="6C93CB94" w14:textId="5B065A6A" w:rsidR="00C57304" w:rsidRPr="00D26162" w:rsidRDefault="00C57304" w:rsidP="0094125C">
      <w:pPr>
        <w:rPr>
          <w:lang w:val="ru-RU"/>
        </w:rPr>
      </w:pPr>
      <w:r w:rsidRPr="00D26162">
        <w:rPr>
          <w:lang w:val="ru-RU"/>
        </w:rPr>
        <w:t xml:space="preserve">— Он что, видел это собственными глазами? — </w:t>
      </w:r>
      <w:proofErr w:type="spellStart"/>
      <w:r w:rsidRPr="00D26162">
        <w:rPr>
          <w:lang w:val="ru-RU"/>
        </w:rPr>
        <w:t>Раскалыватель</w:t>
      </w:r>
      <w:proofErr w:type="spellEnd"/>
      <w:r w:rsidRPr="00D26162">
        <w:rPr>
          <w:lang w:val="ru-RU"/>
        </w:rPr>
        <w:t xml:space="preserve"> Черепов покачал головой. — А потом невесть как попал именно сюда, выискивая тайники с топливом на первом подвернувшемся городе-вышке? Да брось. Врань</w:t>
      </w:r>
      <w:r w:rsidR="00BF2D7C" w:rsidRPr="00D26162">
        <w:rPr>
          <w:lang w:val="ru-RU"/>
        </w:rPr>
        <w:t>е</w:t>
      </w:r>
      <w:r w:rsidRPr="00D26162">
        <w:rPr>
          <w:lang w:val="ru-RU"/>
        </w:rPr>
        <w:t xml:space="preserve"> это вс</w:t>
      </w:r>
      <w:r w:rsidR="00BF2D7C" w:rsidRPr="00D26162">
        <w:rPr>
          <w:lang w:val="ru-RU"/>
        </w:rPr>
        <w:t>е</w:t>
      </w:r>
      <w:r w:rsidRPr="00D26162">
        <w:rPr>
          <w:lang w:val="ru-RU"/>
        </w:rPr>
        <w:t>, брат.</w:t>
      </w:r>
    </w:p>
    <w:p w14:paraId="7CF5DB22" w14:textId="77777777" w:rsidR="00C57304" w:rsidRPr="00D26162" w:rsidRDefault="00C57304" w:rsidP="0094125C">
      <w:pPr>
        <w:rPr>
          <w:lang w:val="ru-RU"/>
        </w:rPr>
      </w:pPr>
      <w:r w:rsidRPr="00D26162">
        <w:rPr>
          <w:lang w:val="ru-RU"/>
        </w:rPr>
        <w:t xml:space="preserve">— Бальдру-то я так и сказал. </w:t>
      </w:r>
    </w:p>
    <w:p w14:paraId="7EE4969E" w14:textId="77777777" w:rsidR="00C57304" w:rsidRPr="00D26162" w:rsidRDefault="00C57304" w:rsidP="0094125C">
      <w:pPr>
        <w:rPr>
          <w:lang w:val="ru-RU"/>
        </w:rPr>
      </w:pPr>
      <w:r w:rsidRPr="00D26162">
        <w:rPr>
          <w:lang w:val="ru-RU"/>
        </w:rPr>
        <w:t>— Но тебя самого это не успокоило.</w:t>
      </w:r>
    </w:p>
    <w:p w14:paraId="22732190" w14:textId="06FDDCB7" w:rsidR="00C57304" w:rsidRPr="00D26162" w:rsidRDefault="00C57304" w:rsidP="0094125C">
      <w:pPr>
        <w:rPr>
          <w:lang w:val="ru-RU"/>
        </w:rPr>
      </w:pPr>
      <w:r w:rsidRPr="00D26162">
        <w:rPr>
          <w:lang w:val="ru-RU"/>
        </w:rPr>
        <w:t>Ещ</w:t>
      </w:r>
      <w:r w:rsidR="00BF2D7C" w:rsidRPr="00D26162">
        <w:rPr>
          <w:lang w:val="ru-RU"/>
        </w:rPr>
        <w:t>е</w:t>
      </w:r>
      <w:r w:rsidRPr="00D26162">
        <w:rPr>
          <w:lang w:val="ru-RU"/>
        </w:rPr>
        <w:t xml:space="preserve"> одна нерешительная пауза. </w:t>
      </w:r>
    </w:p>
    <w:p w14:paraId="35DB5606" w14:textId="77777777" w:rsidR="00C57304" w:rsidRPr="00D26162" w:rsidRDefault="00C57304" w:rsidP="0094125C">
      <w:pPr>
        <w:rPr>
          <w:lang w:val="ru-RU"/>
        </w:rPr>
      </w:pPr>
      <w:r w:rsidRPr="00D26162">
        <w:rPr>
          <w:lang w:val="ru-RU"/>
        </w:rPr>
        <w:t>— Нас так долго не было. Ни известий, ни связи. Кто его знает… Сам же говоришь, что это какой-то разгон.</w:t>
      </w:r>
    </w:p>
    <w:p w14:paraId="3A7FED4F" w14:textId="77777777" w:rsidR="00C57304" w:rsidRPr="00D26162" w:rsidRDefault="00C57304" w:rsidP="0094125C">
      <w:pPr>
        <w:rPr>
          <w:lang w:val="ru-RU"/>
        </w:rPr>
      </w:pPr>
      <w:proofErr w:type="spellStart"/>
      <w:r w:rsidRPr="00D26162">
        <w:rPr>
          <w:lang w:val="ru-RU"/>
        </w:rPr>
        <w:t>Гуннлаугур</w:t>
      </w:r>
      <w:proofErr w:type="spellEnd"/>
      <w:r w:rsidRPr="00D26162">
        <w:rPr>
          <w:lang w:val="ru-RU"/>
        </w:rPr>
        <w:t xml:space="preserve"> покачал головой: </w:t>
      </w:r>
    </w:p>
    <w:p w14:paraId="58BFD454" w14:textId="77777777" w:rsidR="00C57304" w:rsidRPr="00D26162" w:rsidRDefault="00C57304" w:rsidP="0094125C">
      <w:pPr>
        <w:rPr>
          <w:lang w:val="ru-RU"/>
        </w:rPr>
      </w:pPr>
      <w:r w:rsidRPr="00D26162">
        <w:rPr>
          <w:lang w:val="ru-RU"/>
        </w:rPr>
        <w:lastRenderedPageBreak/>
        <w:t>— Да, но есть незыблемые вещи, — по крайней мере, до возвращения Русса. Это существо случайно не видело никаких следов Волчьего Короля, пока скиталось?</w:t>
      </w:r>
    </w:p>
    <w:p w14:paraId="5241722E" w14:textId="799E0D5D" w:rsidR="00C57304" w:rsidRPr="00D26162" w:rsidRDefault="00C57304" w:rsidP="0094125C">
      <w:pPr>
        <w:rPr>
          <w:lang w:val="ru-RU"/>
        </w:rPr>
      </w:pPr>
      <w:r w:rsidRPr="00D26162">
        <w:rPr>
          <w:lang w:val="ru-RU"/>
        </w:rPr>
        <w:t>— Рано или поздно нам прид</w:t>
      </w:r>
      <w:r w:rsidR="00BF2D7C" w:rsidRPr="00D26162">
        <w:rPr>
          <w:lang w:val="ru-RU"/>
        </w:rPr>
        <w:t>е</w:t>
      </w:r>
      <w:r w:rsidRPr="00D26162">
        <w:rPr>
          <w:lang w:val="ru-RU"/>
        </w:rPr>
        <w:t xml:space="preserve">тся вернуться, — сказал </w:t>
      </w:r>
      <w:proofErr w:type="spellStart"/>
      <w:r w:rsidRPr="00D26162">
        <w:rPr>
          <w:lang w:val="ru-RU"/>
        </w:rPr>
        <w:t>Ольгейр</w:t>
      </w:r>
      <w:proofErr w:type="spellEnd"/>
      <w:r w:rsidRPr="00D26162">
        <w:rPr>
          <w:lang w:val="ru-RU"/>
        </w:rPr>
        <w:t>.</w:t>
      </w:r>
    </w:p>
    <w:p w14:paraId="33C63C7B" w14:textId="77777777" w:rsidR="00C57304" w:rsidRPr="00D26162" w:rsidRDefault="00C57304" w:rsidP="0094125C">
      <w:pPr>
        <w:rPr>
          <w:lang w:val="ru-RU"/>
        </w:rPr>
      </w:pPr>
      <w:r w:rsidRPr="00D26162">
        <w:rPr>
          <w:lang w:val="ru-RU"/>
        </w:rPr>
        <w:t>— Как и планировалось.</w:t>
      </w:r>
    </w:p>
    <w:p w14:paraId="570B187E" w14:textId="5183168A" w:rsidR="00C57304" w:rsidRPr="00D26162" w:rsidRDefault="00C57304" w:rsidP="0094125C">
      <w:pPr>
        <w:rPr>
          <w:lang w:val="ru-RU"/>
        </w:rPr>
      </w:pPr>
      <w:r w:rsidRPr="00D26162">
        <w:rPr>
          <w:lang w:val="ru-RU"/>
        </w:rPr>
        <w:t>— Итак, ты удовлетвор</w:t>
      </w:r>
      <w:r w:rsidR="00BF2D7C" w:rsidRPr="00D26162">
        <w:rPr>
          <w:lang w:val="ru-RU"/>
        </w:rPr>
        <w:t>е</w:t>
      </w:r>
      <w:r w:rsidRPr="00D26162">
        <w:rPr>
          <w:lang w:val="ru-RU"/>
        </w:rPr>
        <w:t>н? Убил того, кого хотел, закончил охоту?</w:t>
      </w:r>
    </w:p>
    <w:p w14:paraId="5FB7837F" w14:textId="77777777" w:rsidR="00C57304" w:rsidRPr="00D26162" w:rsidRDefault="00C57304" w:rsidP="0094125C">
      <w:pPr>
        <w:rPr>
          <w:lang w:val="ru-RU"/>
        </w:rPr>
      </w:pPr>
      <w:proofErr w:type="spellStart"/>
      <w:r w:rsidRPr="00D26162">
        <w:rPr>
          <w:lang w:val="ru-RU"/>
        </w:rPr>
        <w:t>Гуннлаугур</w:t>
      </w:r>
      <w:proofErr w:type="spellEnd"/>
      <w:r w:rsidRPr="00D26162">
        <w:rPr>
          <w:lang w:val="ru-RU"/>
        </w:rPr>
        <w:t xml:space="preserve"> мрачно улыбнулся: </w:t>
      </w:r>
    </w:p>
    <w:p w14:paraId="1E3C844B" w14:textId="617A8362" w:rsidR="00C57304" w:rsidRPr="00D26162" w:rsidRDefault="00C57304" w:rsidP="0094125C">
      <w:pPr>
        <w:rPr>
          <w:lang w:val="ru-RU"/>
        </w:rPr>
      </w:pPr>
      <w:r w:rsidRPr="00D26162">
        <w:rPr>
          <w:lang w:val="ru-RU"/>
        </w:rPr>
        <w:t xml:space="preserve">— Кого хотели — убили. Что до охоты… не знаю. Мне нужно изучить то, что мы оттуда забрали. </w:t>
      </w:r>
      <w:proofErr w:type="spellStart"/>
      <w:r w:rsidRPr="00D26162">
        <w:rPr>
          <w:lang w:val="ru-RU"/>
        </w:rPr>
        <w:t>Гирфалькон</w:t>
      </w:r>
      <w:proofErr w:type="spellEnd"/>
      <w:r w:rsidRPr="00D26162">
        <w:rPr>
          <w:lang w:val="ru-RU"/>
        </w:rPr>
        <w:t xml:space="preserve"> разговаривает с последней выжившей. Он умеет ладить со смертными; я бы поставил на то, что он разузнает ещ</w:t>
      </w:r>
      <w:r w:rsidR="00BF2D7C" w:rsidRPr="00D26162">
        <w:rPr>
          <w:lang w:val="ru-RU"/>
        </w:rPr>
        <w:t>е</w:t>
      </w:r>
      <w:r w:rsidRPr="00D26162">
        <w:rPr>
          <w:lang w:val="ru-RU"/>
        </w:rPr>
        <w:t xml:space="preserve"> что-нибудь. — </w:t>
      </w:r>
      <w:proofErr w:type="spellStart"/>
      <w:r w:rsidRPr="00D26162">
        <w:rPr>
          <w:lang w:val="ru-RU"/>
        </w:rPr>
        <w:t>Варанги</w:t>
      </w:r>
      <w:proofErr w:type="spellEnd"/>
      <w:r w:rsidRPr="00D26162">
        <w:rPr>
          <w:lang w:val="ru-RU"/>
        </w:rPr>
        <w:t xml:space="preserve"> подался впер</w:t>
      </w:r>
      <w:r w:rsidR="00BF2D7C" w:rsidRPr="00D26162">
        <w:rPr>
          <w:lang w:val="ru-RU"/>
        </w:rPr>
        <w:t>е</w:t>
      </w:r>
      <w:r w:rsidRPr="00D26162">
        <w:rPr>
          <w:lang w:val="ru-RU"/>
        </w:rPr>
        <w:t>д, перен</w:t>
      </w:r>
      <w:r w:rsidR="00BF2D7C" w:rsidRPr="00D26162">
        <w:rPr>
          <w:lang w:val="ru-RU"/>
        </w:rPr>
        <w:t>е</w:t>
      </w:r>
      <w:r w:rsidRPr="00D26162">
        <w:rPr>
          <w:lang w:val="ru-RU"/>
        </w:rPr>
        <w:t>с вес на каменные подлокотники и сцепил закованные в броню пальцы. — Я знаю, ты хочешь вернуться, брат. Я знаю, что это значит для тебя, для всех нас. И мы верн</w:t>
      </w:r>
      <w:r w:rsidR="00BF2D7C" w:rsidRPr="00D26162">
        <w:rPr>
          <w:lang w:val="ru-RU"/>
        </w:rPr>
        <w:t>е</w:t>
      </w:r>
      <w:r w:rsidRPr="00D26162">
        <w:rPr>
          <w:lang w:val="ru-RU"/>
        </w:rPr>
        <w:t>мся, когда обрет</w:t>
      </w:r>
      <w:r w:rsidR="00BF2D7C" w:rsidRPr="00D26162">
        <w:rPr>
          <w:lang w:val="ru-RU"/>
        </w:rPr>
        <w:t>е</w:t>
      </w:r>
      <w:r w:rsidRPr="00D26162">
        <w:rPr>
          <w:lang w:val="ru-RU"/>
        </w:rPr>
        <w:t>м уверенность. Когда я смогу принести что-то, чтобы предъявить остальным, показать, за чем мы уходили. Если предъявим меньшее, то наши головы полетят — и с полным правом, нет?</w:t>
      </w:r>
    </w:p>
    <w:p w14:paraId="12ABECF8" w14:textId="37461768" w:rsidR="00C57304" w:rsidRPr="00D26162" w:rsidRDefault="00C57304" w:rsidP="0094125C">
      <w:pPr>
        <w:rPr>
          <w:lang w:val="ru-RU"/>
        </w:rPr>
      </w:pPr>
      <w:r w:rsidRPr="00D26162">
        <w:rPr>
          <w:lang w:val="ru-RU"/>
        </w:rPr>
        <w:t xml:space="preserve">— Но, </w:t>
      </w:r>
      <w:proofErr w:type="spellStart"/>
      <w:r w:rsidR="00777DA5" w:rsidRPr="00D26162">
        <w:rPr>
          <w:lang w:val="ru-RU"/>
        </w:rPr>
        <w:t>в</w:t>
      </w:r>
      <w:r w:rsidRPr="00D26162">
        <w:rPr>
          <w:lang w:val="ru-RU"/>
        </w:rPr>
        <w:t>аранги</w:t>
      </w:r>
      <w:proofErr w:type="spellEnd"/>
      <w:r w:rsidRPr="00D26162">
        <w:rPr>
          <w:lang w:val="ru-RU"/>
        </w:rPr>
        <w:t>, что может нас ожидать, если мы опоздаем?</w:t>
      </w:r>
    </w:p>
    <w:p w14:paraId="68AE90A7" w14:textId="77777777" w:rsidR="00C57304" w:rsidRPr="00D26162" w:rsidRDefault="00C57304" w:rsidP="0094125C">
      <w:pPr>
        <w:rPr>
          <w:lang w:val="ru-RU"/>
        </w:rPr>
      </w:pPr>
      <w:r w:rsidRPr="00D26162">
        <w:rPr>
          <w:lang w:val="ru-RU"/>
        </w:rPr>
        <w:t xml:space="preserve">Улыбка </w:t>
      </w:r>
      <w:proofErr w:type="spellStart"/>
      <w:r w:rsidRPr="00D26162">
        <w:rPr>
          <w:lang w:val="ru-RU"/>
        </w:rPr>
        <w:t>Гуннлаугура</w:t>
      </w:r>
      <w:proofErr w:type="spellEnd"/>
      <w:r w:rsidRPr="00D26162">
        <w:rPr>
          <w:lang w:val="ru-RU"/>
        </w:rPr>
        <w:t xml:space="preserve"> исчезла.</w:t>
      </w:r>
    </w:p>
    <w:p w14:paraId="0BF0371B" w14:textId="25B7049C" w:rsidR="00C57304" w:rsidRPr="00D26162" w:rsidRDefault="00C57304" w:rsidP="0094125C">
      <w:pPr>
        <w:rPr>
          <w:lang w:val="ru-RU"/>
        </w:rPr>
      </w:pPr>
      <w:r w:rsidRPr="00D26162">
        <w:rPr>
          <w:lang w:val="ru-RU"/>
        </w:rPr>
        <w:t>— Я приму решение, — сказал он. — Когда вс</w:t>
      </w:r>
      <w:r w:rsidR="00BF2D7C" w:rsidRPr="00D26162">
        <w:rPr>
          <w:lang w:val="ru-RU"/>
        </w:rPr>
        <w:t>е</w:t>
      </w:r>
      <w:r w:rsidRPr="00D26162">
        <w:rPr>
          <w:lang w:val="ru-RU"/>
        </w:rPr>
        <w:t xml:space="preserve"> будет сделано, когда вс</w:t>
      </w:r>
      <w:r w:rsidR="00BF2D7C" w:rsidRPr="00D26162">
        <w:rPr>
          <w:lang w:val="ru-RU"/>
        </w:rPr>
        <w:t>е</w:t>
      </w:r>
      <w:r w:rsidRPr="00D26162">
        <w:rPr>
          <w:lang w:val="ru-RU"/>
        </w:rPr>
        <w:t xml:space="preserve"> станет известно. Не раньше.</w:t>
      </w:r>
    </w:p>
    <w:p w14:paraId="197EB185" w14:textId="77777777" w:rsidR="00C57304" w:rsidRPr="00D26162" w:rsidRDefault="00C57304" w:rsidP="0094125C">
      <w:pPr>
        <w:rPr>
          <w:lang w:val="ru-RU"/>
        </w:rPr>
      </w:pPr>
    </w:p>
    <w:p w14:paraId="2C6D0353" w14:textId="0E270DCB" w:rsidR="00C57304" w:rsidRPr="00D26162" w:rsidRDefault="00C57304" w:rsidP="0094125C">
      <w:pPr>
        <w:rPr>
          <w:lang w:val="ru-RU"/>
        </w:rPr>
      </w:pPr>
      <w:r w:rsidRPr="00D26162">
        <w:rPr>
          <w:lang w:val="ru-RU"/>
        </w:rPr>
        <w:t xml:space="preserve">Откровенно говоря, </w:t>
      </w:r>
      <w:proofErr w:type="spellStart"/>
      <w:r w:rsidRPr="00D26162">
        <w:rPr>
          <w:lang w:val="ru-RU"/>
        </w:rPr>
        <w:t>Бъяргборн</w:t>
      </w:r>
      <w:proofErr w:type="spellEnd"/>
      <w:r w:rsidRPr="00D26162">
        <w:rPr>
          <w:lang w:val="ru-RU"/>
        </w:rPr>
        <w:t xml:space="preserve"> не ожидал увидеть </w:t>
      </w:r>
      <w:proofErr w:type="spellStart"/>
      <w:r w:rsidRPr="00D26162">
        <w:rPr>
          <w:lang w:val="ru-RU"/>
        </w:rPr>
        <w:t>Хафлои</w:t>
      </w:r>
      <w:proofErr w:type="spellEnd"/>
      <w:r w:rsidRPr="00D26162">
        <w:rPr>
          <w:lang w:val="ru-RU"/>
        </w:rPr>
        <w:t xml:space="preserve"> снова. Даже для его повелителей переброска с одного корабля на другой в спасательной капсуле во время пустотного боя — смелая затея. Как только галеон вернулся в варп, капитан захотел посмотреть своими глазами и проверить — просто чтобы убедиться, что со всеми ними не сыграли какую-нибудь злую шутку. Он спустился в главный ангар корабля; двери приземлившегося там шаттла распахнулись, и </w:t>
      </w:r>
      <w:proofErr w:type="spellStart"/>
      <w:r w:rsidRPr="00D26162">
        <w:rPr>
          <w:lang w:val="ru-RU"/>
        </w:rPr>
        <w:t>Бъяргборн</w:t>
      </w:r>
      <w:proofErr w:type="spellEnd"/>
      <w:r w:rsidRPr="00D26162">
        <w:rPr>
          <w:lang w:val="ru-RU"/>
        </w:rPr>
        <w:t xml:space="preserve"> напрягся в опасении, что изнутри хлынут мстительные бойцы </w:t>
      </w:r>
      <w:proofErr w:type="spellStart"/>
      <w:r w:rsidRPr="00D26162">
        <w:rPr>
          <w:lang w:val="ru-RU"/>
        </w:rPr>
        <w:t>Экклезиархии</w:t>
      </w:r>
      <w:proofErr w:type="spellEnd"/>
      <w:r w:rsidRPr="00D26162">
        <w:rPr>
          <w:lang w:val="ru-RU"/>
        </w:rPr>
        <w:t xml:space="preserve">. Однако в конце концов на камнебетон, прихрамывая, спустился одинокий </w:t>
      </w:r>
      <w:proofErr w:type="spellStart"/>
      <w:r w:rsidRPr="00D26162">
        <w:rPr>
          <w:lang w:val="ru-RU"/>
        </w:rPr>
        <w:t>Хафлои</w:t>
      </w:r>
      <w:proofErr w:type="spellEnd"/>
      <w:r w:rsidRPr="00D26162">
        <w:rPr>
          <w:lang w:val="ru-RU"/>
        </w:rPr>
        <w:t>; шкуры с него содрали, а броня выглядела так, словно е</w:t>
      </w:r>
      <w:r w:rsidR="00BF2D7C" w:rsidRPr="00D26162">
        <w:rPr>
          <w:lang w:val="ru-RU"/>
        </w:rPr>
        <w:t>е</w:t>
      </w:r>
      <w:r w:rsidRPr="00D26162">
        <w:rPr>
          <w:lang w:val="ru-RU"/>
        </w:rPr>
        <w:t xml:space="preserve"> какое-то время обжигали в доменной печи.</w:t>
      </w:r>
    </w:p>
    <w:p w14:paraId="6D254FFB" w14:textId="77777777" w:rsidR="00C57304" w:rsidRPr="00D26162" w:rsidRDefault="00C57304" w:rsidP="0094125C">
      <w:pPr>
        <w:rPr>
          <w:lang w:val="ru-RU"/>
        </w:rPr>
      </w:pPr>
      <w:r w:rsidRPr="00D26162">
        <w:rPr>
          <w:lang w:val="ru-RU"/>
        </w:rPr>
        <w:t>Кровавый Коготь снял шлем, тряхнул рыжей головой и ухмыльнулся.</w:t>
      </w:r>
    </w:p>
    <w:p w14:paraId="4B7A3F4D" w14:textId="032BE4F0" w:rsidR="00C57304" w:rsidRPr="00D26162" w:rsidRDefault="00C57304" w:rsidP="0094125C">
      <w:pPr>
        <w:rPr>
          <w:lang w:val="ru-RU"/>
        </w:rPr>
      </w:pPr>
      <w:r w:rsidRPr="00D26162">
        <w:rPr>
          <w:lang w:val="ru-RU"/>
        </w:rPr>
        <w:t>— Зач</w:t>
      </w:r>
      <w:r w:rsidR="00BF2D7C" w:rsidRPr="00D26162">
        <w:rPr>
          <w:lang w:val="ru-RU"/>
        </w:rPr>
        <w:t>е</w:t>
      </w:r>
      <w:r w:rsidRPr="00D26162">
        <w:rPr>
          <w:lang w:val="ru-RU"/>
        </w:rPr>
        <w:t>тно прокатился, — объявил он.</w:t>
      </w:r>
    </w:p>
    <w:p w14:paraId="2BDB5533" w14:textId="0EA5020D" w:rsidR="00C57304" w:rsidRPr="00D26162" w:rsidRDefault="00C57304" w:rsidP="0094125C">
      <w:pPr>
        <w:rPr>
          <w:lang w:val="ru-RU"/>
        </w:rPr>
      </w:pPr>
      <w:r w:rsidRPr="00D26162">
        <w:rPr>
          <w:lang w:val="ru-RU"/>
        </w:rPr>
        <w:t>На самом деле он был серь</w:t>
      </w:r>
      <w:r w:rsidR="00BF2D7C" w:rsidRPr="00D26162">
        <w:rPr>
          <w:lang w:val="ru-RU"/>
        </w:rPr>
        <w:t>е</w:t>
      </w:r>
      <w:r w:rsidRPr="00D26162">
        <w:rPr>
          <w:lang w:val="ru-RU"/>
        </w:rPr>
        <w:t xml:space="preserve">зно ранен. Один </w:t>
      </w:r>
      <w:proofErr w:type="spellStart"/>
      <w:r w:rsidRPr="00D26162">
        <w:rPr>
          <w:lang w:val="ru-RU"/>
        </w:rPr>
        <w:t>лазган</w:t>
      </w:r>
      <w:proofErr w:type="spellEnd"/>
      <w:r w:rsidRPr="00D26162">
        <w:rPr>
          <w:lang w:val="ru-RU"/>
        </w:rPr>
        <w:t xml:space="preserve"> не представлял для космодесантника особой опасности, но сотни, нацеленные в одну точку и с близкого расстояния, могли нанести существенный урон. Когда </w:t>
      </w:r>
      <w:proofErr w:type="spellStart"/>
      <w:r w:rsidRPr="00D26162">
        <w:rPr>
          <w:lang w:val="ru-RU"/>
        </w:rPr>
        <w:t>сервы</w:t>
      </w:r>
      <w:proofErr w:type="spellEnd"/>
      <w:r w:rsidRPr="00D26162">
        <w:rPr>
          <w:lang w:val="ru-RU"/>
        </w:rPr>
        <w:t xml:space="preserve"> сняли с него броню, степень повреждений стала очевидной. Большая часть брони была донельзя изуродована, сочленения опалены, а кабели управления оборваны. Ещ</w:t>
      </w:r>
      <w:r w:rsidR="00BF2D7C" w:rsidRPr="00D26162">
        <w:rPr>
          <w:lang w:val="ru-RU"/>
        </w:rPr>
        <w:t>е</w:t>
      </w:r>
      <w:r w:rsidRPr="00D26162">
        <w:rPr>
          <w:lang w:val="ru-RU"/>
        </w:rPr>
        <w:t xml:space="preserve"> несколько метких выстрелов — и </w:t>
      </w:r>
      <w:proofErr w:type="spellStart"/>
      <w:r w:rsidRPr="00D26162">
        <w:rPr>
          <w:lang w:val="ru-RU"/>
        </w:rPr>
        <w:t>Хафлои</w:t>
      </w:r>
      <w:proofErr w:type="spellEnd"/>
      <w:r w:rsidRPr="00D26162">
        <w:rPr>
          <w:lang w:val="ru-RU"/>
        </w:rPr>
        <w:t xml:space="preserve"> бы никогда не вернулся.</w:t>
      </w:r>
    </w:p>
    <w:p w14:paraId="18605268" w14:textId="64275920" w:rsidR="00C57304" w:rsidRPr="00D26162" w:rsidRDefault="00BF2D7C" w:rsidP="0094125C">
      <w:pPr>
        <w:rPr>
          <w:lang w:val="ru-RU"/>
        </w:rPr>
      </w:pPr>
      <w:proofErr w:type="spellStart"/>
      <w:r w:rsidRPr="00D26162">
        <w:rPr>
          <w:lang w:val="ru-RU"/>
        </w:rPr>
        <w:t>Ёрундур</w:t>
      </w:r>
      <w:proofErr w:type="spellEnd"/>
      <w:r w:rsidR="00C57304" w:rsidRPr="00D26162">
        <w:rPr>
          <w:lang w:val="ru-RU"/>
        </w:rPr>
        <w:t xml:space="preserve"> рад был возвращению </w:t>
      </w:r>
      <w:proofErr w:type="spellStart"/>
      <w:r w:rsidR="00C57304" w:rsidRPr="00D26162">
        <w:rPr>
          <w:lang w:val="ru-RU"/>
        </w:rPr>
        <w:t>Хафлои</w:t>
      </w:r>
      <w:proofErr w:type="spellEnd"/>
      <w:r w:rsidR="00C57304" w:rsidRPr="00D26162">
        <w:rPr>
          <w:lang w:val="ru-RU"/>
        </w:rPr>
        <w:t xml:space="preserve"> и поприветствовал его чуть более т</w:t>
      </w:r>
      <w:r w:rsidRPr="00D26162">
        <w:rPr>
          <w:lang w:val="ru-RU"/>
        </w:rPr>
        <w:t>е</w:t>
      </w:r>
      <w:r w:rsidR="00C57304" w:rsidRPr="00D26162">
        <w:rPr>
          <w:lang w:val="ru-RU"/>
        </w:rPr>
        <w:t xml:space="preserve">плым, чем обычно, ворчанием. </w:t>
      </w:r>
      <w:proofErr w:type="spellStart"/>
      <w:r w:rsidR="00C57304" w:rsidRPr="00D26162">
        <w:rPr>
          <w:lang w:val="ru-RU"/>
        </w:rPr>
        <w:t>Гуннлаугур</w:t>
      </w:r>
      <w:proofErr w:type="spellEnd"/>
      <w:r w:rsidR="00C57304" w:rsidRPr="00D26162">
        <w:rPr>
          <w:lang w:val="ru-RU"/>
        </w:rPr>
        <w:t xml:space="preserve"> велел ему спуститься в медицинский отсек, чтобы его там подлатали. И только когда </w:t>
      </w:r>
      <w:proofErr w:type="spellStart"/>
      <w:r w:rsidR="00C57304" w:rsidRPr="00D26162">
        <w:rPr>
          <w:lang w:val="ru-RU"/>
        </w:rPr>
        <w:t>Хафлои</w:t>
      </w:r>
      <w:proofErr w:type="spellEnd"/>
      <w:r w:rsidR="00C57304" w:rsidRPr="00D26162">
        <w:rPr>
          <w:lang w:val="ru-RU"/>
        </w:rPr>
        <w:t xml:space="preserve">, едва держась на ногах, уже уходил, </w:t>
      </w:r>
      <w:r w:rsidR="00740468" w:rsidRPr="00D26162">
        <w:rPr>
          <w:lang w:val="ru-RU"/>
        </w:rPr>
        <w:t>Волчий Гвардеец</w:t>
      </w:r>
      <w:r w:rsidR="00C57304" w:rsidRPr="00D26162">
        <w:rPr>
          <w:lang w:val="ru-RU"/>
        </w:rPr>
        <w:t xml:space="preserve"> хлопнул того по изодранному наплечнику. </w:t>
      </w:r>
    </w:p>
    <w:p w14:paraId="42462132" w14:textId="1536A004" w:rsidR="00C57304" w:rsidRPr="00D26162" w:rsidRDefault="00C57304" w:rsidP="0094125C">
      <w:pPr>
        <w:rPr>
          <w:lang w:val="ru-RU"/>
        </w:rPr>
      </w:pPr>
      <w:r w:rsidRPr="00D26162">
        <w:rPr>
          <w:lang w:val="ru-RU"/>
        </w:rPr>
        <w:t xml:space="preserve">— Молодчина, — сказал </w:t>
      </w:r>
      <w:proofErr w:type="spellStart"/>
      <w:r w:rsidR="00BF2D7C" w:rsidRPr="00D26162">
        <w:rPr>
          <w:lang w:val="ru-RU"/>
        </w:rPr>
        <w:t>Ёрундур</w:t>
      </w:r>
      <w:proofErr w:type="spellEnd"/>
      <w:r w:rsidRPr="00D26162">
        <w:rPr>
          <w:lang w:val="ru-RU"/>
        </w:rPr>
        <w:t>, криво усмехнувшись. — Когда вс</w:t>
      </w:r>
      <w:r w:rsidR="00BF2D7C" w:rsidRPr="00D26162">
        <w:rPr>
          <w:lang w:val="ru-RU"/>
        </w:rPr>
        <w:t>е</w:t>
      </w:r>
      <w:r w:rsidRPr="00D26162">
        <w:rPr>
          <w:lang w:val="ru-RU"/>
        </w:rPr>
        <w:t xml:space="preserve"> закончится, может, мы и не станем отправлять тебя обратно. </w:t>
      </w:r>
    </w:p>
    <w:p w14:paraId="17744499" w14:textId="538E59AA" w:rsidR="00C57304" w:rsidRPr="00D26162" w:rsidRDefault="00C57304" w:rsidP="0094125C">
      <w:pPr>
        <w:rPr>
          <w:lang w:val="ru-RU"/>
        </w:rPr>
      </w:pPr>
      <w:r w:rsidRPr="00D26162">
        <w:rPr>
          <w:lang w:val="ru-RU"/>
        </w:rPr>
        <w:t xml:space="preserve">После встречи </w:t>
      </w:r>
      <w:proofErr w:type="spellStart"/>
      <w:r w:rsidRPr="00D26162">
        <w:rPr>
          <w:lang w:val="ru-RU"/>
        </w:rPr>
        <w:t>Бъяргборн</w:t>
      </w:r>
      <w:proofErr w:type="spellEnd"/>
      <w:r w:rsidRPr="00D26162">
        <w:rPr>
          <w:lang w:val="ru-RU"/>
        </w:rPr>
        <w:t xml:space="preserve"> задержался на командном мостике, занимаясь текучкой — в основном уборкой после того, что натворила </w:t>
      </w:r>
      <w:proofErr w:type="spellStart"/>
      <w:r w:rsidRPr="00D26162">
        <w:rPr>
          <w:lang w:val="ru-RU"/>
        </w:rPr>
        <w:t>Суака</w:t>
      </w:r>
      <w:proofErr w:type="spellEnd"/>
      <w:r w:rsidRPr="00D26162">
        <w:rPr>
          <w:lang w:val="ru-RU"/>
        </w:rPr>
        <w:t xml:space="preserve">. </w:t>
      </w:r>
      <w:proofErr w:type="spellStart"/>
      <w:r w:rsidR="00BF2D7C" w:rsidRPr="00D26162">
        <w:rPr>
          <w:lang w:val="ru-RU"/>
        </w:rPr>
        <w:t>Ёрундур</w:t>
      </w:r>
      <w:proofErr w:type="spellEnd"/>
      <w:r w:rsidRPr="00D26162">
        <w:rPr>
          <w:lang w:val="ru-RU"/>
        </w:rPr>
        <w:t xml:space="preserve"> ничего не сказал по этому поводу. Надзор за ней, да и за остальными, не входил в обязанности </w:t>
      </w:r>
      <w:proofErr w:type="spellStart"/>
      <w:r w:rsidRPr="00D26162">
        <w:rPr>
          <w:lang w:val="ru-RU"/>
        </w:rPr>
        <w:t>Бъяргборна</w:t>
      </w:r>
      <w:proofErr w:type="spellEnd"/>
      <w:r w:rsidRPr="00D26162">
        <w:rPr>
          <w:lang w:val="ru-RU"/>
        </w:rPr>
        <w:t xml:space="preserve">, но именно он замыкал </w:t>
      </w:r>
      <w:r w:rsidRPr="00D26162">
        <w:rPr>
          <w:lang w:val="ru-RU"/>
        </w:rPr>
        <w:lastRenderedPageBreak/>
        <w:t>цепочку командования, по крайней мере, основного состава человеческого экипажа. Рано или поздно этот вопрос всплыв</w:t>
      </w:r>
      <w:r w:rsidR="00BF2D7C" w:rsidRPr="00D26162">
        <w:rPr>
          <w:lang w:val="ru-RU"/>
        </w:rPr>
        <w:t>е</w:t>
      </w:r>
      <w:r w:rsidRPr="00D26162">
        <w:rPr>
          <w:lang w:val="ru-RU"/>
        </w:rPr>
        <w:t xml:space="preserve">т. Может, были какие-то </w:t>
      </w:r>
      <w:r w:rsidR="005E5ECF">
        <w:rPr>
          <w:lang w:val="ru-RU"/>
        </w:rPr>
        <w:t>звоноч</w:t>
      </w:r>
      <w:r w:rsidRPr="00D26162">
        <w:rPr>
          <w:lang w:val="ru-RU"/>
        </w:rPr>
        <w:t>ки, которые он упустил? Сколько ещ</w:t>
      </w:r>
      <w:r w:rsidR="00BF2D7C" w:rsidRPr="00D26162">
        <w:rPr>
          <w:lang w:val="ru-RU"/>
        </w:rPr>
        <w:t>е</w:t>
      </w:r>
      <w:r w:rsidRPr="00D26162">
        <w:rPr>
          <w:lang w:val="ru-RU"/>
        </w:rPr>
        <w:t xml:space="preserve"> людей из старой команды корсара может сломаться под давлением? Можно ли по-прежнему доверять кому бы то ни было из них?</w:t>
      </w:r>
    </w:p>
    <w:p w14:paraId="6278555B" w14:textId="3F19E0BB" w:rsidR="00C57304" w:rsidRPr="00D26162" w:rsidRDefault="00C57304" w:rsidP="0094125C">
      <w:pPr>
        <w:rPr>
          <w:lang w:val="ru-RU"/>
        </w:rPr>
      </w:pPr>
      <w:r w:rsidRPr="00D26162">
        <w:rPr>
          <w:lang w:val="ru-RU"/>
        </w:rPr>
        <w:t xml:space="preserve">Закончив срочные дела на мостике, </w:t>
      </w:r>
      <w:proofErr w:type="spellStart"/>
      <w:r w:rsidRPr="00D26162">
        <w:rPr>
          <w:lang w:val="ru-RU"/>
        </w:rPr>
        <w:t>Бъяргборн</w:t>
      </w:r>
      <w:proofErr w:type="spellEnd"/>
      <w:r w:rsidRPr="00D26162">
        <w:rPr>
          <w:lang w:val="ru-RU"/>
        </w:rPr>
        <w:t xml:space="preserve"> отправился вниз, на медицинские уровни. После любого боя нужно подсчитать потери, распределить оперативные группы, оценить состояние экипажа. Капитан спустился по длинной маглев-магистрали, вышел на медицинском уровне и направился к </w:t>
      </w:r>
      <w:proofErr w:type="spellStart"/>
      <w:r w:rsidRPr="00D26162">
        <w:rPr>
          <w:lang w:val="ru-RU"/>
        </w:rPr>
        <w:t>гермодвери</w:t>
      </w:r>
      <w:proofErr w:type="spellEnd"/>
      <w:r w:rsidRPr="00D26162">
        <w:rPr>
          <w:lang w:val="ru-RU"/>
        </w:rPr>
        <w:t>. Войдя, он пош</w:t>
      </w:r>
      <w:r w:rsidR="00BF2D7C" w:rsidRPr="00D26162">
        <w:rPr>
          <w:lang w:val="ru-RU"/>
        </w:rPr>
        <w:t>е</w:t>
      </w:r>
      <w:r w:rsidRPr="00D26162">
        <w:rPr>
          <w:lang w:val="ru-RU"/>
        </w:rPr>
        <w:t>л вдоль рядов коек, проверяя, сколько сможет выкарабкаться, краем глаза наблюдая за суетой медперсонала и подсчитывая быстроту, с которой расходуются скудные запасы медикаментов. Все койки уже были заняты ранеными; тем, кому не повезло попасть сюда позже других, пришлось лежать на полу с капельницами, приколотыми к стене, или с забинтованными конечностями в очереди на перевязку. Внутри, как и в любой медицинский палате в таких условиях, стоял неприятный душок — смешанный запах химикатов и отходов жизнедеятельности, плохо отфильтрованны</w:t>
      </w:r>
      <w:r w:rsidR="00777DA5" w:rsidRPr="00D26162">
        <w:rPr>
          <w:lang w:val="ru-RU"/>
        </w:rPr>
        <w:t>й</w:t>
      </w:r>
      <w:r w:rsidRPr="00D26162">
        <w:rPr>
          <w:lang w:val="ru-RU"/>
        </w:rPr>
        <w:t xml:space="preserve"> перегруженными вентиляционными установками.</w:t>
      </w:r>
    </w:p>
    <w:p w14:paraId="3D6F719B" w14:textId="786CFFE4" w:rsidR="00C57304" w:rsidRPr="00D26162" w:rsidRDefault="00C57304" w:rsidP="0094125C">
      <w:pPr>
        <w:rPr>
          <w:lang w:val="ru-RU"/>
        </w:rPr>
      </w:pPr>
      <w:proofErr w:type="spellStart"/>
      <w:r w:rsidRPr="00D26162">
        <w:rPr>
          <w:lang w:val="ru-RU"/>
        </w:rPr>
        <w:t>Хафлои</w:t>
      </w:r>
      <w:proofErr w:type="spellEnd"/>
      <w:r w:rsidRPr="00D26162">
        <w:rPr>
          <w:lang w:val="ru-RU"/>
        </w:rPr>
        <w:t xml:space="preserve"> мог бы потребовать отдельную палату, и ему бы е</w:t>
      </w:r>
      <w:r w:rsidR="00BF2D7C" w:rsidRPr="00D26162">
        <w:rPr>
          <w:lang w:val="ru-RU"/>
        </w:rPr>
        <w:t>е</w:t>
      </w:r>
      <w:r w:rsidRPr="00D26162">
        <w:rPr>
          <w:lang w:val="ru-RU"/>
        </w:rPr>
        <w:t xml:space="preserve"> предоставили. Однако Кровавый Коготь без доспехов стоял в углу, у каталки с </w:t>
      </w:r>
      <w:proofErr w:type="spellStart"/>
      <w:r w:rsidR="00777DA5" w:rsidRPr="00D26162">
        <w:rPr>
          <w:lang w:val="ru-RU"/>
        </w:rPr>
        <w:t>медкомплектами</w:t>
      </w:r>
      <w:proofErr w:type="spellEnd"/>
      <w:r w:rsidRPr="00D26162">
        <w:rPr>
          <w:lang w:val="ru-RU"/>
        </w:rPr>
        <w:t>, в окружении полубессознательных инвалидов и су</w:t>
      </w:r>
      <w:r w:rsidR="00777DA5" w:rsidRPr="00D26162">
        <w:rPr>
          <w:lang w:val="ru-RU"/>
        </w:rPr>
        <w:t>етлив</w:t>
      </w:r>
      <w:r w:rsidRPr="00D26162">
        <w:rPr>
          <w:lang w:val="ru-RU"/>
        </w:rPr>
        <w:t xml:space="preserve">ого персонала, и латал свои раны самостоятельно. Когда </w:t>
      </w:r>
      <w:proofErr w:type="spellStart"/>
      <w:r w:rsidRPr="00D26162">
        <w:rPr>
          <w:lang w:val="ru-RU"/>
        </w:rPr>
        <w:t>Бъяргборн</w:t>
      </w:r>
      <w:proofErr w:type="spellEnd"/>
      <w:r w:rsidRPr="00D26162">
        <w:rPr>
          <w:lang w:val="ru-RU"/>
        </w:rPr>
        <w:t xml:space="preserve"> подош</w:t>
      </w:r>
      <w:r w:rsidR="00BF2D7C" w:rsidRPr="00D26162">
        <w:rPr>
          <w:lang w:val="ru-RU"/>
        </w:rPr>
        <w:t>е</w:t>
      </w:r>
      <w:r w:rsidRPr="00D26162">
        <w:rPr>
          <w:lang w:val="ru-RU"/>
        </w:rPr>
        <w:t xml:space="preserve">л к </w:t>
      </w:r>
      <w:proofErr w:type="spellStart"/>
      <w:r w:rsidRPr="00D26162">
        <w:rPr>
          <w:lang w:val="ru-RU"/>
        </w:rPr>
        <w:t>Хафлои</w:t>
      </w:r>
      <w:proofErr w:type="spellEnd"/>
      <w:r w:rsidRPr="00D26162">
        <w:rPr>
          <w:lang w:val="ru-RU"/>
        </w:rPr>
        <w:t xml:space="preserve">, тот, видимо, уже заканчивал, затягивая последние швы собственноручно зашитых ран и укладывая сверхпрочные иглы обратно в стальные лотки. При виде </w:t>
      </w:r>
      <w:proofErr w:type="spellStart"/>
      <w:r w:rsidRPr="00D26162">
        <w:rPr>
          <w:lang w:val="ru-RU"/>
        </w:rPr>
        <w:t>Бъяргборна</w:t>
      </w:r>
      <w:proofErr w:type="spellEnd"/>
      <w:r w:rsidRPr="00D26162">
        <w:rPr>
          <w:lang w:val="ru-RU"/>
        </w:rPr>
        <w:t xml:space="preserve"> </w:t>
      </w:r>
      <w:proofErr w:type="spellStart"/>
      <w:r w:rsidRPr="00D26162">
        <w:rPr>
          <w:lang w:val="ru-RU"/>
        </w:rPr>
        <w:t>Хафлои</w:t>
      </w:r>
      <w:proofErr w:type="spellEnd"/>
      <w:r w:rsidRPr="00D26162">
        <w:rPr>
          <w:lang w:val="ru-RU"/>
        </w:rPr>
        <w:t xml:space="preserve"> широко улыбнулся. </w:t>
      </w:r>
    </w:p>
    <w:p w14:paraId="77661036" w14:textId="4F2BB9AD" w:rsidR="00C57304" w:rsidRPr="00D26162" w:rsidRDefault="00C57304" w:rsidP="0094125C">
      <w:pPr>
        <w:rPr>
          <w:lang w:val="ru-RU"/>
        </w:rPr>
      </w:pPr>
      <w:r w:rsidRPr="00D26162">
        <w:rPr>
          <w:lang w:val="ru-RU"/>
        </w:rPr>
        <w:t xml:space="preserve">— Командир </w:t>
      </w:r>
      <w:proofErr w:type="spellStart"/>
      <w:r w:rsidRPr="00D26162">
        <w:rPr>
          <w:lang w:val="ru-RU"/>
        </w:rPr>
        <w:t>ривена</w:t>
      </w:r>
      <w:proofErr w:type="spellEnd"/>
      <w:r w:rsidRPr="00D26162">
        <w:rPr>
          <w:lang w:val="ru-RU"/>
        </w:rPr>
        <w:t>! — сказал он. — Рад, что ты приш</w:t>
      </w:r>
      <w:r w:rsidR="00BF2D7C" w:rsidRPr="00D26162">
        <w:rPr>
          <w:lang w:val="ru-RU"/>
        </w:rPr>
        <w:t>е</w:t>
      </w:r>
      <w:r w:rsidRPr="00D26162">
        <w:rPr>
          <w:lang w:val="ru-RU"/>
        </w:rPr>
        <w:t>л.</w:t>
      </w:r>
    </w:p>
    <w:p w14:paraId="2188DDB5" w14:textId="77777777" w:rsidR="00C57304" w:rsidRPr="00D26162" w:rsidRDefault="00C57304" w:rsidP="0094125C">
      <w:pPr>
        <w:rPr>
          <w:lang w:val="ru-RU"/>
        </w:rPr>
      </w:pPr>
      <w:proofErr w:type="spellStart"/>
      <w:r w:rsidRPr="00D26162">
        <w:rPr>
          <w:lang w:val="ru-RU"/>
        </w:rPr>
        <w:t>Бьяргборн</w:t>
      </w:r>
      <w:proofErr w:type="spellEnd"/>
      <w:r w:rsidRPr="00D26162">
        <w:rPr>
          <w:lang w:val="ru-RU"/>
        </w:rPr>
        <w:t xml:space="preserve"> поклонился: </w:t>
      </w:r>
    </w:p>
    <w:p w14:paraId="1AAE266C" w14:textId="77777777" w:rsidR="00C57304" w:rsidRPr="00D26162" w:rsidRDefault="00C57304" w:rsidP="0094125C">
      <w:pPr>
        <w:rPr>
          <w:lang w:val="ru-RU"/>
        </w:rPr>
      </w:pPr>
      <w:r w:rsidRPr="00D26162">
        <w:rPr>
          <w:lang w:val="ru-RU"/>
        </w:rPr>
        <w:t>— Просто… я рад видеть вас живым, повелитель.</w:t>
      </w:r>
    </w:p>
    <w:p w14:paraId="2604C385" w14:textId="322599A0" w:rsidR="00C57304" w:rsidRPr="00D26162" w:rsidRDefault="00C57304" w:rsidP="0094125C">
      <w:pPr>
        <w:rPr>
          <w:lang w:val="ru-RU"/>
        </w:rPr>
      </w:pPr>
      <w:proofErr w:type="spellStart"/>
      <w:r w:rsidRPr="00D26162">
        <w:rPr>
          <w:lang w:val="ru-RU"/>
        </w:rPr>
        <w:t>Хафлои</w:t>
      </w:r>
      <w:proofErr w:type="spellEnd"/>
      <w:r w:rsidRPr="00D26162">
        <w:rPr>
          <w:lang w:val="ru-RU"/>
        </w:rPr>
        <w:t xml:space="preserve"> пожал плечами — изумительно неоднозначный жест. Ни нам</w:t>
      </w:r>
      <w:r w:rsidR="00BF2D7C" w:rsidRPr="00D26162">
        <w:rPr>
          <w:lang w:val="ru-RU"/>
        </w:rPr>
        <w:t>е</w:t>
      </w:r>
      <w:r w:rsidRPr="00D26162">
        <w:rPr>
          <w:lang w:val="ru-RU"/>
        </w:rPr>
        <w:t xml:space="preserve">ка на какой бы то ни было страх, на малейшее беспокойство о собственной безопасности, — иногда это обескураживало. </w:t>
      </w:r>
    </w:p>
    <w:p w14:paraId="1FCD8755" w14:textId="77777777" w:rsidR="00C57304" w:rsidRPr="00D26162" w:rsidRDefault="00C57304" w:rsidP="0094125C">
      <w:pPr>
        <w:rPr>
          <w:lang w:val="ru-RU"/>
        </w:rPr>
      </w:pPr>
      <w:r w:rsidRPr="00D26162">
        <w:rPr>
          <w:lang w:val="ru-RU"/>
        </w:rPr>
        <w:t>— Так что же произошло? Ну, с той офицером?</w:t>
      </w:r>
    </w:p>
    <w:p w14:paraId="2ACD7C55" w14:textId="387290FD" w:rsidR="00C57304" w:rsidRPr="00D26162" w:rsidRDefault="00C57304" w:rsidP="0094125C">
      <w:pPr>
        <w:rPr>
          <w:lang w:val="ru-RU"/>
        </w:rPr>
      </w:pPr>
      <w:r w:rsidRPr="00D26162">
        <w:rPr>
          <w:lang w:val="ru-RU"/>
        </w:rPr>
        <w:t xml:space="preserve">— Не знаю. — </w:t>
      </w:r>
      <w:proofErr w:type="spellStart"/>
      <w:r w:rsidRPr="00D26162">
        <w:rPr>
          <w:lang w:val="ru-RU"/>
        </w:rPr>
        <w:t>Бъяргборна</w:t>
      </w:r>
      <w:proofErr w:type="spellEnd"/>
      <w:r w:rsidRPr="00D26162">
        <w:rPr>
          <w:lang w:val="ru-RU"/>
        </w:rPr>
        <w:t xml:space="preserve"> тут же сызнова охватило чувство вины, острое ощущение неудачи. — Моя команда обыскивает е</w:t>
      </w:r>
      <w:r w:rsidR="00BF2D7C" w:rsidRPr="00D26162">
        <w:rPr>
          <w:lang w:val="ru-RU"/>
        </w:rPr>
        <w:t>е</w:t>
      </w:r>
      <w:r w:rsidRPr="00D26162">
        <w:rPr>
          <w:lang w:val="ru-RU"/>
        </w:rPr>
        <w:t xml:space="preserve"> каюту, но, по-моему, вряд ли они что-то найдут. Если это моя вина, то…</w:t>
      </w:r>
    </w:p>
    <w:p w14:paraId="2827820D" w14:textId="12853DEA" w:rsidR="00C57304" w:rsidRPr="00D26162" w:rsidRDefault="00C57304" w:rsidP="0094125C">
      <w:pPr>
        <w:rPr>
          <w:lang w:val="ru-RU"/>
        </w:rPr>
      </w:pPr>
      <w:r w:rsidRPr="00D26162">
        <w:rPr>
          <w:lang w:val="ru-RU"/>
        </w:rPr>
        <w:t xml:space="preserve">— А-а, выкинь из головы. — </w:t>
      </w:r>
      <w:proofErr w:type="spellStart"/>
      <w:r w:rsidRPr="00D26162">
        <w:rPr>
          <w:lang w:val="ru-RU"/>
        </w:rPr>
        <w:t>Хафлои</w:t>
      </w:r>
      <w:proofErr w:type="spellEnd"/>
      <w:r w:rsidRPr="00D26162">
        <w:rPr>
          <w:lang w:val="ru-RU"/>
        </w:rPr>
        <w:t xml:space="preserve"> обработал последнюю рваную рану каким-то антисептиком, согнул руку, проверяя швы. — Они не со льдов. Ну, ты же понимаешь, о ч</w:t>
      </w:r>
      <w:r w:rsidR="00BF2D7C" w:rsidRPr="00D26162">
        <w:rPr>
          <w:lang w:val="ru-RU"/>
        </w:rPr>
        <w:t>е</w:t>
      </w:r>
      <w:r w:rsidRPr="00D26162">
        <w:rPr>
          <w:lang w:val="ru-RU"/>
        </w:rPr>
        <w:t xml:space="preserve">м я? Из другого теста, чем мы. </w:t>
      </w:r>
      <w:r w:rsidR="00777DA5" w:rsidRPr="00D26162">
        <w:rPr>
          <w:lang w:val="ru-RU"/>
        </w:rPr>
        <w:t>Мозгля</w:t>
      </w:r>
      <w:r w:rsidRPr="00D26162">
        <w:rPr>
          <w:lang w:val="ru-RU"/>
        </w:rPr>
        <w:t xml:space="preserve">ки. </w:t>
      </w:r>
      <w:proofErr w:type="spellStart"/>
      <w:r w:rsidRPr="00D26162">
        <w:rPr>
          <w:lang w:val="ru-RU"/>
        </w:rPr>
        <w:t>Гуннлаугур</w:t>
      </w:r>
      <w:proofErr w:type="spellEnd"/>
      <w:r w:rsidRPr="00D26162">
        <w:rPr>
          <w:lang w:val="ru-RU"/>
        </w:rPr>
        <w:t xml:space="preserve"> в курсе. Ты чертовски хорошо потрудился, придав им форму, и он этого не забудет. </w:t>
      </w:r>
    </w:p>
    <w:p w14:paraId="0EB4F6E8" w14:textId="77777777" w:rsidR="00C57304" w:rsidRPr="00D26162" w:rsidRDefault="00C57304" w:rsidP="0094125C">
      <w:pPr>
        <w:rPr>
          <w:lang w:val="ru-RU"/>
        </w:rPr>
      </w:pPr>
      <w:r w:rsidRPr="00D26162">
        <w:rPr>
          <w:lang w:val="ru-RU"/>
        </w:rPr>
        <w:t xml:space="preserve">Кровавый Коготь потянулся за бинтом, обмотал им предплечье. </w:t>
      </w:r>
    </w:p>
    <w:p w14:paraId="4F70CF03" w14:textId="1CA50709" w:rsidR="00C57304" w:rsidRPr="00D26162" w:rsidRDefault="00C57304" w:rsidP="0094125C">
      <w:pPr>
        <w:rPr>
          <w:lang w:val="ru-RU"/>
        </w:rPr>
      </w:pPr>
      <w:r w:rsidRPr="00D26162">
        <w:rPr>
          <w:lang w:val="ru-RU"/>
        </w:rPr>
        <w:t>— В любом случае, вс</w:t>
      </w:r>
      <w:r w:rsidR="00BF2D7C" w:rsidRPr="00D26162">
        <w:rPr>
          <w:lang w:val="ru-RU"/>
        </w:rPr>
        <w:t>е</w:t>
      </w:r>
      <w:r w:rsidRPr="00D26162">
        <w:rPr>
          <w:lang w:val="ru-RU"/>
        </w:rPr>
        <w:t xml:space="preserve"> это не навсегда. Если немного повез</w:t>
      </w:r>
      <w:r w:rsidR="00BF2D7C" w:rsidRPr="00D26162">
        <w:rPr>
          <w:lang w:val="ru-RU"/>
        </w:rPr>
        <w:t>е</w:t>
      </w:r>
      <w:r w:rsidRPr="00D26162">
        <w:rPr>
          <w:lang w:val="ru-RU"/>
        </w:rPr>
        <w:t>т, скоро верн</w:t>
      </w:r>
      <w:r w:rsidR="00BF2D7C" w:rsidRPr="00D26162">
        <w:rPr>
          <w:lang w:val="ru-RU"/>
        </w:rPr>
        <w:t>е</w:t>
      </w:r>
      <w:r w:rsidRPr="00D26162">
        <w:rPr>
          <w:lang w:val="ru-RU"/>
        </w:rPr>
        <w:t xml:space="preserve">мся на настоящий военный корабль. Ты сможешь гордиться тем, что им командуешь. — Космодесантник завязал бинт. Синяки на его коже уже не казались настолько зловещими. — Как тебе это нравится, а? Настоящий </w:t>
      </w:r>
      <w:proofErr w:type="spellStart"/>
      <w:r w:rsidRPr="00D26162">
        <w:rPr>
          <w:i/>
          <w:lang w:val="ru-RU"/>
        </w:rPr>
        <w:t>дреккар</w:t>
      </w:r>
      <w:proofErr w:type="spellEnd"/>
      <w:r w:rsidRPr="00D26162">
        <w:rPr>
          <w:lang w:val="ru-RU"/>
        </w:rPr>
        <w:t>, с командой, которая умеет выполнять приказы.</w:t>
      </w:r>
    </w:p>
    <w:p w14:paraId="35C290CA" w14:textId="77777777" w:rsidR="00C57304" w:rsidRPr="00D26162" w:rsidRDefault="00C57304" w:rsidP="0094125C">
      <w:pPr>
        <w:rPr>
          <w:lang w:val="ru-RU"/>
        </w:rPr>
      </w:pPr>
      <w:r w:rsidRPr="00D26162">
        <w:rPr>
          <w:lang w:val="ru-RU"/>
        </w:rPr>
        <w:t xml:space="preserve">Звучало и вправду заманчиво. Сейчас </w:t>
      </w:r>
      <w:proofErr w:type="spellStart"/>
      <w:r w:rsidRPr="00D26162">
        <w:rPr>
          <w:lang w:val="ru-RU"/>
        </w:rPr>
        <w:t>Бъяргборн</w:t>
      </w:r>
      <w:proofErr w:type="spellEnd"/>
      <w:r w:rsidRPr="00D26162">
        <w:rPr>
          <w:lang w:val="ru-RU"/>
        </w:rPr>
        <w:t xml:space="preserve"> хотел только одного — слезть с этого скрипучего остова и продолжить службу так, как его учили. Временами — в том числе и сейчас — он жаждал этого до боли. </w:t>
      </w:r>
    </w:p>
    <w:p w14:paraId="0439620A" w14:textId="7B75860C" w:rsidR="00C57304" w:rsidRPr="00D26162" w:rsidRDefault="00C57304" w:rsidP="0094125C">
      <w:pPr>
        <w:rPr>
          <w:lang w:val="ru-RU"/>
        </w:rPr>
      </w:pPr>
      <w:r w:rsidRPr="00D26162">
        <w:rPr>
          <w:lang w:val="ru-RU"/>
        </w:rPr>
        <w:lastRenderedPageBreak/>
        <w:t xml:space="preserve">— Когда </w:t>
      </w:r>
      <w:r w:rsidR="00777DA5" w:rsidRPr="00D26162">
        <w:rPr>
          <w:lang w:val="ru-RU"/>
        </w:rPr>
        <w:t xml:space="preserve">этот момент </w:t>
      </w:r>
      <w:r w:rsidRPr="00D26162">
        <w:rPr>
          <w:lang w:val="ru-RU"/>
        </w:rPr>
        <w:t xml:space="preserve">настанет, — сказал </w:t>
      </w:r>
      <w:proofErr w:type="spellStart"/>
      <w:r w:rsidRPr="00D26162">
        <w:rPr>
          <w:lang w:val="ru-RU"/>
        </w:rPr>
        <w:t>Бъяргборн</w:t>
      </w:r>
      <w:proofErr w:type="spellEnd"/>
      <w:r w:rsidRPr="00D26162">
        <w:rPr>
          <w:lang w:val="ru-RU"/>
        </w:rPr>
        <w:t xml:space="preserve">, как всегда, сдерживая чувства, — я возблагодарю </w:t>
      </w:r>
      <w:proofErr w:type="spellStart"/>
      <w:r w:rsidRPr="00D26162">
        <w:rPr>
          <w:lang w:val="ru-RU"/>
        </w:rPr>
        <w:t>Всеотца</w:t>
      </w:r>
      <w:proofErr w:type="spellEnd"/>
      <w:r w:rsidRPr="00D26162">
        <w:rPr>
          <w:lang w:val="ru-RU"/>
        </w:rPr>
        <w:t>.</w:t>
      </w:r>
    </w:p>
    <w:p w14:paraId="2872C624" w14:textId="388E2253" w:rsidR="00C57304" w:rsidRPr="00D26162" w:rsidRDefault="00C57304" w:rsidP="0094125C">
      <w:pPr>
        <w:rPr>
          <w:lang w:val="ru-RU"/>
        </w:rPr>
      </w:pPr>
      <w:proofErr w:type="spellStart"/>
      <w:r w:rsidRPr="00D26162">
        <w:rPr>
          <w:lang w:val="ru-RU"/>
        </w:rPr>
        <w:t>Хафлои</w:t>
      </w:r>
      <w:proofErr w:type="spellEnd"/>
      <w:r w:rsidRPr="00D26162">
        <w:rPr>
          <w:lang w:val="ru-RU"/>
        </w:rPr>
        <w:t xml:space="preserve"> засмеялся и пош</w:t>
      </w:r>
      <w:r w:rsidR="00BF2D7C" w:rsidRPr="00D26162">
        <w:rPr>
          <w:lang w:val="ru-RU"/>
        </w:rPr>
        <w:t>е</w:t>
      </w:r>
      <w:r w:rsidRPr="00D26162">
        <w:rPr>
          <w:lang w:val="ru-RU"/>
        </w:rPr>
        <w:t xml:space="preserve">л к выходу, протискиваясь между койками и разминая руки, чтобы стряхнуть онемение. </w:t>
      </w:r>
    </w:p>
    <w:p w14:paraId="562828DF" w14:textId="55BAD4CA" w:rsidR="00C57304" w:rsidRPr="00D26162" w:rsidRDefault="00C57304" w:rsidP="0094125C">
      <w:pPr>
        <w:rPr>
          <w:lang w:val="ru-RU"/>
        </w:rPr>
      </w:pPr>
      <w:r w:rsidRPr="00D26162">
        <w:rPr>
          <w:lang w:val="ru-RU"/>
        </w:rPr>
        <w:t>— Это пройд</w:t>
      </w:r>
      <w:r w:rsidR="00BF2D7C" w:rsidRPr="00D26162">
        <w:rPr>
          <w:lang w:val="ru-RU"/>
        </w:rPr>
        <w:t>е</w:t>
      </w:r>
      <w:r w:rsidRPr="00D26162">
        <w:rPr>
          <w:lang w:val="ru-RU"/>
        </w:rPr>
        <w:t xml:space="preserve">т, командир </w:t>
      </w:r>
      <w:proofErr w:type="spellStart"/>
      <w:r w:rsidRPr="00D26162">
        <w:rPr>
          <w:lang w:val="ru-RU"/>
        </w:rPr>
        <w:t>ривена</w:t>
      </w:r>
      <w:proofErr w:type="spellEnd"/>
      <w:r w:rsidRPr="00D26162">
        <w:rPr>
          <w:lang w:val="ru-RU"/>
        </w:rPr>
        <w:t xml:space="preserve">, — сказал он. — Я собираюсь поговорить с </w:t>
      </w:r>
      <w:proofErr w:type="spellStart"/>
      <w:r w:rsidRPr="00D26162">
        <w:rPr>
          <w:lang w:val="ru-RU"/>
        </w:rPr>
        <w:t>Раскалывателем</w:t>
      </w:r>
      <w:proofErr w:type="spellEnd"/>
      <w:r w:rsidRPr="00D26162">
        <w:rPr>
          <w:lang w:val="ru-RU"/>
        </w:rPr>
        <w:t xml:space="preserve"> Черепов. Если он </w:t>
      </w:r>
      <w:r w:rsidR="00777DA5" w:rsidRPr="00D26162">
        <w:rPr>
          <w:lang w:val="ru-RU"/>
        </w:rPr>
        <w:t xml:space="preserve">там </w:t>
      </w:r>
      <w:r w:rsidRPr="00D26162">
        <w:rPr>
          <w:lang w:val="ru-RU"/>
        </w:rPr>
        <w:t>добился, чего хотел, мы отправимся домой раньше, чем ты думаешь. Думаю, это наша последняя прогулка на этой ржавой посудине.</w:t>
      </w:r>
    </w:p>
    <w:p w14:paraId="5DB4CC06" w14:textId="77777777" w:rsidR="00C57304" w:rsidRPr="00D26162" w:rsidRDefault="00C57304" w:rsidP="0094125C">
      <w:pPr>
        <w:rPr>
          <w:lang w:val="ru-RU"/>
        </w:rPr>
      </w:pPr>
      <w:proofErr w:type="spellStart"/>
      <w:r w:rsidRPr="00D26162">
        <w:rPr>
          <w:lang w:val="ru-RU"/>
        </w:rPr>
        <w:t>Бъяргборн</w:t>
      </w:r>
      <w:proofErr w:type="spellEnd"/>
      <w:r w:rsidRPr="00D26162">
        <w:rPr>
          <w:lang w:val="ru-RU"/>
        </w:rPr>
        <w:t xml:space="preserve"> проводил космодесантника взглядом. Затем он оглянулся вокруг, на толпу </w:t>
      </w:r>
      <w:proofErr w:type="spellStart"/>
      <w:r w:rsidRPr="00D26162">
        <w:rPr>
          <w:lang w:val="ru-RU"/>
        </w:rPr>
        <w:t>кэрлов</w:t>
      </w:r>
      <w:proofErr w:type="spellEnd"/>
      <w:r w:rsidRPr="00D26162">
        <w:rPr>
          <w:lang w:val="ru-RU"/>
        </w:rPr>
        <w:t xml:space="preserve"> и </w:t>
      </w:r>
      <w:proofErr w:type="spellStart"/>
      <w:r w:rsidRPr="00D26162">
        <w:rPr>
          <w:lang w:val="ru-RU"/>
        </w:rPr>
        <w:t>нефенрисийцев</w:t>
      </w:r>
      <w:proofErr w:type="spellEnd"/>
      <w:r w:rsidRPr="00D26162">
        <w:rPr>
          <w:lang w:val="ru-RU"/>
        </w:rPr>
        <w:t>, столпившихся в безвкусной палате, более изукрашенной, чем приспособленной для медицинских процедур.</w:t>
      </w:r>
    </w:p>
    <w:p w14:paraId="7C03FA49" w14:textId="77777777" w:rsidR="00C57304" w:rsidRPr="00D26162" w:rsidRDefault="00C57304" w:rsidP="0094125C">
      <w:pPr>
        <w:rPr>
          <w:lang w:val="ru-RU"/>
        </w:rPr>
      </w:pPr>
      <w:r w:rsidRPr="00D26162">
        <w:rPr>
          <w:lang w:val="ru-RU"/>
        </w:rPr>
        <w:t>— Так или иначе, это может быть и правдой, — сказал он про себя, наконец расшевелился и снова занялся делами.</w:t>
      </w:r>
    </w:p>
    <w:p w14:paraId="0242D2C2" w14:textId="19E90582" w:rsidR="00C57304" w:rsidRPr="00D26162" w:rsidRDefault="00C57304" w:rsidP="00C57304">
      <w:pPr>
        <w:ind w:firstLineChars="275" w:firstLine="660"/>
        <w:rPr>
          <w:rFonts w:cs="Times New Roman"/>
          <w:szCs w:val="24"/>
          <w:lang w:val="ru-RU"/>
        </w:rPr>
      </w:pPr>
    </w:p>
    <w:p w14:paraId="5CB93B5E" w14:textId="77777777" w:rsidR="00EA29B3" w:rsidRPr="00D26162" w:rsidRDefault="00EA29B3" w:rsidP="00DC6728">
      <w:pPr>
        <w:pStyle w:val="2"/>
        <w:rPr>
          <w:lang w:val="ru-RU"/>
        </w:rPr>
      </w:pPr>
      <w:r w:rsidRPr="00D26162">
        <w:rPr>
          <w:lang w:val="ru-RU"/>
        </w:rPr>
        <w:t>Глава двадцать первая</w:t>
      </w:r>
    </w:p>
    <w:p w14:paraId="49275A57" w14:textId="77777777" w:rsidR="00EA29B3" w:rsidRPr="00D26162" w:rsidRDefault="00EA29B3" w:rsidP="00EA29B3">
      <w:pPr>
        <w:ind w:firstLineChars="235" w:firstLine="661"/>
        <w:jc w:val="center"/>
        <w:rPr>
          <w:rFonts w:cs="Times New Roman"/>
          <w:b/>
          <w:sz w:val="28"/>
          <w:szCs w:val="28"/>
          <w:lang w:val="ru-RU"/>
        </w:rPr>
      </w:pPr>
    </w:p>
    <w:p w14:paraId="05C1A99B" w14:textId="45A089FB" w:rsidR="00EA29B3" w:rsidRPr="00D26162" w:rsidRDefault="00EA29B3" w:rsidP="0094125C">
      <w:pPr>
        <w:rPr>
          <w:lang w:val="ru-RU"/>
        </w:rPr>
      </w:pPr>
      <w:r w:rsidRPr="00D26162">
        <w:rPr>
          <w:lang w:val="ru-RU"/>
        </w:rPr>
        <w:t xml:space="preserve">Они снова собрались в Круглом Зале, как в былые времена. В каминах </w:t>
      </w:r>
      <w:del w:id="7" w:author="user" w:date="2024-11-17T18:21:00Z">
        <w:r w:rsidRPr="00D26162" w:rsidDel="002951CC">
          <w:rPr>
            <w:lang w:val="ru-RU"/>
          </w:rPr>
          <w:delText xml:space="preserve">горел </w:delText>
        </w:r>
      </w:del>
      <w:ins w:id="8" w:author="user" w:date="2024-11-17T18:21:00Z">
        <w:r w:rsidRPr="00D26162">
          <w:rPr>
            <w:lang w:val="ru-RU"/>
          </w:rPr>
          <w:t xml:space="preserve">полыхал </w:t>
        </w:r>
      </w:ins>
      <w:r w:rsidRPr="00D26162">
        <w:rPr>
          <w:lang w:val="ru-RU"/>
        </w:rPr>
        <w:t xml:space="preserve">огонь, </w:t>
      </w:r>
      <w:del w:id="9" w:author="user" w:date="2024-11-17T18:21:00Z">
        <w:r w:rsidRPr="00D26162" w:rsidDel="002951CC">
          <w:rPr>
            <w:lang w:val="ru-RU"/>
          </w:rPr>
          <w:delText xml:space="preserve">отчего </w:delText>
        </w:r>
      </w:del>
      <w:ins w:id="10" w:author="user" w:date="2024-11-17T18:21:00Z">
        <w:r w:rsidRPr="00D26162">
          <w:rPr>
            <w:lang w:val="ru-RU"/>
          </w:rPr>
          <w:t xml:space="preserve">и </w:t>
        </w:r>
      </w:ins>
      <w:r w:rsidRPr="00D26162">
        <w:rPr>
          <w:lang w:val="ru-RU"/>
        </w:rPr>
        <w:t>по стенам расползались т</w:t>
      </w:r>
      <w:r w:rsidR="00BF2D7C" w:rsidRPr="00D26162">
        <w:rPr>
          <w:lang w:val="ru-RU"/>
        </w:rPr>
        <w:t>е</w:t>
      </w:r>
      <w:r w:rsidRPr="00D26162">
        <w:rPr>
          <w:lang w:val="ru-RU"/>
        </w:rPr>
        <w:t>мно-красные отливы пламени. Помещение полнилось эхом от отдал</w:t>
      </w:r>
      <w:r w:rsidR="00BF2D7C" w:rsidRPr="00D26162">
        <w:rPr>
          <w:lang w:val="ru-RU"/>
        </w:rPr>
        <w:t>е</w:t>
      </w:r>
      <w:r w:rsidRPr="00D26162">
        <w:rPr>
          <w:lang w:val="ru-RU"/>
        </w:rPr>
        <w:t>нных варп-двигателей, а из-за стен доносился приглуш</w:t>
      </w:r>
      <w:r w:rsidR="00BF2D7C" w:rsidRPr="00D26162">
        <w:rPr>
          <w:lang w:val="ru-RU"/>
        </w:rPr>
        <w:t>е</w:t>
      </w:r>
      <w:r w:rsidRPr="00D26162">
        <w:rPr>
          <w:lang w:val="ru-RU"/>
        </w:rPr>
        <w:t>нный шум и лязг множества внутренних систем звездол</w:t>
      </w:r>
      <w:r w:rsidR="00BF2D7C" w:rsidRPr="00D26162">
        <w:rPr>
          <w:lang w:val="ru-RU"/>
        </w:rPr>
        <w:t>е</w:t>
      </w:r>
      <w:r w:rsidRPr="00D26162">
        <w:rPr>
          <w:lang w:val="ru-RU"/>
        </w:rPr>
        <w:t>та.</w:t>
      </w:r>
    </w:p>
    <w:p w14:paraId="7194454B" w14:textId="386851CE" w:rsidR="00EA29B3" w:rsidRPr="00D26162" w:rsidRDefault="00EA29B3" w:rsidP="0094125C">
      <w:pPr>
        <w:rPr>
          <w:lang w:val="ru-RU"/>
        </w:rPr>
      </w:pPr>
      <w:proofErr w:type="spellStart"/>
      <w:r w:rsidRPr="00D26162">
        <w:rPr>
          <w:lang w:val="ru-RU"/>
        </w:rPr>
        <w:t>Гуннлаугур</w:t>
      </w:r>
      <w:proofErr w:type="spellEnd"/>
      <w:r w:rsidRPr="00D26162">
        <w:rPr>
          <w:lang w:val="ru-RU"/>
        </w:rPr>
        <w:t xml:space="preserve"> </w:t>
      </w:r>
      <w:del w:id="11" w:author="user" w:date="2024-11-17T18:22:00Z">
        <w:r w:rsidRPr="00D26162" w:rsidDel="002951CC">
          <w:rPr>
            <w:lang w:val="ru-RU"/>
          </w:rPr>
          <w:delText>подождал</w:delText>
        </w:r>
      </w:del>
      <w:ins w:id="12" w:author="user" w:date="2024-11-17T18:22:00Z">
        <w:r w:rsidRPr="00D26162">
          <w:rPr>
            <w:lang w:val="ru-RU"/>
          </w:rPr>
          <w:t>дождался</w:t>
        </w:r>
      </w:ins>
      <w:r w:rsidRPr="00D26162">
        <w:rPr>
          <w:lang w:val="ru-RU"/>
        </w:rPr>
        <w:t xml:space="preserve">, пока </w:t>
      </w:r>
      <w:ins w:id="13" w:author="user" w:date="2024-11-17T18:22:00Z">
        <w:r w:rsidRPr="00D26162">
          <w:rPr>
            <w:lang w:val="ru-RU"/>
          </w:rPr>
          <w:t xml:space="preserve">последний из стаи, </w:t>
        </w:r>
      </w:ins>
      <w:proofErr w:type="spellStart"/>
      <w:r w:rsidRPr="00D26162">
        <w:rPr>
          <w:lang w:val="ru-RU"/>
        </w:rPr>
        <w:t>Хафлои</w:t>
      </w:r>
      <w:proofErr w:type="spellEnd"/>
      <w:r w:rsidRPr="00D26162">
        <w:rPr>
          <w:lang w:val="ru-RU"/>
        </w:rPr>
        <w:t xml:space="preserve">, </w:t>
      </w:r>
      <w:del w:id="14" w:author="user" w:date="2024-11-17T18:22:00Z">
        <w:r w:rsidRPr="00D26162" w:rsidDel="002951CC">
          <w:rPr>
            <w:lang w:val="ru-RU"/>
          </w:rPr>
          <w:delText xml:space="preserve">последний из стаи, </w:delText>
        </w:r>
      </w:del>
      <w:r w:rsidRPr="00D26162">
        <w:rPr>
          <w:lang w:val="ru-RU"/>
        </w:rPr>
        <w:t>займ</w:t>
      </w:r>
      <w:r w:rsidR="00BF2D7C" w:rsidRPr="00D26162">
        <w:rPr>
          <w:lang w:val="ru-RU"/>
        </w:rPr>
        <w:t>е</w:t>
      </w:r>
      <w:r w:rsidRPr="00D26162">
        <w:rPr>
          <w:lang w:val="ru-RU"/>
        </w:rPr>
        <w:t>т сво</w:t>
      </w:r>
      <w:r w:rsidR="00BF2D7C" w:rsidRPr="00D26162">
        <w:rPr>
          <w:lang w:val="ru-RU"/>
        </w:rPr>
        <w:t>е</w:t>
      </w:r>
      <w:r w:rsidRPr="00D26162">
        <w:rPr>
          <w:lang w:val="ru-RU"/>
        </w:rPr>
        <w:t xml:space="preserve"> место, </w:t>
      </w:r>
      <w:del w:id="15" w:author="user" w:date="2024-11-17T18:22:00Z">
        <w:r w:rsidRPr="00D26162" w:rsidDel="002951CC">
          <w:rPr>
            <w:lang w:val="ru-RU"/>
          </w:rPr>
          <w:delText xml:space="preserve">затем </w:delText>
        </w:r>
      </w:del>
      <w:ins w:id="16" w:author="user" w:date="2024-11-17T18:22:00Z">
        <w:r w:rsidRPr="00D26162">
          <w:rPr>
            <w:lang w:val="ru-RU"/>
          </w:rPr>
          <w:t xml:space="preserve">и </w:t>
        </w:r>
      </w:ins>
      <w:r w:rsidRPr="00D26162">
        <w:rPr>
          <w:lang w:val="ru-RU"/>
        </w:rPr>
        <w:t>наклонился впер</w:t>
      </w:r>
      <w:r w:rsidR="00BF2D7C" w:rsidRPr="00D26162">
        <w:rPr>
          <w:lang w:val="ru-RU"/>
        </w:rPr>
        <w:t>е</w:t>
      </w:r>
      <w:r w:rsidRPr="00D26162">
        <w:rPr>
          <w:lang w:val="ru-RU"/>
        </w:rPr>
        <w:t>д, касаясь локтями гранита.</w:t>
      </w:r>
    </w:p>
    <w:p w14:paraId="603351F8" w14:textId="7A63AA60" w:rsidR="00EA29B3" w:rsidRPr="00D26162" w:rsidRDefault="00EA29B3" w:rsidP="0094125C">
      <w:pPr>
        <w:rPr>
          <w:lang w:val="ru-RU"/>
        </w:rPr>
      </w:pPr>
      <w:r w:rsidRPr="00D26162">
        <w:rPr>
          <w:lang w:val="ru-RU"/>
        </w:rPr>
        <w:t xml:space="preserve">— Итак, </w:t>
      </w:r>
      <w:del w:id="17" w:author="user" w:date="2024-11-17T18:23:00Z">
        <w:r w:rsidRPr="00D26162" w:rsidDel="002951CC">
          <w:rPr>
            <w:lang w:val="ru-RU"/>
          </w:rPr>
          <w:delText>это оказалось не тем, чего</w:delText>
        </w:r>
      </w:del>
      <w:ins w:id="18" w:author="user" w:date="2024-11-17T18:23:00Z">
        <w:r w:rsidRPr="00D26162">
          <w:rPr>
            <w:lang w:val="ru-RU"/>
          </w:rPr>
          <w:t>вс</w:t>
        </w:r>
      </w:ins>
      <w:r w:rsidR="00BF2D7C" w:rsidRPr="00D26162">
        <w:rPr>
          <w:lang w:val="ru-RU"/>
        </w:rPr>
        <w:t>е</w:t>
      </w:r>
      <w:ins w:id="19" w:author="user" w:date="2024-11-17T18:23:00Z">
        <w:r w:rsidRPr="00D26162">
          <w:rPr>
            <w:lang w:val="ru-RU"/>
          </w:rPr>
          <w:t xml:space="preserve"> </w:t>
        </w:r>
      </w:ins>
      <w:ins w:id="20" w:author="user" w:date="2024-11-17T18:24:00Z">
        <w:r w:rsidRPr="00D26162">
          <w:rPr>
            <w:lang w:val="ru-RU"/>
          </w:rPr>
          <w:t>оказалось</w:t>
        </w:r>
      </w:ins>
      <w:ins w:id="21" w:author="user" w:date="2024-11-17T18:23:00Z">
        <w:r w:rsidRPr="00D26162">
          <w:rPr>
            <w:lang w:val="ru-RU"/>
          </w:rPr>
          <w:t xml:space="preserve"> не т</w:t>
        </w:r>
      </w:ins>
      <w:ins w:id="22" w:author="user" w:date="2024-11-17T18:24:00Z">
        <w:r w:rsidRPr="00D26162">
          <w:rPr>
            <w:lang w:val="ru-RU"/>
          </w:rPr>
          <w:t>ем</w:t>
        </w:r>
      </w:ins>
      <w:ins w:id="23" w:author="user" w:date="2024-11-17T18:23:00Z">
        <w:r w:rsidRPr="00D26162">
          <w:rPr>
            <w:lang w:val="ru-RU"/>
          </w:rPr>
          <w:t xml:space="preserve">, </w:t>
        </w:r>
      </w:ins>
      <w:ins w:id="24" w:author="user" w:date="2024-11-17T18:24:00Z">
        <w:r w:rsidRPr="00D26162">
          <w:rPr>
            <w:lang w:val="ru-RU"/>
          </w:rPr>
          <w:t>чего</w:t>
        </w:r>
      </w:ins>
      <w:r w:rsidRPr="00D26162">
        <w:rPr>
          <w:lang w:val="ru-RU"/>
        </w:rPr>
        <w:t xml:space="preserve"> мы ожидали, — сказал </w:t>
      </w:r>
      <w:proofErr w:type="spellStart"/>
      <w:r w:rsidRPr="00D26162">
        <w:rPr>
          <w:lang w:val="ru-RU"/>
        </w:rPr>
        <w:t>Варанги</w:t>
      </w:r>
      <w:proofErr w:type="spellEnd"/>
      <w:r w:rsidRPr="00D26162">
        <w:rPr>
          <w:lang w:val="ru-RU"/>
        </w:rPr>
        <w:t>. — Да, там был список. Список братьев нашего ордена</w:t>
      </w:r>
      <w:ins w:id="25" w:author="user" w:date="2024-11-17T18:23:00Z">
        <w:r w:rsidRPr="00D26162">
          <w:rPr>
            <w:lang w:val="ru-RU"/>
          </w:rPr>
          <w:t>,</w:t>
        </w:r>
      </w:ins>
      <w:r w:rsidRPr="00D26162">
        <w:rPr>
          <w:lang w:val="ru-RU"/>
        </w:rPr>
        <w:t xml:space="preserve"> и все </w:t>
      </w:r>
      <w:del w:id="26" w:author="user" w:date="2024-11-17T19:14:00Z">
        <w:r w:rsidRPr="00D26162" w:rsidDel="00EB6C69">
          <w:rPr>
            <w:lang w:val="ru-RU"/>
          </w:rPr>
          <w:delText xml:space="preserve">они </w:delText>
        </w:r>
      </w:del>
      <w:del w:id="27" w:author="user" w:date="2024-11-17T18:24:00Z">
        <w:r w:rsidRPr="00D26162" w:rsidDel="002951CC">
          <w:rPr>
            <w:lang w:val="ru-RU"/>
          </w:rPr>
          <w:delText xml:space="preserve">были </w:delText>
        </w:r>
      </w:del>
      <w:r w:rsidRPr="00D26162">
        <w:rPr>
          <w:lang w:val="ru-RU"/>
        </w:rPr>
        <w:t xml:space="preserve">отмечены как цели для убийства. Да, наши враги </w:t>
      </w:r>
      <w:del w:id="28" w:author="user" w:date="2024-11-17T18:23:00Z">
        <w:r w:rsidRPr="00D26162" w:rsidDel="002951CC">
          <w:rPr>
            <w:lang w:val="ru-RU"/>
          </w:rPr>
          <w:delText>сумели достичь каких-то</w:delText>
        </w:r>
      </w:del>
      <w:ins w:id="29" w:author="user" w:date="2024-11-17T18:23:00Z">
        <w:r w:rsidRPr="00D26162">
          <w:rPr>
            <w:lang w:val="ru-RU"/>
          </w:rPr>
          <w:t>добились кое-каких</w:t>
        </w:r>
      </w:ins>
      <w:r w:rsidRPr="00D26162">
        <w:rPr>
          <w:lang w:val="ru-RU"/>
        </w:rPr>
        <w:t xml:space="preserve"> результатов. Но вс</w:t>
      </w:r>
      <w:r w:rsidR="00BF2D7C" w:rsidRPr="00D26162">
        <w:rPr>
          <w:lang w:val="ru-RU"/>
        </w:rPr>
        <w:t>е</w:t>
      </w:r>
      <w:r w:rsidRPr="00D26162">
        <w:rPr>
          <w:lang w:val="ru-RU"/>
        </w:rPr>
        <w:t xml:space="preserve"> это </w:t>
      </w:r>
      <w:del w:id="30" w:author="user" w:date="2024-11-17T18:24:00Z">
        <w:r w:rsidRPr="00D26162" w:rsidDel="002951CC">
          <w:rPr>
            <w:lang w:val="ru-RU"/>
          </w:rPr>
          <w:delText xml:space="preserve">был </w:delText>
        </w:r>
      </w:del>
      <w:ins w:id="31" w:author="user" w:date="2024-11-17T18:24:00Z">
        <w:r w:rsidRPr="00D26162">
          <w:rPr>
            <w:lang w:val="ru-RU"/>
          </w:rPr>
          <w:t xml:space="preserve">— </w:t>
        </w:r>
      </w:ins>
      <w:r w:rsidRPr="00D26162">
        <w:rPr>
          <w:lang w:val="ru-RU"/>
        </w:rPr>
        <w:t>плод</w:t>
      </w:r>
      <w:del w:id="32" w:author="user" w:date="2024-11-17T18:24:00Z">
        <w:r w:rsidRPr="00D26162" w:rsidDel="002951CC">
          <w:rPr>
            <w:lang w:val="ru-RU"/>
          </w:rPr>
          <w:delText>ом</w:delText>
        </w:r>
      </w:del>
      <w:r w:rsidRPr="00D26162">
        <w:rPr>
          <w:lang w:val="ru-RU"/>
        </w:rPr>
        <w:t xml:space="preserve"> </w:t>
      </w:r>
      <w:del w:id="33" w:author="user" w:date="2024-11-17T19:15:00Z">
        <w:r w:rsidRPr="00D26162" w:rsidDel="00EB6C69">
          <w:rPr>
            <w:lang w:val="ru-RU"/>
          </w:rPr>
          <w:delText>безумия</w:delText>
        </w:r>
      </w:del>
      <w:r w:rsidR="005E5ECF">
        <w:rPr>
          <w:lang w:val="ru-RU"/>
        </w:rPr>
        <w:t>помешательства</w:t>
      </w:r>
      <w:r w:rsidRPr="00D26162">
        <w:rPr>
          <w:lang w:val="ru-RU"/>
        </w:rPr>
        <w:t>, а не ч</w:t>
      </w:r>
      <w:r w:rsidR="00BF2D7C" w:rsidRPr="00D26162">
        <w:rPr>
          <w:lang w:val="ru-RU"/>
        </w:rPr>
        <w:t>е</w:t>
      </w:r>
      <w:r w:rsidRPr="00D26162">
        <w:rPr>
          <w:lang w:val="ru-RU"/>
        </w:rPr>
        <w:t>ткого замысла.</w:t>
      </w:r>
    </w:p>
    <w:p w14:paraId="2BDC7D86" w14:textId="3ACC6D21" w:rsidR="00EA29B3" w:rsidRPr="00D26162" w:rsidRDefault="00EA29B3" w:rsidP="0094125C">
      <w:pPr>
        <w:rPr>
          <w:lang w:val="ru-RU"/>
        </w:rPr>
      </w:pPr>
      <w:r w:rsidRPr="00D26162">
        <w:rPr>
          <w:lang w:val="ru-RU"/>
        </w:rPr>
        <w:t xml:space="preserve">Все слушали, Ингвар — </w:t>
      </w:r>
      <w:ins w:id="34" w:author="user" w:date="2024-11-17T18:25:00Z">
        <w:r w:rsidRPr="00D26162">
          <w:rPr>
            <w:lang w:val="ru-RU"/>
          </w:rPr>
          <w:t xml:space="preserve">с </w:t>
        </w:r>
      </w:ins>
      <w:del w:id="35" w:author="user" w:date="2024-11-17T18:25:00Z">
        <w:r w:rsidRPr="00D26162" w:rsidDel="00CF025B">
          <w:rPr>
            <w:lang w:val="ru-RU"/>
          </w:rPr>
          <w:delText xml:space="preserve">особенно </w:delText>
        </w:r>
      </w:del>
      <w:ins w:id="36" w:author="user" w:date="2024-11-17T18:25:00Z">
        <w:r w:rsidRPr="00D26162">
          <w:rPr>
            <w:lang w:val="ru-RU"/>
          </w:rPr>
          <w:t xml:space="preserve">особенным </w:t>
        </w:r>
      </w:ins>
      <w:del w:id="37" w:author="user" w:date="2024-11-17T18:25:00Z">
        <w:r w:rsidRPr="00D26162" w:rsidDel="00CF025B">
          <w:rPr>
            <w:lang w:val="ru-RU"/>
          </w:rPr>
          <w:delText>внимательно</w:delText>
        </w:r>
      </w:del>
      <w:ins w:id="38" w:author="user" w:date="2024-11-17T18:25:00Z">
        <w:r w:rsidRPr="00D26162">
          <w:rPr>
            <w:lang w:val="ru-RU"/>
          </w:rPr>
          <w:t>вниманием</w:t>
        </w:r>
      </w:ins>
      <w:r w:rsidRPr="00D26162">
        <w:rPr>
          <w:lang w:val="ru-RU"/>
        </w:rPr>
        <w:t xml:space="preserve">. У него была возможность ознакомиться </w:t>
      </w:r>
      <w:del w:id="39" w:author="user" w:date="2024-11-17T19:05:00Z">
        <w:r w:rsidRPr="00D26162" w:rsidDel="003F2F8C">
          <w:rPr>
            <w:lang w:val="ru-RU"/>
          </w:rPr>
          <w:delText>с некоторыми</w:delText>
        </w:r>
      </w:del>
      <w:ins w:id="40" w:author="user" w:date="2024-11-17T19:05:00Z">
        <w:r w:rsidRPr="00D26162">
          <w:rPr>
            <w:lang w:val="ru-RU"/>
          </w:rPr>
          <w:t>кое с какими</w:t>
        </w:r>
      </w:ins>
      <w:r w:rsidRPr="00D26162">
        <w:rPr>
          <w:lang w:val="ru-RU"/>
        </w:rPr>
        <w:t xml:space="preserve"> свитками, найденными на </w:t>
      </w:r>
      <w:proofErr w:type="spellStart"/>
      <w:r w:rsidRPr="00D26162">
        <w:rPr>
          <w:lang w:val="ru-RU"/>
        </w:rPr>
        <w:t>Ояде</w:t>
      </w:r>
      <w:proofErr w:type="spellEnd"/>
      <w:r w:rsidRPr="00D26162">
        <w:rPr>
          <w:lang w:val="ru-RU"/>
        </w:rPr>
        <w:t xml:space="preserve">, но только </w:t>
      </w:r>
      <w:proofErr w:type="spellStart"/>
      <w:r w:rsidRPr="00D26162">
        <w:rPr>
          <w:lang w:val="ru-RU"/>
        </w:rPr>
        <w:t>Гуннлаугур</w:t>
      </w:r>
      <w:proofErr w:type="spellEnd"/>
      <w:r w:rsidRPr="00D26162">
        <w:rPr>
          <w:lang w:val="ru-RU"/>
        </w:rPr>
        <w:t xml:space="preserve"> проч</w:t>
      </w:r>
      <w:r w:rsidR="00BF2D7C" w:rsidRPr="00D26162">
        <w:rPr>
          <w:lang w:val="ru-RU"/>
        </w:rPr>
        <w:t>е</w:t>
      </w:r>
      <w:r w:rsidRPr="00D26162">
        <w:rPr>
          <w:lang w:val="ru-RU"/>
        </w:rPr>
        <w:t>л их все.</w:t>
      </w:r>
    </w:p>
    <w:p w14:paraId="44C83CC5" w14:textId="28C0E94D" w:rsidR="00EA29B3" w:rsidRPr="00D26162" w:rsidRDefault="00EA29B3" w:rsidP="0094125C">
      <w:pPr>
        <w:rPr>
          <w:lang w:val="ru-RU"/>
        </w:rPr>
      </w:pPr>
      <w:r w:rsidRPr="00D26162">
        <w:rPr>
          <w:lang w:val="ru-RU"/>
        </w:rPr>
        <w:t xml:space="preserve">— Это </w:t>
      </w:r>
      <w:del w:id="41" w:author="user" w:date="2024-11-17T19:05:00Z">
        <w:r w:rsidRPr="00D26162" w:rsidDel="003F2F8C">
          <w:rPr>
            <w:lang w:val="ru-RU"/>
          </w:rPr>
          <w:delText xml:space="preserve">продолжалось </w:delText>
        </w:r>
      </w:del>
      <w:ins w:id="42" w:author="user" w:date="2024-11-17T19:05:00Z">
        <w:r w:rsidRPr="00D26162">
          <w:rPr>
            <w:lang w:val="ru-RU"/>
          </w:rPr>
          <w:t xml:space="preserve">тянулось </w:t>
        </w:r>
      </w:ins>
      <w:r w:rsidRPr="00D26162">
        <w:rPr>
          <w:lang w:val="ru-RU"/>
        </w:rPr>
        <w:t xml:space="preserve">десятилетиями, — продолжал </w:t>
      </w:r>
      <w:proofErr w:type="spellStart"/>
      <w:r w:rsidRPr="00D26162">
        <w:rPr>
          <w:lang w:val="ru-RU"/>
        </w:rPr>
        <w:t>Гуннлаугур</w:t>
      </w:r>
      <w:proofErr w:type="spellEnd"/>
      <w:r w:rsidRPr="00D26162">
        <w:rPr>
          <w:lang w:val="ru-RU"/>
        </w:rPr>
        <w:t>. — Со врем</w:t>
      </w:r>
      <w:r w:rsidR="00BF2D7C" w:rsidRPr="00D26162">
        <w:rPr>
          <w:lang w:val="ru-RU"/>
        </w:rPr>
        <w:t>е</w:t>
      </w:r>
      <w:r w:rsidRPr="00D26162">
        <w:rPr>
          <w:lang w:val="ru-RU"/>
        </w:rPr>
        <w:t xml:space="preserve">н Вторжения </w:t>
      </w:r>
      <w:del w:id="43" w:author="user" w:date="2024-11-17T18:28:00Z">
        <w:r w:rsidRPr="00D26162" w:rsidDel="00CF025B">
          <w:rPr>
            <w:lang w:val="ru-RU"/>
          </w:rPr>
          <w:delText>глупцов</w:delText>
        </w:r>
      </w:del>
      <w:ins w:id="44" w:author="user" w:date="2024-11-17T18:28:00Z">
        <w:r w:rsidRPr="00D26162">
          <w:rPr>
            <w:lang w:val="ru-RU"/>
          </w:rPr>
          <w:t>дураков</w:t>
        </w:r>
      </w:ins>
      <w:r w:rsidRPr="00D26162">
        <w:rPr>
          <w:lang w:val="ru-RU"/>
        </w:rPr>
        <w:t xml:space="preserve">. Помните </w:t>
      </w:r>
      <w:ins w:id="45" w:author="user" w:date="2024-11-17T19:13:00Z">
        <w:r w:rsidRPr="00D26162">
          <w:rPr>
            <w:lang w:val="ru-RU"/>
          </w:rPr>
          <w:t>саги п</w:t>
        </w:r>
      </w:ins>
      <w:ins w:id="46" w:author="user" w:date="2024-11-17T19:14:00Z">
        <w:r w:rsidRPr="00D26162">
          <w:rPr>
            <w:lang w:val="ru-RU"/>
          </w:rPr>
          <w:t>ро</w:t>
        </w:r>
      </w:ins>
      <w:ins w:id="47" w:author="user" w:date="2024-11-17T19:13:00Z">
        <w:r w:rsidRPr="00D26162">
          <w:rPr>
            <w:lang w:val="ru-RU"/>
          </w:rPr>
          <w:t xml:space="preserve"> </w:t>
        </w:r>
      </w:ins>
      <w:r w:rsidRPr="00D26162">
        <w:rPr>
          <w:lang w:val="ru-RU"/>
        </w:rPr>
        <w:t>эт</w:t>
      </w:r>
      <w:del w:id="48" w:author="user" w:date="2024-11-17T19:14:00Z">
        <w:r w:rsidRPr="00D26162" w:rsidDel="00EB6C69">
          <w:rPr>
            <w:lang w:val="ru-RU"/>
          </w:rPr>
          <w:delText>у битву</w:delText>
        </w:r>
      </w:del>
      <w:ins w:id="49" w:author="user" w:date="2024-11-17T19:14:00Z">
        <w:r w:rsidRPr="00D26162">
          <w:rPr>
            <w:lang w:val="ru-RU"/>
          </w:rPr>
          <w:t>о побоище</w:t>
        </w:r>
      </w:ins>
      <w:del w:id="50" w:author="user" w:date="2024-11-17T19:14:00Z">
        <w:r w:rsidRPr="00D26162" w:rsidDel="00EB6C69">
          <w:rPr>
            <w:lang w:val="ru-RU"/>
          </w:rPr>
          <w:delText xml:space="preserve"> из</w:delText>
        </w:r>
      </w:del>
      <w:del w:id="51" w:author="user" w:date="2024-11-17T19:13:00Z">
        <w:r w:rsidRPr="00D26162" w:rsidDel="00EB6C69">
          <w:rPr>
            <w:lang w:val="ru-RU"/>
          </w:rPr>
          <w:delText xml:space="preserve"> саг</w:delText>
        </w:r>
      </w:del>
      <w:r w:rsidRPr="00D26162">
        <w:rPr>
          <w:lang w:val="ru-RU"/>
        </w:rPr>
        <w:t xml:space="preserve">? </w:t>
      </w:r>
      <w:del w:id="52" w:author="user" w:date="2024-11-17T19:06:00Z">
        <w:r w:rsidRPr="00D26162" w:rsidDel="003F2F8C">
          <w:rPr>
            <w:lang w:val="ru-RU"/>
          </w:rPr>
          <w:delText>Я до сих пор</w:delText>
        </w:r>
      </w:del>
      <w:ins w:id="53" w:author="user" w:date="2024-11-17T19:06:00Z">
        <w:r w:rsidRPr="00D26162">
          <w:rPr>
            <w:lang w:val="ru-RU"/>
          </w:rPr>
          <w:t>Я-то</w:t>
        </w:r>
      </w:ins>
      <w:r w:rsidRPr="00D26162">
        <w:rPr>
          <w:lang w:val="ru-RU"/>
        </w:rPr>
        <w:t xml:space="preserve"> припоминаю, как остальные </w:t>
      </w:r>
      <w:del w:id="54" w:author="user" w:date="2024-11-17T19:06:00Z">
        <w:r w:rsidRPr="00D26162" w:rsidDel="003F2F8C">
          <w:rPr>
            <w:lang w:val="ru-RU"/>
          </w:rPr>
          <w:delText>смея</w:delText>
        </w:r>
      </w:del>
      <w:ins w:id="55" w:author="user" w:date="2024-11-17T19:06:00Z">
        <w:r w:rsidRPr="00D26162">
          <w:rPr>
            <w:lang w:val="ru-RU"/>
          </w:rPr>
          <w:t>потеша</w:t>
        </w:r>
      </w:ins>
      <w:r w:rsidRPr="00D26162">
        <w:rPr>
          <w:lang w:val="ru-RU"/>
        </w:rPr>
        <w:t xml:space="preserve">лись над </w:t>
      </w:r>
      <w:del w:id="56" w:author="user" w:date="2024-11-17T19:14:00Z">
        <w:r w:rsidRPr="00D26162" w:rsidDel="00EB6C69">
          <w:rPr>
            <w:lang w:val="ru-RU"/>
          </w:rPr>
          <w:delText xml:space="preserve">ней </w:delText>
        </w:r>
      </w:del>
      <w:ins w:id="57" w:author="user" w:date="2024-11-17T19:14:00Z">
        <w:r w:rsidRPr="00D26162">
          <w:rPr>
            <w:lang w:val="ru-RU"/>
          </w:rPr>
          <w:t>ним</w:t>
        </w:r>
      </w:ins>
      <w:r w:rsidR="00DC6728" w:rsidRPr="00D26162">
        <w:rPr>
          <w:lang w:val="ru-RU"/>
        </w:rPr>
        <w:t>и</w:t>
      </w:r>
      <w:ins w:id="58" w:author="user" w:date="2024-11-17T19:14:00Z">
        <w:r w:rsidRPr="00D26162">
          <w:rPr>
            <w:lang w:val="ru-RU"/>
          </w:rPr>
          <w:t xml:space="preserve"> </w:t>
        </w:r>
      </w:ins>
      <w:r w:rsidRPr="00D26162">
        <w:rPr>
          <w:lang w:val="ru-RU"/>
        </w:rPr>
        <w:t xml:space="preserve">в Зале Огня. </w:t>
      </w:r>
      <w:del w:id="59" w:author="user" w:date="2024-11-17T19:13:00Z">
        <w:r w:rsidRPr="00D26162" w:rsidDel="00EB6C69">
          <w:rPr>
            <w:lang w:val="ru-RU"/>
          </w:rPr>
          <w:delText xml:space="preserve">Я </w:delText>
        </w:r>
      </w:del>
      <w:ins w:id="60" w:author="user" w:date="2024-11-17T19:13:00Z">
        <w:r w:rsidRPr="00D26162">
          <w:rPr>
            <w:lang w:val="ru-RU"/>
          </w:rPr>
          <w:t xml:space="preserve">Тогда </w:t>
        </w:r>
      </w:ins>
      <w:del w:id="61" w:author="user" w:date="2024-11-17T19:06:00Z">
        <w:r w:rsidRPr="00D26162" w:rsidDel="003F2F8C">
          <w:rPr>
            <w:lang w:val="ru-RU"/>
          </w:rPr>
          <w:delText xml:space="preserve">всегда </w:delText>
        </w:r>
      </w:del>
      <w:ins w:id="62" w:author="user" w:date="2024-11-17T19:06:00Z">
        <w:r w:rsidRPr="00D26162">
          <w:rPr>
            <w:lang w:val="ru-RU"/>
          </w:rPr>
          <w:t>ещ</w:t>
        </w:r>
      </w:ins>
      <w:r w:rsidR="00BF2D7C" w:rsidRPr="00D26162">
        <w:rPr>
          <w:lang w:val="ru-RU"/>
        </w:rPr>
        <w:t>е</w:t>
      </w:r>
      <w:ins w:id="63" w:author="user" w:date="2024-11-17T19:06:00Z">
        <w:r w:rsidRPr="00D26162">
          <w:rPr>
            <w:lang w:val="ru-RU"/>
          </w:rPr>
          <w:t xml:space="preserve"> </w:t>
        </w:r>
      </w:ins>
      <w:r w:rsidRPr="00D26162">
        <w:rPr>
          <w:lang w:val="ru-RU"/>
        </w:rPr>
        <w:t xml:space="preserve">думал, что </w:t>
      </w:r>
      <w:del w:id="64" w:author="user" w:date="2024-11-17T19:06:00Z">
        <w:r w:rsidRPr="00D26162" w:rsidDel="003F2F8C">
          <w:rPr>
            <w:lang w:val="ru-RU"/>
          </w:rPr>
          <w:delText>это пустой смех</w:delText>
        </w:r>
      </w:del>
      <w:ins w:id="65" w:author="user" w:date="2024-11-17T19:06:00Z">
        <w:r w:rsidRPr="00D26162">
          <w:rPr>
            <w:lang w:val="ru-RU"/>
          </w:rPr>
          <w:t>сме</w:t>
        </w:r>
      </w:ins>
      <w:r w:rsidR="00BF2D7C" w:rsidRPr="00D26162">
        <w:rPr>
          <w:lang w:val="ru-RU"/>
        </w:rPr>
        <w:t>е</w:t>
      </w:r>
      <w:ins w:id="66" w:author="user" w:date="2024-11-17T19:06:00Z">
        <w:r w:rsidRPr="00D26162">
          <w:rPr>
            <w:lang w:val="ru-RU"/>
          </w:rPr>
          <w:t>мся попусту</w:t>
        </w:r>
      </w:ins>
      <w:r w:rsidRPr="00D26162">
        <w:rPr>
          <w:lang w:val="ru-RU"/>
        </w:rPr>
        <w:t xml:space="preserve">. Никто не вышел бы из </w:t>
      </w:r>
      <w:del w:id="67" w:author="user" w:date="2024-11-17T19:07:00Z">
        <w:r w:rsidRPr="00D26162" w:rsidDel="003F2F8C">
          <w:rPr>
            <w:lang w:val="ru-RU"/>
          </w:rPr>
          <w:delText xml:space="preserve">подобного </w:delText>
        </w:r>
      </w:del>
      <w:ins w:id="68" w:author="user" w:date="2024-11-17T19:07:00Z">
        <w:r w:rsidRPr="00D26162">
          <w:rPr>
            <w:lang w:val="ru-RU"/>
          </w:rPr>
          <w:t xml:space="preserve">такой ситуации </w:t>
        </w:r>
      </w:ins>
      <w:r w:rsidRPr="00D26162">
        <w:rPr>
          <w:lang w:val="ru-RU"/>
        </w:rPr>
        <w:t xml:space="preserve">с честью. </w:t>
      </w:r>
      <w:del w:id="69" w:author="user" w:date="2024-11-17T19:07:00Z">
        <w:r w:rsidRPr="00D26162" w:rsidDel="003F2F8C">
          <w:rPr>
            <w:lang w:val="ru-RU"/>
          </w:rPr>
          <w:delText>Рад</w:delText>
        </w:r>
      </w:del>
      <w:ins w:id="70" w:author="user" w:date="2024-11-17T19:07:00Z">
        <w:r w:rsidRPr="00D26162">
          <w:rPr>
            <w:lang w:val="ru-RU"/>
          </w:rPr>
          <w:t>Одно радует</w:t>
        </w:r>
      </w:ins>
      <w:del w:id="71" w:author="user" w:date="2024-11-17T19:07:00Z">
        <w:r w:rsidRPr="00D26162" w:rsidDel="003F2F8C">
          <w:rPr>
            <w:lang w:val="ru-RU"/>
          </w:rPr>
          <w:delText xml:space="preserve">, </w:delText>
        </w:r>
      </w:del>
      <w:ins w:id="72" w:author="user" w:date="2024-11-17T19:07:00Z">
        <w:r w:rsidRPr="00D26162">
          <w:rPr>
            <w:lang w:val="ru-RU"/>
          </w:rPr>
          <w:t xml:space="preserve"> — </w:t>
        </w:r>
      </w:ins>
      <w:r w:rsidRPr="00D26162">
        <w:rPr>
          <w:lang w:val="ru-RU"/>
        </w:rPr>
        <w:t>та история произошла до меня.</w:t>
      </w:r>
    </w:p>
    <w:p w14:paraId="50D02928" w14:textId="3FA0EBA6" w:rsidR="00EA29B3" w:rsidRPr="00D26162" w:rsidRDefault="00EA29B3" w:rsidP="0094125C">
      <w:pPr>
        <w:rPr>
          <w:lang w:val="ru-RU"/>
        </w:rPr>
      </w:pPr>
      <w:r w:rsidRPr="00D26162">
        <w:rPr>
          <w:lang w:val="ru-RU"/>
        </w:rPr>
        <w:t xml:space="preserve">— </w:t>
      </w:r>
      <w:del w:id="73" w:author="user" w:date="2024-11-17T19:07:00Z">
        <w:r w:rsidRPr="00D26162" w:rsidDel="003F2F8C">
          <w:rPr>
            <w:lang w:val="ru-RU"/>
          </w:rPr>
          <w:delText>С этого всё и</w:delText>
        </w:r>
      </w:del>
      <w:ins w:id="74" w:author="user" w:date="2024-11-17T19:07:00Z">
        <w:r w:rsidRPr="00D26162">
          <w:rPr>
            <w:lang w:val="ru-RU"/>
          </w:rPr>
          <w:t xml:space="preserve">И с </w:t>
        </w:r>
      </w:ins>
      <w:r w:rsidRPr="00D26162">
        <w:rPr>
          <w:lang w:val="ru-RU"/>
        </w:rPr>
        <w:t>не</w:t>
      </w:r>
      <w:r w:rsidR="00BF2D7C" w:rsidRPr="00D26162">
        <w:rPr>
          <w:lang w:val="ru-RU"/>
        </w:rPr>
        <w:t>е</w:t>
      </w:r>
      <w:ins w:id="75" w:author="user" w:date="2024-11-17T19:07:00Z">
        <w:r w:rsidRPr="00D26162">
          <w:rPr>
            <w:lang w:val="ru-RU"/>
          </w:rPr>
          <w:t>-то вс</w:t>
        </w:r>
      </w:ins>
      <w:r w:rsidR="00BF2D7C" w:rsidRPr="00D26162">
        <w:rPr>
          <w:lang w:val="ru-RU"/>
        </w:rPr>
        <w:t>е</w:t>
      </w:r>
      <w:ins w:id="76" w:author="user" w:date="2024-11-17T19:07:00Z">
        <w:r w:rsidRPr="00D26162">
          <w:rPr>
            <w:lang w:val="ru-RU"/>
          </w:rPr>
          <w:t xml:space="preserve"> и</w:t>
        </w:r>
      </w:ins>
      <w:r w:rsidRPr="00D26162">
        <w:rPr>
          <w:lang w:val="ru-RU"/>
        </w:rPr>
        <w:t xml:space="preserve"> началось? </w:t>
      </w:r>
      <w:del w:id="77" w:author="user" w:date="2024-11-17T19:07:00Z">
        <w:r w:rsidRPr="00D26162" w:rsidDel="003F2F8C">
          <w:rPr>
            <w:lang w:val="ru-RU"/>
          </w:rPr>
          <w:delText xml:space="preserve">С </w:delText>
        </w:r>
      </w:del>
      <w:ins w:id="78" w:author="user" w:date="2024-11-17T19:07:00Z">
        <w:r w:rsidRPr="00D26162">
          <w:rPr>
            <w:lang w:val="ru-RU"/>
          </w:rPr>
          <w:t xml:space="preserve">— с </w:t>
        </w:r>
      </w:ins>
      <w:r w:rsidRPr="00D26162">
        <w:rPr>
          <w:lang w:val="ru-RU"/>
        </w:rPr>
        <w:t xml:space="preserve">сомнением спросил </w:t>
      </w:r>
      <w:proofErr w:type="spellStart"/>
      <w:r w:rsidRPr="00D26162">
        <w:rPr>
          <w:lang w:val="ru-RU"/>
        </w:rPr>
        <w:t>Ольгейр</w:t>
      </w:r>
      <w:proofErr w:type="spellEnd"/>
      <w:r w:rsidRPr="00D26162">
        <w:rPr>
          <w:lang w:val="ru-RU"/>
        </w:rPr>
        <w:t>.</w:t>
      </w:r>
    </w:p>
    <w:p w14:paraId="5CC7CA55" w14:textId="7C08F1F9" w:rsidR="00EA29B3" w:rsidRPr="00D26162" w:rsidRDefault="00EA29B3" w:rsidP="0094125C">
      <w:pPr>
        <w:rPr>
          <w:lang w:val="ru-RU"/>
        </w:rPr>
      </w:pPr>
      <w:r w:rsidRPr="00D26162">
        <w:rPr>
          <w:lang w:val="ru-RU"/>
        </w:rPr>
        <w:t xml:space="preserve">— </w:t>
      </w:r>
      <w:del w:id="79" w:author="user" w:date="2024-11-17T19:07:00Z">
        <w:r w:rsidRPr="00D26162" w:rsidDel="003F2F8C">
          <w:rPr>
            <w:lang w:val="ru-RU"/>
          </w:rPr>
          <w:delText>Да</w:delText>
        </w:r>
      </w:del>
      <w:ins w:id="80" w:author="user" w:date="2024-11-17T19:07:00Z">
        <w:r w:rsidRPr="00D26162">
          <w:rPr>
            <w:lang w:val="ru-RU"/>
          </w:rPr>
          <w:t>Во-во</w:t>
        </w:r>
      </w:ins>
      <w:r w:rsidRPr="00D26162">
        <w:rPr>
          <w:lang w:val="ru-RU"/>
        </w:rPr>
        <w:t xml:space="preserve">. </w:t>
      </w:r>
      <w:del w:id="81" w:author="user" w:date="2024-11-17T19:07:00Z">
        <w:r w:rsidRPr="00D26162" w:rsidDel="003F2F8C">
          <w:rPr>
            <w:lang w:val="ru-RU"/>
          </w:rPr>
          <w:delText>Всего лишь один униженный нами</w:delText>
        </w:r>
      </w:del>
      <w:ins w:id="82" w:author="user" w:date="2024-11-17T19:08:00Z">
        <w:r w:rsidRPr="00D26162">
          <w:rPr>
            <w:lang w:val="ru-RU"/>
          </w:rPr>
          <w:t>О</w:t>
        </w:r>
      </w:ins>
      <w:ins w:id="83" w:author="user" w:date="2024-11-17T19:07:00Z">
        <w:r w:rsidRPr="00D26162">
          <w:rPr>
            <w:lang w:val="ru-RU"/>
          </w:rPr>
          <w:t>дин-единственный</w:t>
        </w:r>
      </w:ins>
      <w:r w:rsidRPr="00D26162">
        <w:rPr>
          <w:lang w:val="ru-RU"/>
        </w:rPr>
        <w:t xml:space="preserve"> человек</w:t>
      </w:r>
      <w:ins w:id="84" w:author="user" w:date="2024-11-17T19:08:00Z">
        <w:r w:rsidRPr="00D26162">
          <w:rPr>
            <w:lang w:val="ru-RU"/>
          </w:rPr>
          <w:t>, которого мы щ</w:t>
        </w:r>
      </w:ins>
      <w:r w:rsidR="00BF2D7C" w:rsidRPr="00D26162">
        <w:rPr>
          <w:lang w:val="ru-RU"/>
        </w:rPr>
        <w:t>е</w:t>
      </w:r>
      <w:ins w:id="85" w:author="user" w:date="2024-11-17T19:08:00Z">
        <w:r w:rsidRPr="00D26162">
          <w:rPr>
            <w:lang w:val="ru-RU"/>
          </w:rPr>
          <w:t>лкнули по носу</w:t>
        </w:r>
      </w:ins>
      <w:r w:rsidRPr="00D26162">
        <w:rPr>
          <w:lang w:val="ru-RU"/>
        </w:rPr>
        <w:t xml:space="preserve">, </w:t>
      </w:r>
      <w:ins w:id="86" w:author="user" w:date="2024-11-17T19:08:00Z">
        <w:r w:rsidRPr="00D26162">
          <w:rPr>
            <w:lang w:val="ru-RU"/>
          </w:rPr>
          <w:t xml:space="preserve">и он </w:t>
        </w:r>
      </w:ins>
      <w:del w:id="87" w:author="user" w:date="2024-11-17T19:08:00Z">
        <w:r w:rsidRPr="00D26162" w:rsidDel="003F2F8C">
          <w:rPr>
            <w:lang w:val="ru-RU"/>
          </w:rPr>
          <w:delText xml:space="preserve">готовый </w:delText>
        </w:r>
      </w:del>
      <w:ins w:id="88" w:author="user" w:date="2024-11-17T19:08:00Z">
        <w:r w:rsidRPr="00D26162">
          <w:rPr>
            <w:lang w:val="ru-RU"/>
          </w:rPr>
          <w:t xml:space="preserve">готов был </w:t>
        </w:r>
      </w:ins>
      <w:ins w:id="89" w:author="user" w:date="2024-11-17T19:10:00Z">
        <w:r w:rsidRPr="00D26162">
          <w:rPr>
            <w:lang w:val="ru-RU"/>
          </w:rPr>
          <w:t>по</w:t>
        </w:r>
      </w:ins>
      <w:r w:rsidRPr="00D26162">
        <w:rPr>
          <w:lang w:val="ru-RU"/>
        </w:rPr>
        <w:t xml:space="preserve">жертвовать собственными людьми ради мести. </w:t>
      </w:r>
      <w:del w:id="90" w:author="user" w:date="2024-11-17T19:10:00Z">
        <w:r w:rsidRPr="00D26162" w:rsidDel="003F2F8C">
          <w:rPr>
            <w:lang w:val="ru-RU"/>
          </w:rPr>
          <w:delText>Вот кого</w:delText>
        </w:r>
      </w:del>
      <w:ins w:id="91" w:author="user" w:date="2024-11-17T19:10:00Z">
        <w:r w:rsidRPr="00D26162">
          <w:rPr>
            <w:lang w:val="ru-RU"/>
          </w:rPr>
          <w:t>Его-то</w:t>
        </w:r>
      </w:ins>
      <w:r w:rsidRPr="00D26162">
        <w:rPr>
          <w:lang w:val="ru-RU"/>
        </w:rPr>
        <w:t xml:space="preserve"> мы </w:t>
      </w:r>
      <w:ins w:id="92" w:author="user" w:date="2024-11-17T19:10:00Z">
        <w:r w:rsidRPr="00D26162">
          <w:rPr>
            <w:lang w:val="ru-RU"/>
          </w:rPr>
          <w:t xml:space="preserve">и </w:t>
        </w:r>
      </w:ins>
      <w:del w:id="93" w:author="user" w:date="2024-11-17T19:08:00Z">
        <w:r w:rsidRPr="00D26162" w:rsidDel="003F2F8C">
          <w:rPr>
            <w:lang w:val="ru-RU"/>
          </w:rPr>
          <w:delText xml:space="preserve">убили </w:delText>
        </w:r>
      </w:del>
      <w:ins w:id="94" w:author="user" w:date="2024-11-17T19:10:00Z">
        <w:r w:rsidRPr="00D26162">
          <w:rPr>
            <w:lang w:val="ru-RU"/>
          </w:rPr>
          <w:t>улож</w:t>
        </w:r>
      </w:ins>
      <w:ins w:id="95" w:author="user" w:date="2024-11-17T19:08:00Z">
        <w:r w:rsidRPr="00D26162">
          <w:rPr>
            <w:lang w:val="ru-RU"/>
          </w:rPr>
          <w:t xml:space="preserve">или </w:t>
        </w:r>
      </w:ins>
      <w:r w:rsidRPr="00D26162">
        <w:rPr>
          <w:lang w:val="ru-RU"/>
        </w:rPr>
        <w:t xml:space="preserve">на </w:t>
      </w:r>
      <w:proofErr w:type="spellStart"/>
      <w:r w:rsidRPr="00D26162">
        <w:rPr>
          <w:lang w:val="ru-RU"/>
        </w:rPr>
        <w:t>Ояде</w:t>
      </w:r>
      <w:proofErr w:type="spellEnd"/>
      <w:r w:rsidRPr="00D26162">
        <w:rPr>
          <w:lang w:val="ru-RU"/>
        </w:rPr>
        <w:t xml:space="preserve">. </w:t>
      </w:r>
      <w:del w:id="96" w:author="user" w:date="2024-11-17T19:08:00Z">
        <w:r w:rsidRPr="00D26162" w:rsidDel="003F2F8C">
          <w:rPr>
            <w:lang w:val="ru-RU"/>
          </w:rPr>
          <w:delText>Возможно</w:delText>
        </w:r>
      </w:del>
      <w:ins w:id="97" w:author="user" w:date="2024-11-17T19:08:00Z">
        <w:r w:rsidRPr="00D26162">
          <w:rPr>
            <w:lang w:val="ru-RU"/>
          </w:rPr>
          <w:t>Не знаю, может</w:t>
        </w:r>
      </w:ins>
      <w:r w:rsidRPr="00D26162">
        <w:rPr>
          <w:lang w:val="ru-RU"/>
        </w:rPr>
        <w:t xml:space="preserve">, он </w:t>
      </w:r>
      <w:del w:id="98" w:author="user" w:date="2024-11-17T19:08:00Z">
        <w:r w:rsidRPr="00D26162" w:rsidDel="003F2F8C">
          <w:rPr>
            <w:lang w:val="ru-RU"/>
          </w:rPr>
          <w:delText>производил большее впечатление</w:delText>
        </w:r>
      </w:del>
      <w:ins w:id="99" w:author="user" w:date="2024-11-17T19:08:00Z">
        <w:r w:rsidRPr="00D26162">
          <w:rPr>
            <w:lang w:val="ru-RU"/>
          </w:rPr>
          <w:t>как-то впечатлял</w:t>
        </w:r>
      </w:ins>
      <w:r w:rsidRPr="00D26162">
        <w:rPr>
          <w:lang w:val="ru-RU"/>
        </w:rPr>
        <w:t xml:space="preserve">, когда управлял флотом, но мы нашли </w:t>
      </w:r>
      <w:del w:id="100" w:author="user" w:date="2024-11-17T19:09:00Z">
        <w:r w:rsidRPr="00D26162" w:rsidDel="003F2F8C">
          <w:rPr>
            <w:lang w:val="ru-RU"/>
          </w:rPr>
          <w:delText xml:space="preserve">лишь </w:delText>
        </w:r>
      </w:del>
      <w:ins w:id="101" w:author="user" w:date="2024-11-17T19:09:00Z">
        <w:r w:rsidRPr="00D26162">
          <w:rPr>
            <w:lang w:val="ru-RU"/>
          </w:rPr>
          <w:t xml:space="preserve">только </w:t>
        </w:r>
      </w:ins>
      <w:r w:rsidRPr="00D26162">
        <w:rPr>
          <w:lang w:val="ru-RU"/>
        </w:rPr>
        <w:t xml:space="preserve">замкнутого в собственной горечи демагога. Убить его </w:t>
      </w:r>
      <w:ins w:id="102" w:author="user" w:date="2024-11-17T19:09:00Z">
        <w:r w:rsidRPr="00D26162">
          <w:rPr>
            <w:lang w:val="ru-RU"/>
          </w:rPr>
          <w:t xml:space="preserve">— </w:t>
        </w:r>
      </w:ins>
      <w:del w:id="103" w:author="user" w:date="2024-11-17T19:09:00Z">
        <w:r w:rsidRPr="00D26162" w:rsidDel="003F2F8C">
          <w:rPr>
            <w:lang w:val="ru-RU"/>
          </w:rPr>
          <w:delText>было всё равно что</w:delText>
        </w:r>
      </w:del>
      <w:r w:rsidR="005E5ECF">
        <w:rPr>
          <w:lang w:val="ru-RU"/>
        </w:rPr>
        <w:t>все равно что</w:t>
      </w:r>
      <w:r w:rsidRPr="00D26162">
        <w:rPr>
          <w:lang w:val="ru-RU"/>
        </w:rPr>
        <w:t xml:space="preserve"> прикончить больную собаку.</w:t>
      </w:r>
    </w:p>
    <w:p w14:paraId="77AA00CF" w14:textId="4A460BBB" w:rsidR="00EA29B3" w:rsidRPr="00D26162" w:rsidRDefault="00EA29B3" w:rsidP="0094125C">
      <w:pPr>
        <w:rPr>
          <w:lang w:val="ru-RU"/>
        </w:rPr>
      </w:pPr>
      <w:r w:rsidRPr="00D26162">
        <w:rPr>
          <w:lang w:val="ru-RU"/>
        </w:rPr>
        <w:t xml:space="preserve">— Кардинал действовал без поддержки Церкви, — добавил Ингвар. — </w:t>
      </w:r>
      <w:proofErr w:type="spellStart"/>
      <w:r w:rsidRPr="00D26162">
        <w:rPr>
          <w:lang w:val="ru-RU"/>
        </w:rPr>
        <w:t>Экклезиархия</w:t>
      </w:r>
      <w:proofErr w:type="spellEnd"/>
      <w:r w:rsidRPr="00D26162">
        <w:rPr>
          <w:lang w:val="ru-RU"/>
        </w:rPr>
        <w:t xml:space="preserve"> в этом не участвовала</w:t>
      </w:r>
      <w:del w:id="104" w:author="user" w:date="2024-11-17T19:11:00Z">
        <w:r w:rsidRPr="00D26162" w:rsidDel="003F2F8C">
          <w:rPr>
            <w:lang w:val="ru-RU"/>
          </w:rPr>
          <w:delText>,</w:delText>
        </w:r>
      </w:del>
      <w:r w:rsidRPr="00D26162">
        <w:rPr>
          <w:lang w:val="ru-RU"/>
        </w:rPr>
        <w:t xml:space="preserve"> </w:t>
      </w:r>
      <w:ins w:id="105" w:author="user" w:date="2024-11-17T19:11:00Z">
        <w:r w:rsidRPr="00D26162">
          <w:rPr>
            <w:lang w:val="ru-RU"/>
          </w:rPr>
          <w:t xml:space="preserve">— </w:t>
        </w:r>
      </w:ins>
      <w:r w:rsidRPr="00D26162">
        <w:rPr>
          <w:lang w:val="ru-RU"/>
        </w:rPr>
        <w:t>во всяком случае</w:t>
      </w:r>
      <w:ins w:id="106" w:author="user" w:date="2024-11-17T19:10:00Z">
        <w:r w:rsidRPr="00D26162">
          <w:rPr>
            <w:lang w:val="ru-RU"/>
          </w:rPr>
          <w:t>,</w:t>
        </w:r>
      </w:ins>
      <w:r w:rsidRPr="00D26162">
        <w:rPr>
          <w:lang w:val="ru-RU"/>
        </w:rPr>
        <w:t xml:space="preserve"> </w:t>
      </w:r>
      <w:del w:id="107" w:author="user" w:date="2024-11-17T19:10:00Z">
        <w:r w:rsidRPr="00D26162" w:rsidDel="003F2F8C">
          <w:rPr>
            <w:lang w:val="ru-RU"/>
          </w:rPr>
          <w:delText>осознанно</w:delText>
        </w:r>
      </w:del>
      <w:ins w:id="108" w:author="user" w:date="2024-11-17T19:10:00Z">
        <w:r w:rsidRPr="00D26162">
          <w:rPr>
            <w:lang w:val="ru-RU"/>
          </w:rPr>
          <w:t>намеренно</w:t>
        </w:r>
      </w:ins>
      <w:r w:rsidRPr="00D26162">
        <w:rPr>
          <w:lang w:val="ru-RU"/>
        </w:rPr>
        <w:t xml:space="preserve">. Он </w:t>
      </w:r>
      <w:del w:id="109" w:author="user" w:date="2024-11-17T19:11:00Z">
        <w:r w:rsidRPr="00D26162" w:rsidDel="003F2F8C">
          <w:rPr>
            <w:lang w:val="ru-RU"/>
          </w:rPr>
          <w:delText xml:space="preserve">действовал </w:delText>
        </w:r>
      </w:del>
      <w:ins w:id="110" w:author="user" w:date="2024-11-17T19:11:00Z">
        <w:r w:rsidRPr="00D26162">
          <w:rPr>
            <w:lang w:val="ru-RU"/>
          </w:rPr>
          <w:t xml:space="preserve">орудовал </w:t>
        </w:r>
      </w:ins>
      <w:r w:rsidRPr="00D26162">
        <w:rPr>
          <w:lang w:val="ru-RU"/>
        </w:rPr>
        <w:t xml:space="preserve">в одиночку. Как только </w:t>
      </w:r>
      <w:del w:id="111" w:author="user" w:date="2024-11-17T19:11:00Z">
        <w:r w:rsidRPr="00D26162" w:rsidDel="003F2F8C">
          <w:rPr>
            <w:lang w:val="ru-RU"/>
          </w:rPr>
          <w:delText>Церковь поняла</w:delText>
        </w:r>
      </w:del>
      <w:ins w:id="112" w:author="user" w:date="2024-11-17T19:11:00Z">
        <w:r w:rsidRPr="00D26162">
          <w:rPr>
            <w:lang w:val="ru-RU"/>
          </w:rPr>
          <w:t>в Церкви узнали</w:t>
        </w:r>
      </w:ins>
      <w:r w:rsidRPr="00D26162">
        <w:rPr>
          <w:lang w:val="ru-RU"/>
        </w:rPr>
        <w:t xml:space="preserve">, что </w:t>
      </w:r>
      <w:proofErr w:type="spellStart"/>
      <w:r w:rsidR="00907DBA" w:rsidRPr="00D26162">
        <w:rPr>
          <w:lang w:val="ru-RU"/>
        </w:rPr>
        <w:t>Кирастес</w:t>
      </w:r>
      <w:proofErr w:type="spellEnd"/>
      <w:r w:rsidRPr="00D26162">
        <w:rPr>
          <w:lang w:val="ru-RU"/>
        </w:rPr>
        <w:t xml:space="preserve"> вс</w:t>
      </w:r>
      <w:r w:rsidR="00BF2D7C" w:rsidRPr="00D26162">
        <w:rPr>
          <w:lang w:val="ru-RU"/>
        </w:rPr>
        <w:t>е</w:t>
      </w:r>
      <w:r w:rsidRPr="00D26162">
        <w:rPr>
          <w:lang w:val="ru-RU"/>
        </w:rPr>
        <w:t xml:space="preserve"> ещ</w:t>
      </w:r>
      <w:r w:rsidR="00BF2D7C" w:rsidRPr="00D26162">
        <w:rPr>
          <w:lang w:val="ru-RU"/>
        </w:rPr>
        <w:t>е</w:t>
      </w:r>
      <w:r w:rsidRPr="00D26162">
        <w:rPr>
          <w:lang w:val="ru-RU"/>
        </w:rPr>
        <w:t xml:space="preserve"> в строю, то</w:t>
      </w:r>
      <w:ins w:id="113" w:author="user" w:date="2024-11-17T19:11:00Z">
        <w:r w:rsidRPr="00D26162">
          <w:rPr>
            <w:lang w:val="ru-RU"/>
          </w:rPr>
          <w:t xml:space="preserve"> и</w:t>
        </w:r>
      </w:ins>
      <w:r w:rsidRPr="00D26162">
        <w:rPr>
          <w:lang w:val="ru-RU"/>
        </w:rPr>
        <w:t xml:space="preserve"> </w:t>
      </w:r>
      <w:del w:id="114" w:author="user" w:date="2024-11-17T19:11:00Z">
        <w:r w:rsidRPr="00D26162" w:rsidDel="003F2F8C">
          <w:rPr>
            <w:lang w:val="ru-RU"/>
          </w:rPr>
          <w:delText xml:space="preserve">сама </w:delText>
        </w:r>
      </w:del>
      <w:ins w:id="115" w:author="user" w:date="2024-11-17T19:11:00Z">
        <w:r w:rsidRPr="00D26162">
          <w:rPr>
            <w:lang w:val="ru-RU"/>
          </w:rPr>
          <w:t xml:space="preserve">сами </w:t>
        </w:r>
      </w:ins>
      <w:del w:id="116" w:author="user" w:date="2024-11-17T19:11:00Z">
        <w:r w:rsidRPr="00D26162" w:rsidDel="003F2F8C">
          <w:rPr>
            <w:lang w:val="ru-RU"/>
          </w:rPr>
          <w:delText xml:space="preserve">захотела </w:delText>
        </w:r>
      </w:del>
      <w:ins w:id="117" w:author="user" w:date="2024-11-17T19:11:00Z">
        <w:r w:rsidRPr="00D26162">
          <w:rPr>
            <w:lang w:val="ru-RU"/>
          </w:rPr>
          <w:t xml:space="preserve">захотели </w:t>
        </w:r>
      </w:ins>
      <w:r w:rsidRPr="00D26162">
        <w:rPr>
          <w:lang w:val="ru-RU"/>
        </w:rPr>
        <w:t xml:space="preserve">с ним покончить. </w:t>
      </w:r>
    </w:p>
    <w:p w14:paraId="4FEDEE8C" w14:textId="1E07D5E3" w:rsidR="00EA29B3" w:rsidRPr="00D26162" w:rsidRDefault="00EA29B3" w:rsidP="0094125C">
      <w:pPr>
        <w:rPr>
          <w:lang w:val="ru-RU"/>
        </w:rPr>
      </w:pPr>
      <w:r w:rsidRPr="00D26162">
        <w:rPr>
          <w:lang w:val="ru-RU"/>
        </w:rPr>
        <w:t xml:space="preserve">— Может, </w:t>
      </w:r>
      <w:ins w:id="118" w:author="user" w:date="2024-11-17T19:11:00Z">
        <w:r w:rsidRPr="00D26162">
          <w:rPr>
            <w:lang w:val="ru-RU"/>
          </w:rPr>
          <w:t xml:space="preserve">церковники </w:t>
        </w:r>
      </w:ins>
      <w:del w:id="119" w:author="user" w:date="2024-11-17T19:11:00Z">
        <w:r w:rsidRPr="00D26162" w:rsidDel="003F2F8C">
          <w:rPr>
            <w:lang w:val="ru-RU"/>
          </w:rPr>
          <w:delText xml:space="preserve">они </w:delText>
        </w:r>
      </w:del>
      <w:r w:rsidRPr="00D26162">
        <w:rPr>
          <w:lang w:val="ru-RU"/>
        </w:rPr>
        <w:t xml:space="preserve">и </w:t>
      </w:r>
      <w:del w:id="120" w:author="user" w:date="2024-11-17T19:11:00Z">
        <w:r w:rsidRPr="00D26162" w:rsidDel="003F2F8C">
          <w:rPr>
            <w:lang w:val="ru-RU"/>
          </w:rPr>
          <w:delText>ублюдки</w:delText>
        </w:r>
      </w:del>
      <w:ins w:id="121" w:author="user" w:date="2024-11-17T19:11:00Z">
        <w:r w:rsidRPr="00D26162">
          <w:rPr>
            <w:lang w:val="ru-RU"/>
          </w:rPr>
          <w:t>мерза</w:t>
        </w:r>
      </w:ins>
      <w:ins w:id="122" w:author="user" w:date="2024-11-17T19:12:00Z">
        <w:r w:rsidRPr="00D26162">
          <w:rPr>
            <w:lang w:val="ru-RU"/>
          </w:rPr>
          <w:t>вцы</w:t>
        </w:r>
      </w:ins>
      <w:r w:rsidRPr="00D26162">
        <w:rPr>
          <w:lang w:val="ru-RU"/>
        </w:rPr>
        <w:t xml:space="preserve">, — сказал </w:t>
      </w:r>
      <w:proofErr w:type="spellStart"/>
      <w:r w:rsidRPr="00D26162">
        <w:rPr>
          <w:lang w:val="ru-RU"/>
        </w:rPr>
        <w:t>Гуннлаугур</w:t>
      </w:r>
      <w:proofErr w:type="spellEnd"/>
      <w:r w:rsidRPr="00D26162">
        <w:rPr>
          <w:lang w:val="ru-RU"/>
        </w:rPr>
        <w:t xml:space="preserve">, — Но не все </w:t>
      </w:r>
      <w:ins w:id="123" w:author="user" w:date="2024-11-17T19:11:00Z">
        <w:r w:rsidRPr="00D26162">
          <w:rPr>
            <w:lang w:val="ru-RU"/>
          </w:rPr>
          <w:t xml:space="preserve">они </w:t>
        </w:r>
      </w:ins>
      <w:del w:id="124" w:author="user" w:date="2024-11-17T19:11:00Z">
        <w:r w:rsidRPr="00D26162" w:rsidDel="003F2F8C">
          <w:rPr>
            <w:lang w:val="ru-RU"/>
          </w:rPr>
          <w:delText xml:space="preserve">церковники </w:delText>
        </w:r>
      </w:del>
      <w:del w:id="125" w:author="user" w:date="2024-11-17T19:12:00Z">
        <w:r w:rsidRPr="00D26162" w:rsidDel="003F2F8C">
          <w:rPr>
            <w:lang w:val="ru-RU"/>
          </w:rPr>
          <w:delText>сумасшедшие</w:delText>
        </w:r>
      </w:del>
      <w:r w:rsidR="00DC6728" w:rsidRPr="00D26162">
        <w:rPr>
          <w:lang w:val="ru-RU"/>
        </w:rPr>
        <w:t>полоумн</w:t>
      </w:r>
      <w:ins w:id="126" w:author="user" w:date="2024-11-17T19:12:00Z">
        <w:r w:rsidRPr="00D26162">
          <w:rPr>
            <w:lang w:val="ru-RU"/>
          </w:rPr>
          <w:t>ые</w:t>
        </w:r>
      </w:ins>
      <w:r w:rsidRPr="00D26162">
        <w:rPr>
          <w:lang w:val="ru-RU"/>
        </w:rPr>
        <w:t xml:space="preserve">. </w:t>
      </w:r>
      <w:del w:id="127" w:author="user" w:date="2024-11-17T19:12:00Z">
        <w:r w:rsidRPr="00D26162" w:rsidDel="003F2F8C">
          <w:rPr>
            <w:lang w:val="ru-RU"/>
          </w:rPr>
          <w:delText xml:space="preserve">Тот </w:delText>
        </w:r>
      </w:del>
      <w:ins w:id="128" w:author="user" w:date="2024-11-17T19:12:00Z">
        <w:r w:rsidRPr="00D26162">
          <w:rPr>
            <w:lang w:val="ru-RU"/>
          </w:rPr>
          <w:t xml:space="preserve">А тот </w:t>
        </w:r>
      </w:ins>
      <w:r w:rsidRPr="00D26162">
        <w:rPr>
          <w:lang w:val="ru-RU"/>
        </w:rPr>
        <w:t xml:space="preserve">— </w:t>
      </w:r>
      <w:del w:id="129" w:author="user" w:date="2024-11-17T19:12:00Z">
        <w:r w:rsidRPr="00D26162" w:rsidDel="003F2F8C">
          <w:rPr>
            <w:lang w:val="ru-RU"/>
          </w:rPr>
          <w:delText>был не в себе</w:delText>
        </w:r>
      </w:del>
      <w:ins w:id="130" w:author="user" w:date="2024-11-17T19:12:00Z">
        <w:r w:rsidRPr="00D26162">
          <w:rPr>
            <w:lang w:val="ru-RU"/>
          </w:rPr>
          <w:t>точно</w:t>
        </w:r>
      </w:ins>
      <w:r w:rsidRPr="00D26162">
        <w:rPr>
          <w:lang w:val="ru-RU"/>
        </w:rPr>
        <w:t xml:space="preserve">. </w:t>
      </w:r>
    </w:p>
    <w:p w14:paraId="75E559AE" w14:textId="77777777" w:rsidR="00EA29B3" w:rsidRPr="00D26162" w:rsidRDefault="00EA29B3" w:rsidP="0094125C">
      <w:pPr>
        <w:rPr>
          <w:lang w:val="ru-RU"/>
        </w:rPr>
      </w:pPr>
      <w:proofErr w:type="spellStart"/>
      <w:r w:rsidRPr="00D26162">
        <w:rPr>
          <w:lang w:val="ru-RU"/>
        </w:rPr>
        <w:lastRenderedPageBreak/>
        <w:t>Хафлои</w:t>
      </w:r>
      <w:proofErr w:type="spellEnd"/>
      <w:r w:rsidRPr="00D26162">
        <w:rPr>
          <w:lang w:val="ru-RU"/>
        </w:rPr>
        <w:t xml:space="preserve"> </w:t>
      </w:r>
      <w:del w:id="131" w:author="user" w:date="2024-11-17T19:12:00Z">
        <w:r w:rsidRPr="00D26162" w:rsidDel="003F2F8C">
          <w:rPr>
            <w:lang w:val="ru-RU"/>
          </w:rPr>
          <w:delText xml:space="preserve">издал </w:delText>
        </w:r>
      </w:del>
      <w:r w:rsidRPr="00D26162">
        <w:rPr>
          <w:lang w:val="ru-RU"/>
        </w:rPr>
        <w:t>низк</w:t>
      </w:r>
      <w:del w:id="132" w:author="user" w:date="2024-11-17T19:12:00Z">
        <w:r w:rsidRPr="00D26162" w:rsidDel="003F2F8C">
          <w:rPr>
            <w:lang w:val="ru-RU"/>
          </w:rPr>
          <w:delText>ий</w:delText>
        </w:r>
      </w:del>
      <w:ins w:id="133" w:author="user" w:date="2024-11-17T19:12:00Z">
        <w:r w:rsidRPr="00D26162">
          <w:rPr>
            <w:lang w:val="ru-RU"/>
          </w:rPr>
          <w:t>о и</w:t>
        </w:r>
      </w:ins>
      <w:r w:rsidRPr="00D26162">
        <w:rPr>
          <w:lang w:val="ru-RU"/>
        </w:rPr>
        <w:t xml:space="preserve"> </w:t>
      </w:r>
      <w:del w:id="134" w:author="user" w:date="2024-11-17T19:12:00Z">
        <w:r w:rsidRPr="00D26162" w:rsidDel="003F2F8C">
          <w:rPr>
            <w:lang w:val="ru-RU"/>
          </w:rPr>
          <w:delText xml:space="preserve">циничный </w:delText>
        </w:r>
      </w:del>
      <w:ins w:id="135" w:author="user" w:date="2024-11-17T19:12:00Z">
        <w:r w:rsidRPr="00D26162">
          <w:rPr>
            <w:lang w:val="ru-RU"/>
          </w:rPr>
          <w:t xml:space="preserve">цинично </w:t>
        </w:r>
      </w:ins>
      <w:del w:id="136" w:author="user" w:date="2024-11-17T19:12:00Z">
        <w:r w:rsidRPr="00D26162" w:rsidDel="003F2F8C">
          <w:rPr>
            <w:lang w:val="ru-RU"/>
          </w:rPr>
          <w:delText>смешок</w:delText>
        </w:r>
      </w:del>
      <w:ins w:id="137" w:author="user" w:date="2024-11-17T19:12:00Z">
        <w:r w:rsidRPr="00D26162">
          <w:rPr>
            <w:lang w:val="ru-RU"/>
          </w:rPr>
          <w:t>хохотнул</w:t>
        </w:r>
      </w:ins>
      <w:del w:id="138" w:author="user" w:date="2024-11-17T19:12:00Z">
        <w:r w:rsidRPr="00D26162" w:rsidDel="003F2F8C">
          <w:rPr>
            <w:lang w:val="ru-RU"/>
          </w:rPr>
          <w:delText xml:space="preserve">. </w:delText>
        </w:r>
      </w:del>
      <w:ins w:id="139" w:author="user" w:date="2024-11-17T19:12:00Z">
        <w:r w:rsidRPr="00D26162">
          <w:rPr>
            <w:lang w:val="ru-RU"/>
          </w:rPr>
          <w:t xml:space="preserve">: </w:t>
        </w:r>
      </w:ins>
    </w:p>
    <w:p w14:paraId="7AAE6CD5" w14:textId="77777777" w:rsidR="00EA29B3" w:rsidRPr="00D26162" w:rsidRDefault="00EA29B3" w:rsidP="0094125C">
      <w:pPr>
        <w:rPr>
          <w:lang w:val="ru-RU"/>
        </w:rPr>
      </w:pPr>
      <w:r w:rsidRPr="00D26162">
        <w:rPr>
          <w:lang w:val="ru-RU"/>
        </w:rPr>
        <w:t xml:space="preserve">— </w:t>
      </w:r>
      <w:del w:id="140" w:author="user" w:date="2024-11-17T19:12:00Z">
        <w:r w:rsidRPr="00D26162" w:rsidDel="003F2F8C">
          <w:rPr>
            <w:lang w:val="ru-RU"/>
          </w:rPr>
          <w:delText xml:space="preserve">Столько </w:delText>
        </w:r>
      </w:del>
      <w:ins w:id="141" w:author="user" w:date="2024-11-17T19:12:00Z">
        <w:r w:rsidRPr="00D26162">
          <w:rPr>
            <w:lang w:val="ru-RU"/>
          </w:rPr>
          <w:t xml:space="preserve">Надо же, </w:t>
        </w:r>
      </w:ins>
      <w:ins w:id="142" w:author="user" w:date="2024-11-17T19:13:00Z">
        <w:r w:rsidRPr="00D26162">
          <w:rPr>
            <w:lang w:val="ru-RU"/>
          </w:rPr>
          <w:t>беда какая</w:t>
        </w:r>
      </w:ins>
      <w:del w:id="143" w:author="user" w:date="2024-11-17T19:13:00Z">
        <w:r w:rsidRPr="00D26162" w:rsidDel="00EB6C69">
          <w:rPr>
            <w:lang w:val="ru-RU"/>
          </w:rPr>
          <w:delText>неприятностей</w:delText>
        </w:r>
      </w:del>
      <w:r w:rsidRPr="00D26162">
        <w:rPr>
          <w:lang w:val="ru-RU"/>
        </w:rPr>
        <w:t xml:space="preserve">. </w:t>
      </w:r>
      <w:del w:id="144" w:author="user" w:date="2024-11-17T19:13:00Z">
        <w:r w:rsidRPr="00D26162" w:rsidDel="00EB6C69">
          <w:rPr>
            <w:lang w:val="ru-RU"/>
          </w:rPr>
          <w:delText xml:space="preserve">Как </w:delText>
        </w:r>
      </w:del>
      <w:ins w:id="145" w:author="user" w:date="2024-11-17T19:13:00Z">
        <w:r w:rsidRPr="00D26162">
          <w:rPr>
            <w:lang w:val="ru-RU"/>
          </w:rPr>
          <w:t xml:space="preserve">И как </w:t>
        </w:r>
      </w:ins>
      <w:r w:rsidRPr="00D26162">
        <w:rPr>
          <w:lang w:val="ru-RU"/>
        </w:rPr>
        <w:t>он это провернул?</w:t>
      </w:r>
    </w:p>
    <w:p w14:paraId="109214B4" w14:textId="47E3470D" w:rsidR="00EA29B3" w:rsidRPr="00D26162" w:rsidDel="00F660BD" w:rsidRDefault="00EA29B3" w:rsidP="0094125C">
      <w:pPr>
        <w:rPr>
          <w:del w:id="146" w:author="user" w:date="2024-11-17T19:25:00Z"/>
          <w:lang w:val="ru-RU"/>
        </w:rPr>
      </w:pPr>
      <w:r w:rsidRPr="00D26162">
        <w:rPr>
          <w:lang w:val="ru-RU"/>
        </w:rPr>
        <w:t xml:space="preserve">— </w:t>
      </w:r>
      <w:proofErr w:type="spellStart"/>
      <w:r w:rsidR="00907DBA" w:rsidRPr="00D26162">
        <w:rPr>
          <w:lang w:val="ru-RU"/>
        </w:rPr>
        <w:t>Кирастес</w:t>
      </w:r>
      <w:proofErr w:type="spellEnd"/>
      <w:r w:rsidRPr="00D26162">
        <w:rPr>
          <w:lang w:val="ru-RU"/>
        </w:rPr>
        <w:t xml:space="preserve"> был кардиналом астра, когда ещ</w:t>
      </w:r>
      <w:r w:rsidR="00BF2D7C" w:rsidRPr="00D26162">
        <w:rPr>
          <w:lang w:val="ru-RU"/>
        </w:rPr>
        <w:t>е</w:t>
      </w:r>
      <w:r w:rsidRPr="00D26162">
        <w:rPr>
          <w:lang w:val="ru-RU"/>
        </w:rPr>
        <w:t xml:space="preserve"> что-то из себя представлял, — ответил </w:t>
      </w:r>
      <w:proofErr w:type="spellStart"/>
      <w:r w:rsidRPr="00D26162">
        <w:rPr>
          <w:lang w:val="ru-RU"/>
        </w:rPr>
        <w:t>Гуннлаугур</w:t>
      </w:r>
      <w:proofErr w:type="spellEnd"/>
      <w:r w:rsidRPr="00D26162">
        <w:rPr>
          <w:lang w:val="ru-RU"/>
        </w:rPr>
        <w:t xml:space="preserve">. — В прошлом он </w:t>
      </w:r>
      <w:del w:id="147" w:author="user" w:date="2024-11-17T19:15:00Z">
        <w:r w:rsidRPr="00D26162" w:rsidDel="00EB6C69">
          <w:rPr>
            <w:lang w:val="ru-RU"/>
          </w:rPr>
          <w:delText>был способен</w:delText>
        </w:r>
      </w:del>
      <w:ins w:id="148" w:author="user" w:date="2024-11-17T19:15:00Z">
        <w:r w:rsidRPr="00D26162">
          <w:rPr>
            <w:lang w:val="ru-RU"/>
          </w:rPr>
          <w:t>мог</w:t>
        </w:r>
      </w:ins>
      <w:r w:rsidRPr="00D26162">
        <w:rPr>
          <w:lang w:val="ru-RU"/>
        </w:rPr>
        <w:t xml:space="preserve"> создавать целые армии. На </w:t>
      </w:r>
      <w:proofErr w:type="spellStart"/>
      <w:r w:rsidRPr="00D26162">
        <w:rPr>
          <w:lang w:val="ru-RU"/>
        </w:rPr>
        <w:t>Ояде</w:t>
      </w:r>
      <w:proofErr w:type="spellEnd"/>
      <w:r w:rsidRPr="00D26162">
        <w:rPr>
          <w:lang w:val="ru-RU"/>
        </w:rPr>
        <w:t xml:space="preserve"> мы </w:t>
      </w:r>
      <w:del w:id="149" w:author="user" w:date="2024-11-17T19:16:00Z">
        <w:r w:rsidRPr="00D26162" w:rsidDel="00EB6C69">
          <w:rPr>
            <w:lang w:val="ru-RU"/>
          </w:rPr>
          <w:delText>встретили несколько его творений</w:delText>
        </w:r>
      </w:del>
      <w:ins w:id="150" w:author="user" w:date="2024-11-17T19:16:00Z">
        <w:r w:rsidRPr="00D26162">
          <w:rPr>
            <w:lang w:val="ru-RU"/>
          </w:rPr>
          <w:t>повстречали кое-кого из его</w:t>
        </w:r>
      </w:ins>
      <w:ins w:id="151" w:author="user" w:date="2024-11-17T19:18:00Z">
        <w:r w:rsidRPr="00D26162">
          <w:rPr>
            <w:lang w:val="ru-RU"/>
          </w:rPr>
          <w:t>…</w:t>
        </w:r>
      </w:ins>
      <w:ins w:id="152" w:author="user" w:date="2024-11-17T19:16:00Z">
        <w:r w:rsidRPr="00D26162">
          <w:rPr>
            <w:lang w:val="ru-RU"/>
          </w:rPr>
          <w:t xml:space="preserve"> креатур</w:t>
        </w:r>
      </w:ins>
      <w:r w:rsidRPr="00D26162">
        <w:rPr>
          <w:lang w:val="ru-RU"/>
        </w:rPr>
        <w:t xml:space="preserve">. Выглядели они </w:t>
      </w:r>
      <w:del w:id="153" w:author="user" w:date="2024-11-17T19:16:00Z">
        <w:r w:rsidRPr="00D26162" w:rsidDel="00EB6C69">
          <w:rPr>
            <w:lang w:val="ru-RU"/>
          </w:rPr>
          <w:delText>не очень</w:delText>
        </w:r>
      </w:del>
      <w:ins w:id="154" w:author="user" w:date="2024-11-17T19:16:00Z">
        <w:r w:rsidRPr="00D26162">
          <w:rPr>
            <w:lang w:val="ru-RU"/>
          </w:rPr>
          <w:t>так себе</w:t>
        </w:r>
      </w:ins>
      <w:r w:rsidRPr="00D26162">
        <w:rPr>
          <w:lang w:val="ru-RU"/>
        </w:rPr>
        <w:t xml:space="preserve">, но </w:t>
      </w:r>
      <w:del w:id="155" w:author="user" w:date="2024-11-17T19:16:00Z">
        <w:r w:rsidRPr="00D26162" w:rsidDel="00EB6C69">
          <w:rPr>
            <w:lang w:val="ru-RU"/>
          </w:rPr>
          <w:delText xml:space="preserve">сражались </w:delText>
        </w:r>
      </w:del>
      <w:ins w:id="156" w:author="user" w:date="2024-11-17T19:16:00Z">
        <w:r w:rsidRPr="00D26162">
          <w:rPr>
            <w:lang w:val="ru-RU"/>
          </w:rPr>
          <w:t xml:space="preserve">дрались </w:t>
        </w:r>
      </w:ins>
      <w:r w:rsidRPr="00D26162">
        <w:rPr>
          <w:lang w:val="ru-RU"/>
        </w:rPr>
        <w:t xml:space="preserve">умело. </w:t>
      </w:r>
      <w:del w:id="157" w:author="user" w:date="2024-11-17T19:16:00Z">
        <w:r w:rsidRPr="00D26162" w:rsidDel="00EB6C69">
          <w:rPr>
            <w:lang w:val="ru-RU"/>
          </w:rPr>
          <w:delText xml:space="preserve">Когда </w:delText>
        </w:r>
      </w:del>
      <w:ins w:id="158" w:author="user" w:date="2024-11-17T19:17:00Z">
        <w:r w:rsidRPr="00D26162">
          <w:rPr>
            <w:lang w:val="ru-RU"/>
          </w:rPr>
          <w:t>Е</w:t>
        </w:r>
      </w:ins>
      <w:ins w:id="159" w:author="user" w:date="2024-11-17T19:16:00Z">
        <w:r w:rsidRPr="00D26162">
          <w:rPr>
            <w:lang w:val="ru-RU"/>
          </w:rPr>
          <w:t xml:space="preserve">два они появились у </w:t>
        </w:r>
      </w:ins>
      <w:proofErr w:type="spellStart"/>
      <w:r w:rsidR="00907DBA" w:rsidRPr="00D26162">
        <w:rPr>
          <w:lang w:val="ru-RU"/>
        </w:rPr>
        <w:t>Кирастес</w:t>
      </w:r>
      <w:del w:id="160" w:author="user" w:date="2024-11-17T19:16:00Z">
        <w:r w:rsidRPr="00D26162" w:rsidDel="00EB6C69">
          <w:rPr>
            <w:lang w:val="ru-RU"/>
          </w:rPr>
          <w:delText xml:space="preserve"> их создал</w:delText>
        </w:r>
      </w:del>
      <w:ins w:id="161" w:author="user" w:date="2024-11-17T19:16:00Z">
        <w:r w:rsidRPr="00D26162">
          <w:rPr>
            <w:lang w:val="ru-RU"/>
          </w:rPr>
          <w:t>а</w:t>
        </w:r>
      </w:ins>
      <w:proofErr w:type="spellEnd"/>
      <w:r w:rsidRPr="00D26162">
        <w:rPr>
          <w:lang w:val="ru-RU"/>
        </w:rPr>
        <w:t xml:space="preserve">, </w:t>
      </w:r>
      <w:del w:id="162" w:author="user" w:date="2024-11-17T19:17:00Z">
        <w:r w:rsidRPr="00D26162" w:rsidDel="00EB6C69">
          <w:rPr>
            <w:lang w:val="ru-RU"/>
          </w:rPr>
          <w:delText xml:space="preserve">то </w:delText>
        </w:r>
      </w:del>
      <w:ins w:id="163" w:author="user" w:date="2024-11-17T19:17:00Z">
        <w:r w:rsidRPr="00D26162">
          <w:rPr>
            <w:lang w:val="ru-RU"/>
          </w:rPr>
          <w:t xml:space="preserve">он </w:t>
        </w:r>
      </w:ins>
      <w:r w:rsidRPr="00D26162">
        <w:rPr>
          <w:lang w:val="ru-RU"/>
        </w:rPr>
        <w:t xml:space="preserve">сразу начал </w:t>
      </w:r>
      <w:del w:id="164" w:author="user" w:date="2024-11-17T19:17:00Z">
        <w:r w:rsidRPr="00D26162" w:rsidDel="00EB6C69">
          <w:rPr>
            <w:lang w:val="ru-RU"/>
          </w:rPr>
          <w:delText>комплектовать этими людьми</w:delText>
        </w:r>
      </w:del>
      <w:ins w:id="165" w:author="user" w:date="2024-11-17T19:17:00Z">
        <w:r w:rsidRPr="00D26162">
          <w:rPr>
            <w:lang w:val="ru-RU"/>
          </w:rPr>
          <w:t>распределять их</w:t>
        </w:r>
      </w:ins>
      <w:r w:rsidRPr="00D26162">
        <w:rPr>
          <w:lang w:val="ru-RU"/>
        </w:rPr>
        <w:t xml:space="preserve"> </w:t>
      </w:r>
      <w:ins w:id="166" w:author="user" w:date="2024-11-17T19:17:00Z">
        <w:r w:rsidRPr="00D26162">
          <w:rPr>
            <w:lang w:val="ru-RU"/>
          </w:rPr>
          <w:t xml:space="preserve">по </w:t>
        </w:r>
      </w:ins>
      <w:del w:id="167" w:author="user" w:date="2024-11-17T19:17:00Z">
        <w:r w:rsidRPr="00D26162" w:rsidDel="00EB6C69">
          <w:rPr>
            <w:lang w:val="ru-RU"/>
          </w:rPr>
          <w:delText xml:space="preserve">полки </w:delText>
        </w:r>
      </w:del>
      <w:ins w:id="168" w:author="user" w:date="2024-11-17T19:17:00Z">
        <w:r w:rsidRPr="00D26162">
          <w:rPr>
            <w:lang w:val="ru-RU"/>
          </w:rPr>
          <w:t xml:space="preserve">полкам </w:t>
        </w:r>
      </w:ins>
      <w:r w:rsidRPr="00D26162">
        <w:rPr>
          <w:lang w:val="ru-RU"/>
        </w:rPr>
        <w:t xml:space="preserve">Астра </w:t>
      </w:r>
      <w:proofErr w:type="spellStart"/>
      <w:r w:rsidRPr="00D26162">
        <w:rPr>
          <w:lang w:val="ru-RU"/>
        </w:rPr>
        <w:t>Милитарум</w:t>
      </w:r>
      <w:proofErr w:type="spellEnd"/>
      <w:r w:rsidRPr="00D26162">
        <w:rPr>
          <w:lang w:val="ru-RU"/>
        </w:rPr>
        <w:t xml:space="preserve">, </w:t>
      </w:r>
      <w:del w:id="169" w:author="user" w:date="2024-11-17T19:17:00Z">
        <w:r w:rsidRPr="00D26162" w:rsidDel="00EB6C69">
          <w:rPr>
            <w:lang w:val="ru-RU"/>
          </w:rPr>
          <w:delText xml:space="preserve">отправляя </w:delText>
        </w:r>
      </w:del>
      <w:ins w:id="170" w:author="user" w:date="2024-11-17T19:17:00Z">
        <w:r w:rsidRPr="00D26162">
          <w:rPr>
            <w:lang w:val="ru-RU"/>
          </w:rPr>
          <w:t xml:space="preserve">а </w:t>
        </w:r>
      </w:ins>
      <w:r w:rsidRPr="00D26162">
        <w:rPr>
          <w:lang w:val="ru-RU"/>
        </w:rPr>
        <w:t xml:space="preserve">собранные силы </w:t>
      </w:r>
      <w:ins w:id="171" w:author="user" w:date="2024-11-17T19:17:00Z">
        <w:r w:rsidRPr="00D26162">
          <w:rPr>
            <w:lang w:val="ru-RU"/>
          </w:rPr>
          <w:t xml:space="preserve">отправлял </w:t>
        </w:r>
      </w:ins>
      <w:r w:rsidRPr="00D26162">
        <w:rPr>
          <w:lang w:val="ru-RU"/>
        </w:rPr>
        <w:t xml:space="preserve">в </w:t>
      </w:r>
      <w:ins w:id="172" w:author="user" w:date="2024-11-17T19:17:00Z">
        <w:r w:rsidRPr="00D26162">
          <w:rPr>
            <w:lang w:val="ru-RU"/>
          </w:rPr>
          <w:t xml:space="preserve">те </w:t>
        </w:r>
      </w:ins>
      <w:r w:rsidRPr="00D26162">
        <w:rPr>
          <w:lang w:val="ru-RU"/>
        </w:rPr>
        <w:t xml:space="preserve">зоны боевых действий, </w:t>
      </w:r>
      <w:del w:id="173" w:author="user" w:date="2024-11-17T19:17:00Z">
        <w:r w:rsidRPr="00D26162" w:rsidDel="00EB6C69">
          <w:rPr>
            <w:lang w:val="ru-RU"/>
          </w:rPr>
          <w:delText>в которых мы принимали</w:delText>
        </w:r>
      </w:del>
      <w:ins w:id="174" w:author="user" w:date="2024-11-17T19:17:00Z">
        <w:r w:rsidRPr="00D26162">
          <w:rPr>
            <w:lang w:val="ru-RU"/>
          </w:rPr>
          <w:t>где</w:t>
        </w:r>
      </w:ins>
      <w:r w:rsidRPr="00D26162">
        <w:rPr>
          <w:lang w:val="ru-RU"/>
        </w:rPr>
        <w:t xml:space="preserve"> активно</w:t>
      </w:r>
      <w:del w:id="175" w:author="user" w:date="2024-11-17T19:17:00Z">
        <w:r w:rsidRPr="00D26162" w:rsidDel="00EB6C69">
          <w:rPr>
            <w:lang w:val="ru-RU"/>
          </w:rPr>
          <w:delText>е</w:delText>
        </w:r>
      </w:del>
      <w:r w:rsidRPr="00D26162">
        <w:rPr>
          <w:lang w:val="ru-RU"/>
        </w:rPr>
        <w:t xml:space="preserve"> </w:t>
      </w:r>
      <w:del w:id="176" w:author="user" w:date="2024-11-17T19:17:00Z">
        <w:r w:rsidRPr="00D26162" w:rsidDel="00EB6C69">
          <w:rPr>
            <w:lang w:val="ru-RU"/>
          </w:rPr>
          <w:delText>участие</w:delText>
        </w:r>
      </w:del>
      <w:ins w:id="177" w:author="user" w:date="2024-11-17T19:17:00Z">
        <w:r w:rsidRPr="00D26162">
          <w:rPr>
            <w:lang w:val="ru-RU"/>
          </w:rPr>
          <w:t>участвовали мы</w:t>
        </w:r>
      </w:ins>
      <w:r w:rsidRPr="00D26162">
        <w:rPr>
          <w:lang w:val="ru-RU"/>
        </w:rPr>
        <w:t>.</w:t>
      </w:r>
      <w:ins w:id="178" w:author="user" w:date="2024-11-17T19:25:00Z">
        <w:r w:rsidRPr="00D26162">
          <w:rPr>
            <w:lang w:val="ru-RU"/>
          </w:rPr>
          <w:t xml:space="preserve"> </w:t>
        </w:r>
      </w:ins>
    </w:p>
    <w:p w14:paraId="4F30F177" w14:textId="59F86658" w:rsidR="00EA29B3" w:rsidRPr="00D26162" w:rsidRDefault="00EA29B3" w:rsidP="0094125C">
      <w:pPr>
        <w:rPr>
          <w:lang w:val="ru-RU"/>
        </w:rPr>
      </w:pPr>
      <w:r w:rsidRPr="00D26162">
        <w:rPr>
          <w:lang w:val="ru-RU"/>
        </w:rPr>
        <w:t xml:space="preserve">Они подбирались так близко, как только могли, </w:t>
      </w:r>
      <w:del w:id="179" w:author="user" w:date="2024-11-17T19:19:00Z">
        <w:r w:rsidRPr="00D26162" w:rsidDel="00EB6C69">
          <w:rPr>
            <w:lang w:val="ru-RU"/>
          </w:rPr>
          <w:delText xml:space="preserve">шли </w:delText>
        </w:r>
      </w:del>
      <w:ins w:id="180" w:author="user" w:date="2024-11-17T19:19:00Z">
        <w:r w:rsidRPr="00D26162">
          <w:rPr>
            <w:lang w:val="ru-RU"/>
          </w:rPr>
          <w:t>п</w:t>
        </w:r>
      </w:ins>
      <w:r w:rsidR="00BF2D7C" w:rsidRPr="00D26162">
        <w:rPr>
          <w:lang w:val="ru-RU"/>
        </w:rPr>
        <w:t>е</w:t>
      </w:r>
      <w:ins w:id="181" w:author="user" w:date="2024-11-17T19:19:00Z">
        <w:r w:rsidRPr="00D26162">
          <w:rPr>
            <w:lang w:val="ru-RU"/>
          </w:rPr>
          <w:t xml:space="preserve">рли </w:t>
        </w:r>
      </w:ins>
      <w:r w:rsidRPr="00D26162">
        <w:rPr>
          <w:lang w:val="ru-RU"/>
        </w:rPr>
        <w:t>прямиком в гущу сражения</w:t>
      </w:r>
      <w:del w:id="182" w:author="user" w:date="2024-11-17T19:18:00Z">
        <w:r w:rsidRPr="00D26162" w:rsidDel="00EB6C69">
          <w:rPr>
            <w:lang w:val="ru-RU"/>
          </w:rPr>
          <w:delText>,</w:delText>
        </w:r>
      </w:del>
      <w:r w:rsidRPr="00D26162">
        <w:rPr>
          <w:lang w:val="ru-RU"/>
        </w:rPr>
        <w:t xml:space="preserve"> </w:t>
      </w:r>
      <w:ins w:id="183" w:author="user" w:date="2024-11-17T19:18:00Z">
        <w:r w:rsidRPr="00D26162">
          <w:rPr>
            <w:lang w:val="ru-RU"/>
          </w:rPr>
          <w:t xml:space="preserve">— </w:t>
        </w:r>
      </w:ins>
      <w:r w:rsidRPr="00D26162">
        <w:rPr>
          <w:lang w:val="ru-RU"/>
        </w:rPr>
        <w:t xml:space="preserve">с одним-единственным именем, </w:t>
      </w:r>
      <w:del w:id="184" w:author="user" w:date="2024-11-17T19:19:00Z">
        <w:r w:rsidRPr="00D26162" w:rsidDel="00EB6C69">
          <w:rPr>
            <w:lang w:val="ru-RU"/>
          </w:rPr>
          <w:delText xml:space="preserve">отпечатанном </w:delText>
        </w:r>
      </w:del>
      <w:ins w:id="185" w:author="user" w:date="2024-11-17T19:19:00Z">
        <w:r w:rsidRPr="00D26162">
          <w:rPr>
            <w:lang w:val="ru-RU"/>
          </w:rPr>
          <w:t xml:space="preserve">отпечатанным </w:t>
        </w:r>
      </w:ins>
      <w:r w:rsidRPr="00D26162">
        <w:rPr>
          <w:lang w:val="ru-RU"/>
        </w:rPr>
        <w:t xml:space="preserve">в памяти. Затем, когда </w:t>
      </w:r>
      <w:ins w:id="186" w:author="user" w:date="2024-11-17T19:18:00Z">
        <w:r w:rsidRPr="00D26162">
          <w:rPr>
            <w:lang w:val="ru-RU"/>
          </w:rPr>
          <w:t xml:space="preserve">в горячке боя </w:t>
        </w:r>
      </w:ins>
      <w:del w:id="187" w:author="user" w:date="2024-11-17T19:18:00Z">
        <w:r w:rsidRPr="00D26162" w:rsidDel="00EB6C69">
          <w:rPr>
            <w:lang w:val="ru-RU"/>
          </w:rPr>
          <w:delText>всё вокруг скрывалось за неразберихой сражения</w:delText>
        </w:r>
      </w:del>
      <w:ins w:id="188" w:author="user" w:date="2024-11-17T19:18:00Z">
        <w:r w:rsidRPr="00D26162">
          <w:rPr>
            <w:lang w:val="ru-RU"/>
          </w:rPr>
          <w:t>вс</w:t>
        </w:r>
      </w:ins>
      <w:r w:rsidR="00BF2D7C" w:rsidRPr="00D26162">
        <w:rPr>
          <w:lang w:val="ru-RU"/>
        </w:rPr>
        <w:t>е</w:t>
      </w:r>
      <w:ins w:id="189" w:author="user" w:date="2024-11-17T19:18:00Z">
        <w:r w:rsidRPr="00D26162">
          <w:rPr>
            <w:lang w:val="ru-RU"/>
          </w:rPr>
          <w:t xml:space="preserve"> становилось как в тумане</w:t>
        </w:r>
      </w:ins>
      <w:r w:rsidRPr="00D26162">
        <w:rPr>
          <w:lang w:val="ru-RU"/>
        </w:rPr>
        <w:t xml:space="preserve">, охотники наносили удар. </w:t>
      </w:r>
      <w:del w:id="190" w:author="user" w:date="2024-11-17T19:18:00Z">
        <w:r w:rsidRPr="00D26162" w:rsidDel="00EB6C69">
          <w:rPr>
            <w:lang w:val="ru-RU"/>
          </w:rPr>
          <w:delText>После этого</w:delText>
        </w:r>
      </w:del>
      <w:ins w:id="191" w:author="user" w:date="2024-11-17T19:18:00Z">
        <w:r w:rsidRPr="00D26162">
          <w:rPr>
            <w:lang w:val="ru-RU"/>
          </w:rPr>
          <w:t>А за</w:t>
        </w:r>
      </w:ins>
      <w:ins w:id="192" w:author="user" w:date="2024-11-17T19:19:00Z">
        <w:r w:rsidRPr="00D26162">
          <w:rPr>
            <w:lang w:val="ru-RU"/>
          </w:rPr>
          <w:t>тем…</w:t>
        </w:r>
      </w:ins>
      <w:r w:rsidRPr="00D26162">
        <w:rPr>
          <w:lang w:val="ru-RU"/>
        </w:rPr>
        <w:t xml:space="preserve"> просто </w:t>
      </w:r>
      <w:del w:id="193" w:author="user" w:date="2024-11-17T19:19:00Z">
        <w:r w:rsidRPr="00D26162" w:rsidDel="00EB6C69">
          <w:rPr>
            <w:lang w:val="ru-RU"/>
          </w:rPr>
          <w:delText xml:space="preserve">двигались </w:delText>
        </w:r>
      </w:del>
      <w:ins w:id="194" w:author="user" w:date="2024-11-17T19:19:00Z">
        <w:r w:rsidRPr="00D26162">
          <w:rPr>
            <w:lang w:val="ru-RU"/>
          </w:rPr>
          <w:t xml:space="preserve">шли </w:t>
        </w:r>
      </w:ins>
      <w:r w:rsidRPr="00D26162">
        <w:rPr>
          <w:lang w:val="ru-RU"/>
        </w:rPr>
        <w:t xml:space="preserve">к </w:t>
      </w:r>
      <w:del w:id="195" w:author="user" w:date="2024-11-17T19:19:00Z">
        <w:r w:rsidRPr="00D26162" w:rsidDel="00EB6C69">
          <w:rPr>
            <w:lang w:val="ru-RU"/>
          </w:rPr>
          <w:delText xml:space="preserve">другому </w:delText>
        </w:r>
      </w:del>
      <w:ins w:id="196" w:author="user" w:date="2024-11-17T19:19:00Z">
        <w:r w:rsidRPr="00D26162">
          <w:rPr>
            <w:lang w:val="ru-RU"/>
          </w:rPr>
          <w:t xml:space="preserve">новому </w:t>
        </w:r>
      </w:ins>
      <w:r w:rsidRPr="00D26162">
        <w:rPr>
          <w:lang w:val="ru-RU"/>
        </w:rPr>
        <w:t xml:space="preserve">убийству. А </w:t>
      </w:r>
      <w:proofErr w:type="spellStart"/>
      <w:r w:rsidR="00907DBA" w:rsidRPr="00D26162">
        <w:rPr>
          <w:lang w:val="ru-RU"/>
        </w:rPr>
        <w:t>Кирастес</w:t>
      </w:r>
      <w:proofErr w:type="spellEnd"/>
      <w:r w:rsidRPr="00D26162">
        <w:rPr>
          <w:lang w:val="ru-RU"/>
        </w:rPr>
        <w:t xml:space="preserve"> переходил</w:t>
      </w:r>
      <w:del w:id="197" w:author="user" w:date="2024-11-17T19:19:00Z">
        <w:r w:rsidRPr="00D26162" w:rsidDel="00EB6C69">
          <w:rPr>
            <w:lang w:val="ru-RU"/>
          </w:rPr>
          <w:delText>и</w:delText>
        </w:r>
      </w:del>
      <w:r w:rsidRPr="00D26162">
        <w:rPr>
          <w:lang w:val="ru-RU"/>
        </w:rPr>
        <w:t xml:space="preserve"> к следующему имени. </w:t>
      </w:r>
    </w:p>
    <w:p w14:paraId="23AC454A" w14:textId="54299E6C" w:rsidR="00EA29B3" w:rsidRPr="00D26162" w:rsidRDefault="00BF2D7C" w:rsidP="0094125C">
      <w:pPr>
        <w:rPr>
          <w:lang w:val="ru-RU"/>
        </w:rPr>
      </w:pPr>
      <w:proofErr w:type="spellStart"/>
      <w:r w:rsidRPr="00D26162">
        <w:rPr>
          <w:lang w:val="ru-RU"/>
        </w:rPr>
        <w:t>Ёрундур</w:t>
      </w:r>
      <w:proofErr w:type="spellEnd"/>
      <w:r w:rsidR="00EA29B3" w:rsidRPr="00D26162">
        <w:rPr>
          <w:lang w:val="ru-RU"/>
        </w:rPr>
        <w:t xml:space="preserve"> нахмурился</w:t>
      </w:r>
      <w:del w:id="198" w:author="user" w:date="2024-11-17T19:24:00Z">
        <w:r w:rsidR="00EA29B3" w:rsidRPr="00D26162" w:rsidDel="00FE2BB9">
          <w:rPr>
            <w:lang w:val="ru-RU"/>
          </w:rPr>
          <w:delText xml:space="preserve">. </w:delText>
        </w:r>
      </w:del>
      <w:ins w:id="199" w:author="user" w:date="2024-11-17T19:24:00Z">
        <w:r w:rsidR="00EA29B3" w:rsidRPr="00D26162">
          <w:rPr>
            <w:lang w:val="ru-RU"/>
          </w:rPr>
          <w:t xml:space="preserve">: </w:t>
        </w:r>
      </w:ins>
    </w:p>
    <w:p w14:paraId="22EAE04E" w14:textId="77777777" w:rsidR="00EA29B3" w:rsidRPr="00D26162" w:rsidRDefault="00EA29B3" w:rsidP="0094125C">
      <w:pPr>
        <w:rPr>
          <w:lang w:val="ru-RU"/>
        </w:rPr>
      </w:pPr>
      <w:r w:rsidRPr="00D26162">
        <w:rPr>
          <w:lang w:val="ru-RU"/>
        </w:rPr>
        <w:t xml:space="preserve">— </w:t>
      </w:r>
      <w:del w:id="200" w:author="user" w:date="2024-11-17T19:19:00Z">
        <w:r w:rsidRPr="00D26162" w:rsidDel="00EB6C69">
          <w:rPr>
            <w:lang w:val="ru-RU"/>
          </w:rPr>
          <w:delText>Невозможно</w:delText>
        </w:r>
      </w:del>
      <w:ins w:id="201" w:author="user" w:date="2024-11-17T19:19:00Z">
        <w:r w:rsidRPr="00D26162">
          <w:rPr>
            <w:lang w:val="ru-RU"/>
          </w:rPr>
          <w:t>Да быть такого не может</w:t>
        </w:r>
      </w:ins>
      <w:del w:id="202" w:author="user" w:date="2024-11-17T19:24:00Z">
        <w:r w:rsidRPr="00D26162" w:rsidDel="00FE2BB9">
          <w:rPr>
            <w:lang w:val="ru-RU"/>
          </w:rPr>
          <w:delText>, — сказал Старый Пёс. —</w:delText>
        </w:r>
      </w:del>
      <w:ins w:id="203" w:author="user" w:date="2024-11-17T19:24:00Z">
        <w:r w:rsidRPr="00D26162">
          <w:rPr>
            <w:lang w:val="ru-RU"/>
          </w:rPr>
          <w:t>!</w:t>
        </w:r>
      </w:ins>
      <w:r w:rsidRPr="00D26162">
        <w:rPr>
          <w:lang w:val="ru-RU"/>
        </w:rPr>
        <w:t xml:space="preserve"> Убийства </w:t>
      </w:r>
      <w:del w:id="204" w:author="user" w:date="2024-11-17T19:19:00Z">
        <w:r w:rsidRPr="00D26162" w:rsidDel="00EB6C69">
          <w:rPr>
            <w:lang w:val="ru-RU"/>
          </w:rPr>
          <w:delText>бы обнаружили</w:delText>
        </w:r>
      </w:del>
      <w:ins w:id="205" w:author="user" w:date="2024-11-17T19:19:00Z">
        <w:r w:rsidRPr="00D26162">
          <w:rPr>
            <w:lang w:val="ru-RU"/>
          </w:rPr>
          <w:t>бросались бы в глаза</w:t>
        </w:r>
      </w:ins>
      <w:del w:id="206" w:author="user" w:date="2024-11-17T19:24:00Z">
        <w:r w:rsidRPr="00D26162" w:rsidDel="00FE2BB9">
          <w:rPr>
            <w:lang w:val="ru-RU"/>
          </w:rPr>
          <w:delText>.</w:delText>
        </w:r>
      </w:del>
      <w:ins w:id="207" w:author="user" w:date="2024-11-17T19:24:00Z">
        <w:r w:rsidRPr="00D26162">
          <w:rPr>
            <w:lang w:val="ru-RU"/>
          </w:rPr>
          <w:t>…</w:t>
        </w:r>
      </w:ins>
      <w:del w:id="208" w:author="user" w:date="2024-11-17T19:24:00Z">
        <w:r w:rsidRPr="00D26162" w:rsidDel="00FE2BB9">
          <w:rPr>
            <w:lang w:val="ru-RU"/>
          </w:rPr>
          <w:delText xml:space="preserve"> </w:delText>
        </w:r>
      </w:del>
    </w:p>
    <w:p w14:paraId="27ABE18F" w14:textId="5872918E" w:rsidR="00EA29B3" w:rsidRPr="00D26162" w:rsidRDefault="00EA29B3" w:rsidP="0094125C">
      <w:pPr>
        <w:rPr>
          <w:lang w:val="ru-RU"/>
        </w:rPr>
      </w:pPr>
      <w:r w:rsidRPr="00D26162">
        <w:rPr>
          <w:lang w:val="ru-RU"/>
        </w:rPr>
        <w:t xml:space="preserve">— </w:t>
      </w:r>
      <w:del w:id="209" w:author="user" w:date="2024-11-17T19:20:00Z">
        <w:r w:rsidRPr="00D26162" w:rsidDel="00EB6C69">
          <w:rPr>
            <w:lang w:val="ru-RU"/>
          </w:rPr>
          <w:delText>А кто будет этим заниматься</w:delText>
        </w:r>
      </w:del>
      <w:ins w:id="210" w:author="user" w:date="2024-11-17T19:20:00Z">
        <w:r w:rsidRPr="00D26162">
          <w:rPr>
            <w:lang w:val="ru-RU"/>
          </w:rPr>
          <w:t>Кому бы</w:t>
        </w:r>
      </w:ins>
      <w:r w:rsidRPr="00D26162">
        <w:rPr>
          <w:lang w:val="ru-RU"/>
        </w:rPr>
        <w:t xml:space="preserve">? </w:t>
      </w:r>
      <w:del w:id="211" w:author="user" w:date="2024-11-17T19:20:00Z">
        <w:r w:rsidRPr="00D26162" w:rsidDel="00EB6C69">
          <w:rPr>
            <w:lang w:val="ru-RU"/>
          </w:rPr>
          <w:delText xml:space="preserve">Возразил </w:delText>
        </w:r>
      </w:del>
      <w:ins w:id="212" w:author="user" w:date="2024-11-17T19:20:00Z">
        <w:r w:rsidRPr="00D26162">
          <w:rPr>
            <w:lang w:val="ru-RU"/>
          </w:rPr>
          <w:t xml:space="preserve">— возразил </w:t>
        </w:r>
      </w:ins>
      <w:proofErr w:type="spellStart"/>
      <w:r w:rsidRPr="00D26162">
        <w:rPr>
          <w:lang w:val="ru-RU"/>
        </w:rPr>
        <w:t>Гуннлаугур</w:t>
      </w:r>
      <w:proofErr w:type="spellEnd"/>
      <w:r w:rsidRPr="00D26162">
        <w:rPr>
          <w:lang w:val="ru-RU"/>
        </w:rPr>
        <w:t xml:space="preserve">. — Жертвами </w:t>
      </w:r>
      <w:del w:id="213" w:author="user" w:date="2024-11-17T19:24:00Z">
        <w:r w:rsidRPr="00D26162" w:rsidDel="00F660BD">
          <w:rPr>
            <w:lang w:val="ru-RU"/>
          </w:rPr>
          <w:delText xml:space="preserve">нападения </w:delText>
        </w:r>
      </w:del>
      <w:ins w:id="214" w:author="user" w:date="2024-11-17T19:24:00Z">
        <w:r w:rsidRPr="00D26162">
          <w:rPr>
            <w:lang w:val="ru-RU"/>
          </w:rPr>
          <w:t xml:space="preserve">убийств </w:t>
        </w:r>
      </w:ins>
      <w:del w:id="215" w:author="user" w:date="2024-11-17T19:25:00Z">
        <w:r w:rsidRPr="00D26162" w:rsidDel="00F660BD">
          <w:rPr>
            <w:lang w:val="ru-RU"/>
          </w:rPr>
          <w:delText xml:space="preserve">стали </w:delText>
        </w:r>
      </w:del>
      <w:ins w:id="216" w:author="user" w:date="2024-11-17T19:25:00Z">
        <w:r w:rsidRPr="00D26162">
          <w:rPr>
            <w:lang w:val="ru-RU"/>
          </w:rPr>
          <w:t xml:space="preserve">оказались </w:t>
        </w:r>
      </w:ins>
      <w:r w:rsidRPr="00D26162">
        <w:rPr>
          <w:lang w:val="ru-RU"/>
        </w:rPr>
        <w:t>только те, кто был</w:t>
      </w:r>
      <w:ins w:id="217" w:author="user" w:date="2024-11-17T19:25:00Z">
        <w:r w:rsidRPr="00D26162">
          <w:rPr>
            <w:lang w:val="ru-RU"/>
          </w:rPr>
          <w:t>и</w:t>
        </w:r>
      </w:ins>
      <w:r w:rsidRPr="00D26162">
        <w:rPr>
          <w:lang w:val="ru-RU"/>
        </w:rPr>
        <w:t xml:space="preserve"> </w:t>
      </w:r>
      <w:del w:id="218" w:author="user" w:date="2024-11-17T19:20:00Z">
        <w:r w:rsidRPr="00D26162" w:rsidDel="00EB6C69">
          <w:rPr>
            <w:lang w:val="ru-RU"/>
          </w:rPr>
          <w:delText xml:space="preserve">командиром </w:delText>
        </w:r>
      </w:del>
      <w:ins w:id="219" w:author="user" w:date="2024-11-17T19:20:00Z">
        <w:r w:rsidRPr="00D26162">
          <w:rPr>
            <w:lang w:val="ru-RU"/>
          </w:rPr>
          <w:t xml:space="preserve">командирами </w:t>
        </w:r>
      </w:ins>
      <w:r w:rsidRPr="00D26162">
        <w:rPr>
          <w:lang w:val="ru-RU"/>
        </w:rPr>
        <w:t xml:space="preserve">во время Вторжения </w:t>
      </w:r>
      <w:del w:id="220" w:author="user" w:date="2024-11-17T19:20:00Z">
        <w:r w:rsidRPr="00D26162" w:rsidDel="00EB6C69">
          <w:rPr>
            <w:lang w:val="ru-RU"/>
          </w:rPr>
          <w:delText>глупцов</w:delText>
        </w:r>
      </w:del>
      <w:ins w:id="221" w:author="user" w:date="2024-11-17T19:20:00Z">
        <w:r w:rsidRPr="00D26162">
          <w:rPr>
            <w:lang w:val="ru-RU"/>
          </w:rPr>
          <w:t>дураков</w:t>
        </w:r>
      </w:ins>
      <w:r w:rsidRPr="00D26162">
        <w:rPr>
          <w:lang w:val="ru-RU"/>
        </w:rPr>
        <w:t xml:space="preserve">, а оно </w:t>
      </w:r>
      <w:del w:id="222" w:author="user" w:date="2024-11-17T19:20:00Z">
        <w:r w:rsidRPr="00D26162" w:rsidDel="00EB6C69">
          <w:rPr>
            <w:lang w:val="ru-RU"/>
          </w:rPr>
          <w:delText xml:space="preserve">произошло </w:delText>
        </w:r>
      </w:del>
      <w:r w:rsidRPr="00D26162">
        <w:rPr>
          <w:lang w:val="ru-RU"/>
        </w:rPr>
        <w:t>случилось</w:t>
      </w:r>
      <w:ins w:id="223" w:author="user" w:date="2024-11-17T19:20:00Z">
        <w:r w:rsidRPr="00D26162">
          <w:rPr>
            <w:lang w:val="ru-RU"/>
          </w:rPr>
          <w:t xml:space="preserve"> </w:t>
        </w:r>
      </w:ins>
      <w:r w:rsidRPr="00D26162">
        <w:rPr>
          <w:lang w:val="ru-RU"/>
        </w:rPr>
        <w:t xml:space="preserve">сто четырнадцать лет назад. Как </w:t>
      </w:r>
      <w:del w:id="224" w:author="user" w:date="2024-11-17T19:20:00Z">
        <w:r w:rsidRPr="00D26162" w:rsidDel="00EB6C69">
          <w:rPr>
            <w:lang w:val="ru-RU"/>
          </w:rPr>
          <w:delText>думаешь</w:delText>
        </w:r>
      </w:del>
      <w:ins w:id="225" w:author="user" w:date="2024-11-17T19:20:00Z">
        <w:r w:rsidRPr="00D26162">
          <w:rPr>
            <w:lang w:val="ru-RU"/>
          </w:rPr>
          <w:t>по-твоему</w:t>
        </w:r>
      </w:ins>
      <w:r w:rsidRPr="00D26162">
        <w:rPr>
          <w:lang w:val="ru-RU"/>
        </w:rPr>
        <w:t xml:space="preserve">, сколько </w:t>
      </w:r>
      <w:ins w:id="226" w:author="user" w:date="2024-11-17T19:21:00Z">
        <w:r w:rsidRPr="00D26162">
          <w:rPr>
            <w:lang w:val="ru-RU"/>
          </w:rPr>
          <w:t xml:space="preserve">воинов </w:t>
        </w:r>
      </w:ins>
      <w:del w:id="227" w:author="user" w:date="2024-11-17T19:20:00Z">
        <w:r w:rsidRPr="00D26162" w:rsidDel="00EB6C69">
          <w:rPr>
            <w:lang w:val="ru-RU"/>
          </w:rPr>
          <w:delText xml:space="preserve">воинов </w:delText>
        </w:r>
      </w:del>
      <w:r w:rsidRPr="00D26162">
        <w:rPr>
          <w:lang w:val="ru-RU"/>
        </w:rPr>
        <w:t xml:space="preserve">из разных стай </w:t>
      </w:r>
      <w:del w:id="228" w:author="user" w:date="2024-11-17T19:20:00Z">
        <w:r w:rsidRPr="00D26162" w:rsidDel="00EB6C69">
          <w:rPr>
            <w:lang w:val="ru-RU"/>
          </w:rPr>
          <w:delText>прожили бы так долго</w:delText>
        </w:r>
      </w:del>
      <w:ins w:id="229" w:author="user" w:date="2024-11-17T19:25:00Z">
        <w:r w:rsidRPr="00D26162">
          <w:rPr>
            <w:lang w:val="ru-RU"/>
          </w:rPr>
          <w:t>д</w:t>
        </w:r>
      </w:ins>
      <w:ins w:id="230" w:author="user" w:date="2024-11-17T19:20:00Z">
        <w:r w:rsidRPr="00D26162">
          <w:rPr>
            <w:lang w:val="ru-RU"/>
          </w:rPr>
          <w:t>отяну</w:t>
        </w:r>
      </w:ins>
      <w:ins w:id="231" w:author="user" w:date="2024-11-17T19:21:00Z">
        <w:r w:rsidRPr="00D26162">
          <w:rPr>
            <w:lang w:val="ru-RU"/>
          </w:rPr>
          <w:t>ли до этого времени</w:t>
        </w:r>
      </w:ins>
      <w:r w:rsidRPr="00D26162">
        <w:rPr>
          <w:lang w:val="ru-RU"/>
        </w:rPr>
        <w:t>? Ч</w:t>
      </w:r>
      <w:r w:rsidR="00BF2D7C" w:rsidRPr="00D26162">
        <w:rPr>
          <w:lang w:val="ru-RU"/>
        </w:rPr>
        <w:t>е</w:t>
      </w:r>
      <w:r w:rsidRPr="00D26162">
        <w:rPr>
          <w:lang w:val="ru-RU"/>
        </w:rPr>
        <w:t xml:space="preserve">рт, да мы теряли гораздо больше </w:t>
      </w:r>
      <w:ins w:id="232" w:author="user" w:date="2024-11-17T19:21:00Z">
        <w:r w:rsidRPr="00D26162">
          <w:rPr>
            <w:lang w:val="ru-RU"/>
          </w:rPr>
          <w:t xml:space="preserve">бойцов </w:t>
        </w:r>
      </w:ins>
      <w:del w:id="233" w:author="user" w:date="2024-11-17T19:21:00Z">
        <w:r w:rsidRPr="00D26162" w:rsidDel="00EB6C69">
          <w:rPr>
            <w:lang w:val="ru-RU"/>
          </w:rPr>
          <w:delText xml:space="preserve">воинов </w:delText>
        </w:r>
      </w:del>
      <w:r w:rsidRPr="00D26162">
        <w:rPr>
          <w:lang w:val="ru-RU"/>
        </w:rPr>
        <w:t xml:space="preserve">в одиночных сражениях </w:t>
      </w:r>
      <w:ins w:id="234" w:author="user" w:date="2024-11-17T19:23:00Z">
        <w:r w:rsidRPr="00D26162">
          <w:rPr>
            <w:lang w:val="ru-RU"/>
          </w:rPr>
          <w:t xml:space="preserve">— </w:t>
        </w:r>
      </w:ins>
      <w:r w:rsidRPr="00D26162">
        <w:rPr>
          <w:lang w:val="ru-RU"/>
        </w:rPr>
        <w:t xml:space="preserve">и </w:t>
      </w:r>
      <w:del w:id="235" w:author="user" w:date="2024-11-17T19:21:00Z">
        <w:r w:rsidRPr="00D26162" w:rsidDel="00EB6C69">
          <w:rPr>
            <w:lang w:val="ru-RU"/>
          </w:rPr>
          <w:delText>никогда не задумывались о том</w:delText>
        </w:r>
      </w:del>
      <w:ins w:id="236" w:author="user" w:date="2024-11-17T19:21:00Z">
        <w:r w:rsidRPr="00D26162">
          <w:rPr>
            <w:lang w:val="ru-RU"/>
          </w:rPr>
          <w:t>ни разу не остановились и не спросили</w:t>
        </w:r>
      </w:ins>
      <w:r w:rsidRPr="00D26162">
        <w:rPr>
          <w:lang w:val="ru-RU"/>
        </w:rPr>
        <w:t>, как все они погибли.</w:t>
      </w:r>
    </w:p>
    <w:p w14:paraId="07F900E5" w14:textId="717E3B2E" w:rsidR="00EA29B3" w:rsidRPr="00D26162" w:rsidRDefault="00EA29B3" w:rsidP="0094125C">
      <w:pPr>
        <w:rPr>
          <w:lang w:val="ru-RU"/>
        </w:rPr>
      </w:pPr>
      <w:r w:rsidRPr="00D26162">
        <w:rPr>
          <w:lang w:val="ru-RU"/>
        </w:rPr>
        <w:t xml:space="preserve">— </w:t>
      </w:r>
      <w:del w:id="237" w:author="user" w:date="2024-11-17T19:22:00Z">
        <w:r w:rsidRPr="00D26162" w:rsidDel="00EB6C69">
          <w:rPr>
            <w:lang w:val="ru-RU"/>
          </w:rPr>
          <w:delText>Это и произошло</w:delText>
        </w:r>
      </w:del>
      <w:ins w:id="238" w:author="user" w:date="2024-11-17T19:22:00Z">
        <w:r w:rsidRPr="00D26162">
          <w:rPr>
            <w:lang w:val="ru-RU"/>
          </w:rPr>
          <w:t xml:space="preserve">Вот-вот, </w:t>
        </w:r>
      </w:ins>
      <w:del w:id="239" w:author="user" w:date="2024-11-17T19:22:00Z">
        <w:r w:rsidRPr="00D26162" w:rsidDel="00EB6C69">
          <w:rPr>
            <w:lang w:val="ru-RU"/>
          </w:rPr>
          <w:delText xml:space="preserve"> </w:delText>
        </w:r>
      </w:del>
      <w:r w:rsidRPr="00D26162">
        <w:rPr>
          <w:lang w:val="ru-RU"/>
        </w:rPr>
        <w:t xml:space="preserve">с </w:t>
      </w:r>
      <w:proofErr w:type="spellStart"/>
      <w:r w:rsidRPr="00D26162">
        <w:rPr>
          <w:lang w:val="ru-RU"/>
        </w:rPr>
        <w:t>Хьортуром</w:t>
      </w:r>
      <w:proofErr w:type="spellEnd"/>
      <w:ins w:id="240" w:author="user" w:date="2024-11-17T19:22:00Z">
        <w:r w:rsidRPr="00D26162">
          <w:rPr>
            <w:lang w:val="ru-RU"/>
          </w:rPr>
          <w:t xml:space="preserve"> так и вышло</w:t>
        </w:r>
      </w:ins>
      <w:r w:rsidRPr="00D26162">
        <w:rPr>
          <w:lang w:val="ru-RU"/>
        </w:rPr>
        <w:t xml:space="preserve">, — сказал Ингвар. — Они </w:t>
      </w:r>
      <w:del w:id="241" w:author="user" w:date="2024-11-17T19:22:00Z">
        <w:r w:rsidRPr="00D26162" w:rsidDel="00EB6C69">
          <w:rPr>
            <w:lang w:val="ru-RU"/>
          </w:rPr>
          <w:delText xml:space="preserve">исполнили </w:delText>
        </w:r>
      </w:del>
      <w:r w:rsidRPr="00D26162">
        <w:rPr>
          <w:lang w:val="ru-RU"/>
        </w:rPr>
        <w:t>вс</w:t>
      </w:r>
      <w:r w:rsidR="00BF2D7C" w:rsidRPr="00D26162">
        <w:rPr>
          <w:lang w:val="ru-RU"/>
        </w:rPr>
        <w:t>е</w:t>
      </w:r>
      <w:r w:rsidRPr="00D26162">
        <w:rPr>
          <w:lang w:val="ru-RU"/>
        </w:rPr>
        <w:t xml:space="preserve"> так</w:t>
      </w:r>
      <w:ins w:id="242" w:author="user" w:date="2024-11-17T19:22:00Z">
        <w:r w:rsidRPr="00D26162">
          <w:rPr>
            <w:lang w:val="ru-RU"/>
          </w:rPr>
          <w:t xml:space="preserve"> подстроили</w:t>
        </w:r>
      </w:ins>
      <w:r w:rsidRPr="00D26162">
        <w:rPr>
          <w:lang w:val="ru-RU"/>
        </w:rPr>
        <w:t xml:space="preserve">, </w:t>
      </w:r>
      <w:del w:id="243" w:author="user" w:date="2024-11-17T19:22:00Z">
        <w:r w:rsidRPr="00D26162" w:rsidDel="00EB6C69">
          <w:rPr>
            <w:lang w:val="ru-RU"/>
          </w:rPr>
          <w:delText xml:space="preserve">чтобы </w:delText>
        </w:r>
      </w:del>
      <w:ins w:id="244" w:author="user" w:date="2024-11-17T19:22:00Z">
        <w:r w:rsidRPr="00D26162">
          <w:rPr>
            <w:lang w:val="ru-RU"/>
          </w:rPr>
          <w:t>будто это</w:t>
        </w:r>
      </w:ins>
      <w:del w:id="245" w:author="user" w:date="2024-11-17T19:22:00Z">
        <w:r w:rsidRPr="00D26162" w:rsidDel="00EB6C69">
          <w:rPr>
            <w:lang w:val="ru-RU"/>
          </w:rPr>
          <w:delText>изобразить</w:delText>
        </w:r>
      </w:del>
      <w:r w:rsidRPr="00D26162">
        <w:rPr>
          <w:lang w:val="ru-RU"/>
        </w:rPr>
        <w:t xml:space="preserve"> </w:t>
      </w:r>
      <w:del w:id="246" w:author="user" w:date="2024-11-17T19:22:00Z">
        <w:r w:rsidRPr="00D26162" w:rsidDel="00EB6C69">
          <w:rPr>
            <w:lang w:val="ru-RU"/>
          </w:rPr>
          <w:delText xml:space="preserve">работу </w:delText>
        </w:r>
      </w:del>
      <w:ins w:id="247" w:author="user" w:date="2024-11-17T19:22:00Z">
        <w:r w:rsidRPr="00D26162">
          <w:rPr>
            <w:lang w:val="ru-RU"/>
          </w:rPr>
          <w:t xml:space="preserve">работа </w:t>
        </w:r>
      </w:ins>
      <w:proofErr w:type="spellStart"/>
      <w:r w:rsidRPr="00D26162">
        <w:rPr>
          <w:lang w:val="ru-RU"/>
        </w:rPr>
        <w:t>зеленокожих</w:t>
      </w:r>
      <w:proofErr w:type="spellEnd"/>
      <w:ins w:id="248" w:author="user" w:date="2024-11-17T19:22:00Z">
        <w:r w:rsidRPr="00D26162">
          <w:rPr>
            <w:lang w:val="ru-RU"/>
          </w:rPr>
          <w:t>,</w:t>
        </w:r>
      </w:ins>
      <w:r w:rsidRPr="00D26162">
        <w:rPr>
          <w:lang w:val="ru-RU"/>
        </w:rPr>
        <w:t xml:space="preserve"> и </w:t>
      </w:r>
      <w:del w:id="249" w:author="user" w:date="2024-11-17T19:22:00Z">
        <w:r w:rsidRPr="00D26162" w:rsidDel="00EB6C69">
          <w:rPr>
            <w:lang w:val="ru-RU"/>
          </w:rPr>
          <w:delText>мы никогда не сомневались</w:delText>
        </w:r>
      </w:del>
      <w:ins w:id="250" w:author="user" w:date="2024-11-17T19:22:00Z">
        <w:r w:rsidRPr="00D26162">
          <w:rPr>
            <w:lang w:val="ru-RU"/>
          </w:rPr>
          <w:t>ник</w:t>
        </w:r>
      </w:ins>
      <w:r w:rsidRPr="00D26162">
        <w:rPr>
          <w:lang w:val="ru-RU"/>
        </w:rPr>
        <w:t>ому</w:t>
      </w:r>
      <w:ins w:id="251" w:author="user" w:date="2024-11-17T19:22:00Z">
        <w:r w:rsidRPr="00D26162">
          <w:rPr>
            <w:lang w:val="ru-RU"/>
          </w:rPr>
          <w:t xml:space="preserve"> </w:t>
        </w:r>
      </w:ins>
      <w:r w:rsidRPr="00D26162">
        <w:rPr>
          <w:lang w:val="ru-RU"/>
        </w:rPr>
        <w:t>не пришло в голову проверить</w:t>
      </w:r>
      <w:del w:id="252" w:author="user" w:date="2024-11-17T19:23:00Z">
        <w:r w:rsidRPr="00D26162" w:rsidDel="00EB6C69">
          <w:rPr>
            <w:lang w:val="ru-RU"/>
          </w:rPr>
          <w:delText xml:space="preserve"> в том</w:delText>
        </w:r>
      </w:del>
      <w:r w:rsidRPr="00D26162">
        <w:rPr>
          <w:lang w:val="ru-RU"/>
        </w:rPr>
        <w:t xml:space="preserve">, </w:t>
      </w:r>
      <w:del w:id="253" w:author="user" w:date="2024-11-17T19:23:00Z">
        <w:r w:rsidRPr="00D26162" w:rsidDel="00EB6C69">
          <w:rPr>
            <w:lang w:val="ru-RU"/>
          </w:rPr>
          <w:delText xml:space="preserve">что это были ксеносы, </w:delText>
        </w:r>
      </w:del>
      <w:r w:rsidRPr="00D26162">
        <w:rPr>
          <w:lang w:val="ru-RU"/>
        </w:rPr>
        <w:t xml:space="preserve">потому что в тот день от </w:t>
      </w:r>
      <w:del w:id="254" w:author="user" w:date="2024-11-17T19:23:00Z">
        <w:r w:rsidRPr="00D26162" w:rsidDel="00504330">
          <w:rPr>
            <w:lang w:val="ru-RU"/>
          </w:rPr>
          <w:delText xml:space="preserve">рук </w:delText>
        </w:r>
      </w:del>
      <w:ins w:id="255" w:author="user" w:date="2024-11-17T19:23:00Z">
        <w:r w:rsidRPr="00D26162">
          <w:rPr>
            <w:lang w:val="ru-RU"/>
          </w:rPr>
          <w:t xml:space="preserve">лап </w:t>
        </w:r>
      </w:ins>
      <w:r w:rsidRPr="00D26162">
        <w:rPr>
          <w:lang w:val="ru-RU"/>
        </w:rPr>
        <w:t xml:space="preserve">орков погибли и другие наши братья. </w:t>
      </w:r>
      <w:proofErr w:type="spellStart"/>
      <w:r w:rsidR="00907DBA" w:rsidRPr="00D26162">
        <w:rPr>
          <w:lang w:val="ru-RU"/>
        </w:rPr>
        <w:t>Кирастес</w:t>
      </w:r>
      <w:r w:rsidRPr="00D26162">
        <w:rPr>
          <w:lang w:val="ru-RU"/>
        </w:rPr>
        <w:t>у</w:t>
      </w:r>
      <w:proofErr w:type="spellEnd"/>
      <w:r w:rsidRPr="00D26162">
        <w:rPr>
          <w:lang w:val="ru-RU"/>
        </w:rPr>
        <w:t xml:space="preserve"> было </w:t>
      </w:r>
      <w:del w:id="256" w:author="user" w:date="2024-11-17T19:26:00Z">
        <w:r w:rsidRPr="00D26162" w:rsidDel="00F660BD">
          <w:rPr>
            <w:lang w:val="ru-RU"/>
          </w:rPr>
          <w:delText>всё равно</w:delText>
        </w:r>
      </w:del>
      <w:ins w:id="257" w:author="user" w:date="2024-11-17T19:26:00Z">
        <w:r w:rsidRPr="00D26162">
          <w:rPr>
            <w:lang w:val="ru-RU"/>
          </w:rPr>
          <w:t>неважно</w:t>
        </w:r>
      </w:ins>
      <w:r w:rsidRPr="00D26162">
        <w:rPr>
          <w:lang w:val="ru-RU"/>
        </w:rPr>
        <w:t xml:space="preserve">, знаем ли мы, чьих рук это дело, важно </w:t>
      </w:r>
      <w:del w:id="258" w:author="user" w:date="2024-11-17T19:26:00Z">
        <w:r w:rsidRPr="00D26162" w:rsidDel="00F660BD">
          <w:rPr>
            <w:lang w:val="ru-RU"/>
          </w:rPr>
          <w:delText xml:space="preserve">было </w:delText>
        </w:r>
      </w:del>
      <w:r w:rsidRPr="00D26162">
        <w:rPr>
          <w:lang w:val="ru-RU"/>
        </w:rPr>
        <w:t xml:space="preserve">лишь то, что </w:t>
      </w:r>
      <w:r w:rsidRPr="00D26162">
        <w:rPr>
          <w:i/>
          <w:lang w:val="ru-RU"/>
        </w:rPr>
        <w:t>он</w:t>
      </w:r>
      <w:r w:rsidRPr="00D26162">
        <w:rPr>
          <w:lang w:val="ru-RU"/>
        </w:rPr>
        <w:t xml:space="preserve"> это сделал.</w:t>
      </w:r>
    </w:p>
    <w:p w14:paraId="76A411C7" w14:textId="77777777" w:rsidR="00EA29B3" w:rsidRPr="00D26162" w:rsidRDefault="00EA29B3" w:rsidP="0094125C">
      <w:pPr>
        <w:rPr>
          <w:lang w:val="ru-RU"/>
        </w:rPr>
      </w:pPr>
      <w:r w:rsidRPr="00D26162">
        <w:rPr>
          <w:lang w:val="ru-RU"/>
        </w:rPr>
        <w:t xml:space="preserve">— Поверить не могу, — сказал </w:t>
      </w:r>
      <w:proofErr w:type="spellStart"/>
      <w:r w:rsidRPr="00D26162">
        <w:rPr>
          <w:lang w:val="ru-RU"/>
        </w:rPr>
        <w:t>Ольгейр</w:t>
      </w:r>
      <w:proofErr w:type="spellEnd"/>
      <w:r w:rsidRPr="00D26162">
        <w:rPr>
          <w:lang w:val="ru-RU"/>
        </w:rPr>
        <w:t>. — Как они вообще составили этот список?</w:t>
      </w:r>
    </w:p>
    <w:p w14:paraId="0F4AEF2A" w14:textId="77777777" w:rsidR="00EA29B3" w:rsidRPr="00D26162" w:rsidRDefault="00EA29B3" w:rsidP="0094125C">
      <w:pPr>
        <w:rPr>
          <w:lang w:val="ru-RU"/>
        </w:rPr>
      </w:pPr>
      <w:proofErr w:type="spellStart"/>
      <w:r w:rsidRPr="00D26162">
        <w:rPr>
          <w:lang w:val="ru-RU"/>
        </w:rPr>
        <w:t>Гуннлаугур</w:t>
      </w:r>
      <w:proofErr w:type="spellEnd"/>
      <w:r w:rsidRPr="00D26162">
        <w:rPr>
          <w:lang w:val="ru-RU"/>
        </w:rPr>
        <w:t xml:space="preserve"> мрачно </w:t>
      </w:r>
      <w:del w:id="259" w:author="user" w:date="2024-11-17T19:26:00Z">
        <w:r w:rsidRPr="00D26162" w:rsidDel="00F660BD">
          <w:rPr>
            <w:lang w:val="ru-RU"/>
          </w:rPr>
          <w:delText>улыбнулся</w:delText>
        </w:r>
      </w:del>
      <w:ins w:id="260" w:author="user" w:date="2024-11-17T19:26:00Z">
        <w:r w:rsidRPr="00D26162">
          <w:rPr>
            <w:lang w:val="ru-RU"/>
          </w:rPr>
          <w:t>усмехнулся</w:t>
        </w:r>
      </w:ins>
      <w:del w:id="261" w:author="user" w:date="2024-11-17T19:26:00Z">
        <w:r w:rsidRPr="00D26162" w:rsidDel="00F660BD">
          <w:rPr>
            <w:lang w:val="ru-RU"/>
          </w:rPr>
          <w:delText xml:space="preserve">. </w:delText>
        </w:r>
      </w:del>
      <w:ins w:id="262" w:author="user" w:date="2024-11-17T19:26:00Z">
        <w:r w:rsidRPr="00D26162">
          <w:rPr>
            <w:lang w:val="ru-RU"/>
          </w:rPr>
          <w:t>:</w:t>
        </w:r>
      </w:ins>
    </w:p>
    <w:p w14:paraId="48C5D914" w14:textId="3654DC1F" w:rsidR="00EA29B3" w:rsidRPr="00D26162" w:rsidRDefault="00EA29B3" w:rsidP="0094125C">
      <w:pPr>
        <w:rPr>
          <w:lang w:val="ru-RU"/>
        </w:rPr>
      </w:pPr>
      <w:r w:rsidRPr="00D26162">
        <w:rPr>
          <w:lang w:val="ru-RU"/>
        </w:rPr>
        <w:t xml:space="preserve">— </w:t>
      </w:r>
      <w:del w:id="263" w:author="user" w:date="2024-11-17T19:26:00Z">
        <w:r w:rsidRPr="00D26162" w:rsidDel="00F660BD">
          <w:rPr>
            <w:lang w:val="ru-RU"/>
          </w:rPr>
          <w:delText>В поисках ответа я</w:delText>
        </w:r>
      </w:del>
      <w:ins w:id="264" w:author="user" w:date="2024-11-17T19:26:00Z">
        <w:r w:rsidRPr="00D26162">
          <w:rPr>
            <w:lang w:val="ru-RU"/>
          </w:rPr>
          <w:t>Я</w:t>
        </w:r>
      </w:ins>
      <w:r w:rsidRPr="00D26162">
        <w:rPr>
          <w:lang w:val="ru-RU"/>
        </w:rPr>
        <w:t xml:space="preserve"> просмотрел все свитки</w:t>
      </w:r>
      <w:ins w:id="265" w:author="user" w:date="2024-11-17T19:27:00Z">
        <w:r w:rsidRPr="00D26162">
          <w:rPr>
            <w:lang w:val="ru-RU"/>
          </w:rPr>
          <w:t>, чтобы найти ответ</w:t>
        </w:r>
      </w:ins>
      <w:r w:rsidRPr="00D26162">
        <w:rPr>
          <w:lang w:val="ru-RU"/>
        </w:rPr>
        <w:t>. Похоже</w:t>
      </w:r>
      <w:ins w:id="266" w:author="user" w:date="2024-11-17T19:27:00Z">
        <w:r w:rsidRPr="00D26162">
          <w:rPr>
            <w:lang w:val="ru-RU"/>
          </w:rPr>
          <w:t>,</w:t>
        </w:r>
      </w:ins>
      <w:r w:rsidRPr="00D26162">
        <w:rPr>
          <w:lang w:val="ru-RU"/>
        </w:rPr>
        <w:t xml:space="preserve"> список собирали </w:t>
      </w:r>
      <w:del w:id="267" w:author="user" w:date="2024-11-17T19:27:00Z">
        <w:r w:rsidRPr="00D26162" w:rsidDel="00F660BD">
          <w:rPr>
            <w:lang w:val="ru-RU"/>
          </w:rPr>
          <w:delText xml:space="preserve">за время пребывания </w:delText>
        </w:r>
      </w:del>
      <w:r w:rsidRPr="00D26162">
        <w:rPr>
          <w:lang w:val="ru-RU"/>
        </w:rPr>
        <w:t xml:space="preserve">на орбите </w:t>
      </w:r>
      <w:proofErr w:type="spellStart"/>
      <w:r w:rsidRPr="00D26162">
        <w:rPr>
          <w:lang w:val="ru-RU"/>
        </w:rPr>
        <w:t>Фенриса</w:t>
      </w:r>
      <w:proofErr w:type="spellEnd"/>
      <w:del w:id="268" w:author="user" w:date="2024-11-17T19:27:00Z">
        <w:r w:rsidRPr="00D26162" w:rsidDel="00F660BD">
          <w:rPr>
            <w:lang w:val="ru-RU"/>
          </w:rPr>
          <w:delText xml:space="preserve">, </w:delText>
        </w:r>
      </w:del>
      <w:ins w:id="269" w:author="user" w:date="2024-11-17T19:27:00Z">
        <w:r w:rsidRPr="00D26162">
          <w:rPr>
            <w:lang w:val="ru-RU"/>
          </w:rPr>
          <w:t xml:space="preserve"> — </w:t>
        </w:r>
      </w:ins>
      <w:r w:rsidRPr="00D26162">
        <w:rPr>
          <w:lang w:val="ru-RU"/>
        </w:rPr>
        <w:t xml:space="preserve">в тот единственный раз, когда они там </w:t>
      </w:r>
      <w:ins w:id="270" w:author="user" w:date="2024-11-17T19:27:00Z">
        <w:r w:rsidRPr="00D26162">
          <w:rPr>
            <w:lang w:val="ru-RU"/>
          </w:rPr>
          <w:t>по</w:t>
        </w:r>
      </w:ins>
      <w:r w:rsidRPr="00D26162">
        <w:rPr>
          <w:lang w:val="ru-RU"/>
        </w:rPr>
        <w:t>бы</w:t>
      </w:r>
      <w:ins w:id="271" w:author="user" w:date="2024-11-17T19:27:00Z">
        <w:r w:rsidRPr="00D26162">
          <w:rPr>
            <w:lang w:val="ru-RU"/>
          </w:rPr>
          <w:t>ва</w:t>
        </w:r>
      </w:ins>
      <w:r w:rsidRPr="00D26162">
        <w:rPr>
          <w:lang w:val="ru-RU"/>
        </w:rPr>
        <w:t xml:space="preserve">ли. </w:t>
      </w:r>
      <w:del w:id="272" w:author="user" w:date="2024-11-17T19:27:00Z">
        <w:r w:rsidRPr="00D26162" w:rsidDel="00F660BD">
          <w:rPr>
            <w:lang w:val="ru-RU"/>
          </w:rPr>
          <w:delText xml:space="preserve">Видимо </w:delText>
        </w:r>
      </w:del>
      <w:ins w:id="273" w:author="user" w:date="2024-11-17T19:27:00Z">
        <w:r w:rsidRPr="00D26162">
          <w:rPr>
            <w:lang w:val="ru-RU"/>
          </w:rPr>
          <w:t xml:space="preserve">По-видимому, </w:t>
        </w:r>
      </w:ins>
      <w:r w:rsidRPr="00D26162">
        <w:rPr>
          <w:lang w:val="ru-RU"/>
        </w:rPr>
        <w:t xml:space="preserve">во время боя людям кардинала удалось перехватить </w:t>
      </w:r>
      <w:del w:id="274" w:author="user" w:date="2024-11-17T19:28:00Z">
        <w:r w:rsidRPr="00D26162" w:rsidDel="00F660BD">
          <w:rPr>
            <w:lang w:val="ru-RU"/>
          </w:rPr>
          <w:delText xml:space="preserve">некоторые </w:delText>
        </w:r>
      </w:del>
      <w:ins w:id="275" w:author="user" w:date="2024-11-17T19:28:00Z">
        <w:r w:rsidRPr="00D26162">
          <w:rPr>
            <w:lang w:val="ru-RU"/>
          </w:rPr>
          <w:t xml:space="preserve">кое-какие </w:t>
        </w:r>
      </w:ins>
      <w:r w:rsidRPr="00D26162">
        <w:rPr>
          <w:lang w:val="ru-RU"/>
        </w:rPr>
        <w:t>сообщения</w:t>
      </w:r>
      <w:ins w:id="276" w:author="user" w:date="2024-11-17T19:28:00Z">
        <w:r w:rsidRPr="00D26162">
          <w:rPr>
            <w:lang w:val="ru-RU"/>
          </w:rPr>
          <w:t>,</w:t>
        </w:r>
      </w:ins>
      <w:r w:rsidRPr="00D26162">
        <w:rPr>
          <w:lang w:val="ru-RU"/>
        </w:rPr>
        <w:t xml:space="preserve"> </w:t>
      </w:r>
      <w:del w:id="277" w:author="user" w:date="2024-11-17T19:28:00Z">
        <w:r w:rsidRPr="00D26162" w:rsidDel="00F660BD">
          <w:rPr>
            <w:lang w:val="ru-RU"/>
          </w:rPr>
          <w:delText xml:space="preserve">и </w:delText>
        </w:r>
      </w:del>
      <w:ins w:id="278" w:author="user" w:date="2024-11-17T19:28:00Z">
        <w:r w:rsidRPr="00D26162">
          <w:rPr>
            <w:lang w:val="ru-RU"/>
          </w:rPr>
          <w:t xml:space="preserve">а </w:t>
        </w:r>
      </w:ins>
      <w:proofErr w:type="spellStart"/>
      <w:r w:rsidR="00907DBA" w:rsidRPr="00D26162">
        <w:rPr>
          <w:lang w:val="ru-RU"/>
        </w:rPr>
        <w:t>Кирастес</w:t>
      </w:r>
      <w:proofErr w:type="spellEnd"/>
      <w:r w:rsidRPr="00D26162">
        <w:rPr>
          <w:lang w:val="ru-RU"/>
        </w:rPr>
        <w:t xml:space="preserve"> </w:t>
      </w:r>
      <w:del w:id="279" w:author="user" w:date="2024-11-17T19:28:00Z">
        <w:r w:rsidRPr="00D26162" w:rsidDel="00F660BD">
          <w:rPr>
            <w:lang w:val="ru-RU"/>
          </w:rPr>
          <w:delText>оставался на месте</w:delText>
        </w:r>
      </w:del>
      <w:ins w:id="280" w:author="user" w:date="2024-11-17T19:28:00Z">
        <w:r w:rsidRPr="00D26162">
          <w:rPr>
            <w:lang w:val="ru-RU"/>
          </w:rPr>
          <w:t>торчал там</w:t>
        </w:r>
      </w:ins>
      <w:r w:rsidRPr="00D26162">
        <w:rPr>
          <w:lang w:val="ru-RU"/>
        </w:rPr>
        <w:t xml:space="preserve"> достаточно долго, чтобы извлечь расшифровки. Думаю, это вс</w:t>
      </w:r>
      <w:r w:rsidR="00BF2D7C" w:rsidRPr="00D26162">
        <w:rPr>
          <w:lang w:val="ru-RU"/>
        </w:rPr>
        <w:t>е</w:t>
      </w:r>
      <w:r w:rsidRPr="00D26162">
        <w:rPr>
          <w:lang w:val="ru-RU"/>
        </w:rPr>
        <w:t xml:space="preserve">, что у них </w:t>
      </w:r>
      <w:del w:id="281" w:author="user" w:date="2024-11-17T19:28:00Z">
        <w:r w:rsidRPr="00D26162" w:rsidDel="00F660BD">
          <w:rPr>
            <w:lang w:val="ru-RU"/>
          </w:rPr>
          <w:delText>когда-либо</w:delText>
        </w:r>
      </w:del>
      <w:ins w:id="282" w:author="user" w:date="2024-11-17T19:28:00Z">
        <w:r w:rsidRPr="00D26162">
          <w:rPr>
            <w:lang w:val="ru-RU"/>
          </w:rPr>
          <w:t>вообще</w:t>
        </w:r>
      </w:ins>
      <w:r w:rsidRPr="00D26162">
        <w:rPr>
          <w:lang w:val="ru-RU"/>
        </w:rPr>
        <w:t xml:space="preserve"> было. </w:t>
      </w:r>
      <w:del w:id="283" w:author="user" w:date="2024-11-17T19:28:00Z">
        <w:r w:rsidRPr="00D26162" w:rsidDel="00F660BD">
          <w:rPr>
            <w:lang w:val="ru-RU"/>
          </w:rPr>
          <w:delText>Остальные действия проистекали из того, что имелось</w:delText>
        </w:r>
      </w:del>
      <w:ins w:id="284" w:author="user" w:date="2024-11-17T19:28:00Z">
        <w:r w:rsidRPr="00D26162">
          <w:rPr>
            <w:lang w:val="ru-RU"/>
          </w:rPr>
          <w:t>В остальном они исходили из этого</w:t>
        </w:r>
      </w:ins>
      <w:r w:rsidRPr="00D26162">
        <w:rPr>
          <w:lang w:val="ru-RU"/>
        </w:rPr>
        <w:t xml:space="preserve">. </w:t>
      </w:r>
    </w:p>
    <w:p w14:paraId="69259E4B" w14:textId="77777777" w:rsidR="00EA29B3" w:rsidRPr="00D26162" w:rsidRDefault="00EA29B3" w:rsidP="0094125C">
      <w:pPr>
        <w:rPr>
          <w:lang w:val="ru-RU"/>
        </w:rPr>
      </w:pPr>
      <w:r w:rsidRPr="00D26162">
        <w:rPr>
          <w:lang w:val="ru-RU"/>
        </w:rPr>
        <w:t xml:space="preserve">— Сообщения </w:t>
      </w:r>
      <w:ins w:id="285" w:author="user" w:date="2024-11-17T19:29:00Z">
        <w:r w:rsidRPr="00D26162">
          <w:rPr>
            <w:lang w:val="ru-RU"/>
          </w:rPr>
          <w:t xml:space="preserve">же </w:t>
        </w:r>
      </w:ins>
      <w:r w:rsidRPr="00D26162">
        <w:rPr>
          <w:lang w:val="ru-RU"/>
        </w:rPr>
        <w:t>передавались на боевом канте, — сказал Бальдр.</w:t>
      </w:r>
    </w:p>
    <w:p w14:paraId="63368EC4" w14:textId="77777777" w:rsidR="00EA29B3" w:rsidRPr="00D26162" w:rsidRDefault="00EA29B3" w:rsidP="0094125C">
      <w:pPr>
        <w:rPr>
          <w:lang w:val="ru-RU"/>
        </w:rPr>
      </w:pPr>
      <w:r w:rsidRPr="00D26162">
        <w:rPr>
          <w:lang w:val="ru-RU"/>
        </w:rPr>
        <w:t xml:space="preserve">— </w:t>
      </w:r>
      <w:del w:id="286" w:author="user" w:date="2024-11-17T19:28:00Z">
        <w:r w:rsidRPr="00D26162" w:rsidDel="00F660BD">
          <w:rPr>
            <w:lang w:val="ru-RU"/>
          </w:rPr>
          <w:delText>Их трудно в</w:delText>
        </w:r>
      </w:del>
      <w:ins w:id="287" w:author="user" w:date="2024-11-17T19:28:00Z">
        <w:r w:rsidRPr="00D26162">
          <w:rPr>
            <w:lang w:val="ru-RU"/>
          </w:rPr>
          <w:t>В</w:t>
        </w:r>
      </w:ins>
      <w:r w:rsidRPr="00D26162">
        <w:rPr>
          <w:lang w:val="ru-RU"/>
        </w:rPr>
        <w:t>зломать</w:t>
      </w:r>
      <w:ins w:id="288" w:author="user" w:date="2024-11-17T19:28:00Z">
        <w:r w:rsidRPr="00D26162">
          <w:rPr>
            <w:lang w:val="ru-RU"/>
          </w:rPr>
          <w:t>-то</w:t>
        </w:r>
      </w:ins>
      <w:ins w:id="289" w:author="user" w:date="2024-11-17T19:29:00Z">
        <w:r w:rsidRPr="00D26162">
          <w:rPr>
            <w:lang w:val="ru-RU"/>
          </w:rPr>
          <w:t xml:space="preserve"> </w:t>
        </w:r>
      </w:ins>
      <w:r w:rsidRPr="00D26162">
        <w:rPr>
          <w:lang w:val="ru-RU"/>
        </w:rPr>
        <w:t>его</w:t>
      </w:r>
      <w:ins w:id="290" w:author="user" w:date="2024-11-17T19:28:00Z">
        <w:r w:rsidRPr="00D26162">
          <w:rPr>
            <w:lang w:val="ru-RU"/>
          </w:rPr>
          <w:t xml:space="preserve"> трудно</w:t>
        </w:r>
      </w:ins>
      <w:r w:rsidRPr="00D26162">
        <w:rPr>
          <w:lang w:val="ru-RU"/>
        </w:rPr>
        <w:t>, но не невозможно, — сказал Ингвар. — Особенно, если у тебя есть десятки лет</w:t>
      </w:r>
      <w:del w:id="291" w:author="user" w:date="2024-11-17T19:29:00Z">
        <w:r w:rsidRPr="00D26162" w:rsidDel="00F660BD">
          <w:rPr>
            <w:lang w:val="ru-RU"/>
          </w:rPr>
          <w:delText xml:space="preserve"> для этого работы</w:delText>
        </w:r>
      </w:del>
      <w:ins w:id="292" w:author="user" w:date="2024-11-17T19:29:00Z">
        <w:r w:rsidRPr="00D26162">
          <w:rPr>
            <w:lang w:val="ru-RU"/>
          </w:rPr>
          <w:t xml:space="preserve">, чтобы </w:t>
        </w:r>
      </w:ins>
      <w:r w:rsidRPr="00D26162">
        <w:rPr>
          <w:lang w:val="ru-RU"/>
        </w:rPr>
        <w:t>по</w:t>
      </w:r>
      <w:ins w:id="293" w:author="user" w:date="2024-11-17T19:29:00Z">
        <w:r w:rsidRPr="00D26162">
          <w:rPr>
            <w:lang w:val="ru-RU"/>
          </w:rPr>
          <w:t>работать над этим</w:t>
        </w:r>
      </w:ins>
      <w:r w:rsidRPr="00D26162">
        <w:rPr>
          <w:lang w:val="ru-RU"/>
        </w:rPr>
        <w:t xml:space="preserve">. </w:t>
      </w:r>
    </w:p>
    <w:p w14:paraId="3F0FE825" w14:textId="7EFD9981" w:rsidR="00EA29B3" w:rsidRPr="00D26162" w:rsidRDefault="00EA29B3" w:rsidP="0094125C">
      <w:pPr>
        <w:rPr>
          <w:lang w:val="ru-RU"/>
        </w:rPr>
      </w:pPr>
      <w:r w:rsidRPr="00D26162">
        <w:rPr>
          <w:lang w:val="ru-RU"/>
        </w:rPr>
        <w:t xml:space="preserve">— </w:t>
      </w:r>
      <w:del w:id="294" w:author="user" w:date="2024-11-17T19:29:00Z">
        <w:r w:rsidRPr="00D26162" w:rsidDel="00F660BD">
          <w:rPr>
            <w:lang w:val="ru-RU"/>
          </w:rPr>
          <w:delText>Но не всё они понял правильно</w:delText>
        </w:r>
      </w:del>
      <w:ins w:id="295" w:author="user" w:date="2024-11-17T19:29:00Z">
        <w:r w:rsidRPr="00D26162">
          <w:rPr>
            <w:lang w:val="ru-RU"/>
          </w:rPr>
          <w:t>Они не во вс</w:t>
        </w:r>
      </w:ins>
      <w:r w:rsidR="00BF2D7C" w:rsidRPr="00D26162">
        <w:rPr>
          <w:lang w:val="ru-RU"/>
        </w:rPr>
        <w:t>е</w:t>
      </w:r>
      <w:ins w:id="296" w:author="user" w:date="2024-11-17T19:29:00Z">
        <w:r w:rsidRPr="00D26162">
          <w:rPr>
            <w:lang w:val="ru-RU"/>
          </w:rPr>
          <w:t>м и разобрались</w:t>
        </w:r>
      </w:ins>
      <w:r w:rsidRPr="00D26162">
        <w:rPr>
          <w:lang w:val="ru-RU"/>
        </w:rPr>
        <w:t xml:space="preserve">, — сказал </w:t>
      </w:r>
      <w:proofErr w:type="spellStart"/>
      <w:r w:rsidRPr="00D26162">
        <w:rPr>
          <w:lang w:val="ru-RU"/>
        </w:rPr>
        <w:t>Гуннлаугур</w:t>
      </w:r>
      <w:proofErr w:type="spellEnd"/>
      <w:r w:rsidRPr="00D26162">
        <w:rPr>
          <w:lang w:val="ru-RU"/>
        </w:rPr>
        <w:t>. — Некоторые данные были просто догадками. Я наш</w:t>
      </w:r>
      <w:r w:rsidR="00BF2D7C" w:rsidRPr="00D26162">
        <w:rPr>
          <w:lang w:val="ru-RU"/>
        </w:rPr>
        <w:t>е</w:t>
      </w:r>
      <w:r w:rsidRPr="00D26162">
        <w:rPr>
          <w:lang w:val="ru-RU"/>
        </w:rPr>
        <w:t xml:space="preserve">л в свитках упоминание о </w:t>
      </w:r>
      <w:proofErr w:type="spellStart"/>
      <w:r w:rsidRPr="00D26162">
        <w:rPr>
          <w:lang w:val="ru-RU"/>
        </w:rPr>
        <w:t>Свенгаре</w:t>
      </w:r>
      <w:proofErr w:type="spellEnd"/>
      <w:r w:rsidRPr="00D26162">
        <w:rPr>
          <w:lang w:val="ru-RU"/>
        </w:rPr>
        <w:t xml:space="preserve"> Сломанном Топоре. Согласно записям, убили его тридцать лет назад во время совместной кампании в системе </w:t>
      </w:r>
      <w:proofErr w:type="spellStart"/>
      <w:r w:rsidRPr="00D26162">
        <w:rPr>
          <w:lang w:val="ru-RU"/>
        </w:rPr>
        <w:t>Артаф-Ро</w:t>
      </w:r>
      <w:proofErr w:type="spellEnd"/>
      <w:r w:rsidRPr="00D26162">
        <w:rPr>
          <w:lang w:val="ru-RU"/>
        </w:rPr>
        <w:t xml:space="preserve">. Не знаю, </w:t>
      </w:r>
      <w:del w:id="297" w:author="user" w:date="2024-11-17T19:30:00Z">
        <w:r w:rsidRPr="00D26162" w:rsidDel="00F660BD">
          <w:rPr>
            <w:lang w:val="ru-RU"/>
          </w:rPr>
          <w:delText xml:space="preserve">действительно </w:delText>
        </w:r>
      </w:del>
      <w:ins w:id="298" w:author="user" w:date="2024-11-17T19:31:00Z">
        <w:r w:rsidRPr="00D26162">
          <w:rPr>
            <w:lang w:val="ru-RU"/>
          </w:rPr>
          <w:t>правда</w:t>
        </w:r>
      </w:ins>
      <w:ins w:id="299" w:author="user" w:date="2024-11-17T19:30:00Z">
        <w:r w:rsidRPr="00D26162">
          <w:rPr>
            <w:lang w:val="ru-RU"/>
          </w:rPr>
          <w:t xml:space="preserve"> </w:t>
        </w:r>
      </w:ins>
      <w:r w:rsidRPr="00D26162">
        <w:rPr>
          <w:lang w:val="ru-RU"/>
        </w:rPr>
        <w:t xml:space="preserve">ли его </w:t>
      </w:r>
      <w:ins w:id="300" w:author="user" w:date="2024-11-17T19:30:00Z">
        <w:r w:rsidRPr="00D26162">
          <w:rPr>
            <w:lang w:val="ru-RU"/>
          </w:rPr>
          <w:t xml:space="preserve">там </w:t>
        </w:r>
      </w:ins>
      <w:r w:rsidRPr="00D26162">
        <w:rPr>
          <w:lang w:val="ru-RU"/>
        </w:rPr>
        <w:t>убили</w:t>
      </w:r>
      <w:del w:id="301" w:author="user" w:date="2024-11-17T19:30:00Z">
        <w:r w:rsidRPr="00D26162" w:rsidDel="00F660BD">
          <w:rPr>
            <w:lang w:val="ru-RU"/>
          </w:rPr>
          <w:delText xml:space="preserve"> там</w:delText>
        </w:r>
      </w:del>
      <w:r w:rsidRPr="00D26162">
        <w:rPr>
          <w:lang w:val="ru-RU"/>
        </w:rPr>
        <w:t xml:space="preserve">. Но я точно знаю, что </w:t>
      </w:r>
      <w:proofErr w:type="spellStart"/>
      <w:r w:rsidRPr="00D26162">
        <w:rPr>
          <w:lang w:val="ru-RU"/>
        </w:rPr>
        <w:t>Свенгар</w:t>
      </w:r>
      <w:proofErr w:type="spellEnd"/>
      <w:r w:rsidRPr="00D26162">
        <w:rPr>
          <w:lang w:val="ru-RU"/>
        </w:rPr>
        <w:t xml:space="preserve"> не мог </w:t>
      </w:r>
      <w:del w:id="302" w:author="user" w:date="2024-11-17T19:31:00Z">
        <w:r w:rsidRPr="00D26162" w:rsidDel="00F660BD">
          <w:rPr>
            <w:lang w:val="ru-RU"/>
          </w:rPr>
          <w:delText xml:space="preserve">быть </w:delText>
        </w:r>
      </w:del>
      <w:r w:rsidRPr="00D26162">
        <w:rPr>
          <w:lang w:val="ru-RU"/>
        </w:rPr>
        <w:t>участ</w:t>
      </w:r>
      <w:del w:id="303" w:author="user" w:date="2024-11-17T19:31:00Z">
        <w:r w:rsidRPr="00D26162" w:rsidDel="00F660BD">
          <w:rPr>
            <w:lang w:val="ru-RU"/>
          </w:rPr>
          <w:delText>ником</w:delText>
        </w:r>
      </w:del>
      <w:ins w:id="304" w:author="user" w:date="2024-11-17T19:31:00Z">
        <w:r w:rsidRPr="00D26162">
          <w:rPr>
            <w:lang w:val="ru-RU"/>
          </w:rPr>
          <w:t>вовать во</w:t>
        </w:r>
      </w:ins>
      <w:r w:rsidRPr="00D26162">
        <w:rPr>
          <w:lang w:val="ru-RU"/>
        </w:rPr>
        <w:t xml:space="preserve"> </w:t>
      </w:r>
      <w:del w:id="305" w:author="user" w:date="2024-11-17T19:31:00Z">
        <w:r w:rsidRPr="00D26162" w:rsidDel="00F660BD">
          <w:rPr>
            <w:lang w:val="ru-RU"/>
          </w:rPr>
          <w:delText xml:space="preserve">Вторжения </w:delText>
        </w:r>
      </w:del>
      <w:ins w:id="306" w:author="user" w:date="2024-11-17T19:31:00Z">
        <w:r w:rsidRPr="00D26162">
          <w:rPr>
            <w:lang w:val="ru-RU"/>
          </w:rPr>
          <w:t xml:space="preserve">Вторжении </w:t>
        </w:r>
      </w:ins>
      <w:del w:id="307" w:author="user" w:date="2024-11-17T19:30:00Z">
        <w:r w:rsidRPr="00D26162" w:rsidDel="00F660BD">
          <w:rPr>
            <w:lang w:val="ru-RU"/>
          </w:rPr>
          <w:delText xml:space="preserve">глупцов </w:delText>
        </w:r>
      </w:del>
      <w:ins w:id="308" w:author="user" w:date="2024-11-17T19:30:00Z">
        <w:r w:rsidRPr="00D26162">
          <w:rPr>
            <w:lang w:val="ru-RU"/>
          </w:rPr>
          <w:t xml:space="preserve">дураков </w:t>
        </w:r>
      </w:ins>
      <w:r w:rsidRPr="00D26162">
        <w:rPr>
          <w:lang w:val="ru-RU"/>
        </w:rPr>
        <w:t xml:space="preserve">— </w:t>
      </w:r>
      <w:del w:id="309" w:author="user" w:date="2024-11-17T19:31:00Z">
        <w:r w:rsidRPr="00D26162" w:rsidDel="00F660BD">
          <w:rPr>
            <w:lang w:val="ru-RU"/>
          </w:rPr>
          <w:delText>он тогда ещё даже не родился</w:delText>
        </w:r>
      </w:del>
      <w:ins w:id="310" w:author="user" w:date="2024-11-17T19:31:00Z">
        <w:r w:rsidRPr="00D26162">
          <w:rPr>
            <w:lang w:val="ru-RU"/>
          </w:rPr>
          <w:t>его тогда ещ</w:t>
        </w:r>
      </w:ins>
      <w:r w:rsidR="00BF2D7C" w:rsidRPr="00D26162">
        <w:rPr>
          <w:lang w:val="ru-RU"/>
        </w:rPr>
        <w:t>е</w:t>
      </w:r>
      <w:ins w:id="311" w:author="user" w:date="2024-11-17T19:31:00Z">
        <w:r w:rsidRPr="00D26162">
          <w:rPr>
            <w:lang w:val="ru-RU"/>
          </w:rPr>
          <w:t xml:space="preserve"> и на свете не было</w:t>
        </w:r>
      </w:ins>
      <w:r w:rsidRPr="00D26162">
        <w:rPr>
          <w:lang w:val="ru-RU"/>
        </w:rPr>
        <w:t xml:space="preserve">. </w:t>
      </w:r>
      <w:del w:id="312" w:author="user" w:date="2024-11-17T19:31:00Z">
        <w:r w:rsidRPr="00D26162" w:rsidDel="00903E49">
          <w:rPr>
            <w:lang w:val="ru-RU"/>
          </w:rPr>
          <w:delText>Так что, возможно, они</w:delText>
        </w:r>
      </w:del>
      <w:ins w:id="313" w:author="user" w:date="2024-11-17T19:31:00Z">
        <w:r w:rsidRPr="00D26162">
          <w:rPr>
            <w:lang w:val="ru-RU"/>
          </w:rPr>
          <w:t>Или он</w:t>
        </w:r>
      </w:ins>
      <w:r w:rsidR="005E5ECF">
        <w:rPr>
          <w:lang w:val="ru-RU"/>
        </w:rPr>
        <w:t>и</w:t>
      </w:r>
      <w:r w:rsidRPr="00D26162">
        <w:rPr>
          <w:lang w:val="ru-RU"/>
        </w:rPr>
        <w:t xml:space="preserve"> неправильно перевели какое-то сообщение, или перепутали имя, или кому-то из клерков их </w:t>
      </w:r>
      <w:proofErr w:type="spellStart"/>
      <w:r w:rsidRPr="00D26162">
        <w:rPr>
          <w:lang w:val="ru-RU"/>
        </w:rPr>
        <w:t>Администратума</w:t>
      </w:r>
      <w:proofErr w:type="spellEnd"/>
      <w:r w:rsidRPr="00D26162">
        <w:rPr>
          <w:lang w:val="ru-RU"/>
        </w:rPr>
        <w:t xml:space="preserve"> просто нужно было что-то добавить в отч</w:t>
      </w:r>
      <w:r w:rsidR="00BF2D7C" w:rsidRPr="00D26162">
        <w:rPr>
          <w:lang w:val="ru-RU"/>
        </w:rPr>
        <w:t>е</w:t>
      </w:r>
      <w:r w:rsidRPr="00D26162">
        <w:rPr>
          <w:lang w:val="ru-RU"/>
        </w:rPr>
        <w:t xml:space="preserve">т. </w:t>
      </w:r>
      <w:del w:id="314" w:author="user" w:date="2024-11-17T19:32:00Z">
        <w:r w:rsidRPr="00D26162" w:rsidDel="00903E49">
          <w:rPr>
            <w:lang w:val="ru-RU"/>
          </w:rPr>
          <w:delText>Не знаю</w:delText>
        </w:r>
      </w:del>
      <w:ins w:id="315" w:author="user" w:date="2024-11-17T19:32:00Z">
        <w:r w:rsidRPr="00D26162">
          <w:rPr>
            <w:lang w:val="ru-RU"/>
          </w:rPr>
          <w:t>Кто его знает</w:t>
        </w:r>
      </w:ins>
      <w:r w:rsidRPr="00D26162">
        <w:rPr>
          <w:lang w:val="ru-RU"/>
        </w:rPr>
        <w:t xml:space="preserve">. Но не </w:t>
      </w:r>
      <w:del w:id="316" w:author="user" w:date="2024-11-17T19:32:00Z">
        <w:r w:rsidRPr="00D26162" w:rsidDel="00903E49">
          <w:rPr>
            <w:lang w:val="ru-RU"/>
          </w:rPr>
          <w:delText>думайте, что мы имеем дело со</w:delText>
        </w:r>
      </w:del>
      <w:ins w:id="317" w:author="user" w:date="2024-11-17T19:32:00Z">
        <w:r w:rsidRPr="00D26162">
          <w:rPr>
            <w:lang w:val="ru-RU"/>
          </w:rPr>
          <w:t>надо их считать какими-то</w:t>
        </w:r>
      </w:ins>
      <w:r w:rsidRPr="00D26162">
        <w:rPr>
          <w:lang w:val="ru-RU"/>
        </w:rPr>
        <w:t xml:space="preserve"> всемогущими комбинаторами. Это был </w:t>
      </w:r>
      <w:del w:id="318" w:author="user" w:date="2024-11-17T19:32:00Z">
        <w:r w:rsidRPr="00D26162" w:rsidDel="00903E49">
          <w:rPr>
            <w:lang w:val="ru-RU"/>
          </w:rPr>
          <w:delText xml:space="preserve">лишь </w:delText>
        </w:r>
      </w:del>
      <w:ins w:id="319" w:author="user" w:date="2024-11-17T19:32:00Z">
        <w:r w:rsidRPr="00D26162">
          <w:rPr>
            <w:lang w:val="ru-RU"/>
          </w:rPr>
          <w:t xml:space="preserve">всего-навсего </w:t>
        </w:r>
      </w:ins>
      <w:del w:id="320" w:author="user" w:date="2024-11-17T19:35:00Z">
        <w:r w:rsidRPr="00D26162" w:rsidDel="005D683B">
          <w:rPr>
            <w:lang w:val="ru-RU"/>
          </w:rPr>
          <w:delText xml:space="preserve">сломленный </w:delText>
        </w:r>
      </w:del>
      <w:ins w:id="321" w:author="user" w:date="2024-11-17T19:35:00Z">
        <w:r w:rsidRPr="00D26162">
          <w:rPr>
            <w:lang w:val="ru-RU"/>
          </w:rPr>
          <w:t xml:space="preserve">раздавленный </w:t>
        </w:r>
      </w:ins>
      <w:del w:id="322" w:author="user" w:date="2024-11-17T19:34:00Z">
        <w:r w:rsidRPr="00D26162" w:rsidDel="005D683B">
          <w:rPr>
            <w:lang w:val="ru-RU"/>
          </w:rPr>
          <w:delText>человек</w:delText>
        </w:r>
      </w:del>
      <w:ins w:id="323" w:author="user" w:date="2024-11-17T19:34:00Z">
        <w:r w:rsidRPr="00D26162">
          <w:rPr>
            <w:lang w:val="ru-RU"/>
          </w:rPr>
          <w:t>человечишка</w:t>
        </w:r>
      </w:ins>
      <w:r w:rsidRPr="00D26162">
        <w:rPr>
          <w:lang w:val="ru-RU"/>
        </w:rPr>
        <w:t xml:space="preserve">, </w:t>
      </w:r>
      <w:del w:id="324" w:author="user" w:date="2024-11-17T19:32:00Z">
        <w:r w:rsidRPr="00D26162" w:rsidDel="00903E49">
          <w:rPr>
            <w:lang w:val="ru-RU"/>
          </w:rPr>
          <w:delText xml:space="preserve">разрушивший </w:delText>
        </w:r>
      </w:del>
      <w:ins w:id="325" w:author="user" w:date="2024-11-17T19:32:00Z">
        <w:r w:rsidRPr="00D26162">
          <w:rPr>
            <w:lang w:val="ru-RU"/>
          </w:rPr>
          <w:t xml:space="preserve">который </w:t>
        </w:r>
      </w:ins>
      <w:r w:rsidR="005E5ECF">
        <w:rPr>
          <w:lang w:val="ru-RU"/>
        </w:rPr>
        <w:t>похер</w:t>
      </w:r>
      <w:ins w:id="326" w:author="user" w:date="2024-11-17T19:32:00Z">
        <w:r w:rsidRPr="00D26162">
          <w:rPr>
            <w:lang w:val="ru-RU"/>
          </w:rPr>
          <w:t xml:space="preserve">ил </w:t>
        </w:r>
      </w:ins>
      <w:r w:rsidRPr="00D26162">
        <w:rPr>
          <w:lang w:val="ru-RU"/>
        </w:rPr>
        <w:t>собственное будущее</w:t>
      </w:r>
      <w:del w:id="327" w:author="user" w:date="2024-11-17T19:35:00Z">
        <w:r w:rsidRPr="00D26162" w:rsidDel="005D683B">
          <w:rPr>
            <w:lang w:val="ru-RU"/>
          </w:rPr>
          <w:delText xml:space="preserve"> лишь </w:delText>
        </w:r>
      </w:del>
      <w:ins w:id="328" w:author="user" w:date="2024-11-17T19:35:00Z">
        <w:r w:rsidRPr="00D26162">
          <w:rPr>
            <w:lang w:val="ru-RU"/>
          </w:rPr>
          <w:t xml:space="preserve"> — и </w:t>
        </w:r>
      </w:ins>
      <w:r w:rsidR="005E5ECF">
        <w:rPr>
          <w:lang w:val="ru-RU"/>
        </w:rPr>
        <w:t xml:space="preserve">все </w:t>
      </w:r>
      <w:del w:id="329" w:author="user" w:date="2024-11-17T19:32:00Z">
        <w:r w:rsidRPr="00D26162" w:rsidDel="00903E49">
          <w:rPr>
            <w:lang w:val="ru-RU"/>
          </w:rPr>
          <w:delText xml:space="preserve">для </w:delText>
        </w:r>
      </w:del>
      <w:ins w:id="330" w:author="user" w:date="2024-11-17T19:32:00Z">
        <w:r w:rsidRPr="00D26162">
          <w:rPr>
            <w:lang w:val="ru-RU"/>
          </w:rPr>
          <w:t xml:space="preserve">ради </w:t>
        </w:r>
      </w:ins>
      <w:r w:rsidRPr="00D26162">
        <w:rPr>
          <w:lang w:val="ru-RU"/>
        </w:rPr>
        <w:t xml:space="preserve">того, чтобы </w:t>
      </w:r>
      <w:del w:id="331" w:author="user" w:date="2024-11-17T19:33:00Z">
        <w:r w:rsidRPr="00D26162" w:rsidDel="00903E49">
          <w:rPr>
            <w:lang w:val="ru-RU"/>
          </w:rPr>
          <w:delText xml:space="preserve">наброситься </w:delText>
        </w:r>
      </w:del>
      <w:ins w:id="332" w:author="user" w:date="2024-11-17T19:33:00Z">
        <w:r w:rsidRPr="00D26162">
          <w:rPr>
            <w:lang w:val="ru-RU"/>
          </w:rPr>
          <w:t xml:space="preserve">напасть </w:t>
        </w:r>
      </w:ins>
      <w:r w:rsidRPr="00D26162">
        <w:rPr>
          <w:lang w:val="ru-RU"/>
        </w:rPr>
        <w:t>на врага, который едва</w:t>
      </w:r>
      <w:ins w:id="333" w:author="user" w:date="2024-11-17T19:35:00Z">
        <w:r w:rsidRPr="00D26162">
          <w:rPr>
            <w:lang w:val="ru-RU"/>
          </w:rPr>
          <w:t xml:space="preserve"> ли</w:t>
        </w:r>
      </w:ins>
      <w:r w:rsidRPr="00D26162">
        <w:rPr>
          <w:lang w:val="ru-RU"/>
        </w:rPr>
        <w:t xml:space="preserve"> </w:t>
      </w:r>
      <w:del w:id="334" w:author="user" w:date="2024-11-17T19:35:00Z">
        <w:r w:rsidRPr="00D26162" w:rsidDel="005D683B">
          <w:rPr>
            <w:lang w:val="ru-RU"/>
          </w:rPr>
          <w:delText xml:space="preserve">знал </w:delText>
        </w:r>
      </w:del>
      <w:ins w:id="335" w:author="user" w:date="2024-11-17T19:35:00Z">
        <w:r w:rsidRPr="00D26162">
          <w:rPr>
            <w:lang w:val="ru-RU"/>
          </w:rPr>
          <w:t xml:space="preserve">помнил </w:t>
        </w:r>
      </w:ins>
      <w:r w:rsidRPr="00D26162">
        <w:rPr>
          <w:lang w:val="ru-RU"/>
        </w:rPr>
        <w:t xml:space="preserve">о его существовании. </w:t>
      </w:r>
      <w:del w:id="336" w:author="user" w:date="2024-11-17T19:33:00Z">
        <w:r w:rsidRPr="00D26162" w:rsidDel="00903E49">
          <w:rPr>
            <w:lang w:val="ru-RU"/>
          </w:rPr>
          <w:delText>Сброд</w:delText>
        </w:r>
      </w:del>
      <w:ins w:id="337" w:author="user" w:date="2024-11-17T19:33:00Z">
        <w:r w:rsidRPr="00D26162">
          <w:rPr>
            <w:lang w:val="ru-RU"/>
          </w:rPr>
          <w:t>Полнейший бардак</w:t>
        </w:r>
      </w:ins>
      <w:r w:rsidRPr="00D26162">
        <w:rPr>
          <w:lang w:val="ru-RU"/>
        </w:rPr>
        <w:t xml:space="preserve">. </w:t>
      </w:r>
      <w:del w:id="338" w:author="user" w:date="2024-11-17T19:33:00Z">
        <w:r w:rsidRPr="00D26162" w:rsidDel="00903E49">
          <w:rPr>
            <w:lang w:val="ru-RU"/>
          </w:rPr>
          <w:delText>Токсичный, недалёкий</w:delText>
        </w:r>
      </w:del>
      <w:ins w:id="339" w:author="user" w:date="2024-11-17T19:33:00Z">
        <w:r w:rsidRPr="00D26162">
          <w:rPr>
            <w:lang w:val="ru-RU"/>
          </w:rPr>
          <w:t>Очень вредный бардак</w:t>
        </w:r>
      </w:ins>
      <w:del w:id="340" w:author="user" w:date="2024-11-17T19:33:00Z">
        <w:r w:rsidRPr="00D26162" w:rsidDel="00903E49">
          <w:rPr>
            <w:lang w:val="ru-RU"/>
          </w:rPr>
          <w:delText xml:space="preserve"> сброд</w:delText>
        </w:r>
      </w:del>
      <w:ins w:id="341" w:author="user" w:date="2024-11-17T19:33:00Z">
        <w:r w:rsidRPr="00D26162">
          <w:rPr>
            <w:lang w:val="ru-RU"/>
          </w:rPr>
          <w:t>..</w:t>
        </w:r>
      </w:ins>
      <w:r w:rsidRPr="00D26162">
        <w:rPr>
          <w:lang w:val="ru-RU"/>
        </w:rPr>
        <w:t>.</w:t>
      </w:r>
    </w:p>
    <w:p w14:paraId="60499F58" w14:textId="77777777" w:rsidR="00EA29B3" w:rsidRPr="00D26162" w:rsidRDefault="00EA29B3" w:rsidP="0094125C">
      <w:pPr>
        <w:rPr>
          <w:lang w:val="ru-RU"/>
        </w:rPr>
      </w:pPr>
      <w:r w:rsidRPr="00D26162">
        <w:rPr>
          <w:lang w:val="ru-RU"/>
        </w:rPr>
        <w:t xml:space="preserve">— Но теперь все кончено, верно? — спросил </w:t>
      </w:r>
      <w:proofErr w:type="spellStart"/>
      <w:r w:rsidRPr="00D26162">
        <w:rPr>
          <w:lang w:val="ru-RU"/>
        </w:rPr>
        <w:t>Хафлои</w:t>
      </w:r>
      <w:proofErr w:type="spellEnd"/>
      <w:r w:rsidRPr="00D26162">
        <w:rPr>
          <w:lang w:val="ru-RU"/>
        </w:rPr>
        <w:t xml:space="preserve">. — Ты убил кардинала, забрал записи? </w:t>
      </w:r>
      <w:del w:id="342" w:author="user" w:date="2024-11-17T20:43:00Z">
        <w:r w:rsidRPr="00D26162" w:rsidDel="009B10CE">
          <w:rPr>
            <w:lang w:val="ru-RU"/>
          </w:rPr>
          <w:delText>Долг выплачен</w:delText>
        </w:r>
      </w:del>
      <w:ins w:id="343" w:author="user" w:date="2024-11-17T20:43:00Z">
        <w:r w:rsidRPr="00D26162">
          <w:rPr>
            <w:lang w:val="ru-RU"/>
          </w:rPr>
          <w:t>Мы рассчитались с долгом</w:t>
        </w:r>
      </w:ins>
      <w:r w:rsidRPr="00D26162">
        <w:rPr>
          <w:lang w:val="ru-RU"/>
        </w:rPr>
        <w:t>.</w:t>
      </w:r>
      <w:del w:id="344" w:author="user" w:date="2024-11-17T20:43:00Z">
        <w:r w:rsidRPr="00D26162" w:rsidDel="009B10CE">
          <w:rPr>
            <w:lang w:val="ru-RU"/>
          </w:rPr>
          <w:delText xml:space="preserve"> </w:delText>
        </w:r>
      </w:del>
      <w:ins w:id="345" w:author="user" w:date="2024-11-17T20:43:00Z">
        <w:r w:rsidRPr="00D26162">
          <w:rPr>
            <w:lang w:val="ru-RU"/>
          </w:rPr>
          <w:t xml:space="preserve">.. </w:t>
        </w:r>
      </w:ins>
    </w:p>
    <w:p w14:paraId="0372CCE3" w14:textId="4E451315" w:rsidR="00EA29B3" w:rsidRPr="00D26162" w:rsidRDefault="00EA29B3" w:rsidP="0094125C">
      <w:pPr>
        <w:rPr>
          <w:lang w:val="ru-RU"/>
        </w:rPr>
      </w:pPr>
      <w:r w:rsidRPr="00D26162">
        <w:rPr>
          <w:lang w:val="ru-RU"/>
        </w:rPr>
        <w:lastRenderedPageBreak/>
        <w:t xml:space="preserve">— Почти, — сказал Ингвар. — </w:t>
      </w:r>
      <w:proofErr w:type="spellStart"/>
      <w:r w:rsidRPr="00D26162">
        <w:rPr>
          <w:lang w:val="ru-RU"/>
        </w:rPr>
        <w:t>Ояда</w:t>
      </w:r>
      <w:proofErr w:type="spellEnd"/>
      <w:r w:rsidRPr="00D26162">
        <w:rPr>
          <w:lang w:val="ru-RU"/>
        </w:rPr>
        <w:t xml:space="preserve"> </w:t>
      </w:r>
      <w:del w:id="346" w:author="user" w:date="2024-11-17T20:44:00Z">
        <w:r w:rsidRPr="00D26162" w:rsidDel="009B10CE">
          <w:rPr>
            <w:lang w:val="ru-RU"/>
          </w:rPr>
          <w:delText xml:space="preserve">была </w:delText>
        </w:r>
      </w:del>
      <w:ins w:id="347" w:author="user" w:date="2024-11-17T20:44:00Z">
        <w:r w:rsidRPr="00D26162">
          <w:rPr>
            <w:lang w:val="ru-RU"/>
          </w:rPr>
          <w:t xml:space="preserve">— </w:t>
        </w:r>
      </w:ins>
      <w:del w:id="348" w:author="user" w:date="2024-11-17T20:44:00Z">
        <w:r w:rsidRPr="00D26162" w:rsidDel="009B10CE">
          <w:rPr>
            <w:lang w:val="ru-RU"/>
          </w:rPr>
          <w:delText xml:space="preserve">единственной </w:delText>
        </w:r>
      </w:del>
      <w:ins w:id="349" w:author="user" w:date="2024-11-17T20:44:00Z">
        <w:r w:rsidRPr="00D26162">
          <w:rPr>
            <w:lang w:val="ru-RU"/>
          </w:rPr>
          <w:t>единственная база, которая ещ</w:t>
        </w:r>
      </w:ins>
      <w:r w:rsidR="00BF2D7C" w:rsidRPr="00D26162">
        <w:rPr>
          <w:lang w:val="ru-RU"/>
        </w:rPr>
        <w:t>е</w:t>
      </w:r>
      <w:ins w:id="350" w:author="user" w:date="2024-11-17T20:44:00Z">
        <w:r w:rsidRPr="00D26162">
          <w:rPr>
            <w:lang w:val="ru-RU"/>
          </w:rPr>
          <w:t xml:space="preserve"> </w:t>
        </w:r>
      </w:ins>
      <w:del w:id="351" w:author="user" w:date="2024-11-17T20:44:00Z">
        <w:r w:rsidRPr="00D26162" w:rsidDel="009B10CE">
          <w:rPr>
            <w:lang w:val="ru-RU"/>
          </w:rPr>
          <w:delText>действующей</w:delText>
        </w:r>
      </w:del>
      <w:ins w:id="352" w:author="user" w:date="2024-11-17T20:44:00Z">
        <w:r w:rsidRPr="00D26162">
          <w:rPr>
            <w:lang w:val="ru-RU"/>
          </w:rPr>
          <w:t>действовала</w:t>
        </w:r>
      </w:ins>
      <w:del w:id="353" w:author="user" w:date="2024-11-17T20:44:00Z">
        <w:r w:rsidRPr="00D26162" w:rsidDel="009B10CE">
          <w:rPr>
            <w:lang w:val="ru-RU"/>
          </w:rPr>
          <w:delText xml:space="preserve"> базой</w:delText>
        </w:r>
      </w:del>
      <w:r w:rsidRPr="00D26162">
        <w:rPr>
          <w:lang w:val="ru-RU"/>
        </w:rPr>
        <w:t xml:space="preserve">. </w:t>
      </w:r>
      <w:del w:id="354" w:author="user" w:date="2024-11-17T20:44:00Z">
        <w:r w:rsidRPr="00D26162" w:rsidDel="009B10CE">
          <w:rPr>
            <w:lang w:val="ru-RU"/>
          </w:rPr>
          <w:delText>На этой планете находился</w:delText>
        </w:r>
      </w:del>
      <w:ins w:id="355" w:author="user" w:date="2024-11-17T20:44:00Z">
        <w:r w:rsidRPr="00D26162">
          <w:rPr>
            <w:lang w:val="ru-RU"/>
          </w:rPr>
          <w:t>Здесь</w:t>
        </w:r>
      </w:ins>
      <w:r w:rsidRPr="00D26162">
        <w:rPr>
          <w:lang w:val="ru-RU"/>
        </w:rPr>
        <w:t xml:space="preserve"> </w:t>
      </w:r>
      <w:ins w:id="356" w:author="user" w:date="2024-11-17T20:44:00Z">
        <w:r w:rsidRPr="00D26162">
          <w:rPr>
            <w:lang w:val="ru-RU"/>
          </w:rPr>
          <w:t xml:space="preserve">был </w:t>
        </w:r>
      </w:ins>
      <w:r w:rsidRPr="00D26162">
        <w:rPr>
          <w:lang w:val="ru-RU"/>
        </w:rPr>
        <w:t xml:space="preserve">их последний запас </w:t>
      </w:r>
      <w:del w:id="357" w:author="user" w:date="2024-11-17T20:44:00Z">
        <w:r w:rsidRPr="00D26162" w:rsidDel="009B10CE">
          <w:rPr>
            <w:lang w:val="ru-RU"/>
          </w:rPr>
          <w:delText>воинов</w:delText>
        </w:r>
      </w:del>
      <w:ins w:id="358" w:author="user" w:date="2024-11-17T20:44:00Z">
        <w:r w:rsidRPr="00D26162">
          <w:rPr>
            <w:lang w:val="ru-RU"/>
          </w:rPr>
          <w:t>бойцов</w:t>
        </w:r>
      </w:ins>
      <w:r w:rsidRPr="00D26162">
        <w:rPr>
          <w:lang w:val="ru-RU"/>
        </w:rPr>
        <w:t>, сохран</w:t>
      </w:r>
      <w:r w:rsidR="00BF2D7C" w:rsidRPr="00D26162">
        <w:rPr>
          <w:lang w:val="ru-RU"/>
        </w:rPr>
        <w:t>е</w:t>
      </w:r>
      <w:r w:rsidRPr="00D26162">
        <w:rPr>
          <w:lang w:val="ru-RU"/>
        </w:rPr>
        <w:t xml:space="preserve">нный </w:t>
      </w:r>
      <w:ins w:id="359" w:author="user" w:date="2024-11-17T20:45:00Z">
        <w:r w:rsidRPr="00D26162">
          <w:rPr>
            <w:lang w:val="ru-RU"/>
          </w:rPr>
          <w:t>ради</w:t>
        </w:r>
      </w:ins>
      <w:del w:id="360" w:author="user" w:date="2024-11-17T20:45:00Z">
        <w:r w:rsidRPr="00D26162" w:rsidDel="009B10CE">
          <w:rPr>
            <w:lang w:val="ru-RU"/>
          </w:rPr>
          <w:delText>для</w:delText>
        </w:r>
      </w:del>
      <w:r w:rsidRPr="00D26162">
        <w:rPr>
          <w:lang w:val="ru-RU"/>
        </w:rPr>
        <w:t xml:space="preserve"> последнего </w:t>
      </w:r>
      <w:del w:id="361" w:author="user" w:date="2024-11-17T20:44:00Z">
        <w:r w:rsidRPr="00D26162" w:rsidDel="009B10CE">
          <w:rPr>
            <w:lang w:val="ru-RU"/>
          </w:rPr>
          <w:delText>имени</w:delText>
        </w:r>
      </w:del>
      <w:ins w:id="362" w:author="user" w:date="2024-11-17T20:44:00Z">
        <w:r w:rsidRPr="00D26162">
          <w:rPr>
            <w:lang w:val="ru-RU"/>
          </w:rPr>
          <w:t>в списке</w:t>
        </w:r>
      </w:ins>
      <w:r w:rsidRPr="00D26162">
        <w:rPr>
          <w:lang w:val="ru-RU"/>
        </w:rPr>
        <w:t xml:space="preserve">. </w:t>
      </w:r>
      <w:del w:id="363" w:author="user" w:date="2024-11-17T20:45:00Z">
        <w:r w:rsidRPr="00D26162" w:rsidDel="009B10CE">
          <w:rPr>
            <w:lang w:val="ru-RU"/>
          </w:rPr>
          <w:delText>Если бы мы добрались</w:delText>
        </w:r>
      </w:del>
      <w:ins w:id="364" w:author="user" w:date="2024-11-17T20:45:00Z">
        <w:r w:rsidRPr="00D26162">
          <w:rPr>
            <w:lang w:val="ru-RU"/>
          </w:rPr>
          <w:t>Доберись мы</w:t>
        </w:r>
      </w:ins>
      <w:r w:rsidRPr="00D26162">
        <w:rPr>
          <w:lang w:val="ru-RU"/>
        </w:rPr>
        <w:t xml:space="preserve"> туда на несколько дней раньше, </w:t>
      </w:r>
      <w:del w:id="365" w:author="user" w:date="2024-11-17T20:45:00Z">
        <w:r w:rsidRPr="00D26162" w:rsidDel="009B10CE">
          <w:rPr>
            <w:lang w:val="ru-RU"/>
          </w:rPr>
          <w:delText xml:space="preserve">то </w:delText>
        </w:r>
      </w:del>
      <w:ins w:id="366" w:author="user" w:date="2024-11-17T20:45:00Z">
        <w:r w:rsidRPr="00D26162">
          <w:rPr>
            <w:lang w:val="ru-RU"/>
          </w:rPr>
          <w:t xml:space="preserve">успели бы </w:t>
        </w:r>
      </w:ins>
      <w:del w:id="367" w:author="user" w:date="2024-11-17T20:45:00Z">
        <w:r w:rsidRPr="00D26162" w:rsidDel="009B10CE">
          <w:rPr>
            <w:lang w:val="ru-RU"/>
          </w:rPr>
          <w:delText xml:space="preserve">застали </w:delText>
        </w:r>
      </w:del>
      <w:ins w:id="368" w:author="user" w:date="2024-11-17T20:45:00Z">
        <w:r w:rsidRPr="00D26162">
          <w:rPr>
            <w:lang w:val="ru-RU"/>
          </w:rPr>
          <w:t xml:space="preserve">застать </w:t>
        </w:r>
      </w:ins>
      <w:del w:id="369" w:author="user" w:date="2024-11-17T20:45:00Z">
        <w:r w:rsidRPr="00D26162" w:rsidDel="009B10CE">
          <w:rPr>
            <w:lang w:val="ru-RU"/>
          </w:rPr>
          <w:delText xml:space="preserve">бы </w:delText>
        </w:r>
      </w:del>
      <w:r w:rsidRPr="00D26162">
        <w:rPr>
          <w:lang w:val="ru-RU"/>
        </w:rPr>
        <w:t xml:space="preserve">их на месте — </w:t>
      </w:r>
      <w:ins w:id="370" w:author="user" w:date="2024-11-17T20:45:00Z">
        <w:r w:rsidRPr="00D26162">
          <w:rPr>
            <w:lang w:val="ru-RU"/>
          </w:rPr>
          <w:t xml:space="preserve">это были </w:t>
        </w:r>
      </w:ins>
      <w:del w:id="371" w:author="user" w:date="2024-11-17T20:45:00Z">
        <w:r w:rsidRPr="00D26162" w:rsidDel="009B10CE">
          <w:rPr>
            <w:lang w:val="ru-RU"/>
          </w:rPr>
          <w:delText xml:space="preserve">военнослужащих </w:delText>
        </w:r>
      </w:del>
      <w:ins w:id="372" w:author="user" w:date="2024-11-17T20:45:00Z">
        <w:r w:rsidRPr="00D26162">
          <w:rPr>
            <w:lang w:val="ru-RU"/>
          </w:rPr>
          <w:t>военнослужащие</w:t>
        </w:r>
      </w:ins>
      <w:ins w:id="373" w:author="user" w:date="2024-11-17T20:47:00Z">
        <w:r w:rsidRPr="00D26162">
          <w:rPr>
            <w:lang w:val="ru-RU"/>
          </w:rPr>
          <w:t xml:space="preserve"> </w:t>
        </w:r>
        <w:proofErr w:type="spellStart"/>
        <w:r w:rsidRPr="00D26162">
          <w:rPr>
            <w:lang w:val="ru-RU"/>
          </w:rPr>
          <w:t>Милитарум</w:t>
        </w:r>
        <w:proofErr w:type="spellEnd"/>
        <w:r w:rsidRPr="00D26162">
          <w:rPr>
            <w:lang w:val="ru-RU"/>
          </w:rPr>
          <w:t xml:space="preserve"> из</w:t>
        </w:r>
      </w:ins>
      <w:ins w:id="374" w:author="user" w:date="2024-11-17T20:45:00Z">
        <w:r w:rsidRPr="00D26162">
          <w:rPr>
            <w:lang w:val="ru-RU"/>
          </w:rPr>
          <w:t xml:space="preserve"> </w:t>
        </w:r>
      </w:ins>
      <w:r w:rsidRPr="00D26162">
        <w:rPr>
          <w:lang w:val="ru-RU"/>
        </w:rPr>
        <w:t>гарнизонов системы</w:t>
      </w:r>
      <w:del w:id="375" w:author="user" w:date="2024-11-17T20:47:00Z">
        <w:r w:rsidRPr="00D26162" w:rsidDel="009B10CE">
          <w:rPr>
            <w:lang w:val="ru-RU"/>
          </w:rPr>
          <w:delText xml:space="preserve"> Милитарум</w:delText>
        </w:r>
      </w:del>
      <w:r w:rsidRPr="00D26162">
        <w:rPr>
          <w:lang w:val="ru-RU"/>
        </w:rPr>
        <w:t xml:space="preserve">, </w:t>
      </w:r>
      <w:del w:id="376" w:author="user" w:date="2024-11-17T20:47:00Z">
        <w:r w:rsidRPr="00D26162" w:rsidDel="009B10CE">
          <w:rPr>
            <w:lang w:val="ru-RU"/>
          </w:rPr>
          <w:delText xml:space="preserve">дислоцированных </w:delText>
        </w:r>
      </w:del>
      <w:ins w:id="377" w:author="user" w:date="2024-11-17T20:47:00Z">
        <w:r w:rsidRPr="00D26162">
          <w:rPr>
            <w:lang w:val="ru-RU"/>
          </w:rPr>
          <w:t xml:space="preserve">дислоцированных </w:t>
        </w:r>
      </w:ins>
      <w:r w:rsidRPr="00D26162">
        <w:rPr>
          <w:lang w:val="ru-RU"/>
        </w:rPr>
        <w:t>для защиты буровых установок.</w:t>
      </w:r>
    </w:p>
    <w:p w14:paraId="662AD2BD" w14:textId="79029C44" w:rsidR="00EA29B3" w:rsidRPr="00D26162" w:rsidRDefault="00EA29B3" w:rsidP="0094125C">
      <w:pPr>
        <w:rPr>
          <w:lang w:val="ru-RU"/>
        </w:rPr>
      </w:pPr>
      <w:r w:rsidRPr="00D26162">
        <w:rPr>
          <w:lang w:val="ru-RU"/>
        </w:rPr>
        <w:t xml:space="preserve">— </w:t>
      </w:r>
      <w:proofErr w:type="spellStart"/>
      <w:r w:rsidR="00907DBA" w:rsidRPr="00D26162">
        <w:rPr>
          <w:lang w:val="ru-RU"/>
        </w:rPr>
        <w:t>Кирастес</w:t>
      </w:r>
      <w:proofErr w:type="spellEnd"/>
      <w:r w:rsidRPr="00D26162">
        <w:rPr>
          <w:lang w:val="ru-RU"/>
        </w:rPr>
        <w:t xml:space="preserve"> отправил их за пределы планеты, — сказал </w:t>
      </w:r>
      <w:proofErr w:type="spellStart"/>
      <w:r w:rsidRPr="00D26162">
        <w:rPr>
          <w:lang w:val="ru-RU"/>
        </w:rPr>
        <w:t>Гуннлаугур</w:t>
      </w:r>
      <w:proofErr w:type="spellEnd"/>
      <w:r w:rsidRPr="00D26162">
        <w:rPr>
          <w:lang w:val="ru-RU"/>
        </w:rPr>
        <w:t xml:space="preserve">. — </w:t>
      </w:r>
      <w:del w:id="378" w:author="user" w:date="2024-11-17T20:49:00Z">
        <w:r w:rsidRPr="00D26162" w:rsidDel="009B10CE">
          <w:rPr>
            <w:lang w:val="ru-RU"/>
          </w:rPr>
          <w:delText>Только богам известно</w:delText>
        </w:r>
      </w:del>
      <w:ins w:id="379" w:author="user" w:date="2024-11-17T20:49:00Z">
        <w:r w:rsidRPr="00D26162">
          <w:rPr>
            <w:lang w:val="ru-RU"/>
          </w:rPr>
          <w:t>Боги их знают,</w:t>
        </w:r>
      </w:ins>
      <w:r w:rsidRPr="00D26162">
        <w:rPr>
          <w:lang w:val="ru-RU"/>
        </w:rPr>
        <w:t xml:space="preserve"> как, но они все сейчас в варпе. Кардинал </w:t>
      </w:r>
      <w:del w:id="380" w:author="user" w:date="2024-11-17T20:49:00Z">
        <w:r w:rsidRPr="00D26162" w:rsidDel="009B10CE">
          <w:rPr>
            <w:lang w:val="ru-RU"/>
          </w:rPr>
          <w:delText>лгал нам даже на смертном одре</w:delText>
        </w:r>
      </w:del>
      <w:ins w:id="381" w:author="user" w:date="2024-11-17T20:50:00Z">
        <w:r w:rsidRPr="00D26162">
          <w:rPr>
            <w:lang w:val="ru-RU"/>
          </w:rPr>
          <w:t>вр</w:t>
        </w:r>
      </w:ins>
      <w:ins w:id="382" w:author="user" w:date="2024-11-17T20:49:00Z">
        <w:r w:rsidRPr="00D26162">
          <w:rPr>
            <w:lang w:val="ru-RU"/>
          </w:rPr>
          <w:t>ал даже перед смертью</w:t>
        </w:r>
      </w:ins>
      <w:r w:rsidRPr="00D26162">
        <w:rPr>
          <w:lang w:val="ru-RU"/>
        </w:rPr>
        <w:t xml:space="preserve"> — он ещ</w:t>
      </w:r>
      <w:r w:rsidR="00BF2D7C" w:rsidRPr="00D26162">
        <w:rPr>
          <w:lang w:val="ru-RU"/>
        </w:rPr>
        <w:t>е</w:t>
      </w:r>
      <w:r w:rsidRPr="00D26162">
        <w:rPr>
          <w:lang w:val="ru-RU"/>
        </w:rPr>
        <w:t xml:space="preserve"> не закончил.</w:t>
      </w:r>
    </w:p>
    <w:p w14:paraId="13E3984B" w14:textId="6C2E511E" w:rsidR="00EA29B3" w:rsidRPr="00D26162" w:rsidRDefault="00EA29B3" w:rsidP="0094125C">
      <w:pPr>
        <w:rPr>
          <w:lang w:val="ru-RU"/>
        </w:rPr>
      </w:pPr>
      <w:r w:rsidRPr="00D26162">
        <w:rPr>
          <w:lang w:val="ru-RU"/>
        </w:rPr>
        <w:t xml:space="preserve">— Осталось всего одно имя, — </w:t>
      </w:r>
      <w:del w:id="383" w:author="user" w:date="2024-11-17T20:50:00Z">
        <w:r w:rsidRPr="00D26162" w:rsidDel="009B10CE">
          <w:rPr>
            <w:lang w:val="ru-RU"/>
          </w:rPr>
          <w:delText xml:space="preserve">сказал </w:delText>
        </w:r>
      </w:del>
      <w:ins w:id="384" w:author="user" w:date="2024-11-17T20:50:00Z">
        <w:r w:rsidRPr="00D26162">
          <w:rPr>
            <w:lang w:val="ru-RU"/>
          </w:rPr>
          <w:t>произн</w:t>
        </w:r>
      </w:ins>
      <w:r w:rsidR="00BF2D7C" w:rsidRPr="00D26162">
        <w:rPr>
          <w:lang w:val="ru-RU"/>
        </w:rPr>
        <w:t>е</w:t>
      </w:r>
      <w:ins w:id="385" w:author="user" w:date="2024-11-17T20:50:00Z">
        <w:r w:rsidRPr="00D26162">
          <w:rPr>
            <w:lang w:val="ru-RU"/>
          </w:rPr>
          <w:t xml:space="preserve">с </w:t>
        </w:r>
      </w:ins>
      <w:r w:rsidRPr="00D26162">
        <w:rPr>
          <w:lang w:val="ru-RU"/>
        </w:rPr>
        <w:t>Ингвар. — Ч</w:t>
      </w:r>
      <w:r w:rsidR="00BF2D7C" w:rsidRPr="00D26162">
        <w:rPr>
          <w:lang w:val="ru-RU"/>
        </w:rPr>
        <w:t>е</w:t>
      </w:r>
      <w:r w:rsidRPr="00D26162">
        <w:rPr>
          <w:lang w:val="ru-RU"/>
        </w:rPr>
        <w:t xml:space="preserve">рная Грива, Громовой Кулак. </w:t>
      </w:r>
    </w:p>
    <w:p w14:paraId="1D5643D9" w14:textId="77777777" w:rsidR="00EA29B3" w:rsidRPr="00D26162" w:rsidRDefault="00EA29B3" w:rsidP="0094125C">
      <w:pPr>
        <w:rPr>
          <w:lang w:val="ru-RU"/>
        </w:rPr>
      </w:pPr>
      <w:r w:rsidRPr="00D26162">
        <w:rPr>
          <w:lang w:val="ru-RU"/>
        </w:rPr>
        <w:t>Воцарилось молчание.</w:t>
      </w:r>
    </w:p>
    <w:p w14:paraId="1175A411" w14:textId="77777777" w:rsidR="00EA29B3" w:rsidRPr="00D26162" w:rsidRDefault="00EA29B3" w:rsidP="0094125C">
      <w:pPr>
        <w:rPr>
          <w:lang w:val="ru-RU"/>
        </w:rPr>
      </w:pPr>
      <w:r w:rsidRPr="00D26162">
        <w:rPr>
          <w:lang w:val="ru-RU"/>
        </w:rPr>
        <w:t xml:space="preserve">— Кто? </w:t>
      </w:r>
      <w:ins w:id="386" w:author="user" w:date="2024-11-17T20:48:00Z">
        <w:r w:rsidRPr="00D26162">
          <w:rPr>
            <w:lang w:val="ru-RU"/>
          </w:rPr>
          <w:t xml:space="preserve">— </w:t>
        </w:r>
      </w:ins>
      <w:ins w:id="387" w:author="user" w:date="2024-11-17T20:50:00Z">
        <w:r w:rsidRPr="00D26162">
          <w:rPr>
            <w:lang w:val="ru-RU"/>
          </w:rPr>
          <w:t xml:space="preserve">наконец </w:t>
        </w:r>
      </w:ins>
      <w:ins w:id="388" w:author="user" w:date="2024-11-17T20:48:00Z">
        <w:r w:rsidRPr="00D26162">
          <w:rPr>
            <w:lang w:val="ru-RU"/>
          </w:rPr>
          <w:t>пере</w:t>
        </w:r>
      </w:ins>
      <w:r w:rsidRPr="00D26162">
        <w:rPr>
          <w:lang w:val="ru-RU"/>
        </w:rPr>
        <w:t xml:space="preserve">спросил </w:t>
      </w:r>
      <w:proofErr w:type="spellStart"/>
      <w:r w:rsidRPr="00D26162">
        <w:rPr>
          <w:lang w:val="ru-RU"/>
        </w:rPr>
        <w:t>Хафлои</w:t>
      </w:r>
      <w:proofErr w:type="spellEnd"/>
      <w:r w:rsidRPr="00D26162">
        <w:rPr>
          <w:lang w:val="ru-RU"/>
        </w:rPr>
        <w:t>.</w:t>
      </w:r>
    </w:p>
    <w:p w14:paraId="6923D78C" w14:textId="77777777" w:rsidR="00EA29B3" w:rsidRPr="00D26162" w:rsidRDefault="00EA29B3" w:rsidP="0094125C">
      <w:pPr>
        <w:rPr>
          <w:lang w:val="ru-RU"/>
        </w:rPr>
      </w:pPr>
      <w:r w:rsidRPr="00D26162">
        <w:rPr>
          <w:lang w:val="ru-RU"/>
        </w:rPr>
        <w:t xml:space="preserve">— Старый ярл </w:t>
      </w:r>
      <w:proofErr w:type="spellStart"/>
      <w:r w:rsidRPr="00D26162">
        <w:rPr>
          <w:lang w:val="ru-RU"/>
        </w:rPr>
        <w:t>Берек</w:t>
      </w:r>
      <w:proofErr w:type="spellEnd"/>
      <w:ins w:id="389" w:author="user" w:date="2024-11-17T20:48:00Z">
        <w:r w:rsidRPr="00D26162">
          <w:rPr>
            <w:lang w:val="ru-RU"/>
          </w:rPr>
          <w:t>, что ли</w:t>
        </w:r>
      </w:ins>
      <w:r w:rsidRPr="00D26162">
        <w:rPr>
          <w:lang w:val="ru-RU"/>
        </w:rPr>
        <w:t xml:space="preserve">? — спросил </w:t>
      </w:r>
      <w:proofErr w:type="spellStart"/>
      <w:r w:rsidRPr="00D26162">
        <w:rPr>
          <w:lang w:val="ru-RU"/>
        </w:rPr>
        <w:t>Ольгейр</w:t>
      </w:r>
      <w:proofErr w:type="spellEnd"/>
      <w:r w:rsidRPr="00D26162">
        <w:rPr>
          <w:lang w:val="ru-RU"/>
        </w:rPr>
        <w:t>.</w:t>
      </w:r>
    </w:p>
    <w:p w14:paraId="1F10F89E" w14:textId="77305BF2" w:rsidR="00EA29B3" w:rsidRPr="00D26162" w:rsidRDefault="00EA29B3" w:rsidP="0094125C">
      <w:pPr>
        <w:rPr>
          <w:lang w:val="ru-RU"/>
        </w:rPr>
      </w:pPr>
      <w:r w:rsidRPr="00D26162">
        <w:rPr>
          <w:lang w:val="ru-RU"/>
        </w:rPr>
        <w:t xml:space="preserve">— Или Рагнар? — </w:t>
      </w:r>
      <w:del w:id="390" w:author="user" w:date="2024-11-17T20:49:00Z">
        <w:r w:rsidRPr="00D26162" w:rsidDel="009B10CE">
          <w:rPr>
            <w:lang w:val="ru-RU"/>
          </w:rPr>
          <w:delText xml:space="preserve">спросил </w:delText>
        </w:r>
      </w:del>
      <w:ins w:id="391" w:author="user" w:date="2024-11-17T20:49:00Z">
        <w:r w:rsidRPr="00D26162">
          <w:rPr>
            <w:lang w:val="ru-RU"/>
          </w:rPr>
          <w:t xml:space="preserve">добавил </w:t>
        </w:r>
      </w:ins>
      <w:proofErr w:type="spellStart"/>
      <w:r w:rsidR="00BF2D7C" w:rsidRPr="00D26162">
        <w:rPr>
          <w:lang w:val="ru-RU"/>
        </w:rPr>
        <w:t>Ёрундур</w:t>
      </w:r>
      <w:proofErr w:type="spellEnd"/>
      <w:r w:rsidRPr="00D26162">
        <w:rPr>
          <w:lang w:val="ru-RU"/>
        </w:rPr>
        <w:t>.</w:t>
      </w:r>
    </w:p>
    <w:p w14:paraId="691E884F" w14:textId="77777777" w:rsidR="00EA29B3" w:rsidRPr="00D26162" w:rsidRDefault="00EA29B3" w:rsidP="0094125C">
      <w:pPr>
        <w:rPr>
          <w:lang w:val="ru-RU"/>
        </w:rPr>
      </w:pPr>
      <w:r w:rsidRPr="00D26162">
        <w:rPr>
          <w:lang w:val="ru-RU"/>
        </w:rPr>
        <w:t xml:space="preserve">— </w:t>
      </w:r>
      <w:del w:id="392" w:author="user" w:date="2024-11-17T20:48:00Z">
        <w:r w:rsidRPr="00D26162" w:rsidDel="009B10CE">
          <w:rPr>
            <w:lang w:val="ru-RU"/>
          </w:rPr>
          <w:delText>Как я и сказал</w:delText>
        </w:r>
      </w:del>
      <w:ins w:id="393" w:author="user" w:date="2024-11-17T20:48:00Z">
        <w:r w:rsidRPr="00D26162">
          <w:rPr>
            <w:lang w:val="ru-RU"/>
          </w:rPr>
          <w:t>Я же говорил</w:t>
        </w:r>
      </w:ins>
      <w:r w:rsidRPr="00D26162">
        <w:rPr>
          <w:lang w:val="ru-RU"/>
        </w:rPr>
        <w:t xml:space="preserve">, — </w:t>
      </w:r>
      <w:del w:id="394" w:author="user" w:date="2024-11-17T20:49:00Z">
        <w:r w:rsidRPr="00D26162" w:rsidDel="009B10CE">
          <w:rPr>
            <w:lang w:val="ru-RU"/>
          </w:rPr>
          <w:delText xml:space="preserve">сказал </w:delText>
        </w:r>
      </w:del>
      <w:ins w:id="395" w:author="user" w:date="2024-11-17T20:49:00Z">
        <w:r w:rsidRPr="00D26162">
          <w:rPr>
            <w:lang w:val="ru-RU"/>
          </w:rPr>
          <w:t xml:space="preserve">заметил </w:t>
        </w:r>
      </w:ins>
      <w:proofErr w:type="spellStart"/>
      <w:r w:rsidRPr="00D26162">
        <w:rPr>
          <w:lang w:val="ru-RU"/>
        </w:rPr>
        <w:t>Гуннлаугур</w:t>
      </w:r>
      <w:proofErr w:type="spellEnd"/>
      <w:r w:rsidRPr="00D26162">
        <w:rPr>
          <w:lang w:val="ru-RU"/>
        </w:rPr>
        <w:t xml:space="preserve"> с кислой ухмылкой на лице. — </w:t>
      </w:r>
      <w:del w:id="396" w:author="user" w:date="2024-11-17T20:48:00Z">
        <w:r w:rsidRPr="00D26162" w:rsidDel="009B10CE">
          <w:rPr>
            <w:lang w:val="ru-RU"/>
          </w:rPr>
          <w:delText>Недалёкий сброд</w:delText>
        </w:r>
      </w:del>
      <w:ins w:id="397" w:author="user" w:date="2024-11-17T20:48:00Z">
        <w:r w:rsidRPr="00D26162">
          <w:rPr>
            <w:lang w:val="ru-RU"/>
          </w:rPr>
          <w:t>Сплошной бардак</w:t>
        </w:r>
      </w:ins>
      <w:r w:rsidRPr="00D26162">
        <w:rPr>
          <w:lang w:val="ru-RU"/>
        </w:rPr>
        <w:t>.</w:t>
      </w:r>
    </w:p>
    <w:p w14:paraId="53602068" w14:textId="361D173D" w:rsidR="00EA29B3" w:rsidRPr="00D26162" w:rsidRDefault="00EA29B3" w:rsidP="0094125C">
      <w:pPr>
        <w:rPr>
          <w:lang w:val="ru-RU"/>
        </w:rPr>
      </w:pPr>
      <w:r w:rsidRPr="00D26162">
        <w:rPr>
          <w:lang w:val="ru-RU"/>
        </w:rPr>
        <w:t xml:space="preserve">— Это имя назвала выжившая женщина, — сказал Ингвар. — Она умерла прежде, чем я успел что-то уточнить. </w:t>
      </w:r>
      <w:del w:id="398" w:author="user" w:date="2024-11-17T20:50:00Z">
        <w:r w:rsidRPr="00D26162" w:rsidDel="009B10CE">
          <w:rPr>
            <w:lang w:val="ru-RU"/>
          </w:rPr>
          <w:delText>Не думаю, что</w:delText>
        </w:r>
      </w:del>
      <w:ins w:id="399" w:author="user" w:date="2024-11-17T20:50:00Z">
        <w:r w:rsidRPr="00D26162">
          <w:rPr>
            <w:lang w:val="ru-RU"/>
          </w:rPr>
          <w:t>Вряд ли, по-моему,</w:t>
        </w:r>
      </w:ins>
      <w:r w:rsidRPr="00D26162">
        <w:rPr>
          <w:lang w:val="ru-RU"/>
        </w:rPr>
        <w:t xml:space="preserve"> она </w:t>
      </w:r>
      <w:del w:id="400" w:author="user" w:date="2024-11-17T20:50:00Z">
        <w:r w:rsidRPr="00D26162" w:rsidDel="009B10CE">
          <w:rPr>
            <w:lang w:val="ru-RU"/>
          </w:rPr>
          <w:delText xml:space="preserve">смогла бы </w:delText>
        </w:r>
      </w:del>
      <w:r w:rsidRPr="00D26162">
        <w:rPr>
          <w:lang w:val="ru-RU"/>
        </w:rPr>
        <w:t>рассказа</w:t>
      </w:r>
      <w:del w:id="401" w:author="user" w:date="2024-11-17T20:50:00Z">
        <w:r w:rsidRPr="00D26162" w:rsidDel="009B10CE">
          <w:rPr>
            <w:lang w:val="ru-RU"/>
          </w:rPr>
          <w:delText>ть</w:delText>
        </w:r>
      </w:del>
      <w:ins w:id="402" w:author="user" w:date="2024-11-17T20:50:00Z">
        <w:r w:rsidRPr="00D26162">
          <w:rPr>
            <w:lang w:val="ru-RU"/>
          </w:rPr>
          <w:t>ла бы</w:t>
        </w:r>
      </w:ins>
      <w:r w:rsidRPr="00D26162">
        <w:rPr>
          <w:lang w:val="ru-RU"/>
        </w:rPr>
        <w:t xml:space="preserve"> всю правду, даже если бы осталась </w:t>
      </w:r>
      <w:ins w:id="403" w:author="user" w:date="2024-11-17T20:50:00Z">
        <w:r w:rsidRPr="00D26162">
          <w:rPr>
            <w:lang w:val="ru-RU"/>
          </w:rPr>
          <w:t xml:space="preserve">в </w:t>
        </w:r>
      </w:ins>
      <w:del w:id="404" w:author="user" w:date="2024-11-17T20:51:00Z">
        <w:r w:rsidRPr="00D26162" w:rsidDel="009B10CE">
          <w:rPr>
            <w:lang w:val="ru-RU"/>
          </w:rPr>
          <w:delText xml:space="preserve">жива </w:delText>
        </w:r>
      </w:del>
      <w:ins w:id="405" w:author="user" w:date="2024-11-17T20:51:00Z">
        <w:r w:rsidRPr="00D26162">
          <w:rPr>
            <w:lang w:val="ru-RU"/>
          </w:rPr>
          <w:t xml:space="preserve">живых </w:t>
        </w:r>
      </w:ins>
      <w:r w:rsidRPr="00D26162">
        <w:rPr>
          <w:lang w:val="ru-RU"/>
        </w:rPr>
        <w:t xml:space="preserve">— </w:t>
      </w:r>
      <w:proofErr w:type="spellStart"/>
      <w:r w:rsidR="00907DBA" w:rsidRPr="00D26162">
        <w:rPr>
          <w:lang w:val="ru-RU"/>
        </w:rPr>
        <w:t>Кирастес</w:t>
      </w:r>
      <w:proofErr w:type="spellEnd"/>
      <w:r w:rsidRPr="00D26162">
        <w:rPr>
          <w:lang w:val="ru-RU"/>
        </w:rPr>
        <w:t xml:space="preserve"> </w:t>
      </w:r>
      <w:del w:id="406" w:author="user" w:date="2024-11-17T20:51:00Z">
        <w:r w:rsidRPr="00D26162" w:rsidDel="009B10CE">
          <w:rPr>
            <w:lang w:val="ru-RU"/>
          </w:rPr>
          <w:delText>и для своих слуг</w:delText>
        </w:r>
      </w:del>
      <w:ins w:id="407" w:author="user" w:date="2024-11-17T20:51:00Z">
        <w:r w:rsidRPr="00D26162">
          <w:rPr>
            <w:lang w:val="ru-RU"/>
          </w:rPr>
          <w:t>даже со своими людьми</w:t>
        </w:r>
      </w:ins>
      <w:r w:rsidRPr="00D26162">
        <w:rPr>
          <w:lang w:val="ru-RU"/>
        </w:rPr>
        <w:t xml:space="preserve"> был мастером недомолвок.</w:t>
      </w:r>
    </w:p>
    <w:p w14:paraId="29C80A3A" w14:textId="091D0F56" w:rsidR="00EA29B3" w:rsidRPr="00D26162" w:rsidRDefault="00EA29B3" w:rsidP="0094125C">
      <w:pPr>
        <w:rPr>
          <w:lang w:val="ru-RU"/>
        </w:rPr>
      </w:pPr>
      <w:r w:rsidRPr="00D26162">
        <w:rPr>
          <w:lang w:val="ru-RU"/>
        </w:rPr>
        <w:t xml:space="preserve">— </w:t>
      </w:r>
      <w:proofErr w:type="spellStart"/>
      <w:r w:rsidRPr="00D26162">
        <w:rPr>
          <w:lang w:val="ru-RU"/>
        </w:rPr>
        <w:t>Берек</w:t>
      </w:r>
      <w:proofErr w:type="spellEnd"/>
      <w:r w:rsidRPr="00D26162">
        <w:rPr>
          <w:lang w:val="ru-RU"/>
        </w:rPr>
        <w:t xml:space="preserve"> участвовал в битве в 886 году, — сказал </w:t>
      </w:r>
      <w:proofErr w:type="spellStart"/>
      <w:r w:rsidRPr="00D26162">
        <w:rPr>
          <w:lang w:val="ru-RU"/>
        </w:rPr>
        <w:t>Гуннлаугур</w:t>
      </w:r>
      <w:proofErr w:type="spellEnd"/>
      <w:r w:rsidRPr="00D26162">
        <w:rPr>
          <w:lang w:val="ru-RU"/>
        </w:rPr>
        <w:t xml:space="preserve">. — Я помню, как </w:t>
      </w:r>
      <w:ins w:id="408" w:author="user" w:date="2024-11-17T20:52:00Z">
        <w:r w:rsidRPr="00D26162">
          <w:rPr>
            <w:lang w:val="ru-RU"/>
          </w:rPr>
          <w:t xml:space="preserve">в бытность мою Кровавым Когтем </w:t>
        </w:r>
      </w:ins>
      <w:r w:rsidRPr="00D26162">
        <w:rPr>
          <w:lang w:val="ru-RU"/>
        </w:rPr>
        <w:t>он рассказывал об этом в Зале Огня</w:t>
      </w:r>
      <w:del w:id="409" w:author="user" w:date="2024-11-17T20:52:00Z">
        <w:r w:rsidRPr="00D26162" w:rsidDel="009B10CE">
          <w:rPr>
            <w:lang w:val="ru-RU"/>
          </w:rPr>
          <w:delText>, когда я был Кровавым Когтем</w:delText>
        </w:r>
      </w:del>
      <w:r w:rsidRPr="00D26162">
        <w:rPr>
          <w:lang w:val="ru-RU"/>
        </w:rPr>
        <w:t xml:space="preserve">. </w:t>
      </w:r>
      <w:proofErr w:type="spellStart"/>
      <w:r w:rsidRPr="00D26162">
        <w:rPr>
          <w:lang w:val="ru-RU"/>
        </w:rPr>
        <w:t>Хьортур</w:t>
      </w:r>
      <w:proofErr w:type="spellEnd"/>
      <w:r w:rsidRPr="00D26162">
        <w:rPr>
          <w:lang w:val="ru-RU"/>
        </w:rPr>
        <w:t xml:space="preserve"> тоже был там</w:t>
      </w:r>
      <w:del w:id="410" w:author="user" w:date="2024-11-17T20:52:00Z">
        <w:r w:rsidRPr="00D26162" w:rsidDel="009B10CE">
          <w:rPr>
            <w:lang w:val="ru-RU"/>
          </w:rPr>
          <w:delText xml:space="preserve">, </w:delText>
        </w:r>
      </w:del>
      <w:ins w:id="411" w:author="user" w:date="2024-11-17T20:52:00Z">
        <w:r w:rsidRPr="00D26162">
          <w:rPr>
            <w:lang w:val="ru-RU"/>
          </w:rPr>
          <w:t xml:space="preserve"> — </w:t>
        </w:r>
      </w:ins>
      <w:r w:rsidRPr="00D26162">
        <w:rPr>
          <w:lang w:val="ru-RU"/>
        </w:rPr>
        <w:t xml:space="preserve">до того, как стал </w:t>
      </w:r>
      <w:r w:rsidR="00740468" w:rsidRPr="00D26162">
        <w:rPr>
          <w:lang w:val="ru-RU"/>
        </w:rPr>
        <w:t>Волчьим Гвардейцем</w:t>
      </w:r>
      <w:r w:rsidRPr="00D26162">
        <w:rPr>
          <w:lang w:val="ru-RU"/>
        </w:rPr>
        <w:t xml:space="preserve">. Это </w:t>
      </w:r>
      <w:del w:id="412" w:author="user" w:date="2024-11-17T20:52:00Z">
        <w:r w:rsidRPr="00D26162" w:rsidDel="009B10CE">
          <w:rPr>
            <w:lang w:val="ru-RU"/>
          </w:rPr>
          <w:delText>было частью</w:delText>
        </w:r>
      </w:del>
      <w:ins w:id="413" w:author="user" w:date="2024-11-17T20:52:00Z">
        <w:r w:rsidRPr="00D26162">
          <w:rPr>
            <w:lang w:val="ru-RU"/>
          </w:rPr>
          <w:t>входило в</w:t>
        </w:r>
      </w:ins>
      <w:r w:rsidRPr="00D26162">
        <w:rPr>
          <w:lang w:val="ru-RU"/>
        </w:rPr>
        <w:t xml:space="preserve"> </w:t>
      </w:r>
      <w:del w:id="414" w:author="user" w:date="2024-11-17T20:52:00Z">
        <w:r w:rsidRPr="00D26162" w:rsidDel="009B10CE">
          <w:rPr>
            <w:lang w:val="ru-RU"/>
          </w:rPr>
          <w:delText xml:space="preserve">целого </w:delText>
        </w:r>
      </w:del>
      <w:ins w:id="415" w:author="user" w:date="2024-11-17T20:52:00Z">
        <w:r w:rsidRPr="00D26162">
          <w:rPr>
            <w:lang w:val="ru-RU"/>
          </w:rPr>
          <w:t xml:space="preserve">целое </w:t>
        </w:r>
      </w:ins>
      <w:del w:id="416" w:author="user" w:date="2024-11-17T20:53:00Z">
        <w:r w:rsidRPr="00D26162" w:rsidDel="009B10CE">
          <w:rPr>
            <w:lang w:val="ru-RU"/>
          </w:rPr>
          <w:delText xml:space="preserve">изложения </w:delText>
        </w:r>
      </w:del>
      <w:ins w:id="417" w:author="user" w:date="2024-11-17T20:53:00Z">
        <w:r w:rsidRPr="00D26162">
          <w:rPr>
            <w:lang w:val="ru-RU"/>
          </w:rPr>
          <w:t xml:space="preserve">изложение </w:t>
        </w:r>
      </w:ins>
      <w:r w:rsidRPr="00D26162">
        <w:rPr>
          <w:lang w:val="ru-RU"/>
        </w:rPr>
        <w:t xml:space="preserve">саг, и они не зацикливались на этом сражении, но </w:t>
      </w:r>
      <w:del w:id="418" w:author="user" w:date="2024-11-17T20:53:00Z">
        <w:r w:rsidRPr="00D26162" w:rsidDel="009B10CE">
          <w:rPr>
            <w:lang w:val="ru-RU"/>
          </w:rPr>
          <w:delText>не могли просто его проигнорировать</w:delText>
        </w:r>
      </w:del>
      <w:ins w:id="419" w:author="user" w:date="2024-11-17T20:53:00Z">
        <w:r w:rsidRPr="00D26162">
          <w:rPr>
            <w:lang w:val="ru-RU"/>
          </w:rPr>
          <w:t>и без внимания оставить не могли</w:t>
        </w:r>
      </w:ins>
      <w:r w:rsidRPr="00D26162">
        <w:rPr>
          <w:lang w:val="ru-RU"/>
        </w:rPr>
        <w:t xml:space="preserve">. </w:t>
      </w:r>
      <w:del w:id="420" w:author="user" w:date="2024-11-17T20:53:00Z">
        <w:r w:rsidRPr="00D26162" w:rsidDel="009B10CE">
          <w:rPr>
            <w:lang w:val="ru-RU"/>
          </w:rPr>
          <w:delText>Помню</w:delText>
        </w:r>
      </w:del>
      <w:ins w:id="421" w:author="user" w:date="2024-11-17T20:53:00Z">
        <w:r w:rsidRPr="00D26162">
          <w:rPr>
            <w:lang w:val="ru-RU"/>
          </w:rPr>
          <w:t>Помнится</w:t>
        </w:r>
      </w:ins>
      <w:r w:rsidRPr="00D26162">
        <w:rPr>
          <w:lang w:val="ru-RU"/>
        </w:rPr>
        <w:t xml:space="preserve">, я подумал, что Громовой Кулак, должно быть, </w:t>
      </w:r>
      <w:del w:id="422" w:author="user" w:date="2024-11-17T20:53:00Z">
        <w:r w:rsidRPr="00D26162" w:rsidDel="009B10CE">
          <w:rPr>
            <w:lang w:val="ru-RU"/>
          </w:rPr>
          <w:delText xml:space="preserve">каким-то образом </w:delText>
        </w:r>
      </w:del>
      <w:r w:rsidRPr="00D26162">
        <w:rPr>
          <w:lang w:val="ru-RU"/>
        </w:rPr>
        <w:t>сыграл</w:t>
      </w:r>
      <w:ins w:id="423" w:author="user" w:date="2024-11-17T20:53:00Z">
        <w:r w:rsidRPr="00D26162">
          <w:rPr>
            <w:lang w:val="ru-RU"/>
          </w:rPr>
          <w:t xml:space="preserve"> какую-то</w:t>
        </w:r>
      </w:ins>
      <w:r w:rsidRPr="00D26162">
        <w:rPr>
          <w:lang w:val="ru-RU"/>
        </w:rPr>
        <w:t xml:space="preserve"> важную роль в обороне. </w:t>
      </w:r>
      <w:del w:id="424" w:author="user" w:date="2024-11-17T20:53:00Z">
        <w:r w:rsidRPr="00D26162" w:rsidDel="000463E1">
          <w:rPr>
            <w:lang w:val="ru-RU"/>
          </w:rPr>
          <w:delText>Возможно, это было одной из причин, по которой</w:delText>
        </w:r>
      </w:del>
      <w:ins w:id="425" w:author="user" w:date="2024-11-17T20:53:00Z">
        <w:r w:rsidRPr="00D26162">
          <w:rPr>
            <w:lang w:val="ru-RU"/>
          </w:rPr>
          <w:t xml:space="preserve">Может, отчасти поэтому </w:t>
        </w:r>
      </w:ins>
      <w:del w:id="426" w:author="user" w:date="2024-11-17T20:53:00Z">
        <w:r w:rsidRPr="00D26162" w:rsidDel="000463E1">
          <w:rPr>
            <w:lang w:val="ru-RU"/>
          </w:rPr>
          <w:delText xml:space="preserve"> </w:delText>
        </w:r>
      </w:del>
      <w:r w:rsidRPr="00D26162">
        <w:rPr>
          <w:lang w:val="ru-RU"/>
        </w:rPr>
        <w:t>его</w:t>
      </w:r>
      <w:ins w:id="427" w:author="user" w:date="2024-11-17T20:53:00Z">
        <w:r w:rsidRPr="00D26162">
          <w:rPr>
            <w:lang w:val="ru-RU"/>
          </w:rPr>
          <w:t xml:space="preserve"> и</w:t>
        </w:r>
      </w:ins>
      <w:r w:rsidRPr="00D26162">
        <w:rPr>
          <w:lang w:val="ru-RU"/>
        </w:rPr>
        <w:t xml:space="preserve"> сделали Волчьим Лордом. </w:t>
      </w:r>
      <w:del w:id="428" w:author="user" w:date="2024-11-17T20:53:00Z">
        <w:r w:rsidRPr="00D26162" w:rsidDel="000463E1">
          <w:rPr>
            <w:lang w:val="ru-RU"/>
          </w:rPr>
          <w:delText>Я н</w:delText>
        </w:r>
      </w:del>
      <w:ins w:id="429" w:author="user" w:date="2024-11-17T20:53:00Z">
        <w:r w:rsidRPr="00D26162">
          <w:rPr>
            <w:lang w:val="ru-RU"/>
          </w:rPr>
          <w:t>Н</w:t>
        </w:r>
      </w:ins>
      <w:r w:rsidRPr="00D26162">
        <w:rPr>
          <w:lang w:val="ru-RU"/>
        </w:rPr>
        <w:t>е знаю. Думаю, он предпоч</w:t>
      </w:r>
      <w:r w:rsidR="00BF2D7C" w:rsidRPr="00D26162">
        <w:rPr>
          <w:lang w:val="ru-RU"/>
        </w:rPr>
        <w:t>е</w:t>
      </w:r>
      <w:r w:rsidRPr="00D26162">
        <w:rPr>
          <w:lang w:val="ru-RU"/>
        </w:rPr>
        <w:t>л бы, чтобы его помнили за что-то другое.</w:t>
      </w:r>
    </w:p>
    <w:p w14:paraId="7A3D21BE" w14:textId="77777777" w:rsidR="00EA29B3" w:rsidRPr="00D26162" w:rsidRDefault="00EA29B3" w:rsidP="0094125C">
      <w:pPr>
        <w:rPr>
          <w:lang w:val="ru-RU"/>
        </w:rPr>
      </w:pPr>
      <w:proofErr w:type="spellStart"/>
      <w:r w:rsidRPr="00D26162">
        <w:rPr>
          <w:lang w:val="ru-RU"/>
        </w:rPr>
        <w:t>Ольгейр</w:t>
      </w:r>
      <w:proofErr w:type="spellEnd"/>
      <w:r w:rsidRPr="00D26162">
        <w:rPr>
          <w:lang w:val="ru-RU"/>
        </w:rPr>
        <w:t xml:space="preserve"> </w:t>
      </w:r>
      <w:del w:id="430" w:author="user" w:date="2024-11-17T20:54:00Z">
        <w:r w:rsidRPr="00D26162" w:rsidDel="000463E1">
          <w:rPr>
            <w:lang w:val="ru-RU"/>
          </w:rPr>
          <w:delText>начал хихикать</w:delText>
        </w:r>
      </w:del>
      <w:ins w:id="431" w:author="user" w:date="2024-11-17T20:54:00Z">
        <w:r w:rsidRPr="00D26162">
          <w:rPr>
            <w:lang w:val="ru-RU"/>
          </w:rPr>
          <w:t>посмеивался</w:t>
        </w:r>
      </w:ins>
      <w:r w:rsidRPr="00D26162">
        <w:rPr>
          <w:lang w:val="ru-RU"/>
        </w:rPr>
        <w:t>,</w:t>
      </w:r>
      <w:ins w:id="432" w:author="user" w:date="2024-11-17T20:54:00Z">
        <w:r w:rsidRPr="00D26162">
          <w:rPr>
            <w:lang w:val="ru-RU"/>
          </w:rPr>
          <w:t xml:space="preserve"> и</w:t>
        </w:r>
      </w:ins>
      <w:r w:rsidRPr="00D26162">
        <w:rPr>
          <w:lang w:val="ru-RU"/>
        </w:rPr>
        <w:t xml:space="preserve"> из его толстого горла выр</w:t>
      </w:r>
      <w:ins w:id="433" w:author="user" w:date="2024-11-17T20:54:00Z">
        <w:r w:rsidRPr="00D26162">
          <w:rPr>
            <w:lang w:val="ru-RU"/>
          </w:rPr>
          <w:t>ы</w:t>
        </w:r>
      </w:ins>
      <w:r w:rsidRPr="00D26162">
        <w:rPr>
          <w:lang w:val="ru-RU"/>
        </w:rPr>
        <w:t xml:space="preserve">вался низкий рокот. </w:t>
      </w:r>
    </w:p>
    <w:p w14:paraId="16446B97" w14:textId="77777777" w:rsidR="00EA29B3" w:rsidRPr="00D26162" w:rsidRDefault="00EA29B3" w:rsidP="0094125C">
      <w:pPr>
        <w:rPr>
          <w:lang w:val="ru-RU"/>
        </w:rPr>
      </w:pPr>
      <w:r w:rsidRPr="00D26162">
        <w:rPr>
          <w:lang w:val="ru-RU"/>
        </w:rPr>
        <w:t xml:space="preserve">— И что же </w:t>
      </w:r>
      <w:del w:id="434" w:author="user" w:date="2024-11-17T20:54:00Z">
        <w:r w:rsidRPr="00D26162" w:rsidDel="000463E1">
          <w:rPr>
            <w:lang w:val="ru-RU"/>
          </w:rPr>
          <w:delText>мы теперь должны</w:delText>
        </w:r>
      </w:del>
      <w:ins w:id="435" w:author="user" w:date="2024-11-17T20:54:00Z">
        <w:r w:rsidRPr="00D26162">
          <w:rPr>
            <w:lang w:val="ru-RU"/>
          </w:rPr>
          <w:t xml:space="preserve">нам теперь </w:t>
        </w:r>
      </w:ins>
      <w:del w:id="436" w:author="user" w:date="2024-11-17T20:54:00Z">
        <w:r w:rsidRPr="00D26162" w:rsidDel="000463E1">
          <w:rPr>
            <w:lang w:val="ru-RU"/>
          </w:rPr>
          <w:delText xml:space="preserve"> </w:delText>
        </w:r>
      </w:del>
      <w:r w:rsidRPr="00D26162">
        <w:rPr>
          <w:lang w:val="ru-RU"/>
        </w:rPr>
        <w:t xml:space="preserve">думать? Что этот человек </w:t>
      </w:r>
      <w:del w:id="437" w:author="user" w:date="2024-11-17T20:55:00Z">
        <w:r w:rsidRPr="00D26162" w:rsidDel="000463E1">
          <w:rPr>
            <w:lang w:val="ru-RU"/>
          </w:rPr>
          <w:delText>тоже стоит</w:delText>
        </w:r>
      </w:del>
      <w:ins w:id="438" w:author="user" w:date="2024-11-17T20:55:00Z">
        <w:r w:rsidRPr="00D26162">
          <w:rPr>
            <w:lang w:val="ru-RU"/>
          </w:rPr>
          <w:t>стоит и</w:t>
        </w:r>
      </w:ins>
      <w:r w:rsidRPr="00D26162">
        <w:rPr>
          <w:lang w:val="ru-RU"/>
        </w:rPr>
        <w:t xml:space="preserve"> за смертью </w:t>
      </w:r>
      <w:proofErr w:type="spellStart"/>
      <w:r w:rsidRPr="00D26162">
        <w:rPr>
          <w:lang w:val="ru-RU"/>
        </w:rPr>
        <w:t>Берека</w:t>
      </w:r>
      <w:proofErr w:type="spellEnd"/>
      <w:r w:rsidRPr="00D26162">
        <w:rPr>
          <w:lang w:val="ru-RU"/>
        </w:rPr>
        <w:t>?</w:t>
      </w:r>
    </w:p>
    <w:p w14:paraId="59E0332E" w14:textId="4E594123" w:rsidR="00EA29B3" w:rsidRPr="00D26162" w:rsidRDefault="00EA29B3" w:rsidP="0094125C">
      <w:pPr>
        <w:rPr>
          <w:lang w:val="ru-RU"/>
        </w:rPr>
      </w:pPr>
      <w:r w:rsidRPr="00D26162">
        <w:rPr>
          <w:lang w:val="ru-RU"/>
        </w:rPr>
        <w:t>— Н</w:t>
      </w:r>
      <w:ins w:id="439" w:author="user" w:date="2024-11-17T20:55:00Z">
        <w:r w:rsidRPr="00D26162">
          <w:rPr>
            <w:lang w:val="ru-RU"/>
          </w:rPr>
          <w:t>у уж н</w:t>
        </w:r>
      </w:ins>
      <w:r w:rsidRPr="00D26162">
        <w:rPr>
          <w:lang w:val="ru-RU"/>
        </w:rPr>
        <w:t>ет, — тв</w:t>
      </w:r>
      <w:r w:rsidR="00BF2D7C" w:rsidRPr="00D26162">
        <w:rPr>
          <w:lang w:val="ru-RU"/>
        </w:rPr>
        <w:t>е</w:t>
      </w:r>
      <w:r w:rsidRPr="00D26162">
        <w:rPr>
          <w:lang w:val="ru-RU"/>
        </w:rPr>
        <w:t>рдо ответил Ингвар. — Тело ярла нашли. И мы знаем, кто его убил — Рагнар слышал</w:t>
      </w:r>
      <w:del w:id="440" w:author="user" w:date="2024-11-17T20:55:00Z">
        <w:r w:rsidRPr="00D26162" w:rsidDel="000463E1">
          <w:rPr>
            <w:lang w:val="ru-RU"/>
          </w:rPr>
          <w:delText xml:space="preserve"> </w:delText>
        </w:r>
      </w:del>
      <w:ins w:id="441" w:author="user" w:date="2024-11-17T20:55:00Z">
        <w:r w:rsidRPr="00D26162">
          <w:rPr>
            <w:lang w:val="ru-RU"/>
          </w:rPr>
          <w:t>, как сам убийца похвалялся этим</w:t>
        </w:r>
      </w:ins>
      <w:del w:id="442" w:author="user" w:date="2024-11-17T20:55:00Z">
        <w:r w:rsidRPr="00D26162" w:rsidDel="000463E1">
          <w:rPr>
            <w:lang w:val="ru-RU"/>
          </w:rPr>
          <w:delText>хвастовство из уст самого убийцы</w:delText>
        </w:r>
      </w:del>
      <w:r w:rsidRPr="00D26162">
        <w:rPr>
          <w:lang w:val="ru-RU"/>
        </w:rPr>
        <w:t xml:space="preserve">, и за его смерть отомстили </w:t>
      </w:r>
      <w:ins w:id="443" w:author="user" w:date="2024-11-17T20:55:00Z">
        <w:r w:rsidRPr="00D26162">
          <w:rPr>
            <w:lang w:val="ru-RU"/>
          </w:rPr>
          <w:t xml:space="preserve">в </w:t>
        </w:r>
      </w:ins>
      <w:del w:id="444" w:author="user" w:date="2024-11-17T20:55:00Z">
        <w:r w:rsidRPr="00D26162" w:rsidDel="000463E1">
          <w:rPr>
            <w:lang w:val="ru-RU"/>
          </w:rPr>
          <w:delText>открыто</w:delText>
        </w:r>
      </w:del>
      <w:ins w:id="445" w:author="user" w:date="2024-11-17T20:55:00Z">
        <w:r w:rsidRPr="00D26162">
          <w:rPr>
            <w:lang w:val="ru-RU"/>
          </w:rPr>
          <w:t>открытую</w:t>
        </w:r>
      </w:ins>
      <w:r w:rsidRPr="00D26162">
        <w:rPr>
          <w:lang w:val="ru-RU"/>
        </w:rPr>
        <w:t xml:space="preserve">, воин </w:t>
      </w:r>
      <w:del w:id="446" w:author="user" w:date="2024-11-17T20:55:00Z">
        <w:r w:rsidRPr="00D26162" w:rsidDel="000463E1">
          <w:rPr>
            <w:lang w:val="ru-RU"/>
          </w:rPr>
          <w:delText xml:space="preserve">с </w:delText>
        </w:r>
      </w:del>
      <w:ins w:id="447" w:author="user" w:date="2024-11-17T20:55:00Z">
        <w:r w:rsidRPr="00D26162">
          <w:rPr>
            <w:lang w:val="ru-RU"/>
          </w:rPr>
          <w:t xml:space="preserve">против </w:t>
        </w:r>
      </w:ins>
      <w:r w:rsidRPr="00D26162">
        <w:rPr>
          <w:lang w:val="ru-RU"/>
        </w:rPr>
        <w:t>воин</w:t>
      </w:r>
      <w:del w:id="448" w:author="user" w:date="2024-11-17T20:55:00Z">
        <w:r w:rsidRPr="00D26162" w:rsidDel="000463E1">
          <w:rPr>
            <w:lang w:val="ru-RU"/>
          </w:rPr>
          <w:delText>ом</w:delText>
        </w:r>
      </w:del>
      <w:ins w:id="449" w:author="user" w:date="2024-11-17T20:55:00Z">
        <w:r w:rsidRPr="00D26162">
          <w:rPr>
            <w:lang w:val="ru-RU"/>
          </w:rPr>
          <w:t>а</w:t>
        </w:r>
      </w:ins>
      <w:r w:rsidRPr="00D26162">
        <w:rPr>
          <w:lang w:val="ru-RU"/>
        </w:rPr>
        <w:t>.</w:t>
      </w:r>
    </w:p>
    <w:p w14:paraId="091855D0" w14:textId="0A3BA468" w:rsidR="00EA29B3" w:rsidRPr="00D26162" w:rsidRDefault="00EA29B3" w:rsidP="0094125C">
      <w:pPr>
        <w:rPr>
          <w:lang w:val="ru-RU"/>
        </w:rPr>
      </w:pPr>
      <w:r w:rsidRPr="00D26162">
        <w:rPr>
          <w:lang w:val="ru-RU"/>
        </w:rPr>
        <w:t xml:space="preserve">— Значит, они охотятся за Рагнаром, — сказал Бальдр. — Снова </w:t>
      </w:r>
      <w:del w:id="450" w:author="user" w:date="2024-11-17T20:56:00Z">
        <w:r w:rsidRPr="00D26162" w:rsidDel="000463E1">
          <w:rPr>
            <w:lang w:val="ru-RU"/>
          </w:rPr>
          <w:delText xml:space="preserve">ошибка </w:delText>
        </w:r>
      </w:del>
      <w:ins w:id="451" w:author="user" w:date="2024-11-17T20:56:00Z">
        <w:r w:rsidRPr="00D26162">
          <w:rPr>
            <w:lang w:val="ru-RU"/>
          </w:rPr>
          <w:t xml:space="preserve">промашка </w:t>
        </w:r>
      </w:ins>
      <w:r w:rsidRPr="00D26162">
        <w:rPr>
          <w:lang w:val="ru-RU"/>
        </w:rPr>
        <w:t xml:space="preserve">— </w:t>
      </w:r>
      <w:del w:id="452" w:author="user" w:date="2024-11-17T20:56:00Z">
        <w:r w:rsidRPr="00D26162" w:rsidDel="000463E1">
          <w:rPr>
            <w:lang w:val="ru-RU"/>
          </w:rPr>
          <w:delText xml:space="preserve">Во </w:delText>
        </w:r>
      </w:del>
      <w:ins w:id="453" w:author="user" w:date="2024-11-17T20:56:00Z">
        <w:r w:rsidRPr="00D26162">
          <w:rPr>
            <w:lang w:val="ru-RU"/>
          </w:rPr>
          <w:t xml:space="preserve">во </w:t>
        </w:r>
      </w:ins>
      <w:r w:rsidRPr="00D26162">
        <w:rPr>
          <w:lang w:val="ru-RU"/>
        </w:rPr>
        <w:t xml:space="preserve">время Вторжения </w:t>
      </w:r>
      <w:del w:id="454" w:author="user" w:date="2024-11-17T20:56:00Z">
        <w:r w:rsidRPr="00D26162" w:rsidDel="000463E1">
          <w:rPr>
            <w:lang w:val="ru-RU"/>
          </w:rPr>
          <w:delText xml:space="preserve">Молодой </w:delText>
        </w:r>
      </w:del>
      <w:ins w:id="455" w:author="user" w:date="2024-11-17T20:56:00Z">
        <w:r w:rsidRPr="00D26162">
          <w:rPr>
            <w:lang w:val="ru-RU"/>
          </w:rPr>
          <w:t xml:space="preserve">Молодого </w:t>
        </w:r>
      </w:ins>
      <w:del w:id="456" w:author="user" w:date="2024-11-17T20:56:00Z">
        <w:r w:rsidRPr="00D26162" w:rsidDel="000463E1">
          <w:rPr>
            <w:lang w:val="ru-RU"/>
          </w:rPr>
          <w:delText xml:space="preserve">Король </w:delText>
        </w:r>
      </w:del>
      <w:ins w:id="457" w:author="user" w:date="2024-11-17T20:56:00Z">
        <w:r w:rsidRPr="00D26162">
          <w:rPr>
            <w:lang w:val="ru-RU"/>
          </w:rPr>
          <w:t xml:space="preserve">Короля </w:t>
        </w:r>
      </w:ins>
      <w:r w:rsidRPr="00D26162">
        <w:rPr>
          <w:lang w:val="ru-RU"/>
        </w:rPr>
        <w:t>ещ</w:t>
      </w:r>
      <w:r w:rsidR="00BF2D7C" w:rsidRPr="00D26162">
        <w:rPr>
          <w:lang w:val="ru-RU"/>
        </w:rPr>
        <w:t>е</w:t>
      </w:r>
      <w:r w:rsidRPr="00D26162">
        <w:rPr>
          <w:lang w:val="ru-RU"/>
        </w:rPr>
        <w:t xml:space="preserve"> </w:t>
      </w:r>
      <w:del w:id="458" w:author="user" w:date="2024-11-17T20:56:00Z">
        <w:r w:rsidRPr="00D26162" w:rsidDel="000463E1">
          <w:rPr>
            <w:lang w:val="ru-RU"/>
          </w:rPr>
          <w:delText>не появился</w:delText>
        </w:r>
      </w:del>
      <w:ins w:id="459" w:author="user" w:date="2024-11-17T20:56:00Z">
        <w:r w:rsidRPr="00D26162">
          <w:rPr>
            <w:lang w:val="ru-RU"/>
          </w:rPr>
          <w:t>и</w:t>
        </w:r>
      </w:ins>
      <w:r w:rsidRPr="00D26162">
        <w:rPr>
          <w:lang w:val="ru-RU"/>
        </w:rPr>
        <w:t xml:space="preserve"> на свет</w:t>
      </w:r>
      <w:ins w:id="460" w:author="user" w:date="2024-11-17T20:56:00Z">
        <w:r w:rsidRPr="00D26162">
          <w:rPr>
            <w:lang w:val="ru-RU"/>
          </w:rPr>
          <w:t>е не было</w:t>
        </w:r>
      </w:ins>
      <w:r w:rsidRPr="00D26162">
        <w:rPr>
          <w:lang w:val="ru-RU"/>
        </w:rPr>
        <w:t xml:space="preserve">. </w:t>
      </w:r>
    </w:p>
    <w:p w14:paraId="05A0C7D6" w14:textId="43DA22B4" w:rsidR="00EA29B3" w:rsidRPr="00D26162" w:rsidRDefault="00EA29B3" w:rsidP="0094125C">
      <w:pPr>
        <w:rPr>
          <w:lang w:val="ru-RU"/>
        </w:rPr>
      </w:pPr>
      <w:r w:rsidRPr="00D26162">
        <w:rPr>
          <w:lang w:val="ru-RU"/>
        </w:rPr>
        <w:t xml:space="preserve">— Но у них с Громовым Кулаком одно имя, — сказал </w:t>
      </w:r>
      <w:proofErr w:type="spellStart"/>
      <w:r w:rsidRPr="00D26162">
        <w:rPr>
          <w:lang w:val="ru-RU"/>
        </w:rPr>
        <w:t>Гуннлаугур</w:t>
      </w:r>
      <w:proofErr w:type="spellEnd"/>
      <w:r w:rsidRPr="00D26162">
        <w:rPr>
          <w:lang w:val="ru-RU"/>
        </w:rPr>
        <w:t xml:space="preserve">. — </w:t>
      </w:r>
      <w:del w:id="461" w:author="user" w:date="2024-11-17T20:56:00Z">
        <w:r w:rsidRPr="00D26162" w:rsidDel="000463E1">
          <w:rPr>
            <w:lang w:val="ru-RU"/>
          </w:rPr>
          <w:delText>Которое звучит как что-то, что</w:delText>
        </w:r>
      </w:del>
      <w:ins w:id="462" w:author="user" w:date="2024-11-17T20:56:00Z">
        <w:r w:rsidRPr="00D26162">
          <w:rPr>
            <w:lang w:val="ru-RU"/>
          </w:rPr>
          <w:t>И оно, пожалуй, вполне</w:t>
        </w:r>
      </w:ins>
      <w:r w:rsidRPr="00D26162">
        <w:rPr>
          <w:lang w:val="ru-RU"/>
        </w:rPr>
        <w:t xml:space="preserve"> могло</w:t>
      </w:r>
      <w:ins w:id="463" w:author="user" w:date="2024-11-17T20:57:00Z">
        <w:r w:rsidRPr="00D26162">
          <w:rPr>
            <w:lang w:val="ru-RU"/>
          </w:rPr>
          <w:t xml:space="preserve"> бы</w:t>
        </w:r>
      </w:ins>
      <w:r w:rsidRPr="00D26162">
        <w:rPr>
          <w:lang w:val="ru-RU"/>
        </w:rPr>
        <w:t xml:space="preserve"> п</w:t>
      </w:r>
      <w:del w:id="464" w:author="user" w:date="2024-11-17T20:57:00Z">
        <w:r w:rsidRPr="00D26162" w:rsidDel="000463E1">
          <w:rPr>
            <w:lang w:val="ru-RU"/>
          </w:rPr>
          <w:delText>опаст</w:delText>
        </w:r>
      </w:del>
      <w:ins w:id="465" w:author="user" w:date="2024-11-17T20:57:00Z">
        <w:r w:rsidRPr="00D26162">
          <w:rPr>
            <w:lang w:val="ru-RU"/>
          </w:rPr>
          <w:t>розвучат</w:t>
        </w:r>
      </w:ins>
      <w:r w:rsidRPr="00D26162">
        <w:rPr>
          <w:lang w:val="ru-RU"/>
        </w:rPr>
        <w:t xml:space="preserve">ь в </w:t>
      </w:r>
      <w:del w:id="466" w:author="user" w:date="2024-11-17T20:57:00Z">
        <w:r w:rsidRPr="00D26162" w:rsidDel="000463E1">
          <w:rPr>
            <w:lang w:val="ru-RU"/>
          </w:rPr>
          <w:delText xml:space="preserve">переговорные </w:delText>
        </w:r>
      </w:del>
      <w:ins w:id="467" w:author="user" w:date="2024-11-17T20:57:00Z">
        <w:r w:rsidRPr="00D26162">
          <w:rPr>
            <w:lang w:val="ru-RU"/>
          </w:rPr>
          <w:t xml:space="preserve">переговорных </w:t>
        </w:r>
      </w:ins>
      <w:r w:rsidRPr="00D26162">
        <w:rPr>
          <w:lang w:val="ru-RU"/>
        </w:rPr>
        <w:t>сообщения</w:t>
      </w:r>
      <w:ins w:id="468" w:author="user" w:date="2024-11-17T20:57:00Z">
        <w:r w:rsidRPr="00D26162">
          <w:rPr>
            <w:lang w:val="ru-RU"/>
          </w:rPr>
          <w:t>х</w:t>
        </w:r>
      </w:ins>
      <w:r w:rsidRPr="00D26162">
        <w:rPr>
          <w:lang w:val="ru-RU"/>
        </w:rPr>
        <w:t xml:space="preserve"> во время штурма. Это совпадение всегда казалось мне удивительным — что имя, которое Волчий Лорд получил из-за бионики</w:t>
      </w:r>
      <w:ins w:id="469" w:author="user" w:date="2024-11-17T20:57:00Z">
        <w:r w:rsidRPr="00D26162">
          <w:rPr>
            <w:lang w:val="ru-RU"/>
          </w:rPr>
          <w:t>,</w:t>
        </w:r>
      </w:ins>
      <w:r w:rsidRPr="00D26162">
        <w:rPr>
          <w:lang w:val="ru-RU"/>
        </w:rPr>
        <w:t xml:space="preserve"> совпадает с родовым именем его преемника. </w:t>
      </w:r>
      <w:del w:id="470" w:author="user" w:date="2024-11-17T20:57:00Z">
        <w:r w:rsidRPr="00D26162" w:rsidDel="000463E1">
          <w:rPr>
            <w:lang w:val="ru-RU"/>
          </w:rPr>
          <w:delText>Возможно</w:delText>
        </w:r>
      </w:del>
      <w:ins w:id="471" w:author="user" w:date="2024-11-17T20:57:00Z">
        <w:r w:rsidRPr="00D26162">
          <w:rPr>
            <w:lang w:val="ru-RU"/>
          </w:rPr>
          <w:t>Похоже</w:t>
        </w:r>
      </w:ins>
      <w:r w:rsidRPr="00D26162">
        <w:rPr>
          <w:lang w:val="ru-RU"/>
        </w:rPr>
        <w:t xml:space="preserve">, это судьба, но что об этом мог знать </w:t>
      </w:r>
      <w:proofErr w:type="spellStart"/>
      <w:r w:rsidR="00907DBA" w:rsidRPr="00D26162">
        <w:rPr>
          <w:lang w:val="ru-RU"/>
        </w:rPr>
        <w:t>Кирастес</w:t>
      </w:r>
      <w:proofErr w:type="spellEnd"/>
      <w:r w:rsidRPr="00D26162">
        <w:rPr>
          <w:lang w:val="ru-RU"/>
        </w:rPr>
        <w:t>? Вс</w:t>
      </w:r>
      <w:r w:rsidR="00BF2D7C" w:rsidRPr="00D26162">
        <w:rPr>
          <w:lang w:val="ru-RU"/>
        </w:rPr>
        <w:t>е</w:t>
      </w:r>
      <w:r w:rsidRPr="00D26162">
        <w:rPr>
          <w:lang w:val="ru-RU"/>
        </w:rPr>
        <w:t xml:space="preserve">, что у него было, </w:t>
      </w:r>
      <w:ins w:id="472" w:author="user" w:date="2024-11-17T20:57:00Z">
        <w:r w:rsidRPr="00D26162">
          <w:rPr>
            <w:lang w:val="ru-RU"/>
          </w:rPr>
          <w:t xml:space="preserve">— </w:t>
        </w:r>
      </w:ins>
      <w:r w:rsidRPr="00D26162">
        <w:rPr>
          <w:lang w:val="ru-RU"/>
        </w:rPr>
        <w:t xml:space="preserve">это боевой кант, и ему пришлось </w:t>
      </w:r>
      <w:del w:id="473" w:author="user" w:date="2024-11-17T20:57:00Z">
        <w:r w:rsidRPr="00D26162" w:rsidDel="000463E1">
          <w:rPr>
            <w:lang w:val="ru-RU"/>
          </w:rPr>
          <w:delText xml:space="preserve">примерять </w:delText>
        </w:r>
      </w:del>
      <w:ins w:id="474" w:author="user" w:date="2024-11-17T20:57:00Z">
        <w:r w:rsidRPr="00D26162">
          <w:rPr>
            <w:lang w:val="ru-RU"/>
          </w:rPr>
          <w:t xml:space="preserve">сопоставлять </w:t>
        </w:r>
      </w:ins>
      <w:r w:rsidRPr="00D26162">
        <w:rPr>
          <w:lang w:val="ru-RU"/>
        </w:rPr>
        <w:t xml:space="preserve">эту информацию </w:t>
      </w:r>
      <w:del w:id="475" w:author="user" w:date="2024-11-17T20:58:00Z">
        <w:r w:rsidRPr="00D26162" w:rsidDel="000463E1">
          <w:rPr>
            <w:lang w:val="ru-RU"/>
          </w:rPr>
          <w:delText xml:space="preserve">на </w:delText>
        </w:r>
      </w:del>
      <w:ins w:id="476" w:author="user" w:date="2024-11-17T20:58:00Z">
        <w:r w:rsidRPr="00D26162">
          <w:rPr>
            <w:lang w:val="ru-RU"/>
          </w:rPr>
          <w:t xml:space="preserve">с </w:t>
        </w:r>
      </w:ins>
      <w:r w:rsidRPr="00D26162">
        <w:rPr>
          <w:lang w:val="ru-RU"/>
        </w:rPr>
        <w:t>орден</w:t>
      </w:r>
      <w:ins w:id="477" w:author="user" w:date="2024-11-17T20:58:00Z">
        <w:r w:rsidRPr="00D26162">
          <w:rPr>
            <w:lang w:val="ru-RU"/>
          </w:rPr>
          <w:t>ом</w:t>
        </w:r>
      </w:ins>
      <w:r w:rsidRPr="00D26162">
        <w:rPr>
          <w:lang w:val="ru-RU"/>
        </w:rPr>
        <w:t xml:space="preserve"> в его нынешнем виде. К тому времени, когда в списке появилось имя </w:t>
      </w:r>
      <w:del w:id="478" w:author="user" w:date="2024-11-17T20:58:00Z">
        <w:r w:rsidRPr="00D26162" w:rsidDel="000463E1">
          <w:rPr>
            <w:lang w:val="ru-RU"/>
          </w:rPr>
          <w:delText xml:space="preserve">Громовой </w:delText>
        </w:r>
      </w:del>
      <w:ins w:id="479" w:author="user" w:date="2024-11-17T20:58:00Z">
        <w:r w:rsidRPr="00D26162">
          <w:rPr>
            <w:lang w:val="ru-RU"/>
          </w:rPr>
          <w:t xml:space="preserve">Громового </w:t>
        </w:r>
      </w:ins>
      <w:r w:rsidRPr="00D26162">
        <w:rPr>
          <w:lang w:val="ru-RU"/>
        </w:rPr>
        <w:t>Кулак</w:t>
      </w:r>
      <w:ins w:id="480" w:author="user" w:date="2024-11-17T20:58:00Z">
        <w:r w:rsidRPr="00D26162">
          <w:rPr>
            <w:lang w:val="ru-RU"/>
          </w:rPr>
          <w:t>а</w:t>
        </w:r>
      </w:ins>
      <w:r w:rsidRPr="00D26162">
        <w:rPr>
          <w:lang w:val="ru-RU"/>
        </w:rPr>
        <w:t xml:space="preserve">, </w:t>
      </w:r>
      <w:proofErr w:type="spellStart"/>
      <w:r w:rsidRPr="00D26162">
        <w:rPr>
          <w:lang w:val="ru-RU"/>
        </w:rPr>
        <w:t>Берек</w:t>
      </w:r>
      <w:proofErr w:type="spellEnd"/>
      <w:r w:rsidRPr="00D26162">
        <w:rPr>
          <w:lang w:val="ru-RU"/>
        </w:rPr>
        <w:t xml:space="preserve"> </w:t>
      </w:r>
      <w:del w:id="481" w:author="user" w:date="2024-11-17T20:58:00Z">
        <w:r w:rsidRPr="00D26162" w:rsidDel="000463E1">
          <w:rPr>
            <w:lang w:val="ru-RU"/>
          </w:rPr>
          <w:delText xml:space="preserve">был </w:delText>
        </w:r>
      </w:del>
      <w:r w:rsidRPr="00D26162">
        <w:rPr>
          <w:lang w:val="ru-RU"/>
        </w:rPr>
        <w:t xml:space="preserve">уже </w:t>
      </w:r>
      <w:del w:id="482" w:author="user" w:date="2024-11-17T20:58:00Z">
        <w:r w:rsidRPr="00D26162" w:rsidDel="000463E1">
          <w:rPr>
            <w:lang w:val="ru-RU"/>
          </w:rPr>
          <w:delText>мёртв на протяжении многих лет</w:delText>
        </w:r>
      </w:del>
      <w:ins w:id="483" w:author="user" w:date="2024-11-17T20:58:00Z">
        <w:r w:rsidRPr="00D26162">
          <w:rPr>
            <w:lang w:val="ru-RU"/>
          </w:rPr>
          <w:t>много лет как погиб</w:t>
        </w:r>
      </w:ins>
      <w:del w:id="484" w:author="user" w:date="2024-11-17T20:58:00Z">
        <w:r w:rsidRPr="00D26162" w:rsidDel="000463E1">
          <w:rPr>
            <w:lang w:val="ru-RU"/>
          </w:rPr>
          <w:delText xml:space="preserve">, </w:delText>
        </w:r>
      </w:del>
      <w:ins w:id="485" w:author="user" w:date="2024-11-17T20:58:00Z">
        <w:r w:rsidRPr="00D26162">
          <w:rPr>
            <w:lang w:val="ru-RU"/>
          </w:rPr>
          <w:t xml:space="preserve">; </w:t>
        </w:r>
      </w:ins>
      <w:del w:id="486" w:author="user" w:date="2024-11-17T20:58:00Z">
        <w:r w:rsidRPr="00D26162" w:rsidDel="000463E1">
          <w:rPr>
            <w:lang w:val="ru-RU"/>
          </w:rPr>
          <w:delText xml:space="preserve">возможно </w:delText>
        </w:r>
      </w:del>
      <w:ins w:id="487" w:author="user" w:date="2024-11-17T20:58:00Z">
        <w:r w:rsidRPr="00D26162">
          <w:rPr>
            <w:lang w:val="ru-RU"/>
          </w:rPr>
          <w:t xml:space="preserve">вероятно, </w:t>
        </w:r>
      </w:ins>
      <w:proofErr w:type="spellStart"/>
      <w:r w:rsidR="00907DBA" w:rsidRPr="00D26162">
        <w:rPr>
          <w:lang w:val="ru-RU"/>
        </w:rPr>
        <w:t>Кирастес</w:t>
      </w:r>
      <w:proofErr w:type="spellEnd"/>
      <w:r w:rsidRPr="00D26162">
        <w:rPr>
          <w:lang w:val="ru-RU"/>
        </w:rPr>
        <w:t xml:space="preserve"> специально прибер</w:t>
      </w:r>
      <w:r w:rsidR="00BF2D7C" w:rsidRPr="00D26162">
        <w:rPr>
          <w:lang w:val="ru-RU"/>
        </w:rPr>
        <w:t>е</w:t>
      </w:r>
      <w:r w:rsidRPr="00D26162">
        <w:rPr>
          <w:lang w:val="ru-RU"/>
        </w:rPr>
        <w:t xml:space="preserve">г напоследок имя, которое ненавидел больше всего, </w:t>
      </w:r>
      <w:ins w:id="488" w:author="user" w:date="2024-11-17T20:58:00Z">
        <w:r w:rsidRPr="00D26162">
          <w:rPr>
            <w:lang w:val="ru-RU"/>
          </w:rPr>
          <w:t xml:space="preserve">— </w:t>
        </w:r>
      </w:ins>
      <w:r w:rsidRPr="00D26162">
        <w:rPr>
          <w:lang w:val="ru-RU"/>
        </w:rPr>
        <w:t xml:space="preserve">имя, которое к тому времени уже принадлежало другому. </w:t>
      </w:r>
    </w:p>
    <w:p w14:paraId="041F03DC" w14:textId="77777777" w:rsidR="00EA29B3" w:rsidRPr="00D26162" w:rsidRDefault="00EA29B3" w:rsidP="0094125C">
      <w:pPr>
        <w:rPr>
          <w:lang w:val="ru-RU"/>
        </w:rPr>
      </w:pPr>
      <w:r w:rsidRPr="00D26162">
        <w:rPr>
          <w:lang w:val="ru-RU"/>
        </w:rPr>
        <w:t xml:space="preserve">— О деяниях Рагнара говорит половина </w:t>
      </w:r>
      <w:del w:id="489" w:author="user" w:date="2024-11-17T20:58:00Z">
        <w:r w:rsidRPr="00D26162" w:rsidDel="000463E1">
          <w:rPr>
            <w:lang w:val="ru-RU"/>
          </w:rPr>
          <w:delText>галактики</w:delText>
        </w:r>
      </w:del>
      <w:ins w:id="490" w:author="user" w:date="2024-11-17T20:58:00Z">
        <w:r w:rsidRPr="00D26162">
          <w:rPr>
            <w:lang w:val="ru-RU"/>
          </w:rPr>
          <w:t>Галактики</w:t>
        </w:r>
      </w:ins>
      <w:r w:rsidRPr="00D26162">
        <w:rPr>
          <w:lang w:val="ru-RU"/>
        </w:rPr>
        <w:t xml:space="preserve">, — сказал Ингвар. — Они знают, что он Волчий Лорд, почитаемый среди нас, как и </w:t>
      </w:r>
      <w:proofErr w:type="spellStart"/>
      <w:r w:rsidRPr="00D26162">
        <w:rPr>
          <w:lang w:val="ru-RU"/>
        </w:rPr>
        <w:t>Берек</w:t>
      </w:r>
      <w:proofErr w:type="spellEnd"/>
      <w:r w:rsidRPr="00D26162">
        <w:rPr>
          <w:lang w:val="ru-RU"/>
        </w:rPr>
        <w:t>. Ошибаются эти люди или нет, но у них достаточно информации, чтобы найти того, кого они ищут.</w:t>
      </w:r>
    </w:p>
    <w:p w14:paraId="34E3BB5B" w14:textId="798BB3C3" w:rsidR="00EA29B3" w:rsidRPr="00D26162" w:rsidRDefault="00BF2D7C" w:rsidP="0094125C">
      <w:pPr>
        <w:rPr>
          <w:lang w:val="ru-RU"/>
        </w:rPr>
      </w:pPr>
      <w:proofErr w:type="spellStart"/>
      <w:r w:rsidRPr="00D26162">
        <w:rPr>
          <w:lang w:val="ru-RU"/>
        </w:rPr>
        <w:t>Ёрундур</w:t>
      </w:r>
      <w:proofErr w:type="spellEnd"/>
      <w:r w:rsidR="00EA29B3" w:rsidRPr="00D26162">
        <w:rPr>
          <w:lang w:val="ru-RU"/>
        </w:rPr>
        <w:t xml:space="preserve"> откинулся на спинку трона. </w:t>
      </w:r>
    </w:p>
    <w:p w14:paraId="1F9760E3" w14:textId="77777777" w:rsidR="00EA29B3" w:rsidRPr="00D26162" w:rsidRDefault="00EA29B3" w:rsidP="0094125C">
      <w:pPr>
        <w:rPr>
          <w:lang w:val="ru-RU"/>
        </w:rPr>
      </w:pPr>
      <w:r w:rsidRPr="00D26162">
        <w:rPr>
          <w:lang w:val="ru-RU"/>
        </w:rPr>
        <w:t xml:space="preserve">— Ты </w:t>
      </w:r>
      <w:del w:id="491" w:author="user" w:date="2024-11-17T21:00:00Z">
        <w:r w:rsidRPr="00D26162" w:rsidDel="000463E1">
          <w:rPr>
            <w:lang w:val="ru-RU"/>
          </w:rPr>
          <w:delText>можешь быть в этом</w:delText>
        </w:r>
      </w:del>
      <w:ins w:id="492" w:author="user" w:date="2024-11-17T21:00:00Z">
        <w:r w:rsidRPr="00D26162">
          <w:rPr>
            <w:lang w:val="ru-RU"/>
          </w:rPr>
          <w:t>точно</w:t>
        </w:r>
      </w:ins>
      <w:r w:rsidRPr="00D26162">
        <w:rPr>
          <w:lang w:val="ru-RU"/>
        </w:rPr>
        <w:t xml:space="preserve"> уверен? Похоже, что у них </w:t>
      </w:r>
      <w:del w:id="493" w:author="user" w:date="2024-11-17T21:00:00Z">
        <w:r w:rsidRPr="00D26162" w:rsidDel="000463E1">
          <w:rPr>
            <w:lang w:val="ru-RU"/>
          </w:rPr>
          <w:delText>одна ошибка идёт за другой</w:delText>
        </w:r>
      </w:del>
      <w:ins w:id="494" w:author="user" w:date="2024-11-17T21:00:00Z">
        <w:r w:rsidRPr="00D26162">
          <w:rPr>
            <w:lang w:val="ru-RU"/>
          </w:rPr>
          <w:t>ошибка на ошибке сидит и ошибкой погоняет</w:t>
        </w:r>
      </w:ins>
      <w:r w:rsidRPr="00D26162">
        <w:rPr>
          <w:lang w:val="ru-RU"/>
        </w:rPr>
        <w:t xml:space="preserve">. </w:t>
      </w:r>
    </w:p>
    <w:p w14:paraId="0D6C9B3E" w14:textId="3132DBA1" w:rsidR="00EA29B3" w:rsidRPr="00D26162" w:rsidRDefault="00EA29B3" w:rsidP="0094125C">
      <w:pPr>
        <w:rPr>
          <w:lang w:val="ru-RU"/>
        </w:rPr>
      </w:pPr>
      <w:r w:rsidRPr="00D26162">
        <w:rPr>
          <w:lang w:val="ru-RU"/>
        </w:rPr>
        <w:lastRenderedPageBreak/>
        <w:t xml:space="preserve">— Полки отправлены, — сказал </w:t>
      </w:r>
      <w:proofErr w:type="spellStart"/>
      <w:r w:rsidRPr="00D26162">
        <w:rPr>
          <w:lang w:val="ru-RU"/>
        </w:rPr>
        <w:t>Гуннлаугур</w:t>
      </w:r>
      <w:proofErr w:type="spellEnd"/>
      <w:r w:rsidRPr="00D26162">
        <w:rPr>
          <w:lang w:val="ru-RU"/>
        </w:rPr>
        <w:t xml:space="preserve">. — Я читал путевые листы — пятьсот тысяч солдат из Неизменных </w:t>
      </w:r>
      <w:proofErr w:type="spellStart"/>
      <w:r w:rsidRPr="00D26162">
        <w:rPr>
          <w:lang w:val="ru-RU"/>
        </w:rPr>
        <w:t>Ояды</w:t>
      </w:r>
      <w:proofErr w:type="spellEnd"/>
      <w:r w:rsidRPr="00D26162">
        <w:rPr>
          <w:lang w:val="ru-RU"/>
        </w:rPr>
        <w:t xml:space="preserve">. Их четырнадцатая наступательная танковая часть включает более пятисот охотников </w:t>
      </w:r>
      <w:proofErr w:type="spellStart"/>
      <w:r w:rsidR="00DC0B37">
        <w:rPr>
          <w:lang w:val="ru-RU"/>
        </w:rPr>
        <w:t>Фалкрум</w:t>
      </w:r>
      <w:r w:rsidRPr="00D26162">
        <w:rPr>
          <w:lang w:val="ru-RU"/>
        </w:rPr>
        <w:t>а</w:t>
      </w:r>
      <w:proofErr w:type="spellEnd"/>
      <w:del w:id="495" w:author="user" w:date="2024-11-17T21:00:00Z">
        <w:r w:rsidRPr="00D26162" w:rsidDel="000463E1">
          <w:rPr>
            <w:lang w:val="ru-RU"/>
          </w:rPr>
          <w:delText xml:space="preserve">, </w:delText>
        </w:r>
      </w:del>
      <w:ins w:id="496" w:author="user" w:date="2024-11-17T21:00:00Z">
        <w:r w:rsidRPr="00D26162">
          <w:rPr>
            <w:lang w:val="ru-RU"/>
          </w:rPr>
          <w:t xml:space="preserve"> — </w:t>
        </w:r>
      </w:ins>
      <w:r w:rsidRPr="00D26162">
        <w:rPr>
          <w:lang w:val="ru-RU"/>
        </w:rPr>
        <w:t>практически вс</w:t>
      </w:r>
      <w:r w:rsidR="00BF2D7C" w:rsidRPr="00D26162">
        <w:rPr>
          <w:lang w:val="ru-RU"/>
        </w:rPr>
        <w:t>е</w:t>
      </w:r>
      <w:r w:rsidRPr="00D26162">
        <w:rPr>
          <w:lang w:val="ru-RU"/>
        </w:rPr>
        <w:t>, что у них осталось, и все они получили приказ убить Громового Кулака Ч</w:t>
      </w:r>
      <w:r w:rsidR="00BF2D7C" w:rsidRPr="00D26162">
        <w:rPr>
          <w:lang w:val="ru-RU"/>
        </w:rPr>
        <w:t>е</w:t>
      </w:r>
      <w:r w:rsidRPr="00D26162">
        <w:rPr>
          <w:lang w:val="ru-RU"/>
        </w:rPr>
        <w:t xml:space="preserve">рную Гриву. </w:t>
      </w:r>
    </w:p>
    <w:p w14:paraId="1A8C4489" w14:textId="77777777" w:rsidR="00EA29B3" w:rsidRPr="00D26162" w:rsidRDefault="00EA29B3" w:rsidP="0094125C">
      <w:pPr>
        <w:rPr>
          <w:lang w:val="ru-RU"/>
        </w:rPr>
      </w:pPr>
      <w:proofErr w:type="spellStart"/>
      <w:r w:rsidRPr="00D26162">
        <w:rPr>
          <w:lang w:val="ru-RU"/>
        </w:rPr>
        <w:t>Ольгейр</w:t>
      </w:r>
      <w:proofErr w:type="spellEnd"/>
      <w:r w:rsidRPr="00D26162">
        <w:rPr>
          <w:lang w:val="ru-RU"/>
        </w:rPr>
        <w:t xml:space="preserve"> шумно выдохнул. </w:t>
      </w:r>
    </w:p>
    <w:p w14:paraId="122DF94A" w14:textId="77777777" w:rsidR="00EA29B3" w:rsidRPr="00D26162" w:rsidRDefault="00EA29B3" w:rsidP="0094125C">
      <w:pPr>
        <w:rPr>
          <w:lang w:val="ru-RU"/>
        </w:rPr>
      </w:pPr>
      <w:r w:rsidRPr="00D26162">
        <w:rPr>
          <w:lang w:val="ru-RU"/>
        </w:rPr>
        <w:t xml:space="preserve">— Пять сотен! — фыркнул он. — </w:t>
      </w:r>
      <w:proofErr w:type="spellStart"/>
      <w:r w:rsidRPr="00D26162">
        <w:rPr>
          <w:lang w:val="ru-RU"/>
        </w:rPr>
        <w:t>Моркаи</w:t>
      </w:r>
      <w:proofErr w:type="spellEnd"/>
      <w:r w:rsidRPr="00D26162">
        <w:rPr>
          <w:lang w:val="ru-RU"/>
        </w:rPr>
        <w:t xml:space="preserve">, </w:t>
      </w:r>
      <w:del w:id="497" w:author="user" w:date="2024-11-17T21:51:00Z">
        <w:r w:rsidRPr="00D26162" w:rsidDel="002F4721">
          <w:rPr>
            <w:lang w:val="ru-RU"/>
          </w:rPr>
          <w:delText xml:space="preserve">этого им </w:delText>
        </w:r>
      </w:del>
      <w:r w:rsidRPr="00D26162">
        <w:rPr>
          <w:lang w:val="ru-RU"/>
        </w:rPr>
        <w:t>не хватит. Только не на Рагнара.</w:t>
      </w:r>
    </w:p>
    <w:p w14:paraId="08C1443C" w14:textId="77777777" w:rsidR="00EA29B3" w:rsidRPr="00D26162" w:rsidRDefault="00EA29B3" w:rsidP="0094125C">
      <w:pPr>
        <w:rPr>
          <w:lang w:val="ru-RU"/>
        </w:rPr>
      </w:pPr>
      <w:r w:rsidRPr="00D26162">
        <w:rPr>
          <w:lang w:val="ru-RU"/>
        </w:rPr>
        <w:t>— В открытом бою</w:t>
      </w:r>
      <w:del w:id="498" w:author="user" w:date="2024-11-17T21:01:00Z">
        <w:r w:rsidRPr="00D26162" w:rsidDel="000463E1">
          <w:rPr>
            <w:lang w:val="ru-RU"/>
          </w:rPr>
          <w:delText xml:space="preserve">, </w:delText>
        </w:r>
      </w:del>
      <w:ins w:id="499" w:author="user" w:date="2024-11-17T21:01:00Z">
        <w:r w:rsidRPr="00D26162">
          <w:rPr>
            <w:lang w:val="ru-RU"/>
          </w:rPr>
          <w:t xml:space="preserve"> — </w:t>
        </w:r>
      </w:ins>
      <w:r w:rsidRPr="00D26162">
        <w:rPr>
          <w:lang w:val="ru-RU"/>
        </w:rPr>
        <w:t xml:space="preserve">может быть, — ответил Ингвар. — Но охотники так не действуют. Они будут рядом, сражаться с тобой бок о бок. </w:t>
      </w:r>
      <w:del w:id="500" w:author="user" w:date="2024-11-17T21:02:00Z">
        <w:r w:rsidRPr="00D26162" w:rsidDel="000463E1">
          <w:rPr>
            <w:lang w:val="ru-RU"/>
          </w:rPr>
          <w:delText xml:space="preserve">Вы </w:delText>
        </w:r>
      </w:del>
      <w:ins w:id="501" w:author="user" w:date="2024-11-17T21:02:00Z">
        <w:r w:rsidRPr="00D26162">
          <w:rPr>
            <w:lang w:val="ru-RU"/>
          </w:rPr>
          <w:t xml:space="preserve">Сами </w:t>
        </w:r>
      </w:ins>
      <w:r w:rsidRPr="00D26162">
        <w:rPr>
          <w:lang w:val="ru-RU"/>
        </w:rPr>
        <w:t>знаете, как это бывает, когда что-то начинается. Связь прерывается, приказы забываются. Любой воин может оказаться сам по себе</w:t>
      </w:r>
      <w:ins w:id="502" w:author="user" w:date="2024-11-17T21:01:00Z">
        <w:r w:rsidRPr="00D26162">
          <w:rPr>
            <w:lang w:val="ru-RU"/>
          </w:rPr>
          <w:t>.</w:t>
        </w:r>
      </w:ins>
      <w:r w:rsidRPr="00D26162">
        <w:rPr>
          <w:lang w:val="ru-RU"/>
        </w:rPr>
        <w:t xml:space="preserve"> </w:t>
      </w:r>
      <w:del w:id="503" w:author="user" w:date="2024-11-17T21:01:00Z">
        <w:r w:rsidRPr="00D26162" w:rsidDel="000463E1">
          <w:rPr>
            <w:lang w:val="ru-RU"/>
          </w:rPr>
          <w:delText xml:space="preserve">и </w:delText>
        </w:r>
      </w:del>
      <w:ins w:id="504" w:author="user" w:date="2024-11-17T21:01:00Z">
        <w:r w:rsidRPr="00D26162">
          <w:rPr>
            <w:lang w:val="ru-RU"/>
          </w:rPr>
          <w:t>В этот-то</w:t>
        </w:r>
      </w:ins>
      <w:del w:id="505" w:author="user" w:date="2024-11-17T21:01:00Z">
        <w:r w:rsidRPr="00D26162" w:rsidDel="000463E1">
          <w:rPr>
            <w:lang w:val="ru-RU"/>
          </w:rPr>
          <w:delText>именно в тот</w:delText>
        </w:r>
      </w:del>
      <w:r w:rsidRPr="00D26162">
        <w:rPr>
          <w:lang w:val="ru-RU"/>
        </w:rPr>
        <w:t xml:space="preserve"> момент они и нанесут удар</w:t>
      </w:r>
      <w:del w:id="506" w:author="user" w:date="2024-11-17T21:01:00Z">
        <w:r w:rsidRPr="00D26162" w:rsidDel="000463E1">
          <w:rPr>
            <w:lang w:val="ru-RU"/>
          </w:rPr>
          <w:delText xml:space="preserve">, </w:delText>
        </w:r>
      </w:del>
      <w:ins w:id="507" w:author="user" w:date="2024-11-17T21:01:00Z">
        <w:r w:rsidRPr="00D26162">
          <w:rPr>
            <w:lang w:val="ru-RU"/>
          </w:rPr>
          <w:t xml:space="preserve"> — </w:t>
        </w:r>
      </w:ins>
      <w:r w:rsidRPr="00D26162">
        <w:rPr>
          <w:lang w:val="ru-RU"/>
        </w:rPr>
        <w:t xml:space="preserve">внезапно, точно в цель, которая к этому не готова. </w:t>
      </w:r>
    </w:p>
    <w:p w14:paraId="796355AF" w14:textId="0EA3201D" w:rsidR="00EA29B3" w:rsidRPr="00D26162" w:rsidRDefault="00EA29B3" w:rsidP="0094125C">
      <w:pPr>
        <w:rPr>
          <w:lang w:val="ru-RU"/>
        </w:rPr>
      </w:pPr>
      <w:r w:rsidRPr="00D26162">
        <w:rPr>
          <w:lang w:val="ru-RU"/>
        </w:rPr>
        <w:t xml:space="preserve">— Они </w:t>
      </w:r>
      <w:del w:id="508" w:author="user" w:date="2024-11-17T21:02:00Z">
        <w:r w:rsidRPr="00D26162" w:rsidDel="000463E1">
          <w:rPr>
            <w:lang w:val="ru-RU"/>
          </w:rPr>
          <w:delText>хороши</w:delText>
        </w:r>
      </w:del>
      <w:ins w:id="509" w:author="user" w:date="2024-11-17T21:12:00Z">
        <w:r w:rsidRPr="00D26162">
          <w:rPr>
            <w:lang w:val="ru-RU"/>
          </w:rPr>
          <w:t>не промах</w:t>
        </w:r>
      </w:ins>
      <w:r w:rsidRPr="00D26162">
        <w:rPr>
          <w:lang w:val="ru-RU"/>
        </w:rPr>
        <w:t xml:space="preserve">, — предупредил </w:t>
      </w:r>
      <w:proofErr w:type="spellStart"/>
      <w:r w:rsidRPr="00D26162">
        <w:rPr>
          <w:lang w:val="ru-RU"/>
        </w:rPr>
        <w:t>Гуннлаугур</w:t>
      </w:r>
      <w:proofErr w:type="spellEnd"/>
      <w:r w:rsidRPr="00D26162">
        <w:rPr>
          <w:lang w:val="ru-RU"/>
        </w:rPr>
        <w:t xml:space="preserve">. — Мы уже прочувствовали это на себе. </w:t>
      </w:r>
      <w:del w:id="510" w:author="user" w:date="2024-11-17T21:02:00Z">
        <w:r w:rsidRPr="00D26162" w:rsidDel="000463E1">
          <w:rPr>
            <w:lang w:val="ru-RU"/>
          </w:rPr>
          <w:delText>При наличии</w:delText>
        </w:r>
      </w:del>
      <w:r w:rsidRPr="00D26162">
        <w:rPr>
          <w:lang w:val="ru-RU"/>
        </w:rPr>
        <w:t xml:space="preserve">Если у охотников есть </w:t>
      </w:r>
      <w:del w:id="511" w:author="user" w:date="2024-11-17T21:02:00Z">
        <w:r w:rsidRPr="00D26162" w:rsidDel="000463E1">
          <w:rPr>
            <w:lang w:val="ru-RU"/>
          </w:rPr>
          <w:delText xml:space="preserve">укрытия </w:delText>
        </w:r>
      </w:del>
      <w:ins w:id="512" w:author="user" w:date="2024-11-17T21:02:00Z">
        <w:r w:rsidRPr="00D26162">
          <w:rPr>
            <w:lang w:val="ru-RU"/>
          </w:rPr>
          <w:t>укрыти</w:t>
        </w:r>
      </w:ins>
      <w:r w:rsidRPr="00D26162">
        <w:rPr>
          <w:lang w:val="ru-RU"/>
        </w:rPr>
        <w:t>я</w:t>
      </w:r>
      <w:ins w:id="513" w:author="user" w:date="2024-11-17T21:02:00Z">
        <w:r w:rsidRPr="00D26162">
          <w:rPr>
            <w:lang w:val="ru-RU"/>
          </w:rPr>
          <w:t xml:space="preserve"> </w:t>
        </w:r>
      </w:ins>
      <w:r w:rsidRPr="00D26162">
        <w:rPr>
          <w:lang w:val="ru-RU"/>
        </w:rPr>
        <w:t xml:space="preserve">и </w:t>
      </w:r>
      <w:del w:id="514" w:author="user" w:date="2024-11-17T21:02:00Z">
        <w:r w:rsidRPr="00D26162" w:rsidDel="000463E1">
          <w:rPr>
            <w:lang w:val="ru-RU"/>
          </w:rPr>
          <w:delText xml:space="preserve">элемента </w:delText>
        </w:r>
      </w:del>
      <w:ins w:id="515" w:author="user" w:date="2024-11-17T21:02:00Z">
        <w:r w:rsidRPr="00D26162">
          <w:rPr>
            <w:lang w:val="ru-RU"/>
          </w:rPr>
          <w:t xml:space="preserve">элемент </w:t>
        </w:r>
      </w:ins>
      <w:r w:rsidRPr="00D26162">
        <w:rPr>
          <w:lang w:val="ru-RU"/>
        </w:rPr>
        <w:t xml:space="preserve">неожиданности, они представляют опасность. </w:t>
      </w:r>
      <w:proofErr w:type="spellStart"/>
      <w:r w:rsidR="00907DBA" w:rsidRPr="00D26162">
        <w:rPr>
          <w:lang w:val="ru-RU"/>
        </w:rPr>
        <w:t>Кирастес</w:t>
      </w:r>
      <w:proofErr w:type="spellEnd"/>
      <w:r w:rsidRPr="00D26162">
        <w:rPr>
          <w:lang w:val="ru-RU"/>
        </w:rPr>
        <w:t xml:space="preserve"> знал, что его время на исходе</w:t>
      </w:r>
      <w:ins w:id="516" w:author="user" w:date="2024-11-17T21:02:00Z">
        <w:r w:rsidRPr="00D26162">
          <w:rPr>
            <w:lang w:val="ru-RU"/>
          </w:rPr>
          <w:t>,</w:t>
        </w:r>
      </w:ins>
      <w:r w:rsidRPr="00D26162">
        <w:rPr>
          <w:lang w:val="ru-RU"/>
        </w:rPr>
        <w:t xml:space="preserve"> и поставил вс</w:t>
      </w:r>
      <w:r w:rsidR="00BF2D7C" w:rsidRPr="00D26162">
        <w:rPr>
          <w:lang w:val="ru-RU"/>
        </w:rPr>
        <w:t>е</w:t>
      </w:r>
      <w:r w:rsidRPr="00D26162">
        <w:rPr>
          <w:lang w:val="ru-RU"/>
        </w:rPr>
        <w:t>, что у него было, на эту миссию</w:t>
      </w:r>
      <w:del w:id="517" w:author="user" w:date="2024-11-17T21:02:00Z">
        <w:r w:rsidRPr="00D26162" w:rsidDel="000463E1">
          <w:rPr>
            <w:lang w:val="ru-RU"/>
          </w:rPr>
          <w:delText xml:space="preserve">, </w:delText>
        </w:r>
      </w:del>
      <w:ins w:id="518" w:author="user" w:date="2024-11-17T21:02:00Z">
        <w:r w:rsidRPr="00D26162">
          <w:rPr>
            <w:lang w:val="ru-RU"/>
          </w:rPr>
          <w:t xml:space="preserve"> — </w:t>
        </w:r>
      </w:ins>
      <w:r w:rsidRPr="00D26162">
        <w:rPr>
          <w:lang w:val="ru-RU"/>
        </w:rPr>
        <w:t>финальную часть своей долгой игры.</w:t>
      </w:r>
    </w:p>
    <w:p w14:paraId="72DB1B00" w14:textId="77777777" w:rsidR="00EA29B3" w:rsidRPr="00D26162" w:rsidRDefault="00EA29B3" w:rsidP="0094125C">
      <w:pPr>
        <w:rPr>
          <w:lang w:val="ru-RU"/>
        </w:rPr>
      </w:pPr>
      <w:r w:rsidRPr="00D26162">
        <w:rPr>
          <w:lang w:val="ru-RU"/>
        </w:rPr>
        <w:t xml:space="preserve">— Значит, </w:t>
      </w:r>
      <w:del w:id="519" w:author="user" w:date="2024-11-17T21:02:00Z">
        <w:r w:rsidRPr="00D26162" w:rsidDel="000463E1">
          <w:rPr>
            <w:lang w:val="ru-RU"/>
          </w:rPr>
          <w:delText xml:space="preserve">мы </w:delText>
        </w:r>
      </w:del>
      <w:r w:rsidRPr="00D26162">
        <w:rPr>
          <w:lang w:val="ru-RU"/>
        </w:rPr>
        <w:t xml:space="preserve">возвращаемся домой, — твердо сказал </w:t>
      </w:r>
      <w:proofErr w:type="spellStart"/>
      <w:r w:rsidRPr="00D26162">
        <w:rPr>
          <w:lang w:val="ru-RU"/>
        </w:rPr>
        <w:t>Хафлои</w:t>
      </w:r>
      <w:proofErr w:type="spellEnd"/>
      <w:r w:rsidRPr="00D26162">
        <w:rPr>
          <w:lang w:val="ru-RU"/>
        </w:rPr>
        <w:t xml:space="preserve">, ища поддержки у братьев. — Возвращаемся, </w:t>
      </w:r>
      <w:del w:id="520" w:author="user" w:date="2024-11-17T21:03:00Z">
        <w:r w:rsidRPr="00D26162" w:rsidDel="000463E1">
          <w:rPr>
            <w:lang w:val="ru-RU"/>
          </w:rPr>
          <w:delText xml:space="preserve">мы получили </w:delText>
        </w:r>
      </w:del>
      <w:r w:rsidRPr="00D26162">
        <w:rPr>
          <w:lang w:val="ru-RU"/>
        </w:rPr>
        <w:t>доказательства</w:t>
      </w:r>
      <w:ins w:id="521" w:author="user" w:date="2024-11-17T21:03:00Z">
        <w:r w:rsidRPr="00D26162">
          <w:rPr>
            <w:lang w:val="ru-RU"/>
          </w:rPr>
          <w:t xml:space="preserve"> мы получили</w:t>
        </w:r>
      </w:ins>
      <w:r w:rsidRPr="00D26162">
        <w:rPr>
          <w:lang w:val="ru-RU"/>
        </w:rPr>
        <w:t xml:space="preserve">. </w:t>
      </w:r>
      <w:del w:id="522" w:author="user" w:date="2024-11-17T21:03:00Z">
        <w:r w:rsidRPr="00D26162" w:rsidDel="000463E1">
          <w:rPr>
            <w:lang w:val="ru-RU"/>
          </w:rPr>
          <w:delText>Этого ты и хотел, не так ли</w:delText>
        </w:r>
      </w:del>
      <w:ins w:id="523" w:author="user" w:date="2024-11-17T21:03:00Z">
        <w:r w:rsidRPr="00D26162">
          <w:rPr>
            <w:lang w:val="ru-RU"/>
          </w:rPr>
          <w:t>Ты же этого и хотел</w:t>
        </w:r>
      </w:ins>
      <w:r w:rsidRPr="00D26162">
        <w:rPr>
          <w:lang w:val="ru-RU"/>
        </w:rPr>
        <w:t xml:space="preserve">? </w:t>
      </w:r>
      <w:del w:id="524" w:author="user" w:date="2024-11-17T21:03:00Z">
        <w:r w:rsidRPr="00D26162" w:rsidDel="000463E1">
          <w:rPr>
            <w:lang w:val="ru-RU"/>
          </w:rPr>
          <w:delText>Что</w:delText>
        </w:r>
      </w:del>
      <w:ins w:id="525" w:author="user" w:date="2024-11-17T21:03:00Z">
        <w:r w:rsidRPr="00D26162">
          <w:rPr>
            <w:lang w:val="ru-RU"/>
          </w:rPr>
          <w:t>Чего</w:t>
        </w:r>
      </w:ins>
      <w:r w:rsidRPr="00D26162">
        <w:rPr>
          <w:lang w:val="ru-RU"/>
        </w:rPr>
        <w:t xml:space="preserve">-то, что можно показать остальным. </w:t>
      </w:r>
    </w:p>
    <w:p w14:paraId="5AA7B5BA" w14:textId="77777777" w:rsidR="00EA29B3" w:rsidRPr="00D26162" w:rsidRDefault="00EA29B3" w:rsidP="0094125C">
      <w:pPr>
        <w:rPr>
          <w:lang w:val="ru-RU"/>
        </w:rPr>
      </w:pPr>
      <w:r w:rsidRPr="00D26162">
        <w:rPr>
          <w:lang w:val="ru-RU"/>
        </w:rPr>
        <w:t>— Рагнар</w:t>
      </w:r>
      <w:del w:id="526" w:author="user" w:date="2024-11-17T21:03:00Z">
        <w:r w:rsidRPr="00D26162" w:rsidDel="000463E1">
          <w:rPr>
            <w:lang w:val="ru-RU"/>
          </w:rPr>
          <w:delText>а</w:delText>
        </w:r>
      </w:del>
      <w:r w:rsidRPr="00D26162">
        <w:rPr>
          <w:lang w:val="ru-RU"/>
        </w:rPr>
        <w:t xml:space="preserve"> сейчас не</w:t>
      </w:r>
      <w:del w:id="527" w:author="user" w:date="2024-11-17T21:03:00Z">
        <w:r w:rsidRPr="00D26162" w:rsidDel="000463E1">
          <w:rPr>
            <w:lang w:val="ru-RU"/>
          </w:rPr>
          <w:delText>т</w:delText>
        </w:r>
      </w:del>
      <w:r w:rsidRPr="00D26162">
        <w:rPr>
          <w:lang w:val="ru-RU"/>
        </w:rPr>
        <w:t xml:space="preserve"> на </w:t>
      </w:r>
      <w:proofErr w:type="spellStart"/>
      <w:r w:rsidRPr="00D26162">
        <w:rPr>
          <w:lang w:val="ru-RU"/>
        </w:rPr>
        <w:t>Фенрисе</w:t>
      </w:r>
      <w:proofErr w:type="spellEnd"/>
      <w:r w:rsidRPr="00D26162">
        <w:rPr>
          <w:lang w:val="ru-RU"/>
        </w:rPr>
        <w:t xml:space="preserve">, — тихо </w:t>
      </w:r>
      <w:del w:id="528" w:author="user" w:date="2024-11-17T21:03:00Z">
        <w:r w:rsidRPr="00D26162" w:rsidDel="000463E1">
          <w:rPr>
            <w:lang w:val="ru-RU"/>
          </w:rPr>
          <w:delText xml:space="preserve">сказал </w:delText>
        </w:r>
      </w:del>
      <w:ins w:id="529" w:author="user" w:date="2024-11-17T21:03:00Z">
        <w:r w:rsidRPr="00D26162">
          <w:rPr>
            <w:lang w:val="ru-RU"/>
          </w:rPr>
          <w:t xml:space="preserve">проговорил </w:t>
        </w:r>
      </w:ins>
      <w:r w:rsidRPr="00D26162">
        <w:rPr>
          <w:lang w:val="ru-RU"/>
        </w:rPr>
        <w:t>Бальдр</w:t>
      </w:r>
      <w:ins w:id="530" w:author="user" w:date="2024-11-17T21:03:00Z">
        <w:r w:rsidRPr="00D26162">
          <w:rPr>
            <w:lang w:val="ru-RU"/>
          </w:rPr>
          <w:t xml:space="preserve"> </w:t>
        </w:r>
        <w:proofErr w:type="spellStart"/>
        <w:r w:rsidRPr="00D26162">
          <w:rPr>
            <w:lang w:val="ru-RU"/>
          </w:rPr>
          <w:t>Фъольнир</w:t>
        </w:r>
      </w:ins>
      <w:proofErr w:type="spellEnd"/>
      <w:r w:rsidRPr="00D26162">
        <w:rPr>
          <w:lang w:val="ru-RU"/>
        </w:rPr>
        <w:t>.</w:t>
      </w:r>
    </w:p>
    <w:p w14:paraId="6EF37B9B" w14:textId="77777777" w:rsidR="00EA29B3" w:rsidRPr="00D26162" w:rsidRDefault="00EA29B3" w:rsidP="0094125C">
      <w:pPr>
        <w:rPr>
          <w:lang w:val="ru-RU"/>
        </w:rPr>
      </w:pPr>
      <w:r w:rsidRPr="00D26162">
        <w:rPr>
          <w:lang w:val="ru-RU"/>
        </w:rPr>
        <w:t xml:space="preserve">Все взгляды обратились к </w:t>
      </w:r>
      <w:ins w:id="531" w:author="user" w:date="2024-11-17T21:03:00Z">
        <w:r w:rsidRPr="00D26162">
          <w:rPr>
            <w:lang w:val="ru-RU"/>
          </w:rPr>
          <w:t>нем</w:t>
        </w:r>
      </w:ins>
      <w:del w:id="532" w:author="user" w:date="2024-11-17T21:03:00Z">
        <w:r w:rsidRPr="00D26162" w:rsidDel="009A51B6">
          <w:rPr>
            <w:lang w:val="ru-RU"/>
          </w:rPr>
          <w:delText>Фъольнир</w:delText>
        </w:r>
      </w:del>
      <w:r w:rsidRPr="00D26162">
        <w:rPr>
          <w:lang w:val="ru-RU"/>
        </w:rPr>
        <w:t>у.</w:t>
      </w:r>
    </w:p>
    <w:p w14:paraId="0DD9DDC0" w14:textId="77777777" w:rsidR="00EA29B3" w:rsidRPr="00D26162" w:rsidRDefault="00EA29B3" w:rsidP="0094125C">
      <w:pPr>
        <w:rPr>
          <w:lang w:val="ru-RU"/>
        </w:rPr>
      </w:pPr>
      <w:r w:rsidRPr="00D26162">
        <w:rPr>
          <w:lang w:val="ru-RU"/>
        </w:rPr>
        <w:t xml:space="preserve">— </w:t>
      </w:r>
      <w:del w:id="533" w:author="user" w:date="2024-11-17T21:03:00Z">
        <w:r w:rsidRPr="00D26162" w:rsidDel="009A51B6">
          <w:rPr>
            <w:lang w:val="ru-RU"/>
          </w:rPr>
          <w:delText xml:space="preserve">И </w:delText>
        </w:r>
      </w:del>
      <w:ins w:id="534" w:author="user" w:date="2024-11-17T21:03:00Z">
        <w:r w:rsidRPr="00D26162">
          <w:rPr>
            <w:lang w:val="ru-RU"/>
          </w:rPr>
          <w:t xml:space="preserve">Тебе-то </w:t>
        </w:r>
      </w:ins>
      <w:r w:rsidRPr="00D26162">
        <w:rPr>
          <w:lang w:val="ru-RU"/>
        </w:rPr>
        <w:t xml:space="preserve">откуда </w:t>
      </w:r>
      <w:del w:id="535" w:author="user" w:date="2024-11-17T21:03:00Z">
        <w:r w:rsidRPr="00D26162" w:rsidDel="009A51B6">
          <w:rPr>
            <w:lang w:val="ru-RU"/>
          </w:rPr>
          <w:delText xml:space="preserve">тебе </w:delText>
        </w:r>
      </w:del>
      <w:del w:id="536" w:author="user" w:date="2024-11-17T21:04:00Z">
        <w:r w:rsidRPr="00D26162" w:rsidDel="009A51B6">
          <w:rPr>
            <w:lang w:val="ru-RU"/>
          </w:rPr>
          <w:delText xml:space="preserve">это </w:delText>
        </w:r>
      </w:del>
      <w:r w:rsidRPr="00D26162">
        <w:rPr>
          <w:lang w:val="ru-RU"/>
        </w:rPr>
        <w:t xml:space="preserve">знать? — спросил </w:t>
      </w:r>
      <w:proofErr w:type="spellStart"/>
      <w:r w:rsidRPr="00D26162">
        <w:rPr>
          <w:lang w:val="ru-RU"/>
        </w:rPr>
        <w:t>Хафлои</w:t>
      </w:r>
      <w:proofErr w:type="spellEnd"/>
      <w:r w:rsidRPr="00D26162">
        <w:rPr>
          <w:lang w:val="ru-RU"/>
        </w:rPr>
        <w:t xml:space="preserve">. </w:t>
      </w:r>
    </w:p>
    <w:p w14:paraId="7A1CCCB6" w14:textId="77777777" w:rsidR="00EA29B3" w:rsidRPr="00D26162" w:rsidRDefault="00EA29B3" w:rsidP="0094125C">
      <w:pPr>
        <w:rPr>
          <w:lang w:val="ru-RU"/>
        </w:rPr>
      </w:pPr>
      <w:r w:rsidRPr="00D26162">
        <w:rPr>
          <w:lang w:val="ru-RU"/>
        </w:rPr>
        <w:t xml:space="preserve">— Оттуда, что эта война поглотила </w:t>
      </w:r>
      <w:proofErr w:type="spellStart"/>
      <w:r w:rsidRPr="00D26162">
        <w:rPr>
          <w:lang w:val="ru-RU"/>
        </w:rPr>
        <w:t>Фенрис</w:t>
      </w:r>
      <w:proofErr w:type="spellEnd"/>
      <w:r w:rsidRPr="00D26162">
        <w:rPr>
          <w:lang w:val="ru-RU"/>
        </w:rPr>
        <w:t xml:space="preserve">. </w:t>
      </w:r>
    </w:p>
    <w:p w14:paraId="3DE66AA3" w14:textId="77777777" w:rsidR="00EA29B3" w:rsidRPr="00D26162" w:rsidRDefault="00EA29B3" w:rsidP="0094125C">
      <w:pPr>
        <w:rPr>
          <w:lang w:val="ru-RU"/>
        </w:rPr>
      </w:pPr>
      <w:r w:rsidRPr="00D26162">
        <w:rPr>
          <w:lang w:val="ru-RU"/>
        </w:rPr>
        <w:t xml:space="preserve">Лицо Бальдра, как это часто бывало, исказилось от боли. Он не поднимал взгляда, продолжая смотреть в камень. </w:t>
      </w:r>
    </w:p>
    <w:p w14:paraId="4B95C741" w14:textId="77777777" w:rsidR="00EA29B3" w:rsidRPr="00D26162" w:rsidRDefault="00EA29B3" w:rsidP="0094125C">
      <w:pPr>
        <w:rPr>
          <w:lang w:val="ru-RU"/>
        </w:rPr>
      </w:pPr>
      <w:r w:rsidRPr="00D26162">
        <w:rPr>
          <w:lang w:val="ru-RU"/>
        </w:rPr>
        <w:t xml:space="preserve">— Там больше не за что сражаться. Так что Рагнар выдвинулся дальше, туда, где нам всегда было предначертано встретить его снова. </w:t>
      </w:r>
    </w:p>
    <w:p w14:paraId="4C09F2DC" w14:textId="5C641B29" w:rsidR="00EA29B3" w:rsidRPr="00D26162" w:rsidRDefault="00EA29B3" w:rsidP="0094125C">
      <w:pPr>
        <w:rPr>
          <w:lang w:val="ru-RU"/>
        </w:rPr>
      </w:pPr>
      <w:proofErr w:type="spellStart"/>
      <w:r w:rsidRPr="00D26162">
        <w:rPr>
          <w:lang w:val="ru-RU"/>
        </w:rPr>
        <w:t>Ольгейр</w:t>
      </w:r>
      <w:proofErr w:type="spellEnd"/>
      <w:ins w:id="537" w:author="user" w:date="2024-11-17T21:05:00Z">
        <w:r w:rsidRPr="00D26162">
          <w:rPr>
            <w:lang w:val="ru-RU"/>
          </w:rPr>
          <w:t>,</w:t>
        </w:r>
      </w:ins>
      <w:r w:rsidRPr="00D26162">
        <w:rPr>
          <w:lang w:val="ru-RU"/>
        </w:rPr>
        <w:t xml:space="preserve"> </w:t>
      </w:r>
      <w:del w:id="538" w:author="user" w:date="2024-11-17T21:05:00Z">
        <w:r w:rsidRPr="00D26162" w:rsidDel="00085C3A">
          <w:rPr>
            <w:lang w:val="ru-RU"/>
          </w:rPr>
          <w:delText xml:space="preserve">выглядел </w:delText>
        </w:r>
      </w:del>
      <w:ins w:id="539" w:author="user" w:date="2024-11-17T21:05:00Z">
        <w:r w:rsidRPr="00D26162">
          <w:rPr>
            <w:lang w:val="ru-RU"/>
          </w:rPr>
          <w:t>казалось, смутился</w:t>
        </w:r>
      </w:ins>
      <w:del w:id="540" w:author="user" w:date="2024-11-17T21:05:00Z">
        <w:r w:rsidRPr="00D26162" w:rsidDel="00085C3A">
          <w:rPr>
            <w:lang w:val="ru-RU"/>
          </w:rPr>
          <w:delText>смущённым</w:delText>
        </w:r>
      </w:del>
      <w:r w:rsidRPr="00D26162">
        <w:rPr>
          <w:lang w:val="ru-RU"/>
        </w:rPr>
        <w:t>,</w:t>
      </w:r>
      <w:ins w:id="541" w:author="user" w:date="2024-11-17T21:05:00Z">
        <w:r w:rsidRPr="00D26162">
          <w:rPr>
            <w:lang w:val="ru-RU"/>
          </w:rPr>
          <w:t xml:space="preserve"> но </w:t>
        </w:r>
      </w:ins>
      <w:del w:id="542" w:author="user" w:date="2024-11-17T21:05:00Z">
        <w:r w:rsidRPr="00D26162" w:rsidDel="00085C3A">
          <w:rPr>
            <w:lang w:val="ru-RU"/>
          </w:rPr>
          <w:delText xml:space="preserve"> </w:delText>
        </w:r>
      </w:del>
      <w:proofErr w:type="spellStart"/>
      <w:r w:rsidR="00BF2D7C" w:rsidRPr="00D26162">
        <w:rPr>
          <w:lang w:val="ru-RU"/>
        </w:rPr>
        <w:t>Ёрундур</w:t>
      </w:r>
      <w:proofErr w:type="spellEnd"/>
      <w:r w:rsidRPr="00D26162">
        <w:rPr>
          <w:lang w:val="ru-RU"/>
        </w:rPr>
        <w:t xml:space="preserve"> по-прежнему был настроен скептически.</w:t>
      </w:r>
    </w:p>
    <w:p w14:paraId="34B6D17E" w14:textId="402495C7" w:rsidR="00EA29B3" w:rsidRPr="00D26162" w:rsidRDefault="00EA29B3" w:rsidP="0094125C">
      <w:pPr>
        <w:rPr>
          <w:lang w:val="ru-RU"/>
        </w:rPr>
      </w:pPr>
      <w:r w:rsidRPr="00D26162">
        <w:rPr>
          <w:lang w:val="ru-RU"/>
        </w:rPr>
        <w:t xml:space="preserve">— Даже без полученных данных </w:t>
      </w:r>
      <w:del w:id="543" w:author="user" w:date="2024-11-17T21:06:00Z">
        <w:r w:rsidRPr="00D26162" w:rsidDel="007B0C53">
          <w:rPr>
            <w:lang w:val="ru-RU"/>
          </w:rPr>
          <w:delText>мы с уверенностью смогли</w:delText>
        </w:r>
      </w:del>
      <w:ins w:id="544" w:author="user" w:date="2024-11-17T21:06:00Z">
        <w:r w:rsidRPr="00D26162">
          <w:rPr>
            <w:lang w:val="ru-RU"/>
          </w:rPr>
          <w:t>можно было бы</w:t>
        </w:r>
      </w:ins>
      <w:del w:id="545" w:author="user" w:date="2024-11-17T21:06:00Z">
        <w:r w:rsidRPr="00D26162" w:rsidDel="007B0C53">
          <w:rPr>
            <w:lang w:val="ru-RU"/>
          </w:rPr>
          <w:delText xml:space="preserve"> </w:delText>
        </w:r>
      </w:del>
      <w:ins w:id="546" w:author="user" w:date="2024-11-17T21:06:00Z">
        <w:r w:rsidRPr="00D26162">
          <w:rPr>
            <w:lang w:val="ru-RU"/>
          </w:rPr>
          <w:t xml:space="preserve"> </w:t>
        </w:r>
      </w:ins>
      <w:del w:id="547" w:author="user" w:date="2024-11-17T21:06:00Z">
        <w:r w:rsidRPr="00D26162" w:rsidDel="007B0C53">
          <w:rPr>
            <w:lang w:val="ru-RU"/>
          </w:rPr>
          <w:delText xml:space="preserve">бы </w:delText>
        </w:r>
      </w:del>
      <w:ins w:id="548" w:author="user" w:date="2024-11-17T21:06:00Z">
        <w:r w:rsidRPr="00D26162">
          <w:rPr>
            <w:lang w:val="ru-RU"/>
          </w:rPr>
          <w:t xml:space="preserve">довольно точно </w:t>
        </w:r>
      </w:ins>
      <w:r w:rsidRPr="00D26162">
        <w:rPr>
          <w:lang w:val="ru-RU"/>
        </w:rPr>
        <w:t xml:space="preserve">предугадать, куда </w:t>
      </w:r>
      <w:proofErr w:type="spellStart"/>
      <w:r w:rsidR="00907DBA" w:rsidRPr="00D26162">
        <w:rPr>
          <w:lang w:val="ru-RU"/>
        </w:rPr>
        <w:t>Кирастес</w:t>
      </w:r>
      <w:proofErr w:type="spellEnd"/>
      <w:r w:rsidRPr="00D26162">
        <w:rPr>
          <w:lang w:val="ru-RU"/>
        </w:rPr>
        <w:t xml:space="preserve"> направи</w:t>
      </w:r>
      <w:r w:rsidR="00D26162" w:rsidRPr="00D26162">
        <w:rPr>
          <w:lang w:val="ru-RU"/>
        </w:rPr>
        <w:t>т</w:t>
      </w:r>
      <w:r w:rsidRPr="00D26162">
        <w:rPr>
          <w:lang w:val="ru-RU"/>
        </w:rPr>
        <w:t xml:space="preserve"> свои полки, — сказал </w:t>
      </w:r>
      <w:del w:id="549" w:author="user" w:date="2024-11-17T21:05:00Z">
        <w:r w:rsidRPr="00D26162" w:rsidDel="00085C3A">
          <w:rPr>
            <w:lang w:val="ru-RU"/>
          </w:rPr>
          <w:delText>Гуннлаугур</w:delText>
        </w:r>
      </w:del>
      <w:ins w:id="550" w:author="user" w:date="2024-11-17T21:05:00Z">
        <w:r w:rsidRPr="00D26162">
          <w:rPr>
            <w:lang w:val="ru-RU"/>
          </w:rPr>
          <w:t>он</w:t>
        </w:r>
      </w:ins>
      <w:r w:rsidRPr="00D26162">
        <w:rPr>
          <w:lang w:val="ru-RU"/>
        </w:rPr>
        <w:t>. — Мы все видели, как раст</w:t>
      </w:r>
      <w:r w:rsidR="00BF2D7C" w:rsidRPr="00D26162">
        <w:rPr>
          <w:lang w:val="ru-RU"/>
        </w:rPr>
        <w:t>е</w:t>
      </w:r>
      <w:r w:rsidRPr="00D26162">
        <w:rPr>
          <w:lang w:val="ru-RU"/>
        </w:rPr>
        <w:t>т уровень насилия.</w:t>
      </w:r>
    </w:p>
    <w:p w14:paraId="648F9401" w14:textId="5D627F39" w:rsidR="00EA29B3" w:rsidRPr="00D26162" w:rsidRDefault="00EA29B3" w:rsidP="0094125C">
      <w:pPr>
        <w:rPr>
          <w:lang w:val="ru-RU"/>
        </w:rPr>
      </w:pPr>
      <w:r w:rsidRPr="00D26162">
        <w:rPr>
          <w:lang w:val="ru-RU"/>
        </w:rPr>
        <w:t>— И вс</w:t>
      </w:r>
      <w:r w:rsidR="00BF2D7C" w:rsidRPr="00D26162">
        <w:rPr>
          <w:lang w:val="ru-RU"/>
        </w:rPr>
        <w:t>е</w:t>
      </w:r>
      <w:del w:id="551" w:author="user" w:date="2024-11-17T21:06:00Z">
        <w:r w:rsidRPr="00D26162" w:rsidDel="007B0C53">
          <w:rPr>
            <w:lang w:val="ru-RU"/>
          </w:rPr>
          <w:delText xml:space="preserve"> же</w:delText>
        </w:r>
      </w:del>
      <w:ins w:id="552" w:author="user" w:date="2024-11-17T21:06:00Z">
        <w:r w:rsidRPr="00D26162">
          <w:rPr>
            <w:lang w:val="ru-RU"/>
          </w:rPr>
          <w:t>-таки</w:t>
        </w:r>
      </w:ins>
      <w:del w:id="553" w:author="user" w:date="2024-11-17T21:06:00Z">
        <w:r w:rsidRPr="00D26162" w:rsidDel="007B0C53">
          <w:rPr>
            <w:lang w:val="ru-RU"/>
          </w:rPr>
          <w:delText>,</w:delText>
        </w:r>
      </w:del>
      <w:r w:rsidRPr="00D26162">
        <w:rPr>
          <w:lang w:val="ru-RU"/>
        </w:rPr>
        <w:t xml:space="preserve"> даже то существо сказало мне, — продолжил Бальдр. — Не то, что с </w:t>
      </w:r>
      <w:proofErr w:type="spellStart"/>
      <w:r w:rsidRPr="00D26162">
        <w:rPr>
          <w:lang w:val="ru-RU"/>
        </w:rPr>
        <w:t>Ояды</w:t>
      </w:r>
      <w:proofErr w:type="spellEnd"/>
      <w:r w:rsidRPr="00D26162">
        <w:rPr>
          <w:lang w:val="ru-RU"/>
        </w:rPr>
        <w:t xml:space="preserve">, а то, что </w:t>
      </w:r>
      <w:del w:id="554" w:author="user" w:date="2024-11-17T21:07:00Z">
        <w:r w:rsidRPr="00D26162" w:rsidDel="007B0C53">
          <w:rPr>
            <w:lang w:val="ru-RU"/>
          </w:rPr>
          <w:delText xml:space="preserve">было </w:delText>
        </w:r>
      </w:del>
      <w:r w:rsidRPr="00D26162">
        <w:rPr>
          <w:lang w:val="ru-RU"/>
        </w:rPr>
        <w:t xml:space="preserve">на чумном </w:t>
      </w:r>
      <w:del w:id="555" w:author="user" w:date="2024-11-17T21:07:00Z">
        <w:r w:rsidRPr="00D26162" w:rsidDel="007B0C53">
          <w:rPr>
            <w:lang w:val="ru-RU"/>
          </w:rPr>
          <w:delText>Скитальце</w:delText>
        </w:r>
      </w:del>
      <w:ins w:id="556" w:author="user" w:date="2024-11-17T21:07:00Z">
        <w:r w:rsidRPr="00D26162">
          <w:rPr>
            <w:lang w:val="ru-RU"/>
          </w:rPr>
          <w:t>скитальце</w:t>
        </w:r>
      </w:ins>
      <w:r w:rsidRPr="00D26162">
        <w:rPr>
          <w:lang w:val="ru-RU"/>
        </w:rPr>
        <w:t>, несколько месяцев назад. Оно сказало, что это начн</w:t>
      </w:r>
      <w:r w:rsidR="00BF2D7C" w:rsidRPr="00D26162">
        <w:rPr>
          <w:lang w:val="ru-RU"/>
        </w:rPr>
        <w:t>е</w:t>
      </w:r>
      <w:r w:rsidRPr="00D26162">
        <w:rPr>
          <w:lang w:val="ru-RU"/>
        </w:rPr>
        <w:t xml:space="preserve">тся на Кадии. И с тех пор каждую ночь я наблюдаю, как приближается этот час, чувствуя, как пророчество постепенно воплощается в реальность. Сейчас этот мир призывает каждого. </w:t>
      </w:r>
    </w:p>
    <w:p w14:paraId="732DE445" w14:textId="77777777" w:rsidR="00EA29B3" w:rsidRPr="00D26162" w:rsidRDefault="00EA29B3" w:rsidP="0094125C">
      <w:pPr>
        <w:rPr>
          <w:lang w:val="ru-RU"/>
        </w:rPr>
      </w:pPr>
      <w:r w:rsidRPr="00D26162">
        <w:rPr>
          <w:lang w:val="ru-RU"/>
        </w:rPr>
        <w:t xml:space="preserve">— Врата </w:t>
      </w:r>
      <w:proofErr w:type="spellStart"/>
      <w:r w:rsidRPr="00D26162">
        <w:rPr>
          <w:lang w:val="ru-RU"/>
        </w:rPr>
        <w:t>Хельвинтер</w:t>
      </w:r>
      <w:proofErr w:type="spellEnd"/>
      <w:r w:rsidRPr="00D26162">
        <w:rPr>
          <w:lang w:val="ru-RU"/>
        </w:rPr>
        <w:t>, — сказал Ингвар. — Крепость на краю света.</w:t>
      </w:r>
    </w:p>
    <w:p w14:paraId="429B1936" w14:textId="04F97BEF" w:rsidR="00EA29B3" w:rsidRPr="00D26162" w:rsidRDefault="00EA29B3" w:rsidP="0094125C">
      <w:pPr>
        <w:rPr>
          <w:lang w:val="ru-RU"/>
        </w:rPr>
      </w:pPr>
      <w:r w:rsidRPr="00D26162">
        <w:rPr>
          <w:lang w:val="ru-RU"/>
        </w:rPr>
        <w:t xml:space="preserve">— </w:t>
      </w:r>
      <w:ins w:id="557" w:author="user" w:date="2024-11-17T21:52:00Z">
        <w:r w:rsidRPr="00D26162">
          <w:rPr>
            <w:lang w:val="ru-RU"/>
          </w:rPr>
          <w:t>Войска</w:t>
        </w:r>
        <w:r w:rsidRPr="00D26162" w:rsidDel="007B0C53">
          <w:rPr>
            <w:lang w:val="ru-RU"/>
          </w:rPr>
          <w:t xml:space="preserve"> </w:t>
        </w:r>
      </w:ins>
      <w:del w:id="558" w:author="user" w:date="2024-11-17T21:07:00Z">
        <w:r w:rsidRPr="00D26162" w:rsidDel="007B0C53">
          <w:rPr>
            <w:lang w:val="ru-RU"/>
          </w:rPr>
          <w:delText>Именно т</w:delText>
        </w:r>
      </w:del>
      <w:ins w:id="559" w:author="user" w:date="2024-11-17T21:52:00Z">
        <w:r w:rsidRPr="00D26162">
          <w:rPr>
            <w:lang w:val="ru-RU"/>
          </w:rPr>
          <w:t>т</w:t>
        </w:r>
      </w:ins>
      <w:r w:rsidRPr="00D26162">
        <w:rPr>
          <w:lang w:val="ru-RU"/>
        </w:rPr>
        <w:t xml:space="preserve">уда </w:t>
      </w:r>
      <w:del w:id="560" w:author="user" w:date="2024-11-17T21:07:00Z">
        <w:r w:rsidRPr="00D26162" w:rsidDel="007B0C53">
          <w:rPr>
            <w:lang w:val="ru-RU"/>
          </w:rPr>
          <w:delText>был</w:delText>
        </w:r>
      </w:del>
      <w:r w:rsidRPr="00D26162">
        <w:rPr>
          <w:lang w:val="ru-RU"/>
        </w:rPr>
        <w:t>и отправлены</w:t>
      </w:r>
      <w:del w:id="561" w:author="user" w:date="2024-11-17T21:52:00Z">
        <w:r w:rsidRPr="00D26162" w:rsidDel="002F4721">
          <w:rPr>
            <w:lang w:val="ru-RU"/>
          </w:rPr>
          <w:delText xml:space="preserve"> войска</w:delText>
        </w:r>
      </w:del>
      <w:r w:rsidRPr="00D26162">
        <w:rPr>
          <w:lang w:val="ru-RU"/>
        </w:rPr>
        <w:t xml:space="preserve">, — пояснил </w:t>
      </w:r>
      <w:proofErr w:type="spellStart"/>
      <w:r w:rsidRPr="00D26162">
        <w:rPr>
          <w:lang w:val="ru-RU"/>
        </w:rPr>
        <w:t>Гуннлаугур</w:t>
      </w:r>
      <w:proofErr w:type="spellEnd"/>
      <w:r w:rsidRPr="00D26162">
        <w:rPr>
          <w:lang w:val="ru-RU"/>
        </w:rPr>
        <w:t xml:space="preserve">. — Это самый последний пункт в записях и последняя информация, собранная агентами </w:t>
      </w:r>
      <w:proofErr w:type="spellStart"/>
      <w:r w:rsidR="00907DBA" w:rsidRPr="00D26162">
        <w:rPr>
          <w:lang w:val="ru-RU"/>
        </w:rPr>
        <w:t>Кирастес</w:t>
      </w:r>
      <w:r w:rsidRPr="00D26162">
        <w:rPr>
          <w:lang w:val="ru-RU"/>
        </w:rPr>
        <w:t>а</w:t>
      </w:r>
      <w:proofErr w:type="spellEnd"/>
      <w:r w:rsidRPr="00D26162">
        <w:rPr>
          <w:lang w:val="ru-RU"/>
        </w:rPr>
        <w:t xml:space="preserve"> перед роспуском </w:t>
      </w:r>
      <w:proofErr w:type="spellStart"/>
      <w:r w:rsidR="00DC0B37">
        <w:rPr>
          <w:lang w:val="ru-RU"/>
        </w:rPr>
        <w:t>Фалкрум</w:t>
      </w:r>
      <w:r w:rsidRPr="00D26162">
        <w:rPr>
          <w:lang w:val="ru-RU"/>
        </w:rPr>
        <w:t>а</w:t>
      </w:r>
      <w:proofErr w:type="spellEnd"/>
      <w:r w:rsidRPr="00D26162">
        <w:rPr>
          <w:lang w:val="ru-RU"/>
        </w:rPr>
        <w:t xml:space="preserve">. Мы знаем, как </w:t>
      </w:r>
      <w:del w:id="562" w:author="user" w:date="2024-11-17T21:07:00Z">
        <w:r w:rsidRPr="00D26162" w:rsidDel="007B0C53">
          <w:rPr>
            <w:lang w:val="ru-RU"/>
          </w:rPr>
          <w:delText xml:space="preserve">с этого момента </w:delText>
        </w:r>
      </w:del>
      <w:r w:rsidRPr="00D26162">
        <w:rPr>
          <w:lang w:val="ru-RU"/>
        </w:rPr>
        <w:t>вс</w:t>
      </w:r>
      <w:r w:rsidR="00BF2D7C" w:rsidRPr="00D26162">
        <w:rPr>
          <w:lang w:val="ru-RU"/>
        </w:rPr>
        <w:t>е</w:t>
      </w:r>
      <w:r w:rsidRPr="00D26162">
        <w:rPr>
          <w:lang w:val="ru-RU"/>
        </w:rPr>
        <w:t xml:space="preserve"> </w:t>
      </w:r>
      <w:ins w:id="563" w:author="user" w:date="2024-11-17T21:07:00Z">
        <w:r w:rsidRPr="00D26162">
          <w:rPr>
            <w:lang w:val="ru-RU"/>
          </w:rPr>
          <w:t>пойд</w:t>
        </w:r>
      </w:ins>
      <w:r w:rsidR="00BF2D7C" w:rsidRPr="00D26162">
        <w:rPr>
          <w:lang w:val="ru-RU"/>
        </w:rPr>
        <w:t>е</w:t>
      </w:r>
      <w:ins w:id="564" w:author="user" w:date="2024-11-17T21:07:00Z">
        <w:r w:rsidRPr="00D26162">
          <w:rPr>
            <w:lang w:val="ru-RU"/>
          </w:rPr>
          <w:t>т с этого момента</w:t>
        </w:r>
      </w:ins>
      <w:del w:id="565" w:author="user" w:date="2024-11-17T21:07:00Z">
        <w:r w:rsidRPr="00D26162" w:rsidDel="007B0C53">
          <w:rPr>
            <w:lang w:val="ru-RU"/>
          </w:rPr>
          <w:delText xml:space="preserve">будет идти </w:delText>
        </w:r>
      </w:del>
      <w:ins w:id="566" w:author="user" w:date="2024-11-17T21:07:00Z">
        <w:r w:rsidRPr="00D26162">
          <w:rPr>
            <w:lang w:val="ru-RU"/>
          </w:rPr>
          <w:t xml:space="preserve"> </w:t>
        </w:r>
      </w:ins>
      <w:r w:rsidRPr="00D26162">
        <w:rPr>
          <w:lang w:val="ru-RU"/>
        </w:rPr>
        <w:t xml:space="preserve">— приказы </w:t>
      </w:r>
      <w:del w:id="567" w:author="user" w:date="2024-11-17T21:08:00Z">
        <w:r w:rsidRPr="00D26162" w:rsidDel="007B0C53">
          <w:rPr>
            <w:lang w:val="ru-RU"/>
          </w:rPr>
          <w:delText xml:space="preserve">уже </w:delText>
        </w:r>
      </w:del>
      <w:r w:rsidRPr="00D26162">
        <w:rPr>
          <w:lang w:val="ru-RU"/>
        </w:rPr>
        <w:t xml:space="preserve">отданы, взятки выплачены, </w:t>
      </w:r>
      <w:del w:id="568" w:author="user" w:date="2024-11-17T21:07:00Z">
        <w:r w:rsidRPr="00D26162" w:rsidDel="007B0C53">
          <w:rPr>
            <w:lang w:val="ru-RU"/>
          </w:rPr>
          <w:delText xml:space="preserve">а </w:delText>
        </w:r>
      </w:del>
      <w:r w:rsidRPr="00D26162">
        <w:rPr>
          <w:lang w:val="ru-RU"/>
        </w:rPr>
        <w:t xml:space="preserve">доводы высказаны. Охотники оказываются там, где сражаются Черногривые, и когда настанет момент, </w:t>
      </w:r>
      <w:del w:id="569" w:author="user" w:date="2024-11-17T21:08:00Z">
        <w:r w:rsidRPr="00D26162" w:rsidDel="007B0C53">
          <w:rPr>
            <w:lang w:val="ru-RU"/>
          </w:rPr>
          <w:delText xml:space="preserve">будет спущен </w:delText>
        </w:r>
      </w:del>
      <w:r w:rsidRPr="00D26162">
        <w:rPr>
          <w:lang w:val="ru-RU"/>
        </w:rPr>
        <w:t>курок</w:t>
      </w:r>
      <w:ins w:id="570" w:author="user" w:date="2024-11-17T21:08:00Z">
        <w:r w:rsidRPr="00D26162">
          <w:rPr>
            <w:lang w:val="ru-RU"/>
          </w:rPr>
          <w:t xml:space="preserve"> будет спущен</w:t>
        </w:r>
      </w:ins>
      <w:r w:rsidRPr="00D26162">
        <w:rPr>
          <w:lang w:val="ru-RU"/>
        </w:rPr>
        <w:t xml:space="preserve">. </w:t>
      </w:r>
      <w:proofErr w:type="spellStart"/>
      <w:r w:rsidR="00907DBA" w:rsidRPr="00D26162">
        <w:rPr>
          <w:lang w:val="ru-RU"/>
        </w:rPr>
        <w:t>Кирастес</w:t>
      </w:r>
      <w:r w:rsidRPr="00D26162">
        <w:rPr>
          <w:lang w:val="ru-RU"/>
        </w:rPr>
        <w:t>у</w:t>
      </w:r>
      <w:proofErr w:type="spellEnd"/>
      <w:r w:rsidRPr="00D26162">
        <w:rPr>
          <w:lang w:val="ru-RU"/>
        </w:rPr>
        <w:t xml:space="preserve"> не нужно </w:t>
      </w:r>
      <w:del w:id="571" w:author="user" w:date="2024-11-17T21:08:00Z">
        <w:r w:rsidRPr="00D26162" w:rsidDel="007B0C53">
          <w:rPr>
            <w:lang w:val="ru-RU"/>
          </w:rPr>
          <w:delText xml:space="preserve">было </w:delText>
        </w:r>
      </w:del>
      <w:r w:rsidRPr="00D26162">
        <w:rPr>
          <w:lang w:val="ru-RU"/>
        </w:rPr>
        <w:t xml:space="preserve">присутствовать там лично — ему лишь нужно </w:t>
      </w:r>
      <w:del w:id="572" w:author="user" w:date="2024-11-17T21:08:00Z">
        <w:r w:rsidRPr="00D26162" w:rsidDel="007B0C53">
          <w:rPr>
            <w:lang w:val="ru-RU"/>
          </w:rPr>
          <w:delText xml:space="preserve">было </w:delText>
        </w:r>
      </w:del>
      <w:r w:rsidRPr="00D26162">
        <w:rPr>
          <w:lang w:val="ru-RU"/>
        </w:rPr>
        <w:t xml:space="preserve">расставить </w:t>
      </w:r>
      <w:del w:id="573" w:author="user" w:date="2024-11-17T21:08:00Z">
        <w:r w:rsidRPr="00D26162" w:rsidDel="007B0C53">
          <w:rPr>
            <w:lang w:val="ru-RU"/>
          </w:rPr>
          <w:delText xml:space="preserve">все </w:delText>
        </w:r>
      </w:del>
      <w:ins w:id="574" w:author="user" w:date="2024-11-17T21:08:00Z">
        <w:r w:rsidRPr="00D26162">
          <w:rPr>
            <w:lang w:val="ru-RU"/>
          </w:rPr>
          <w:t>вс</w:t>
        </w:r>
      </w:ins>
      <w:r w:rsidR="00BF2D7C" w:rsidRPr="00D26162">
        <w:rPr>
          <w:lang w:val="ru-RU"/>
        </w:rPr>
        <w:t>е</w:t>
      </w:r>
      <w:ins w:id="575" w:author="user" w:date="2024-11-17T21:08:00Z">
        <w:r w:rsidRPr="00D26162">
          <w:rPr>
            <w:lang w:val="ru-RU"/>
          </w:rPr>
          <w:t xml:space="preserve"> </w:t>
        </w:r>
      </w:ins>
      <w:r w:rsidRPr="00D26162">
        <w:rPr>
          <w:lang w:val="ru-RU"/>
        </w:rPr>
        <w:t>по своим местам.</w:t>
      </w:r>
    </w:p>
    <w:p w14:paraId="5323070E" w14:textId="7384C704" w:rsidR="00EA29B3" w:rsidRPr="00D26162" w:rsidRDefault="00EA29B3" w:rsidP="0094125C">
      <w:pPr>
        <w:rPr>
          <w:lang w:val="ru-RU"/>
        </w:rPr>
      </w:pPr>
      <w:r w:rsidRPr="00D26162">
        <w:rPr>
          <w:lang w:val="ru-RU"/>
        </w:rPr>
        <w:t xml:space="preserve">— Тогда </w:t>
      </w:r>
      <w:del w:id="576" w:author="user" w:date="2024-11-17T21:09:00Z">
        <w:r w:rsidRPr="00D26162" w:rsidDel="007B0C53">
          <w:rPr>
            <w:lang w:val="ru-RU"/>
          </w:rPr>
          <w:delText xml:space="preserve">мы </w:delText>
        </w:r>
      </w:del>
      <w:r w:rsidRPr="00D26162">
        <w:rPr>
          <w:lang w:val="ru-RU"/>
        </w:rPr>
        <w:t xml:space="preserve">отправим </w:t>
      </w:r>
      <w:del w:id="577" w:author="user" w:date="2024-11-17T21:09:00Z">
        <w:r w:rsidRPr="00D26162" w:rsidDel="007B0C53">
          <w:rPr>
            <w:lang w:val="ru-RU"/>
          </w:rPr>
          <w:delText xml:space="preserve">это </w:delText>
        </w:r>
      </w:del>
      <w:r w:rsidRPr="00D26162">
        <w:rPr>
          <w:lang w:val="ru-RU"/>
        </w:rPr>
        <w:t xml:space="preserve">сообщение, — сказал </w:t>
      </w:r>
      <w:proofErr w:type="spellStart"/>
      <w:r w:rsidRPr="00D26162">
        <w:rPr>
          <w:lang w:val="ru-RU"/>
        </w:rPr>
        <w:t>Ольгейр</w:t>
      </w:r>
      <w:proofErr w:type="spellEnd"/>
      <w:r w:rsidRPr="00D26162">
        <w:rPr>
          <w:lang w:val="ru-RU"/>
        </w:rPr>
        <w:t>. — Отправимся на охоту, найд</w:t>
      </w:r>
      <w:r w:rsidR="00BF2D7C" w:rsidRPr="00D26162">
        <w:rPr>
          <w:lang w:val="ru-RU"/>
        </w:rPr>
        <w:t>е</w:t>
      </w:r>
      <w:r w:rsidRPr="00D26162">
        <w:rPr>
          <w:lang w:val="ru-RU"/>
        </w:rPr>
        <w:t xml:space="preserve">м </w:t>
      </w:r>
      <w:proofErr w:type="spellStart"/>
      <w:r w:rsidRPr="00D26162">
        <w:rPr>
          <w:lang w:val="ru-RU"/>
        </w:rPr>
        <w:t>астропата</w:t>
      </w:r>
      <w:proofErr w:type="spellEnd"/>
      <w:r w:rsidRPr="00D26162">
        <w:rPr>
          <w:lang w:val="ru-RU"/>
        </w:rPr>
        <w:t>-ретранслятора, как делали все это время. Передадим новости ярлам.</w:t>
      </w:r>
    </w:p>
    <w:p w14:paraId="01D28725" w14:textId="2457310B" w:rsidR="00EA29B3" w:rsidRPr="00D26162" w:rsidRDefault="00EA29B3" w:rsidP="0094125C">
      <w:pPr>
        <w:rPr>
          <w:lang w:val="ru-RU"/>
        </w:rPr>
      </w:pPr>
      <w:r w:rsidRPr="00D26162">
        <w:rPr>
          <w:lang w:val="ru-RU"/>
        </w:rPr>
        <w:lastRenderedPageBreak/>
        <w:t xml:space="preserve">— Ни одно наше сообщение </w:t>
      </w:r>
      <w:del w:id="578" w:author="user" w:date="2024-11-17T21:08:00Z">
        <w:r w:rsidRPr="00D26162" w:rsidDel="007B0C53">
          <w:rPr>
            <w:lang w:val="ru-RU"/>
          </w:rPr>
          <w:delText xml:space="preserve">никогда </w:delText>
        </w:r>
      </w:del>
      <w:r w:rsidRPr="00D26162">
        <w:rPr>
          <w:lang w:val="ru-RU"/>
        </w:rPr>
        <w:t>не дойд</w:t>
      </w:r>
      <w:r w:rsidR="00BF2D7C" w:rsidRPr="00D26162">
        <w:rPr>
          <w:lang w:val="ru-RU"/>
        </w:rPr>
        <w:t>е</w:t>
      </w:r>
      <w:r w:rsidRPr="00D26162">
        <w:rPr>
          <w:lang w:val="ru-RU"/>
        </w:rPr>
        <w:t xml:space="preserve">т до адресата, — сказал Ингвар. — Кто </w:t>
      </w:r>
      <w:del w:id="579" w:author="user" w:date="2024-11-17T21:09:00Z">
        <w:r w:rsidRPr="00D26162" w:rsidDel="007B0C53">
          <w:rPr>
            <w:lang w:val="ru-RU"/>
          </w:rPr>
          <w:delText xml:space="preserve">будет </w:delText>
        </w:r>
      </w:del>
      <w:r w:rsidRPr="00D26162">
        <w:rPr>
          <w:lang w:val="ru-RU"/>
        </w:rPr>
        <w:t xml:space="preserve">нас </w:t>
      </w:r>
      <w:ins w:id="580" w:author="user" w:date="2024-11-17T21:09:00Z">
        <w:r w:rsidRPr="00D26162">
          <w:rPr>
            <w:lang w:val="ru-RU"/>
          </w:rPr>
          <w:t xml:space="preserve">будет </w:t>
        </w:r>
      </w:ins>
      <w:r w:rsidRPr="00D26162">
        <w:rPr>
          <w:lang w:val="ru-RU"/>
        </w:rPr>
        <w:t xml:space="preserve">слушать? Кровавый прилив уже начался — каждый корабль, направляющийся к Вратам, вскоре будет уничтожен. И если мы хотим это остановить, </w:t>
      </w:r>
      <w:del w:id="581" w:author="user" w:date="2024-11-17T21:08:00Z">
        <w:r w:rsidRPr="00D26162" w:rsidDel="007B0C53">
          <w:rPr>
            <w:lang w:val="ru-RU"/>
          </w:rPr>
          <w:delText xml:space="preserve">то нам </w:delText>
        </w:r>
      </w:del>
      <w:r w:rsidRPr="00D26162">
        <w:rPr>
          <w:lang w:val="ru-RU"/>
        </w:rPr>
        <w:t>нужно следовать за ними.</w:t>
      </w:r>
    </w:p>
    <w:p w14:paraId="04974EDE" w14:textId="59AA7E36" w:rsidR="00EA29B3" w:rsidRPr="00D26162" w:rsidRDefault="00EA29B3" w:rsidP="0094125C">
      <w:pPr>
        <w:rPr>
          <w:lang w:val="ru-RU"/>
        </w:rPr>
      </w:pPr>
      <w:r w:rsidRPr="00D26162">
        <w:rPr>
          <w:lang w:val="ru-RU"/>
        </w:rPr>
        <w:t xml:space="preserve">— Эти корабли нас опережают, — сказал </w:t>
      </w:r>
      <w:proofErr w:type="spellStart"/>
      <w:r w:rsidR="00BF2D7C" w:rsidRPr="00D26162">
        <w:rPr>
          <w:lang w:val="ru-RU"/>
        </w:rPr>
        <w:t>Ёрундур</w:t>
      </w:r>
      <w:proofErr w:type="spellEnd"/>
      <w:r w:rsidRPr="00D26162">
        <w:rPr>
          <w:lang w:val="ru-RU"/>
        </w:rPr>
        <w:t>. — Маршруты уже проложены. Ты</w:t>
      </w:r>
      <w:ins w:id="582" w:author="user" w:date="2024-11-17T21:08:00Z">
        <w:r w:rsidRPr="00D26162">
          <w:rPr>
            <w:lang w:val="ru-RU"/>
          </w:rPr>
          <w:t xml:space="preserve"> что,</w:t>
        </w:r>
      </w:ins>
      <w:r w:rsidRPr="00D26162">
        <w:rPr>
          <w:lang w:val="ru-RU"/>
        </w:rPr>
        <w:t xml:space="preserve"> правда думаешь, что мы сможем их догнать?</w:t>
      </w:r>
    </w:p>
    <w:p w14:paraId="3BB94583" w14:textId="63C9B3CC" w:rsidR="00EA29B3" w:rsidRPr="00D26162" w:rsidRDefault="00EA29B3" w:rsidP="0094125C">
      <w:pPr>
        <w:rPr>
          <w:lang w:val="ru-RU"/>
        </w:rPr>
      </w:pPr>
      <w:r w:rsidRPr="00D26162">
        <w:rPr>
          <w:lang w:val="ru-RU"/>
        </w:rPr>
        <w:t>— Мы можем настичь вс</w:t>
      </w:r>
      <w:r w:rsidR="00BF2D7C" w:rsidRPr="00D26162">
        <w:rPr>
          <w:lang w:val="ru-RU"/>
        </w:rPr>
        <w:t>е</w:t>
      </w:r>
      <w:r w:rsidRPr="00D26162">
        <w:rPr>
          <w:lang w:val="ru-RU"/>
        </w:rPr>
        <w:t xml:space="preserve">, что угодно, — сказал </w:t>
      </w:r>
      <w:proofErr w:type="spellStart"/>
      <w:r w:rsidRPr="00D26162">
        <w:rPr>
          <w:lang w:val="ru-RU"/>
        </w:rPr>
        <w:t>Гуннлаугур</w:t>
      </w:r>
      <w:proofErr w:type="spellEnd"/>
      <w:r w:rsidRPr="00D26162">
        <w:rPr>
          <w:lang w:val="ru-RU"/>
        </w:rPr>
        <w:t>.</w:t>
      </w:r>
    </w:p>
    <w:p w14:paraId="4DAC792A" w14:textId="3CA27756" w:rsidR="00EA29B3" w:rsidRPr="00D26162" w:rsidRDefault="00EA29B3" w:rsidP="0094125C">
      <w:pPr>
        <w:rPr>
          <w:lang w:val="ru-RU"/>
        </w:rPr>
      </w:pPr>
      <w:r w:rsidRPr="00D26162">
        <w:rPr>
          <w:lang w:val="ru-RU"/>
        </w:rPr>
        <w:t xml:space="preserve">— Варп </w:t>
      </w:r>
      <w:ins w:id="583" w:author="user" w:date="2024-11-17T21:52:00Z">
        <w:r w:rsidRPr="00D26162">
          <w:rPr>
            <w:lang w:val="ru-RU"/>
          </w:rPr>
          <w:t>жутко штормит</w:t>
        </w:r>
      </w:ins>
      <w:del w:id="584" w:author="user" w:date="2024-11-17T21:52:00Z">
        <w:r w:rsidRPr="00D26162" w:rsidDel="002F4721">
          <w:rPr>
            <w:lang w:val="ru-RU"/>
          </w:rPr>
          <w:delText>колеблется</w:delText>
        </w:r>
      </w:del>
      <w:r w:rsidRPr="00D26162">
        <w:rPr>
          <w:lang w:val="ru-RU"/>
        </w:rPr>
        <w:t>, — с сомнением произн</w:t>
      </w:r>
      <w:r w:rsidR="00BF2D7C" w:rsidRPr="00D26162">
        <w:rPr>
          <w:lang w:val="ru-RU"/>
        </w:rPr>
        <w:t>е</w:t>
      </w:r>
      <w:r w:rsidRPr="00D26162">
        <w:rPr>
          <w:lang w:val="ru-RU"/>
        </w:rPr>
        <w:t xml:space="preserve">с </w:t>
      </w:r>
      <w:proofErr w:type="spellStart"/>
      <w:r w:rsidRPr="00D26162">
        <w:rPr>
          <w:lang w:val="ru-RU"/>
        </w:rPr>
        <w:t>Хафлои</w:t>
      </w:r>
      <w:proofErr w:type="spellEnd"/>
      <w:r w:rsidRPr="00D26162">
        <w:rPr>
          <w:lang w:val="ru-RU"/>
        </w:rPr>
        <w:t>.</w:t>
      </w:r>
    </w:p>
    <w:p w14:paraId="6CB10EDB" w14:textId="0E455C67" w:rsidR="00EA29B3" w:rsidRPr="00D26162" w:rsidRDefault="00EA29B3" w:rsidP="0094125C">
      <w:pPr>
        <w:rPr>
          <w:lang w:val="ru-RU"/>
        </w:rPr>
      </w:pPr>
      <w:r w:rsidRPr="00D26162">
        <w:rPr>
          <w:lang w:val="ru-RU"/>
        </w:rPr>
        <w:t xml:space="preserve">— Его </w:t>
      </w:r>
      <w:del w:id="585" w:author="user" w:date="2024-11-17T21:10:00Z">
        <w:r w:rsidRPr="00D26162" w:rsidDel="003B36F5">
          <w:rPr>
            <w:lang w:val="ru-RU"/>
          </w:rPr>
          <w:delText xml:space="preserve">всё </w:delText>
        </w:r>
      </w:del>
      <w:r w:rsidRPr="00D26162">
        <w:rPr>
          <w:lang w:val="ru-RU"/>
        </w:rPr>
        <w:t>ещ</w:t>
      </w:r>
      <w:r w:rsidR="00BF2D7C" w:rsidRPr="00D26162">
        <w:rPr>
          <w:lang w:val="ru-RU"/>
        </w:rPr>
        <w:t>е</w:t>
      </w:r>
      <w:r w:rsidRPr="00D26162">
        <w:rPr>
          <w:lang w:val="ru-RU"/>
        </w:rPr>
        <w:t xml:space="preserve"> можно прочитать, — сказал Бальдр. — Ван </w:t>
      </w:r>
      <w:proofErr w:type="spellStart"/>
      <w:r w:rsidRPr="00D26162">
        <w:rPr>
          <w:lang w:val="ru-RU"/>
        </w:rPr>
        <w:t>Клиис</w:t>
      </w:r>
      <w:proofErr w:type="spellEnd"/>
      <w:r w:rsidRPr="00D26162">
        <w:rPr>
          <w:lang w:val="ru-RU"/>
        </w:rPr>
        <w:t xml:space="preserve"> </w:t>
      </w:r>
      <w:del w:id="586" w:author="user" w:date="2024-11-17T21:10:00Z">
        <w:r w:rsidRPr="00D26162" w:rsidDel="003B36F5">
          <w:rPr>
            <w:lang w:val="ru-RU"/>
          </w:rPr>
          <w:delText>хороша</w:delText>
        </w:r>
      </w:del>
      <w:ins w:id="587" w:author="user" w:date="2024-11-17T21:10:00Z">
        <w:r w:rsidRPr="00D26162">
          <w:rPr>
            <w:lang w:val="ru-RU"/>
          </w:rPr>
          <w:t>сво</w:t>
        </w:r>
      </w:ins>
      <w:r w:rsidR="00BF2D7C" w:rsidRPr="00D26162">
        <w:rPr>
          <w:lang w:val="ru-RU"/>
        </w:rPr>
        <w:t>е</w:t>
      </w:r>
      <w:ins w:id="588" w:author="user" w:date="2024-11-17T21:10:00Z">
        <w:r w:rsidRPr="00D26162">
          <w:rPr>
            <w:lang w:val="ru-RU"/>
          </w:rPr>
          <w:t xml:space="preserve"> дело знает</w:t>
        </w:r>
      </w:ins>
      <w:r w:rsidRPr="00D26162">
        <w:rPr>
          <w:lang w:val="ru-RU"/>
        </w:rPr>
        <w:t>.</w:t>
      </w:r>
    </w:p>
    <w:p w14:paraId="5F93D627" w14:textId="77777777" w:rsidR="00EA29B3" w:rsidRPr="00D26162" w:rsidRDefault="00EA29B3" w:rsidP="0094125C">
      <w:pPr>
        <w:rPr>
          <w:lang w:val="ru-RU"/>
        </w:rPr>
      </w:pPr>
      <w:proofErr w:type="spellStart"/>
      <w:r w:rsidRPr="00D26162">
        <w:rPr>
          <w:lang w:val="ru-RU"/>
        </w:rPr>
        <w:t>Хафлои</w:t>
      </w:r>
      <w:proofErr w:type="spellEnd"/>
      <w:r w:rsidRPr="00D26162">
        <w:rPr>
          <w:lang w:val="ru-RU"/>
        </w:rPr>
        <w:t xml:space="preserve"> повернулся к Бальдру: </w:t>
      </w:r>
    </w:p>
    <w:p w14:paraId="458B73E7" w14:textId="2D1CECA7" w:rsidR="00EA29B3" w:rsidRPr="00D26162" w:rsidRDefault="00EA29B3" w:rsidP="0094125C">
      <w:pPr>
        <w:rPr>
          <w:lang w:val="ru-RU"/>
        </w:rPr>
      </w:pPr>
      <w:r w:rsidRPr="00D26162">
        <w:rPr>
          <w:lang w:val="ru-RU"/>
        </w:rPr>
        <w:t xml:space="preserve">— А </w:t>
      </w:r>
      <w:del w:id="589" w:author="user" w:date="2024-11-17T21:53:00Z">
        <w:r w:rsidRPr="00D26162" w:rsidDel="002F4721">
          <w:rPr>
            <w:lang w:val="ru-RU"/>
          </w:rPr>
          <w:delText xml:space="preserve">что тогда делать </w:delText>
        </w:r>
      </w:del>
      <w:r w:rsidRPr="00D26162">
        <w:rPr>
          <w:lang w:val="ru-RU"/>
        </w:rPr>
        <w:t>с тобой</w:t>
      </w:r>
      <w:ins w:id="590" w:author="user" w:date="2024-11-17T21:53:00Z">
        <w:r w:rsidRPr="00D26162">
          <w:rPr>
            <w:lang w:val="ru-RU"/>
          </w:rPr>
          <w:t xml:space="preserve"> как быть</w:t>
        </w:r>
      </w:ins>
      <w:r w:rsidRPr="00D26162">
        <w:rPr>
          <w:lang w:val="ru-RU"/>
        </w:rPr>
        <w:t>? Мы говорили, что не верн</w:t>
      </w:r>
      <w:r w:rsidR="00BF2D7C" w:rsidRPr="00D26162">
        <w:rPr>
          <w:lang w:val="ru-RU"/>
        </w:rPr>
        <w:t>е</w:t>
      </w:r>
      <w:r w:rsidRPr="00D26162">
        <w:rPr>
          <w:lang w:val="ru-RU"/>
        </w:rPr>
        <w:t>мся, пока не отыщем обе наши цели.</w:t>
      </w:r>
    </w:p>
    <w:p w14:paraId="11EA47AD" w14:textId="6DC3FF0C" w:rsidR="00EA29B3" w:rsidRPr="00D26162" w:rsidRDefault="00EA29B3" w:rsidP="0094125C">
      <w:pPr>
        <w:rPr>
          <w:lang w:val="ru-RU"/>
        </w:rPr>
      </w:pPr>
      <w:r w:rsidRPr="00D26162">
        <w:rPr>
          <w:lang w:val="ru-RU"/>
        </w:rPr>
        <w:t xml:space="preserve">— </w:t>
      </w:r>
      <w:del w:id="591" w:author="user" w:date="2024-11-17T21:53:00Z">
        <w:r w:rsidRPr="00D26162" w:rsidDel="002F4721">
          <w:rPr>
            <w:lang w:val="ru-RU"/>
          </w:rPr>
          <w:delText>Мы не собираемся</w:delText>
        </w:r>
      </w:del>
      <w:ins w:id="592" w:author="user" w:date="2024-11-17T21:53:00Z">
        <w:r w:rsidRPr="00D26162">
          <w:rPr>
            <w:lang w:val="ru-RU"/>
          </w:rPr>
          <w:t>А мы</w:t>
        </w:r>
      </w:ins>
      <w:r w:rsidRPr="00D26162">
        <w:rPr>
          <w:lang w:val="ru-RU"/>
        </w:rPr>
        <w:t xml:space="preserve"> возвращаться</w:t>
      </w:r>
      <w:ins w:id="593" w:author="user" w:date="2024-11-17T21:53:00Z">
        <w:r w:rsidRPr="00D26162">
          <w:rPr>
            <w:lang w:val="ru-RU"/>
          </w:rPr>
          <w:t xml:space="preserve"> и не собираемся</w:t>
        </w:r>
      </w:ins>
      <w:r w:rsidRPr="00D26162">
        <w:rPr>
          <w:lang w:val="ru-RU"/>
        </w:rPr>
        <w:t>, — спокойно ответил Бальдр. — Мы продолжаем идти. Это всего лишь ещ</w:t>
      </w:r>
      <w:r w:rsidR="00BF2D7C" w:rsidRPr="00D26162">
        <w:rPr>
          <w:lang w:val="ru-RU"/>
        </w:rPr>
        <w:t>е</w:t>
      </w:r>
      <w:r w:rsidRPr="00D26162">
        <w:rPr>
          <w:lang w:val="ru-RU"/>
        </w:rPr>
        <w:t xml:space="preserve"> один шаг на пути.</w:t>
      </w:r>
    </w:p>
    <w:p w14:paraId="63CC7AC2" w14:textId="77777777" w:rsidR="00EA29B3" w:rsidRPr="00D26162" w:rsidRDefault="00EA29B3" w:rsidP="0094125C">
      <w:pPr>
        <w:rPr>
          <w:lang w:val="ru-RU"/>
        </w:rPr>
      </w:pPr>
      <w:r w:rsidRPr="00D26162">
        <w:rPr>
          <w:lang w:val="ru-RU"/>
        </w:rPr>
        <w:t xml:space="preserve">— </w:t>
      </w:r>
      <w:del w:id="594" w:author="user" w:date="2024-11-17T21:54:00Z">
        <w:r w:rsidRPr="00D26162" w:rsidDel="002F4721">
          <w:rPr>
            <w:lang w:val="ru-RU"/>
          </w:rPr>
          <w:delText xml:space="preserve">Потому </w:delText>
        </w:r>
      </w:del>
      <w:ins w:id="595" w:author="user" w:date="2024-11-17T21:54:00Z">
        <w:r w:rsidRPr="00D26162">
          <w:rPr>
            <w:lang w:val="ru-RU"/>
          </w:rPr>
          <w:t xml:space="preserve">Ну так-то </w:t>
        </w:r>
      </w:ins>
      <w:r w:rsidRPr="00D26162">
        <w:rPr>
          <w:lang w:val="ru-RU"/>
        </w:rPr>
        <w:t xml:space="preserve">у нас </w:t>
      </w:r>
      <w:ins w:id="596" w:author="user" w:date="2024-11-17T21:54:00Z">
        <w:r w:rsidRPr="00D26162">
          <w:rPr>
            <w:lang w:val="ru-RU"/>
          </w:rPr>
          <w:t xml:space="preserve">и </w:t>
        </w:r>
      </w:ins>
      <w:del w:id="597" w:author="user" w:date="2024-11-17T21:54:00Z">
        <w:r w:rsidRPr="00D26162" w:rsidDel="002F4721">
          <w:rPr>
            <w:lang w:val="ru-RU"/>
          </w:rPr>
          <w:delText xml:space="preserve">нет </w:delText>
        </w:r>
      </w:del>
      <w:r w:rsidRPr="00D26162">
        <w:rPr>
          <w:lang w:val="ru-RU"/>
        </w:rPr>
        <w:t>выбора</w:t>
      </w:r>
      <w:ins w:id="598" w:author="user" w:date="2024-11-17T21:54:00Z">
        <w:r w:rsidRPr="00D26162">
          <w:rPr>
            <w:lang w:val="ru-RU"/>
          </w:rPr>
          <w:t xml:space="preserve"> нет</w:t>
        </w:r>
      </w:ins>
      <w:r w:rsidRPr="00D26162">
        <w:rPr>
          <w:lang w:val="ru-RU"/>
        </w:rPr>
        <w:t xml:space="preserve">, — сказал </w:t>
      </w:r>
      <w:proofErr w:type="spellStart"/>
      <w:r w:rsidRPr="00D26162">
        <w:rPr>
          <w:lang w:val="ru-RU"/>
        </w:rPr>
        <w:t>Гуннлаугур</w:t>
      </w:r>
      <w:proofErr w:type="spellEnd"/>
      <w:r w:rsidRPr="00D26162">
        <w:rPr>
          <w:lang w:val="ru-RU"/>
        </w:rPr>
        <w:t>. — Если они приземлятся на Кадии, доберутся до места назначения…</w:t>
      </w:r>
    </w:p>
    <w:p w14:paraId="368E462F" w14:textId="4E35A339" w:rsidR="00EA29B3" w:rsidRPr="00D26162" w:rsidRDefault="00EA29B3" w:rsidP="0094125C">
      <w:pPr>
        <w:rPr>
          <w:lang w:val="ru-RU"/>
        </w:rPr>
      </w:pPr>
      <w:r w:rsidRPr="00D26162">
        <w:rPr>
          <w:lang w:val="ru-RU"/>
        </w:rPr>
        <w:t xml:space="preserve">— </w:t>
      </w:r>
      <w:proofErr w:type="spellStart"/>
      <w:r w:rsidRPr="00D26162">
        <w:rPr>
          <w:lang w:val="ru-RU"/>
        </w:rPr>
        <w:t>Варанги</w:t>
      </w:r>
      <w:proofErr w:type="spellEnd"/>
      <w:r w:rsidRPr="00D26162">
        <w:rPr>
          <w:lang w:val="ru-RU"/>
        </w:rPr>
        <w:t xml:space="preserve">, ты видел то же, что и мы, — устало сказал </w:t>
      </w:r>
      <w:proofErr w:type="spellStart"/>
      <w:r w:rsidRPr="00D26162">
        <w:rPr>
          <w:lang w:val="ru-RU"/>
        </w:rPr>
        <w:t>Ольгейр</w:t>
      </w:r>
      <w:proofErr w:type="spellEnd"/>
      <w:r w:rsidRPr="00D26162">
        <w:rPr>
          <w:lang w:val="ru-RU"/>
        </w:rPr>
        <w:t xml:space="preserve">. — </w:t>
      </w:r>
      <w:del w:id="599" w:author="user" w:date="2024-11-17T21:54:00Z">
        <w:r w:rsidRPr="00D26162" w:rsidDel="002F4721">
          <w:rPr>
            <w:lang w:val="ru-RU"/>
          </w:rPr>
          <w:delText>Независимо от размеров в</w:delText>
        </w:r>
      </w:del>
      <w:ins w:id="600" w:author="user" w:date="2024-11-17T21:54:00Z">
        <w:r w:rsidRPr="00D26162">
          <w:rPr>
            <w:lang w:val="ru-RU"/>
          </w:rPr>
          <w:t>В</w:t>
        </w:r>
      </w:ins>
      <w:r w:rsidRPr="00D26162">
        <w:rPr>
          <w:lang w:val="ru-RU"/>
        </w:rPr>
        <w:t>се флоты</w:t>
      </w:r>
      <w:ins w:id="601" w:author="user" w:date="2024-11-17T21:54:00Z">
        <w:r w:rsidRPr="00D26162">
          <w:rPr>
            <w:lang w:val="ru-RU"/>
          </w:rPr>
          <w:t>, каких бы размеров они ни были</w:t>
        </w:r>
      </w:ins>
      <w:ins w:id="602" w:author="user" w:date="2024-11-17T21:55:00Z">
        <w:r w:rsidRPr="00D26162">
          <w:rPr>
            <w:lang w:val="ru-RU"/>
          </w:rPr>
          <w:t>,</w:t>
        </w:r>
      </w:ins>
      <w:r w:rsidRPr="00D26162">
        <w:rPr>
          <w:lang w:val="ru-RU"/>
        </w:rPr>
        <w:t xml:space="preserve"> </w:t>
      </w:r>
      <w:del w:id="603" w:author="user" w:date="2024-11-17T21:55:00Z">
        <w:r w:rsidRPr="00D26162" w:rsidDel="002F4721">
          <w:rPr>
            <w:lang w:val="ru-RU"/>
          </w:rPr>
          <w:delText xml:space="preserve">движутся </w:delText>
        </w:r>
      </w:del>
      <w:ins w:id="604" w:author="user" w:date="2024-11-17T21:55:00Z">
        <w:r w:rsidRPr="00D26162">
          <w:rPr>
            <w:lang w:val="ru-RU"/>
          </w:rPr>
          <w:t>и</w:t>
        </w:r>
      </w:ins>
      <w:ins w:id="605" w:author="user" w:date="2024-11-17T21:57:00Z">
        <w:r w:rsidRPr="00D26162">
          <w:rPr>
            <w:lang w:val="ru-RU"/>
          </w:rPr>
          <w:t>д</w:t>
        </w:r>
      </w:ins>
      <w:ins w:id="606" w:author="user" w:date="2024-11-17T21:55:00Z">
        <w:r w:rsidRPr="00D26162">
          <w:rPr>
            <w:lang w:val="ru-RU"/>
          </w:rPr>
          <w:t xml:space="preserve">ут </w:t>
        </w:r>
      </w:ins>
      <w:r w:rsidRPr="00D26162">
        <w:rPr>
          <w:lang w:val="ru-RU"/>
        </w:rPr>
        <w:t xml:space="preserve">в одном направлении. Это не </w:t>
      </w:r>
      <w:r w:rsidR="005E5ECF">
        <w:rPr>
          <w:lang w:val="ru-RU"/>
        </w:rPr>
        <w:t>просто заваруш</w:t>
      </w:r>
      <w:r w:rsidRPr="00D26162">
        <w:rPr>
          <w:lang w:val="ru-RU"/>
        </w:rPr>
        <w:t xml:space="preserve">ка, </w:t>
      </w:r>
      <w:del w:id="607" w:author="user" w:date="2024-11-17T21:55:00Z">
        <w:r w:rsidRPr="00D26162" w:rsidDel="002F4721">
          <w:rPr>
            <w:lang w:val="ru-RU"/>
          </w:rPr>
          <w:delText xml:space="preserve">подобная </w:delText>
        </w:r>
      </w:del>
      <w:ins w:id="608" w:author="user" w:date="2024-11-17T21:55:00Z">
        <w:r w:rsidRPr="00D26162">
          <w:rPr>
            <w:lang w:val="ru-RU"/>
          </w:rPr>
          <w:t xml:space="preserve">вроде </w:t>
        </w:r>
      </w:ins>
      <w:r w:rsidRPr="00D26162">
        <w:rPr>
          <w:lang w:val="ru-RU"/>
        </w:rPr>
        <w:t xml:space="preserve">той, в которую мы только что попали — это катаклизм, о котором </w:t>
      </w:r>
      <w:del w:id="609" w:author="user" w:date="2024-11-17T21:55:00Z">
        <w:r w:rsidRPr="00D26162" w:rsidDel="002F4721">
          <w:rPr>
            <w:lang w:val="ru-RU"/>
          </w:rPr>
          <w:delText xml:space="preserve">Жрецы </w:delText>
        </w:r>
      </w:del>
      <w:ins w:id="610" w:author="user" w:date="2024-11-17T21:55:00Z">
        <w:r w:rsidRPr="00D26162">
          <w:rPr>
            <w:lang w:val="ru-RU"/>
          </w:rPr>
          <w:t xml:space="preserve">жрецы </w:t>
        </w:r>
      </w:ins>
      <w:r w:rsidRPr="00D26162">
        <w:rPr>
          <w:lang w:val="ru-RU"/>
        </w:rPr>
        <w:t xml:space="preserve">твердят уже много лет. Если мы </w:t>
      </w:r>
      <w:del w:id="611" w:author="user" w:date="2024-11-17T21:57:00Z">
        <w:r w:rsidRPr="00D26162" w:rsidDel="002F4721">
          <w:rPr>
            <w:lang w:val="ru-RU"/>
          </w:rPr>
          <w:delText xml:space="preserve">пойдём </w:delText>
        </w:r>
      </w:del>
      <w:ins w:id="612" w:author="user" w:date="2024-11-17T21:57:00Z">
        <w:r w:rsidRPr="00D26162">
          <w:rPr>
            <w:lang w:val="ru-RU"/>
          </w:rPr>
          <w:t xml:space="preserve">двинемся </w:t>
        </w:r>
      </w:ins>
      <w:r w:rsidRPr="00D26162">
        <w:rPr>
          <w:lang w:val="ru-RU"/>
        </w:rPr>
        <w:t xml:space="preserve">туда, </w:t>
      </w:r>
      <w:del w:id="613" w:author="user" w:date="2024-11-17T21:55:00Z">
        <w:r w:rsidRPr="00D26162" w:rsidDel="002F4721">
          <w:rPr>
            <w:lang w:val="ru-RU"/>
          </w:rPr>
          <w:delText xml:space="preserve">если </w:delText>
        </w:r>
      </w:del>
      <w:ins w:id="614" w:author="user" w:date="2024-11-17T21:55:00Z">
        <w:r w:rsidRPr="00D26162">
          <w:rPr>
            <w:lang w:val="ru-RU"/>
          </w:rPr>
          <w:t>—</w:t>
        </w:r>
      </w:ins>
      <w:r w:rsidR="00865B37" w:rsidRPr="00D26162">
        <w:rPr>
          <w:lang w:val="ru-RU"/>
        </w:rPr>
        <w:t xml:space="preserve"> </w:t>
      </w:r>
      <w:del w:id="615" w:author="user" w:date="2024-11-17T21:55:00Z">
        <w:r w:rsidRPr="00D26162" w:rsidDel="002F4721">
          <w:rPr>
            <w:lang w:val="ru-RU"/>
          </w:rPr>
          <w:delText xml:space="preserve">мы </w:delText>
        </w:r>
      </w:del>
      <w:ins w:id="616" w:author="user" w:date="2024-11-17T21:55:00Z">
        <w:r w:rsidRPr="00D26162">
          <w:rPr>
            <w:lang w:val="ru-RU"/>
          </w:rPr>
          <w:t xml:space="preserve">если </w:t>
        </w:r>
      </w:ins>
      <w:r w:rsidRPr="00D26162">
        <w:rPr>
          <w:lang w:val="ru-RU"/>
        </w:rPr>
        <w:t>вообще добер</w:t>
      </w:r>
      <w:r w:rsidR="00BF2D7C" w:rsidRPr="00D26162">
        <w:rPr>
          <w:lang w:val="ru-RU"/>
        </w:rPr>
        <w:t>е</w:t>
      </w:r>
      <w:r w:rsidRPr="00D26162">
        <w:rPr>
          <w:lang w:val="ru-RU"/>
        </w:rPr>
        <w:t>мся</w:t>
      </w:r>
      <w:del w:id="617" w:author="user" w:date="2024-11-17T21:55:00Z">
        <w:r w:rsidRPr="00D26162" w:rsidDel="002F4721">
          <w:rPr>
            <w:lang w:val="ru-RU"/>
          </w:rPr>
          <w:delText xml:space="preserve"> туда</w:delText>
        </w:r>
      </w:del>
      <w:r w:rsidRPr="00D26162">
        <w:rPr>
          <w:lang w:val="ru-RU"/>
        </w:rPr>
        <w:t xml:space="preserve">, </w:t>
      </w:r>
      <w:del w:id="618" w:author="user" w:date="2024-11-17T21:55:00Z">
        <w:r w:rsidRPr="00D26162" w:rsidDel="002F4721">
          <w:rPr>
            <w:lang w:val="ru-RU"/>
          </w:rPr>
          <w:delText xml:space="preserve">мы </w:delText>
        </w:r>
      </w:del>
      <w:ins w:id="619" w:author="user" w:date="2024-11-17T21:55:00Z">
        <w:r w:rsidRPr="00D26162">
          <w:rPr>
            <w:lang w:val="ru-RU"/>
          </w:rPr>
          <w:t xml:space="preserve">— </w:t>
        </w:r>
      </w:ins>
      <w:r w:rsidRPr="00D26162">
        <w:rPr>
          <w:lang w:val="ru-RU"/>
        </w:rPr>
        <w:t>станем камешком среди оползня. В настоящем бою наш</w:t>
      </w:r>
      <w:ins w:id="620" w:author="user" w:date="2024-11-17T21:56:00Z">
        <w:r w:rsidRPr="00D26162">
          <w:rPr>
            <w:lang w:val="ru-RU"/>
          </w:rPr>
          <w:t>а</w:t>
        </w:r>
      </w:ins>
      <w:r w:rsidRPr="00D26162">
        <w:rPr>
          <w:lang w:val="ru-RU"/>
        </w:rPr>
        <w:t xml:space="preserve"> </w:t>
      </w:r>
      <w:del w:id="621" w:author="user" w:date="2024-11-17T21:56:00Z">
        <w:r w:rsidRPr="00D26162" w:rsidDel="002F4721">
          <w:rPr>
            <w:lang w:val="ru-RU"/>
          </w:rPr>
          <w:delText xml:space="preserve">корабль </w:delText>
        </w:r>
      </w:del>
      <w:ins w:id="622" w:author="user" w:date="2024-11-17T21:56:00Z">
        <w:r w:rsidRPr="00D26162">
          <w:rPr>
            <w:lang w:val="ru-RU"/>
          </w:rPr>
          <w:t xml:space="preserve">лохань </w:t>
        </w:r>
      </w:ins>
      <w:del w:id="623" w:author="user" w:date="2024-11-17T21:56:00Z">
        <w:r w:rsidRPr="00D26162" w:rsidDel="002F4721">
          <w:rPr>
            <w:lang w:val="ru-RU"/>
          </w:rPr>
          <w:delText xml:space="preserve">продержаться </w:delText>
        </w:r>
      </w:del>
      <w:ins w:id="624" w:author="user" w:date="2024-11-17T21:56:00Z">
        <w:r w:rsidRPr="00D26162">
          <w:rPr>
            <w:lang w:val="ru-RU"/>
          </w:rPr>
          <w:t xml:space="preserve">продержится </w:t>
        </w:r>
      </w:ins>
      <w:del w:id="625" w:author="user" w:date="2024-11-17T21:56:00Z">
        <w:r w:rsidRPr="00D26162" w:rsidDel="002F4721">
          <w:rPr>
            <w:lang w:val="ru-RU"/>
          </w:rPr>
          <w:delText>несколько мгновений</w:delText>
        </w:r>
      </w:del>
      <w:ins w:id="626" w:author="user" w:date="2024-11-17T21:56:00Z">
        <w:r w:rsidRPr="00D26162">
          <w:rPr>
            <w:lang w:val="ru-RU"/>
          </w:rPr>
          <w:t>разве что пару минут</w:t>
        </w:r>
      </w:ins>
      <w:r w:rsidRPr="00D26162">
        <w:rPr>
          <w:lang w:val="ru-RU"/>
        </w:rPr>
        <w:t xml:space="preserve">. И за это время мы каким-то образом должны найти полки </w:t>
      </w:r>
      <w:proofErr w:type="spellStart"/>
      <w:r w:rsidR="00907DBA" w:rsidRPr="00D26162">
        <w:rPr>
          <w:lang w:val="ru-RU"/>
        </w:rPr>
        <w:t>Кирастес</w:t>
      </w:r>
      <w:r w:rsidRPr="00D26162">
        <w:rPr>
          <w:lang w:val="ru-RU"/>
        </w:rPr>
        <w:t>а</w:t>
      </w:r>
      <w:proofErr w:type="spellEnd"/>
      <w:r w:rsidRPr="00D26162">
        <w:rPr>
          <w:lang w:val="ru-RU"/>
        </w:rPr>
        <w:t>, живыми высадит</w:t>
      </w:r>
      <w:ins w:id="627" w:author="user" w:date="2024-11-17T21:56:00Z">
        <w:r w:rsidRPr="00D26162">
          <w:rPr>
            <w:lang w:val="ru-RU"/>
          </w:rPr>
          <w:t>ь</w:t>
        </w:r>
      </w:ins>
      <w:r w:rsidRPr="00D26162">
        <w:rPr>
          <w:lang w:val="ru-RU"/>
        </w:rPr>
        <w:t xml:space="preserve">ся на поверхность и устранить </w:t>
      </w:r>
      <w:del w:id="628" w:author="user" w:date="2024-11-17T21:56:00Z">
        <w:r w:rsidRPr="00D26162" w:rsidDel="002F4721">
          <w:rPr>
            <w:lang w:val="ru-RU"/>
          </w:rPr>
          <w:delText xml:space="preserve">скрытых </w:delText>
        </w:r>
      </w:del>
      <w:ins w:id="629" w:author="user" w:date="2024-11-17T21:56:00Z">
        <w:r w:rsidRPr="00D26162">
          <w:rPr>
            <w:lang w:val="ru-RU"/>
          </w:rPr>
          <w:t xml:space="preserve">тайных </w:t>
        </w:r>
      </w:ins>
      <w:r w:rsidRPr="00D26162">
        <w:rPr>
          <w:lang w:val="ru-RU"/>
        </w:rPr>
        <w:t xml:space="preserve">убийц прежде, чем </w:t>
      </w:r>
      <w:del w:id="630" w:author="user" w:date="2024-11-17T21:57:00Z">
        <w:r w:rsidRPr="00D26162" w:rsidDel="002F4721">
          <w:rPr>
            <w:lang w:val="ru-RU"/>
          </w:rPr>
          <w:delText xml:space="preserve">находящиеся </w:delText>
        </w:r>
      </w:del>
      <w:ins w:id="631" w:author="user" w:date="2024-11-17T21:57:00Z">
        <w:r w:rsidRPr="00D26162">
          <w:rPr>
            <w:lang w:val="ru-RU"/>
          </w:rPr>
          <w:t xml:space="preserve">остальные </w:t>
        </w:r>
      </w:ins>
      <w:del w:id="632" w:author="user" w:date="2024-11-17T21:57:00Z">
        <w:r w:rsidRPr="00D26162" w:rsidDel="002F4721">
          <w:rPr>
            <w:lang w:val="ru-RU"/>
          </w:rPr>
          <w:delText xml:space="preserve">в зоне боевых действий </w:delText>
        </w:r>
      </w:del>
      <w:r w:rsidRPr="00D26162">
        <w:rPr>
          <w:lang w:val="ru-RU"/>
        </w:rPr>
        <w:t>имперские силы</w:t>
      </w:r>
      <w:del w:id="633" w:author="user" w:date="2024-11-17T21:56:00Z">
        <w:r w:rsidRPr="00D26162" w:rsidDel="002F4721">
          <w:rPr>
            <w:lang w:val="ru-RU"/>
          </w:rPr>
          <w:delText>,</w:delText>
        </w:r>
      </w:del>
      <w:r w:rsidRPr="00D26162">
        <w:rPr>
          <w:lang w:val="ru-RU"/>
        </w:rPr>
        <w:t xml:space="preserve"> </w:t>
      </w:r>
      <w:ins w:id="634" w:author="user" w:date="2024-11-17T21:57:00Z">
        <w:r w:rsidRPr="00D26162">
          <w:rPr>
            <w:lang w:val="ru-RU"/>
          </w:rPr>
          <w:t xml:space="preserve">в зоне боевых действий </w:t>
        </w:r>
      </w:ins>
      <w:r w:rsidRPr="00D26162">
        <w:rPr>
          <w:lang w:val="ru-RU"/>
        </w:rPr>
        <w:t>во главе с Рагнаром</w:t>
      </w:r>
      <w:ins w:id="635" w:author="user" w:date="2024-11-17T21:57:00Z">
        <w:r w:rsidRPr="00D26162">
          <w:rPr>
            <w:lang w:val="ru-RU"/>
          </w:rPr>
          <w:t xml:space="preserve"> </w:t>
        </w:r>
      </w:ins>
      <w:del w:id="636" w:author="user" w:date="2024-11-17T21:57:00Z">
        <w:r w:rsidRPr="00D26162" w:rsidDel="002F4721">
          <w:rPr>
            <w:lang w:val="ru-RU"/>
          </w:rPr>
          <w:delText xml:space="preserve">, </w:delText>
        </w:r>
      </w:del>
      <w:del w:id="637" w:author="user" w:date="2024-11-17T21:56:00Z">
        <w:r w:rsidRPr="00D26162" w:rsidDel="002F4721">
          <w:rPr>
            <w:lang w:val="ru-RU"/>
          </w:rPr>
          <w:delText>разорвут нас на части</w:delText>
        </w:r>
      </w:del>
      <w:ins w:id="638" w:author="user" w:date="2024-11-17T21:56:00Z">
        <w:r w:rsidRPr="00D26162">
          <w:rPr>
            <w:lang w:val="ru-RU"/>
          </w:rPr>
          <w:t>порвут нас на куски</w:t>
        </w:r>
      </w:ins>
      <w:r w:rsidRPr="00D26162">
        <w:rPr>
          <w:lang w:val="ru-RU"/>
        </w:rPr>
        <w:t xml:space="preserve"> как предателей. </w:t>
      </w:r>
    </w:p>
    <w:p w14:paraId="0B274D86" w14:textId="77777777" w:rsidR="00EA29B3" w:rsidRPr="00D26162" w:rsidRDefault="00EA29B3" w:rsidP="0094125C">
      <w:pPr>
        <w:rPr>
          <w:lang w:val="ru-RU"/>
        </w:rPr>
      </w:pPr>
      <w:r w:rsidRPr="00D26162">
        <w:rPr>
          <w:lang w:val="ru-RU"/>
        </w:rPr>
        <w:t>Ингвар улыбнулся</w:t>
      </w:r>
      <w:del w:id="639" w:author="user" w:date="2024-11-17T21:57:00Z">
        <w:r w:rsidRPr="00D26162" w:rsidDel="002F4721">
          <w:rPr>
            <w:lang w:val="ru-RU"/>
          </w:rPr>
          <w:delText xml:space="preserve">. </w:delText>
        </w:r>
      </w:del>
      <w:ins w:id="640" w:author="user" w:date="2024-11-17T21:57:00Z">
        <w:r w:rsidRPr="00D26162">
          <w:rPr>
            <w:lang w:val="ru-RU"/>
          </w:rPr>
          <w:t xml:space="preserve">: </w:t>
        </w:r>
      </w:ins>
    </w:p>
    <w:p w14:paraId="7DD5B5FD" w14:textId="77777777" w:rsidR="00EA29B3" w:rsidRPr="00D26162" w:rsidRDefault="00EA29B3" w:rsidP="0094125C">
      <w:pPr>
        <w:rPr>
          <w:lang w:val="ru-RU"/>
        </w:rPr>
      </w:pPr>
      <w:r w:rsidRPr="00D26162">
        <w:rPr>
          <w:lang w:val="ru-RU"/>
        </w:rPr>
        <w:t>— Да, таков наш план.</w:t>
      </w:r>
    </w:p>
    <w:p w14:paraId="0AB3A07A" w14:textId="556894EB" w:rsidR="00EA29B3" w:rsidRPr="00D26162" w:rsidRDefault="00BF2D7C" w:rsidP="0094125C">
      <w:pPr>
        <w:rPr>
          <w:lang w:val="ru-RU"/>
        </w:rPr>
      </w:pPr>
      <w:proofErr w:type="spellStart"/>
      <w:r w:rsidRPr="00D26162">
        <w:rPr>
          <w:lang w:val="ru-RU"/>
        </w:rPr>
        <w:t>Ёрундур</w:t>
      </w:r>
      <w:proofErr w:type="spellEnd"/>
      <w:r w:rsidR="00EA29B3" w:rsidRPr="00D26162">
        <w:rPr>
          <w:lang w:val="ru-RU"/>
        </w:rPr>
        <w:t xml:space="preserve"> покачал головой</w:t>
      </w:r>
      <w:del w:id="641" w:author="user" w:date="2024-11-17T21:58:00Z">
        <w:r w:rsidR="00EA29B3" w:rsidRPr="00D26162" w:rsidDel="002F4721">
          <w:rPr>
            <w:lang w:val="ru-RU"/>
          </w:rPr>
          <w:delText xml:space="preserve">. </w:delText>
        </w:r>
      </w:del>
      <w:ins w:id="642" w:author="user" w:date="2024-11-17T21:58:00Z">
        <w:r w:rsidR="00EA29B3" w:rsidRPr="00D26162">
          <w:rPr>
            <w:lang w:val="ru-RU"/>
          </w:rPr>
          <w:t xml:space="preserve">: </w:t>
        </w:r>
      </w:ins>
    </w:p>
    <w:p w14:paraId="28201BA6" w14:textId="77777777" w:rsidR="00EA29B3" w:rsidRPr="00D26162" w:rsidRDefault="00EA29B3" w:rsidP="0094125C">
      <w:pPr>
        <w:rPr>
          <w:lang w:val="ru-RU"/>
        </w:rPr>
      </w:pPr>
      <w:r w:rsidRPr="00D26162">
        <w:rPr>
          <w:lang w:val="ru-RU"/>
        </w:rPr>
        <w:t xml:space="preserve">— </w:t>
      </w:r>
      <w:del w:id="643" w:author="user" w:date="2024-11-17T21:58:00Z">
        <w:r w:rsidRPr="00D26162" w:rsidDel="002F4721">
          <w:rPr>
            <w:lang w:val="ru-RU"/>
          </w:rPr>
          <w:delText>Безумие</w:delText>
        </w:r>
      </w:del>
      <w:ins w:id="644" w:author="user" w:date="2024-11-17T21:58:00Z">
        <w:r w:rsidRPr="00D26162">
          <w:rPr>
            <w:lang w:val="ru-RU"/>
          </w:rPr>
          <w:t>Ну и план, с ума сойти можно</w:t>
        </w:r>
      </w:ins>
      <w:r w:rsidRPr="00D26162">
        <w:rPr>
          <w:lang w:val="ru-RU"/>
        </w:rPr>
        <w:t>.</w:t>
      </w:r>
    </w:p>
    <w:p w14:paraId="72D17309" w14:textId="1BD04BFA" w:rsidR="00EA29B3" w:rsidRPr="00D26162" w:rsidRDefault="00EA29B3" w:rsidP="0094125C">
      <w:pPr>
        <w:rPr>
          <w:lang w:val="ru-RU"/>
        </w:rPr>
      </w:pPr>
      <w:r w:rsidRPr="00D26162">
        <w:rPr>
          <w:lang w:val="ru-RU"/>
        </w:rPr>
        <w:t xml:space="preserve">— Согласен, — сказал </w:t>
      </w:r>
      <w:proofErr w:type="spellStart"/>
      <w:r w:rsidRPr="00D26162">
        <w:rPr>
          <w:lang w:val="ru-RU"/>
        </w:rPr>
        <w:t>Гуннлаугур</w:t>
      </w:r>
      <w:proofErr w:type="spellEnd"/>
      <w:r w:rsidRPr="00D26162">
        <w:rPr>
          <w:lang w:val="ru-RU"/>
        </w:rPr>
        <w:t xml:space="preserve">. — Но </w:t>
      </w:r>
      <w:del w:id="645" w:author="user" w:date="2024-11-17T21:58:00Z">
        <w:r w:rsidRPr="00D26162" w:rsidDel="002F4721">
          <w:rPr>
            <w:lang w:val="ru-RU"/>
          </w:rPr>
          <w:delText xml:space="preserve">такова </w:delText>
        </w:r>
      </w:del>
      <w:ins w:id="646" w:author="user" w:date="2024-11-17T21:58:00Z">
        <w:r w:rsidRPr="00D26162">
          <w:rPr>
            <w:lang w:val="ru-RU"/>
          </w:rPr>
          <w:t xml:space="preserve">это </w:t>
        </w:r>
      </w:ins>
      <w:r w:rsidRPr="00D26162">
        <w:rPr>
          <w:lang w:val="ru-RU"/>
        </w:rPr>
        <w:t xml:space="preserve">необходимость. Вы все знаете, чего стоит Молодой Король. </w:t>
      </w:r>
      <w:del w:id="647" w:author="user" w:date="2024-11-18T14:58:00Z">
        <w:r w:rsidRPr="00D26162" w:rsidDel="0002059B">
          <w:rPr>
            <w:lang w:val="ru-RU"/>
          </w:rPr>
          <w:delText>Вы з</w:delText>
        </w:r>
      </w:del>
      <w:ins w:id="648" w:author="user" w:date="2024-11-18T14:58:00Z">
        <w:r w:rsidRPr="00D26162">
          <w:rPr>
            <w:lang w:val="ru-RU"/>
          </w:rPr>
          <w:t>З</w:t>
        </w:r>
      </w:ins>
      <w:r w:rsidRPr="00D26162">
        <w:rPr>
          <w:lang w:val="ru-RU"/>
        </w:rPr>
        <w:t xml:space="preserve">наете, как высоко ценят его </w:t>
      </w:r>
      <w:proofErr w:type="spellStart"/>
      <w:r w:rsidRPr="00D26162">
        <w:rPr>
          <w:lang w:val="ru-RU"/>
        </w:rPr>
        <w:t>готи</w:t>
      </w:r>
      <w:proofErr w:type="spellEnd"/>
      <w:r w:rsidRPr="00D26162">
        <w:rPr>
          <w:lang w:val="ru-RU"/>
        </w:rPr>
        <w:t xml:space="preserve">. </w:t>
      </w:r>
      <w:proofErr w:type="spellStart"/>
      <w:r w:rsidR="00907DBA" w:rsidRPr="00D26162">
        <w:rPr>
          <w:lang w:val="ru-RU"/>
        </w:rPr>
        <w:t>Кирастес</w:t>
      </w:r>
      <w:proofErr w:type="spellEnd"/>
      <w:r w:rsidRPr="00D26162">
        <w:rPr>
          <w:lang w:val="ru-RU"/>
        </w:rPr>
        <w:t xml:space="preserve"> действовал в своих интересах, но </w:t>
      </w:r>
      <w:del w:id="649" w:author="user" w:date="2024-11-17T22:00:00Z">
        <w:r w:rsidRPr="00D26162" w:rsidDel="002F4721">
          <w:rPr>
            <w:lang w:val="ru-RU"/>
          </w:rPr>
          <w:delText xml:space="preserve">более могущественный </w:delText>
        </w:r>
      </w:del>
      <w:r w:rsidRPr="00D26162">
        <w:rPr>
          <w:lang w:val="ru-RU"/>
        </w:rPr>
        <w:t>враг</w:t>
      </w:r>
      <w:ins w:id="650" w:author="user" w:date="2024-11-17T22:00:00Z">
        <w:r w:rsidRPr="00D26162">
          <w:rPr>
            <w:lang w:val="ru-RU"/>
          </w:rPr>
          <w:t xml:space="preserve"> помощнее</w:t>
        </w:r>
      </w:ins>
      <w:r w:rsidRPr="00D26162">
        <w:rPr>
          <w:lang w:val="ru-RU"/>
        </w:rPr>
        <w:t xml:space="preserve"> не постесняется воспользоваться его </w:t>
      </w:r>
      <w:del w:id="651" w:author="user" w:date="2024-11-17T21:59:00Z">
        <w:r w:rsidRPr="00D26162" w:rsidDel="002F4721">
          <w:rPr>
            <w:lang w:val="ru-RU"/>
          </w:rPr>
          <w:delText>несбыточными грёзами</w:delText>
        </w:r>
      </w:del>
      <w:ins w:id="652" w:author="user" w:date="2024-11-17T21:59:00Z">
        <w:r w:rsidRPr="00D26162">
          <w:rPr>
            <w:lang w:val="ru-RU"/>
          </w:rPr>
          <w:t>бреднями</w:t>
        </w:r>
      </w:ins>
      <w:r w:rsidRPr="00D26162">
        <w:rPr>
          <w:lang w:val="ru-RU"/>
        </w:rPr>
        <w:t xml:space="preserve">. </w:t>
      </w:r>
      <w:del w:id="653" w:author="user" w:date="2024-11-17T21:59:00Z">
        <w:r w:rsidRPr="00D26162" w:rsidDel="002F4721">
          <w:rPr>
            <w:lang w:val="ru-RU"/>
          </w:rPr>
          <w:delText>Мы должны</w:delText>
        </w:r>
      </w:del>
      <w:ins w:id="654" w:author="user" w:date="2024-11-17T21:59:00Z">
        <w:r w:rsidRPr="00D26162">
          <w:rPr>
            <w:lang w:val="ru-RU"/>
          </w:rPr>
          <w:t xml:space="preserve">Нам нужно </w:t>
        </w:r>
      </w:ins>
      <w:del w:id="655" w:author="user" w:date="2024-11-17T21:59:00Z">
        <w:r w:rsidRPr="00D26162" w:rsidDel="002F4721">
          <w:rPr>
            <w:lang w:val="ru-RU"/>
          </w:rPr>
          <w:delText xml:space="preserve"> </w:delText>
        </w:r>
      </w:del>
      <w:r w:rsidRPr="00D26162">
        <w:rPr>
          <w:lang w:val="ru-RU"/>
        </w:rPr>
        <w:t>попытаться.</w:t>
      </w:r>
    </w:p>
    <w:p w14:paraId="68372843" w14:textId="37D58C7E" w:rsidR="00EA29B3" w:rsidRPr="00D26162" w:rsidRDefault="00EA29B3" w:rsidP="0094125C">
      <w:pPr>
        <w:rPr>
          <w:lang w:val="ru-RU"/>
        </w:rPr>
      </w:pPr>
      <w:r w:rsidRPr="00D26162">
        <w:rPr>
          <w:lang w:val="ru-RU"/>
        </w:rPr>
        <w:t>— Значит</w:t>
      </w:r>
      <w:ins w:id="656" w:author="user" w:date="2024-11-17T22:00:00Z">
        <w:r w:rsidRPr="00D26162">
          <w:rPr>
            <w:lang w:val="ru-RU"/>
          </w:rPr>
          <w:t>,</w:t>
        </w:r>
      </w:ins>
      <w:r w:rsidRPr="00D26162">
        <w:rPr>
          <w:lang w:val="ru-RU"/>
        </w:rPr>
        <w:t xml:space="preserve"> этот совет собрали не для обсуждения, — сказал </w:t>
      </w:r>
      <w:proofErr w:type="spellStart"/>
      <w:r w:rsidRPr="00D26162">
        <w:rPr>
          <w:lang w:val="ru-RU"/>
        </w:rPr>
        <w:t>Ольгейр</w:t>
      </w:r>
      <w:proofErr w:type="spellEnd"/>
      <w:r w:rsidRPr="00D26162">
        <w:rPr>
          <w:lang w:val="ru-RU"/>
        </w:rPr>
        <w:t xml:space="preserve">. — </w:t>
      </w:r>
      <w:del w:id="657" w:author="user" w:date="2024-11-18T14:57:00Z">
        <w:r w:rsidRPr="00D26162" w:rsidDel="0002059B">
          <w:rPr>
            <w:lang w:val="ru-RU"/>
          </w:rPr>
          <w:delText xml:space="preserve">У тебя уже есть </w:delText>
        </w:r>
      </w:del>
      <w:del w:id="658" w:author="user" w:date="2024-11-17T22:00:00Z">
        <w:r w:rsidRPr="00D26162" w:rsidDel="002F4721">
          <w:rPr>
            <w:lang w:val="ru-RU"/>
          </w:rPr>
          <w:delText>решение</w:delText>
        </w:r>
      </w:del>
      <w:ins w:id="659" w:author="user" w:date="2024-11-18T14:57:00Z">
        <w:r w:rsidRPr="00D26162">
          <w:rPr>
            <w:lang w:val="ru-RU"/>
          </w:rPr>
          <w:t>Ты уже вс</w:t>
        </w:r>
      </w:ins>
      <w:r w:rsidR="00BF2D7C" w:rsidRPr="00D26162">
        <w:rPr>
          <w:lang w:val="ru-RU"/>
        </w:rPr>
        <w:t>е</w:t>
      </w:r>
      <w:ins w:id="660" w:author="user" w:date="2024-11-18T14:57:00Z">
        <w:r w:rsidRPr="00D26162">
          <w:rPr>
            <w:lang w:val="ru-RU"/>
          </w:rPr>
          <w:t xml:space="preserve"> решил</w:t>
        </w:r>
      </w:ins>
      <w:ins w:id="661" w:author="user" w:date="2024-11-17T22:00:00Z">
        <w:r w:rsidRPr="00D26162">
          <w:rPr>
            <w:lang w:val="ru-RU"/>
          </w:rPr>
          <w:t>,</w:t>
        </w:r>
      </w:ins>
      <w:r w:rsidRPr="00D26162">
        <w:rPr>
          <w:lang w:val="ru-RU"/>
        </w:rPr>
        <w:t xml:space="preserve"> </w:t>
      </w:r>
      <w:del w:id="662" w:author="user" w:date="2024-11-18T14:57:00Z">
        <w:r w:rsidRPr="00D26162" w:rsidDel="0002059B">
          <w:rPr>
            <w:lang w:val="ru-RU"/>
          </w:rPr>
          <w:delText>и ты</w:delText>
        </w:r>
      </w:del>
      <w:ins w:id="663" w:author="user" w:date="2024-11-18T14:57:00Z">
        <w:r w:rsidRPr="00D26162">
          <w:rPr>
            <w:lang w:val="ru-RU"/>
          </w:rPr>
          <w:t>а от нас</w:t>
        </w:r>
      </w:ins>
      <w:r w:rsidRPr="00D26162">
        <w:rPr>
          <w:lang w:val="ru-RU"/>
        </w:rPr>
        <w:t xml:space="preserve"> хочешь, чтобы мы </w:t>
      </w:r>
      <w:del w:id="664" w:author="user" w:date="2024-11-18T14:57:00Z">
        <w:r w:rsidRPr="00D26162" w:rsidDel="0002059B">
          <w:rPr>
            <w:lang w:val="ru-RU"/>
          </w:rPr>
          <w:delText>его приняли</w:delText>
        </w:r>
      </w:del>
      <w:ins w:id="665" w:author="user" w:date="2024-11-18T14:57:00Z">
        <w:r w:rsidRPr="00D26162">
          <w:rPr>
            <w:lang w:val="ru-RU"/>
          </w:rPr>
          <w:t>поддержали</w:t>
        </w:r>
      </w:ins>
      <w:r w:rsidRPr="00D26162">
        <w:rPr>
          <w:lang w:val="ru-RU"/>
        </w:rPr>
        <w:t xml:space="preserve">. </w:t>
      </w:r>
    </w:p>
    <w:p w14:paraId="27108641" w14:textId="1EC1D038" w:rsidR="00EA29B3" w:rsidRPr="00D26162" w:rsidRDefault="00EA29B3" w:rsidP="0094125C">
      <w:pPr>
        <w:rPr>
          <w:lang w:val="ru-RU"/>
        </w:rPr>
      </w:pPr>
      <w:r w:rsidRPr="00D26162">
        <w:rPr>
          <w:lang w:val="ru-RU"/>
        </w:rPr>
        <w:t xml:space="preserve">— </w:t>
      </w:r>
      <w:del w:id="666" w:author="user" w:date="2024-11-18T14:57:00Z">
        <w:r w:rsidRPr="00D26162" w:rsidDel="0002059B">
          <w:rPr>
            <w:lang w:val="ru-RU"/>
          </w:rPr>
          <w:delText>Можешь высказать своё мнение</w:delText>
        </w:r>
      </w:del>
      <w:ins w:id="667" w:author="user" w:date="2024-11-18T14:57:00Z">
        <w:r w:rsidRPr="00D26162">
          <w:rPr>
            <w:lang w:val="ru-RU"/>
          </w:rPr>
          <w:t>Ну, ты можешь высказаться</w:t>
        </w:r>
      </w:ins>
      <w:r w:rsidRPr="00D26162">
        <w:rPr>
          <w:lang w:val="ru-RU"/>
        </w:rPr>
        <w:t>, Тяж</w:t>
      </w:r>
      <w:r w:rsidR="00BF2D7C" w:rsidRPr="00D26162">
        <w:rPr>
          <w:lang w:val="ru-RU"/>
        </w:rPr>
        <w:t>е</w:t>
      </w:r>
      <w:r w:rsidRPr="00D26162">
        <w:rPr>
          <w:lang w:val="ru-RU"/>
        </w:rPr>
        <w:t xml:space="preserve">лая Рука, — сказал </w:t>
      </w:r>
      <w:proofErr w:type="spellStart"/>
      <w:r w:rsidRPr="00D26162">
        <w:rPr>
          <w:lang w:val="ru-RU"/>
        </w:rPr>
        <w:t>Гуннлаугур</w:t>
      </w:r>
      <w:proofErr w:type="spellEnd"/>
      <w:r w:rsidRPr="00D26162">
        <w:rPr>
          <w:lang w:val="ru-RU"/>
        </w:rPr>
        <w:t xml:space="preserve">. — Я </w:t>
      </w:r>
      <w:del w:id="668" w:author="user" w:date="2024-11-18T14:56:00Z">
        <w:r w:rsidRPr="00D26162" w:rsidDel="0002059B">
          <w:rPr>
            <w:lang w:val="ru-RU"/>
          </w:rPr>
          <w:delText xml:space="preserve">его </w:delText>
        </w:r>
      </w:del>
      <w:r w:rsidRPr="00D26162">
        <w:rPr>
          <w:lang w:val="ru-RU"/>
        </w:rPr>
        <w:t xml:space="preserve">выслушаю. </w:t>
      </w:r>
    </w:p>
    <w:p w14:paraId="3FFB4561" w14:textId="7D9DABD3" w:rsidR="00EA29B3" w:rsidRPr="00D26162" w:rsidRDefault="00EA29B3" w:rsidP="0094125C">
      <w:pPr>
        <w:rPr>
          <w:lang w:val="ru-RU"/>
        </w:rPr>
      </w:pPr>
      <w:r w:rsidRPr="00D26162">
        <w:rPr>
          <w:lang w:val="ru-RU"/>
        </w:rPr>
        <w:t xml:space="preserve">— Я </w:t>
      </w:r>
      <w:del w:id="669" w:author="user" w:date="2024-11-17T22:00:00Z">
        <w:r w:rsidRPr="00D26162" w:rsidDel="002F4721">
          <w:rPr>
            <w:lang w:val="ru-RU"/>
          </w:rPr>
          <w:delText xml:space="preserve">голосую </w:delText>
        </w:r>
      </w:del>
      <w:r w:rsidRPr="00D26162">
        <w:rPr>
          <w:lang w:val="ru-RU"/>
        </w:rPr>
        <w:t>за то, чтобы двигаться дальше, — настойчиво произн</w:t>
      </w:r>
      <w:r w:rsidR="00BF2D7C" w:rsidRPr="00D26162">
        <w:rPr>
          <w:lang w:val="ru-RU"/>
        </w:rPr>
        <w:t>е</w:t>
      </w:r>
      <w:r w:rsidRPr="00D26162">
        <w:rPr>
          <w:lang w:val="ru-RU"/>
        </w:rPr>
        <w:t xml:space="preserve">с Ингвар. — Мы рисковали всем, чтобы напасть на этот след. Мы не можем </w:t>
      </w:r>
      <w:del w:id="670" w:author="user" w:date="2024-11-17T22:00:00Z">
        <w:r w:rsidRPr="00D26162" w:rsidDel="002F4721">
          <w:rPr>
            <w:lang w:val="ru-RU"/>
          </w:rPr>
          <w:delText>свернуть в сторону</w:delText>
        </w:r>
      </w:del>
      <w:ins w:id="671" w:author="user" w:date="2024-11-17T22:00:00Z">
        <w:r w:rsidRPr="00D26162">
          <w:rPr>
            <w:lang w:val="ru-RU"/>
          </w:rPr>
          <w:t xml:space="preserve">сойти с </w:t>
        </w:r>
      </w:ins>
      <w:ins w:id="672" w:author="user" w:date="2024-11-17T22:01:00Z">
        <w:r w:rsidRPr="00D26162">
          <w:rPr>
            <w:lang w:val="ru-RU"/>
          </w:rPr>
          <w:t>дороги</w:t>
        </w:r>
      </w:ins>
      <w:r w:rsidRPr="00D26162">
        <w:rPr>
          <w:lang w:val="ru-RU"/>
        </w:rPr>
        <w:t xml:space="preserve"> сейчас, как только вс</w:t>
      </w:r>
      <w:r w:rsidR="00BF2D7C" w:rsidRPr="00D26162">
        <w:rPr>
          <w:lang w:val="ru-RU"/>
        </w:rPr>
        <w:t>е</w:t>
      </w:r>
      <w:r w:rsidRPr="00D26162">
        <w:rPr>
          <w:lang w:val="ru-RU"/>
        </w:rPr>
        <w:t xml:space="preserve"> начало прояснятся. </w:t>
      </w:r>
    </w:p>
    <w:p w14:paraId="25A164F2" w14:textId="77777777" w:rsidR="00EA29B3" w:rsidRPr="00D26162" w:rsidRDefault="00EA29B3" w:rsidP="0094125C">
      <w:pPr>
        <w:rPr>
          <w:lang w:val="ru-RU"/>
        </w:rPr>
      </w:pPr>
      <w:r w:rsidRPr="00D26162">
        <w:rPr>
          <w:lang w:val="ru-RU"/>
        </w:rPr>
        <w:t xml:space="preserve">— Верно, — согласился Бальдр. — Судьба вела нас туда с тех пор, как мы покинули </w:t>
      </w:r>
      <w:proofErr w:type="spellStart"/>
      <w:r w:rsidRPr="00D26162">
        <w:rPr>
          <w:lang w:val="ru-RU"/>
        </w:rPr>
        <w:t>Фенрис</w:t>
      </w:r>
      <w:proofErr w:type="spellEnd"/>
      <w:r w:rsidRPr="00D26162">
        <w:rPr>
          <w:lang w:val="ru-RU"/>
        </w:rPr>
        <w:t xml:space="preserve"> на «</w:t>
      </w:r>
      <w:proofErr w:type="spellStart"/>
      <w:r w:rsidRPr="00D26162">
        <w:rPr>
          <w:i/>
          <w:lang w:val="ru-RU"/>
        </w:rPr>
        <w:t>Ундрайдере</w:t>
      </w:r>
      <w:proofErr w:type="spellEnd"/>
      <w:r w:rsidRPr="00D26162">
        <w:rPr>
          <w:lang w:val="ru-RU"/>
        </w:rPr>
        <w:t xml:space="preserve">». Теперь, когда мы знаем правду, то </w:t>
      </w:r>
      <w:del w:id="673" w:author="user" w:date="2024-11-17T22:01:00Z">
        <w:r w:rsidRPr="00D26162" w:rsidDel="00123844">
          <w:rPr>
            <w:lang w:val="ru-RU"/>
          </w:rPr>
          <w:delText xml:space="preserve">мы </w:delText>
        </w:r>
      </w:del>
      <w:r w:rsidRPr="00D26162">
        <w:rPr>
          <w:lang w:val="ru-RU"/>
        </w:rPr>
        <w:t>должны быть там.</w:t>
      </w:r>
    </w:p>
    <w:p w14:paraId="3BAA4F10" w14:textId="77777777" w:rsidR="00EA29B3" w:rsidRPr="00D26162" w:rsidRDefault="00EA29B3" w:rsidP="0094125C">
      <w:pPr>
        <w:rPr>
          <w:ins w:id="674" w:author="user" w:date="2024-11-17T22:01:00Z"/>
          <w:lang w:val="ru-RU"/>
        </w:rPr>
      </w:pPr>
      <w:proofErr w:type="spellStart"/>
      <w:r w:rsidRPr="00D26162">
        <w:rPr>
          <w:lang w:val="ru-RU"/>
        </w:rPr>
        <w:t>Хафлои</w:t>
      </w:r>
      <w:proofErr w:type="spellEnd"/>
      <w:r w:rsidRPr="00D26162">
        <w:rPr>
          <w:lang w:val="ru-RU"/>
        </w:rPr>
        <w:t xml:space="preserve"> рассмеялся</w:t>
      </w:r>
      <w:del w:id="675" w:author="user" w:date="2024-11-17T22:01:00Z">
        <w:r w:rsidRPr="00D26162" w:rsidDel="00123844">
          <w:rPr>
            <w:lang w:val="ru-RU"/>
          </w:rPr>
          <w:delText xml:space="preserve">. </w:delText>
        </w:r>
      </w:del>
      <w:ins w:id="676" w:author="user" w:date="2024-11-17T22:01:00Z">
        <w:r w:rsidRPr="00D26162">
          <w:rPr>
            <w:lang w:val="ru-RU"/>
          </w:rPr>
          <w:t xml:space="preserve">: </w:t>
        </w:r>
      </w:ins>
    </w:p>
    <w:p w14:paraId="0FA7E6AB" w14:textId="35BC197F" w:rsidR="00EA29B3" w:rsidRPr="00D26162" w:rsidRDefault="00EA29B3" w:rsidP="0094125C">
      <w:pPr>
        <w:rPr>
          <w:lang w:val="ru-RU"/>
        </w:rPr>
      </w:pPr>
      <w:r w:rsidRPr="00D26162">
        <w:rPr>
          <w:lang w:val="ru-RU"/>
        </w:rPr>
        <w:t>— Да, и это будет настоящая битва, достойная того, чтобы нацарапать е</w:t>
      </w:r>
      <w:r w:rsidR="00BF2D7C" w:rsidRPr="00D26162">
        <w:rPr>
          <w:lang w:val="ru-RU"/>
        </w:rPr>
        <w:t>е</w:t>
      </w:r>
      <w:r w:rsidRPr="00D26162">
        <w:rPr>
          <w:lang w:val="ru-RU"/>
        </w:rPr>
        <w:t xml:space="preserve"> на твоей могильной плите. В чем дело, старина? Уклоняешься от настоящего боя?</w:t>
      </w:r>
    </w:p>
    <w:p w14:paraId="3748D708" w14:textId="4D23D94A" w:rsidR="00EA29B3" w:rsidRPr="00D26162" w:rsidRDefault="00EA29B3" w:rsidP="0094125C">
      <w:pPr>
        <w:rPr>
          <w:ins w:id="677" w:author="user" w:date="2024-11-17T22:01:00Z"/>
          <w:lang w:val="ru-RU"/>
        </w:rPr>
      </w:pPr>
      <w:proofErr w:type="spellStart"/>
      <w:r w:rsidRPr="00D26162">
        <w:rPr>
          <w:lang w:val="ru-RU"/>
        </w:rPr>
        <w:t>Ольгейр</w:t>
      </w:r>
      <w:proofErr w:type="spellEnd"/>
      <w:r w:rsidRPr="00D26162">
        <w:rPr>
          <w:lang w:val="ru-RU"/>
        </w:rPr>
        <w:t xml:space="preserve"> бросил на брата предостерегающий взгляд, но заговорил </w:t>
      </w:r>
      <w:proofErr w:type="spellStart"/>
      <w:r w:rsidR="00BF2D7C" w:rsidRPr="00D26162">
        <w:rPr>
          <w:lang w:val="ru-RU"/>
        </w:rPr>
        <w:t>Ёрундур</w:t>
      </w:r>
      <w:proofErr w:type="spellEnd"/>
      <w:r w:rsidRPr="00D26162">
        <w:rPr>
          <w:lang w:val="ru-RU"/>
        </w:rPr>
        <w:t xml:space="preserve">. </w:t>
      </w:r>
    </w:p>
    <w:p w14:paraId="006E2E7E" w14:textId="6D36FBF5" w:rsidR="00EA29B3" w:rsidRPr="00D26162" w:rsidRDefault="00EA29B3" w:rsidP="0094125C">
      <w:pPr>
        <w:rPr>
          <w:lang w:val="ru-RU"/>
        </w:rPr>
      </w:pPr>
      <w:r w:rsidRPr="00D26162">
        <w:rPr>
          <w:lang w:val="ru-RU"/>
        </w:rPr>
        <w:lastRenderedPageBreak/>
        <w:t>— Если мы и возьм</w:t>
      </w:r>
      <w:r w:rsidR="00BF2D7C" w:rsidRPr="00D26162">
        <w:rPr>
          <w:lang w:val="ru-RU"/>
        </w:rPr>
        <w:t>е</w:t>
      </w:r>
      <w:r w:rsidRPr="00D26162">
        <w:rPr>
          <w:lang w:val="ru-RU"/>
        </w:rPr>
        <w:t>мся за это, то надо действовать споро, — сказал Старый П</w:t>
      </w:r>
      <w:r w:rsidR="00BF2D7C" w:rsidRPr="00D26162">
        <w:rPr>
          <w:lang w:val="ru-RU"/>
        </w:rPr>
        <w:t>е</w:t>
      </w:r>
      <w:r w:rsidRPr="00D26162">
        <w:rPr>
          <w:lang w:val="ru-RU"/>
        </w:rPr>
        <w:t xml:space="preserve">с с мрачным, как всегда, лицом, явно </w:t>
      </w:r>
      <w:del w:id="678" w:author="user" w:date="2024-11-17T22:02:00Z">
        <w:r w:rsidRPr="00D26162" w:rsidDel="00123844">
          <w:rPr>
            <w:lang w:val="ru-RU"/>
          </w:rPr>
          <w:delText>прикидывая в голове</w:delText>
        </w:r>
      </w:del>
      <w:ins w:id="679" w:author="user" w:date="2024-11-17T22:02:00Z">
        <w:r w:rsidRPr="00D26162">
          <w:rPr>
            <w:lang w:val="ru-RU"/>
          </w:rPr>
          <w:t>взвешивая</w:t>
        </w:r>
      </w:ins>
      <w:r w:rsidRPr="00D26162">
        <w:rPr>
          <w:lang w:val="ru-RU"/>
        </w:rPr>
        <w:t xml:space="preserve"> шансы. — Тяж</w:t>
      </w:r>
      <w:r w:rsidR="00BF2D7C" w:rsidRPr="00D26162">
        <w:rPr>
          <w:lang w:val="ru-RU"/>
        </w:rPr>
        <w:t>е</w:t>
      </w:r>
      <w:r w:rsidRPr="00D26162">
        <w:rPr>
          <w:lang w:val="ru-RU"/>
        </w:rPr>
        <w:t xml:space="preserve">лая Рука прав — </w:t>
      </w:r>
      <w:ins w:id="680" w:author="user" w:date="2024-11-17T22:02:00Z">
        <w:r w:rsidRPr="00D26162">
          <w:rPr>
            <w:lang w:val="ru-RU"/>
          </w:rPr>
          <w:t>в серь</w:t>
        </w:r>
      </w:ins>
      <w:r w:rsidR="00BF2D7C" w:rsidRPr="00D26162">
        <w:rPr>
          <w:lang w:val="ru-RU"/>
        </w:rPr>
        <w:t>е</w:t>
      </w:r>
      <w:ins w:id="681" w:author="user" w:date="2024-11-17T22:02:00Z">
        <w:r w:rsidRPr="00D26162">
          <w:rPr>
            <w:lang w:val="ru-RU"/>
          </w:rPr>
          <w:t xml:space="preserve">зной схватке </w:t>
        </w:r>
      </w:ins>
      <w:r w:rsidRPr="00D26162">
        <w:rPr>
          <w:lang w:val="ru-RU"/>
        </w:rPr>
        <w:t>этот корабль долго не протянет</w:t>
      </w:r>
      <w:del w:id="682" w:author="user" w:date="2024-11-17T22:02:00Z">
        <w:r w:rsidRPr="00D26162" w:rsidDel="003D13E0">
          <w:rPr>
            <w:lang w:val="ru-RU"/>
          </w:rPr>
          <w:delText xml:space="preserve"> в серьёзной схватке</w:delText>
        </w:r>
      </w:del>
      <w:r w:rsidRPr="00D26162">
        <w:rPr>
          <w:lang w:val="ru-RU"/>
        </w:rPr>
        <w:t xml:space="preserve">. </w:t>
      </w:r>
      <w:del w:id="683" w:author="user" w:date="2024-11-17T22:03:00Z">
        <w:r w:rsidRPr="00D26162" w:rsidDel="003D13E0">
          <w:rPr>
            <w:lang w:val="ru-RU"/>
          </w:rPr>
          <w:delText>Нам п</w:delText>
        </w:r>
      </w:del>
      <w:ins w:id="684" w:author="user" w:date="2024-11-17T22:03:00Z">
        <w:r w:rsidRPr="00D26162">
          <w:rPr>
            <w:lang w:val="ru-RU"/>
          </w:rPr>
          <w:t>П</w:t>
        </w:r>
      </w:ins>
      <w:r w:rsidRPr="00D26162">
        <w:rPr>
          <w:lang w:val="ru-RU"/>
        </w:rPr>
        <w:t>рид</w:t>
      </w:r>
      <w:r w:rsidR="00BF2D7C" w:rsidRPr="00D26162">
        <w:rPr>
          <w:lang w:val="ru-RU"/>
        </w:rPr>
        <w:t>е</w:t>
      </w:r>
      <w:r w:rsidRPr="00D26162">
        <w:rPr>
          <w:lang w:val="ru-RU"/>
        </w:rPr>
        <w:t xml:space="preserve">тся </w:t>
      </w:r>
      <w:del w:id="685" w:author="user" w:date="2024-11-17T22:03:00Z">
        <w:r w:rsidRPr="00D26162" w:rsidDel="003D13E0">
          <w:rPr>
            <w:lang w:val="ru-RU"/>
          </w:rPr>
          <w:delText>использовать</w:delText>
        </w:r>
      </w:del>
      <w:del w:id="686" w:author="user" w:date="2024-11-17T22:02:00Z">
        <w:r w:rsidRPr="00D26162" w:rsidDel="003D13E0">
          <w:rPr>
            <w:lang w:val="ru-RU"/>
          </w:rPr>
          <w:delText xml:space="preserve"> галеон</w:delText>
        </w:r>
      </w:del>
      <w:del w:id="687" w:author="user" w:date="2024-11-17T22:03:00Z">
        <w:r w:rsidRPr="00D26162" w:rsidDel="003D13E0">
          <w:rPr>
            <w:lang w:val="ru-RU"/>
          </w:rPr>
          <w:delText>, чтобы</w:delText>
        </w:r>
      </w:del>
      <w:r w:rsidRPr="00D26162">
        <w:rPr>
          <w:lang w:val="ru-RU"/>
        </w:rPr>
        <w:t xml:space="preserve"> добраться </w:t>
      </w:r>
      <w:ins w:id="688" w:author="user" w:date="2024-11-17T22:03:00Z">
        <w:r w:rsidRPr="00D26162">
          <w:rPr>
            <w:lang w:val="ru-RU"/>
          </w:rPr>
          <w:t>на н</w:t>
        </w:r>
      </w:ins>
      <w:r w:rsidR="00BF2D7C" w:rsidRPr="00D26162">
        <w:rPr>
          <w:lang w:val="ru-RU"/>
        </w:rPr>
        <w:t>е</w:t>
      </w:r>
      <w:ins w:id="689" w:author="user" w:date="2024-11-17T22:03:00Z">
        <w:r w:rsidRPr="00D26162">
          <w:rPr>
            <w:lang w:val="ru-RU"/>
          </w:rPr>
          <w:t xml:space="preserve">м </w:t>
        </w:r>
      </w:ins>
      <w:r w:rsidRPr="00D26162">
        <w:rPr>
          <w:lang w:val="ru-RU"/>
        </w:rPr>
        <w:t xml:space="preserve">до места высадки, </w:t>
      </w:r>
      <w:ins w:id="690" w:author="user" w:date="2024-11-17T22:03:00Z">
        <w:r w:rsidRPr="00D26162">
          <w:rPr>
            <w:lang w:val="ru-RU"/>
          </w:rPr>
          <w:t xml:space="preserve">а </w:t>
        </w:r>
      </w:ins>
      <w:r w:rsidRPr="00D26162">
        <w:rPr>
          <w:lang w:val="ru-RU"/>
        </w:rPr>
        <w:t>затем вылететь на «</w:t>
      </w:r>
      <w:proofErr w:type="spellStart"/>
      <w:r w:rsidRPr="00D26162">
        <w:rPr>
          <w:i/>
          <w:iCs/>
          <w:lang w:val="ru-RU"/>
        </w:rPr>
        <w:t>Вуоко</w:t>
      </w:r>
      <w:proofErr w:type="spellEnd"/>
      <w:r w:rsidRPr="00D26162">
        <w:rPr>
          <w:lang w:val="ru-RU"/>
        </w:rPr>
        <w:t xml:space="preserve">», положившись на скорость и удачу, </w:t>
      </w:r>
      <w:del w:id="691" w:author="user" w:date="2024-11-17T22:03:00Z">
        <w:r w:rsidRPr="00D26162" w:rsidDel="003D13E0">
          <w:rPr>
            <w:lang w:val="ru-RU"/>
          </w:rPr>
          <w:delText>которые помогут нам</w:delText>
        </w:r>
      </w:del>
      <w:ins w:id="692" w:author="user" w:date="2024-11-17T22:03:00Z">
        <w:r w:rsidRPr="00D26162">
          <w:rPr>
            <w:lang w:val="ru-RU"/>
          </w:rPr>
          <w:t>чтобы</w:t>
        </w:r>
      </w:ins>
      <w:r w:rsidRPr="00D26162">
        <w:rPr>
          <w:lang w:val="ru-RU"/>
        </w:rPr>
        <w:t xml:space="preserve"> преодолеть орбитальный барьер смерти.</w:t>
      </w:r>
    </w:p>
    <w:p w14:paraId="1DFA506C" w14:textId="77777777" w:rsidR="00EA29B3" w:rsidRPr="00D26162" w:rsidRDefault="00EA29B3" w:rsidP="0094125C">
      <w:pPr>
        <w:rPr>
          <w:ins w:id="693" w:author="user" w:date="2024-11-17T22:03:00Z"/>
          <w:lang w:val="ru-RU"/>
        </w:rPr>
      </w:pPr>
      <w:r w:rsidRPr="00D26162">
        <w:rPr>
          <w:lang w:val="ru-RU"/>
        </w:rPr>
        <w:t xml:space="preserve">Ингвар кивнул: </w:t>
      </w:r>
    </w:p>
    <w:p w14:paraId="26EBFF00" w14:textId="77777777" w:rsidR="00EA29B3" w:rsidRPr="00D26162" w:rsidRDefault="00EA29B3" w:rsidP="0094125C">
      <w:pPr>
        <w:rPr>
          <w:lang w:val="ru-RU"/>
        </w:rPr>
      </w:pPr>
      <w:r w:rsidRPr="00D26162">
        <w:rPr>
          <w:lang w:val="ru-RU"/>
        </w:rPr>
        <w:t>— «</w:t>
      </w:r>
      <w:proofErr w:type="spellStart"/>
      <w:r w:rsidRPr="00D26162">
        <w:rPr>
          <w:i/>
          <w:iCs/>
          <w:lang w:val="ru-RU"/>
        </w:rPr>
        <w:t>Хлаупнир</w:t>
      </w:r>
      <w:proofErr w:type="spellEnd"/>
      <w:r w:rsidRPr="00D26162">
        <w:rPr>
          <w:lang w:val="ru-RU"/>
        </w:rPr>
        <w:t xml:space="preserve">», может быть, </w:t>
      </w:r>
      <w:del w:id="694" w:author="user" w:date="2024-11-17T22:03:00Z">
        <w:r w:rsidRPr="00D26162" w:rsidDel="0057301C">
          <w:rPr>
            <w:lang w:val="ru-RU"/>
          </w:rPr>
          <w:delText xml:space="preserve">продержится </w:delText>
        </w:r>
      </w:del>
      <w:ins w:id="695" w:author="user" w:date="2024-11-17T22:03:00Z">
        <w:r w:rsidRPr="00D26162">
          <w:rPr>
            <w:lang w:val="ru-RU"/>
          </w:rPr>
          <w:t>протянет</w:t>
        </w:r>
      </w:ins>
      <w:r w:rsidRPr="00D26162">
        <w:rPr>
          <w:lang w:val="ru-RU"/>
        </w:rPr>
        <w:t xml:space="preserve"> и</w:t>
      </w:r>
      <w:ins w:id="696" w:author="user" w:date="2024-11-17T22:03:00Z">
        <w:r w:rsidRPr="00D26162">
          <w:rPr>
            <w:lang w:val="ru-RU"/>
          </w:rPr>
          <w:t xml:space="preserve"> </w:t>
        </w:r>
      </w:ins>
      <w:r w:rsidRPr="00D26162">
        <w:rPr>
          <w:lang w:val="ru-RU"/>
        </w:rPr>
        <w:t xml:space="preserve">подольше. </w:t>
      </w:r>
      <w:proofErr w:type="spellStart"/>
      <w:r w:rsidRPr="00D26162">
        <w:rPr>
          <w:lang w:val="ru-RU"/>
        </w:rPr>
        <w:t>Бъяргборн</w:t>
      </w:r>
      <w:proofErr w:type="spellEnd"/>
      <w:r w:rsidRPr="00D26162">
        <w:rPr>
          <w:lang w:val="ru-RU"/>
        </w:rPr>
        <w:t xml:space="preserve"> и верные нам люди заслуживают шанса на </w:t>
      </w:r>
      <w:del w:id="697" w:author="user" w:date="2024-11-17T22:04:00Z">
        <w:r w:rsidRPr="00D26162" w:rsidDel="000C07E6">
          <w:rPr>
            <w:lang w:val="ru-RU"/>
          </w:rPr>
          <w:delText xml:space="preserve">то, чтобы </w:delText>
        </w:r>
      </w:del>
      <w:r w:rsidRPr="00D26162">
        <w:rPr>
          <w:lang w:val="ru-RU"/>
        </w:rPr>
        <w:t>спас</w:t>
      </w:r>
      <w:del w:id="698" w:author="user" w:date="2024-11-17T22:04:00Z">
        <w:r w:rsidRPr="00D26162" w:rsidDel="000C07E6">
          <w:rPr>
            <w:lang w:val="ru-RU"/>
          </w:rPr>
          <w:delText>тись</w:delText>
        </w:r>
      </w:del>
      <w:ins w:id="699" w:author="user" w:date="2024-11-17T22:04:00Z">
        <w:r w:rsidRPr="00D26162">
          <w:rPr>
            <w:lang w:val="ru-RU"/>
          </w:rPr>
          <w:t>ение</w:t>
        </w:r>
      </w:ins>
      <w:r w:rsidRPr="00D26162">
        <w:rPr>
          <w:lang w:val="ru-RU"/>
        </w:rPr>
        <w:t xml:space="preserve">, </w:t>
      </w:r>
      <w:del w:id="700" w:author="user" w:date="2024-11-17T22:04:00Z">
        <w:r w:rsidRPr="00D26162" w:rsidDel="000C07E6">
          <w:rPr>
            <w:lang w:val="ru-RU"/>
          </w:rPr>
          <w:delText>если выйдите им</w:delText>
        </w:r>
      </w:del>
      <w:ins w:id="701" w:author="user" w:date="2024-11-17T22:04:00Z">
        <w:r w:rsidRPr="00D26162">
          <w:rPr>
            <w:lang w:val="ru-RU"/>
          </w:rPr>
          <w:t>лишь бы удалось им</w:t>
        </w:r>
      </w:ins>
      <w:r w:rsidRPr="00D26162">
        <w:rPr>
          <w:lang w:val="ru-RU"/>
        </w:rPr>
        <w:t xml:space="preserve"> воспользоваться. Остальная команда… что ж, они уже доказали свою сомнительную ценность.</w:t>
      </w:r>
    </w:p>
    <w:p w14:paraId="46A27815" w14:textId="5A93A6B8" w:rsidR="00EA29B3" w:rsidRPr="00D26162" w:rsidRDefault="00EA29B3" w:rsidP="0094125C">
      <w:pPr>
        <w:rPr>
          <w:lang w:val="ru-RU"/>
        </w:rPr>
      </w:pPr>
      <w:r w:rsidRPr="00D26162">
        <w:rPr>
          <w:lang w:val="ru-RU"/>
        </w:rPr>
        <w:t>— Вс</w:t>
      </w:r>
      <w:r w:rsidR="00BF2D7C" w:rsidRPr="00D26162">
        <w:rPr>
          <w:lang w:val="ru-RU"/>
        </w:rPr>
        <w:t>е</w:t>
      </w:r>
      <w:r w:rsidRPr="00D26162">
        <w:rPr>
          <w:lang w:val="ru-RU"/>
        </w:rPr>
        <w:t xml:space="preserve"> это можно будет продумать позже, — сказал </w:t>
      </w:r>
      <w:proofErr w:type="spellStart"/>
      <w:r w:rsidRPr="00D26162">
        <w:rPr>
          <w:lang w:val="ru-RU"/>
        </w:rPr>
        <w:t>Гуннлаугур</w:t>
      </w:r>
      <w:proofErr w:type="spellEnd"/>
      <w:r w:rsidRPr="00D26162">
        <w:rPr>
          <w:lang w:val="ru-RU"/>
        </w:rPr>
        <w:t>. — А пока, Тяж</w:t>
      </w:r>
      <w:r w:rsidR="00BF2D7C" w:rsidRPr="00D26162">
        <w:rPr>
          <w:lang w:val="ru-RU"/>
        </w:rPr>
        <w:t>е</w:t>
      </w:r>
      <w:r w:rsidRPr="00D26162">
        <w:rPr>
          <w:lang w:val="ru-RU"/>
        </w:rPr>
        <w:t xml:space="preserve">лая Рука, говори. Говори </w:t>
      </w:r>
      <w:del w:id="702" w:author="user" w:date="2024-11-17T22:04:00Z">
        <w:r w:rsidRPr="00D26162" w:rsidDel="00B34ACE">
          <w:rPr>
            <w:lang w:val="ru-RU"/>
          </w:rPr>
          <w:delText>открыто</w:delText>
        </w:r>
      </w:del>
      <w:ins w:id="703" w:author="user" w:date="2024-11-17T22:04:00Z">
        <w:r w:rsidRPr="00D26162">
          <w:rPr>
            <w:lang w:val="ru-RU"/>
          </w:rPr>
          <w:t>прямо</w:t>
        </w:r>
      </w:ins>
      <w:r w:rsidRPr="00D26162">
        <w:rPr>
          <w:lang w:val="ru-RU"/>
        </w:rPr>
        <w:t xml:space="preserve">. </w:t>
      </w:r>
    </w:p>
    <w:p w14:paraId="61E58DFD" w14:textId="77777777" w:rsidR="00EA29B3" w:rsidRPr="00D26162" w:rsidRDefault="00EA29B3" w:rsidP="0094125C">
      <w:pPr>
        <w:rPr>
          <w:lang w:val="ru-RU"/>
        </w:rPr>
      </w:pPr>
      <w:proofErr w:type="spellStart"/>
      <w:r w:rsidRPr="00D26162">
        <w:rPr>
          <w:lang w:val="ru-RU"/>
        </w:rPr>
        <w:t>Ольгейр</w:t>
      </w:r>
      <w:proofErr w:type="spellEnd"/>
      <w:r w:rsidRPr="00D26162">
        <w:rPr>
          <w:lang w:val="ru-RU"/>
        </w:rPr>
        <w:t xml:space="preserve"> сильно нахмурился, потирая виски кончиками пальцев. Он покосился на Ингвара, затем на Бальдра, словно прикидывая, кого винить больше всех. Наконец откинулся на спинку трона, расправив свои громадные плечи, и криво улыбнулся.</w:t>
      </w:r>
    </w:p>
    <w:p w14:paraId="3E8508AA" w14:textId="740BA9B7" w:rsidR="00EA29B3" w:rsidRPr="00D26162" w:rsidRDefault="00EA29B3" w:rsidP="0094125C">
      <w:pPr>
        <w:rPr>
          <w:lang w:val="ru-RU"/>
        </w:rPr>
      </w:pPr>
      <w:r w:rsidRPr="00D26162">
        <w:rPr>
          <w:lang w:val="ru-RU"/>
        </w:rPr>
        <w:t>— Я никогда не уклонялся, если можно было взять в руки клинок, — заявил он. — И готов снести башку любому, кто скажет обратное, вс</w:t>
      </w:r>
      <w:r w:rsidR="00BF2D7C" w:rsidRPr="00D26162">
        <w:rPr>
          <w:lang w:val="ru-RU"/>
        </w:rPr>
        <w:t>е</w:t>
      </w:r>
      <w:r w:rsidRPr="00D26162">
        <w:rPr>
          <w:lang w:val="ru-RU"/>
        </w:rPr>
        <w:t xml:space="preserve"> равно, из стаи он или нет. Если я снова получу возможность предстать перед Рагнаром как воин его отряда, которому нечего стыдиться, то я ею воспользуюсь. Да я бы прорвался через глотку преисподней, чтобы там оказаться!</w:t>
      </w:r>
    </w:p>
    <w:p w14:paraId="10AA2EDD" w14:textId="77777777" w:rsidR="00EA29B3" w:rsidRPr="00D26162" w:rsidRDefault="00EA29B3" w:rsidP="0094125C">
      <w:pPr>
        <w:rPr>
          <w:lang w:val="ru-RU"/>
        </w:rPr>
      </w:pPr>
      <w:proofErr w:type="spellStart"/>
      <w:r w:rsidRPr="00D26162">
        <w:rPr>
          <w:lang w:val="ru-RU"/>
        </w:rPr>
        <w:t>Гуннлаугур</w:t>
      </w:r>
      <w:proofErr w:type="spellEnd"/>
      <w:r w:rsidRPr="00D26162">
        <w:rPr>
          <w:lang w:val="ru-RU"/>
        </w:rPr>
        <w:t xml:space="preserve"> кивнул: </w:t>
      </w:r>
    </w:p>
    <w:p w14:paraId="6BD4843D" w14:textId="77777777" w:rsidR="00EA29B3" w:rsidRPr="00D26162" w:rsidRDefault="00EA29B3" w:rsidP="0094125C">
      <w:pPr>
        <w:rPr>
          <w:lang w:val="ru-RU"/>
        </w:rPr>
      </w:pPr>
      <w:r w:rsidRPr="00D26162">
        <w:rPr>
          <w:lang w:val="ru-RU"/>
        </w:rPr>
        <w:t>— Ясно.</w:t>
      </w:r>
    </w:p>
    <w:p w14:paraId="52E1FB97" w14:textId="45C8E8A1" w:rsidR="00EA29B3" w:rsidRPr="00D26162" w:rsidRDefault="00EA29B3" w:rsidP="0094125C">
      <w:pPr>
        <w:rPr>
          <w:lang w:val="ru-RU"/>
        </w:rPr>
      </w:pPr>
      <w:r w:rsidRPr="00D26162">
        <w:rPr>
          <w:lang w:val="ru-RU"/>
        </w:rPr>
        <w:t>— Ты отда</w:t>
      </w:r>
      <w:r w:rsidR="00BF2D7C" w:rsidRPr="00D26162">
        <w:rPr>
          <w:lang w:val="ru-RU"/>
        </w:rPr>
        <w:t>е</w:t>
      </w:r>
      <w:r w:rsidRPr="00D26162">
        <w:rPr>
          <w:lang w:val="ru-RU"/>
        </w:rPr>
        <w:t>шь приказы. Мы им следуем. Таков порядок вещей, я не жалуюсь. Но когда вс</w:t>
      </w:r>
      <w:r w:rsidR="00BF2D7C" w:rsidRPr="00D26162">
        <w:rPr>
          <w:lang w:val="ru-RU"/>
        </w:rPr>
        <w:t>е</w:t>
      </w:r>
      <w:r w:rsidRPr="00D26162">
        <w:rPr>
          <w:lang w:val="ru-RU"/>
        </w:rPr>
        <w:t xml:space="preserve"> будет сделано — </w:t>
      </w:r>
      <w:proofErr w:type="gramStart"/>
      <w:r w:rsidRPr="00D26162">
        <w:rPr>
          <w:lang w:val="ru-RU"/>
        </w:rPr>
        <w:t>и</w:t>
      </w:r>
      <w:proofErr w:type="gramEnd"/>
      <w:r w:rsidRPr="00D26162">
        <w:rPr>
          <w:lang w:val="ru-RU"/>
        </w:rPr>
        <w:t xml:space="preserve"> если к тому времени кто-то из нас останется в живых, — я не стану делать вид, будто не хочу вс</w:t>
      </w:r>
      <w:r w:rsidR="00BF2D7C" w:rsidRPr="00D26162">
        <w:rPr>
          <w:lang w:val="ru-RU"/>
        </w:rPr>
        <w:t>е</w:t>
      </w:r>
      <w:r w:rsidRPr="00D26162">
        <w:rPr>
          <w:lang w:val="ru-RU"/>
        </w:rPr>
        <w:t xml:space="preserve"> это закончить. </w:t>
      </w:r>
    </w:p>
    <w:p w14:paraId="427DAB31" w14:textId="77777777" w:rsidR="00EA29B3" w:rsidRPr="00D26162" w:rsidRDefault="00EA29B3" w:rsidP="0094125C">
      <w:pPr>
        <w:rPr>
          <w:lang w:val="ru-RU"/>
        </w:rPr>
      </w:pPr>
      <w:r w:rsidRPr="00D26162">
        <w:rPr>
          <w:lang w:val="ru-RU"/>
        </w:rPr>
        <w:t xml:space="preserve">Пока он говорил, ни разу не взглянул на Бальдра. </w:t>
      </w:r>
    </w:p>
    <w:p w14:paraId="6A1D60BF" w14:textId="77777777" w:rsidR="00EA29B3" w:rsidRPr="00D26162" w:rsidRDefault="00EA29B3" w:rsidP="0094125C">
      <w:pPr>
        <w:rPr>
          <w:lang w:val="ru-RU"/>
        </w:rPr>
      </w:pPr>
      <w:r w:rsidRPr="00D26162">
        <w:rPr>
          <w:lang w:val="ru-RU"/>
        </w:rPr>
        <w:t xml:space="preserve">— Мы — часть Великой Роты, если они примут нас обратно. Наше место в этой Стае. </w:t>
      </w:r>
    </w:p>
    <w:p w14:paraId="04157973" w14:textId="77777777" w:rsidR="00EA29B3" w:rsidRPr="00D26162" w:rsidRDefault="00EA29B3" w:rsidP="0094125C">
      <w:pPr>
        <w:rPr>
          <w:lang w:val="ru-RU"/>
        </w:rPr>
      </w:pPr>
      <w:r w:rsidRPr="00D26162">
        <w:rPr>
          <w:lang w:val="ru-RU"/>
        </w:rPr>
        <w:t xml:space="preserve">— Все мы хотим этого, — сказал </w:t>
      </w:r>
      <w:proofErr w:type="spellStart"/>
      <w:r w:rsidRPr="00D26162">
        <w:rPr>
          <w:lang w:val="ru-RU"/>
        </w:rPr>
        <w:t>Гуннлаугур</w:t>
      </w:r>
      <w:proofErr w:type="spellEnd"/>
      <w:r w:rsidRPr="00D26162">
        <w:rPr>
          <w:lang w:val="ru-RU"/>
        </w:rPr>
        <w:t xml:space="preserve">. — И когда мы действуем, то получаем шанс воплотить это желание в жизнь. </w:t>
      </w:r>
    </w:p>
    <w:p w14:paraId="46E0E022" w14:textId="77777777" w:rsidR="00EA29B3" w:rsidRPr="00D26162" w:rsidRDefault="00EA29B3" w:rsidP="0094125C">
      <w:pPr>
        <w:rPr>
          <w:lang w:val="ru-RU"/>
        </w:rPr>
      </w:pPr>
      <w:r w:rsidRPr="00D26162">
        <w:rPr>
          <w:lang w:val="ru-RU"/>
        </w:rPr>
        <w:t xml:space="preserve">С этими словами </w:t>
      </w:r>
      <w:proofErr w:type="spellStart"/>
      <w:r w:rsidRPr="00D26162">
        <w:rPr>
          <w:lang w:val="ru-RU"/>
        </w:rPr>
        <w:t>Раскалыватель</w:t>
      </w:r>
      <w:proofErr w:type="spellEnd"/>
      <w:r w:rsidRPr="00D26162">
        <w:rPr>
          <w:lang w:val="ru-RU"/>
        </w:rPr>
        <w:t xml:space="preserve"> Черепов повернулся к остальным. </w:t>
      </w:r>
    </w:p>
    <w:p w14:paraId="3C034A66" w14:textId="3A4C58C3" w:rsidR="00EA29B3" w:rsidRPr="00D26162" w:rsidRDefault="00EA29B3" w:rsidP="0094125C">
      <w:pPr>
        <w:rPr>
          <w:lang w:val="ru-RU"/>
        </w:rPr>
      </w:pPr>
      <w:r w:rsidRPr="00D26162">
        <w:rPr>
          <w:lang w:val="ru-RU"/>
        </w:rPr>
        <w:t>— Теперь-то мы знаем, чем вс</w:t>
      </w:r>
      <w:r w:rsidR="00BF2D7C" w:rsidRPr="00D26162">
        <w:rPr>
          <w:lang w:val="ru-RU"/>
        </w:rPr>
        <w:t>е</w:t>
      </w:r>
      <w:r w:rsidRPr="00D26162">
        <w:rPr>
          <w:lang w:val="ru-RU"/>
        </w:rPr>
        <w:t xml:space="preserve"> закончится. Оно и к лучшему. Если мы там погибнем, то напоследок поучаствуем в ч</w:t>
      </w:r>
      <w:r w:rsidR="00BF2D7C" w:rsidRPr="00D26162">
        <w:rPr>
          <w:lang w:val="ru-RU"/>
        </w:rPr>
        <w:t>е</w:t>
      </w:r>
      <w:r w:rsidRPr="00D26162">
        <w:rPr>
          <w:lang w:val="ru-RU"/>
        </w:rPr>
        <w:t>м-то значительном. А выживем — будем вечно рассказывать об этом деянии в Зале Огня. Чего ещ</w:t>
      </w:r>
      <w:r w:rsidR="00BF2D7C" w:rsidRPr="00D26162">
        <w:rPr>
          <w:lang w:val="ru-RU"/>
        </w:rPr>
        <w:t>е</w:t>
      </w:r>
      <w:r w:rsidRPr="00D26162">
        <w:rPr>
          <w:lang w:val="ru-RU"/>
        </w:rPr>
        <w:t xml:space="preserve"> желать?</w:t>
      </w:r>
    </w:p>
    <w:p w14:paraId="654A00EC" w14:textId="041B5A58" w:rsidR="00EA29B3" w:rsidRPr="00D26162" w:rsidRDefault="00EA29B3" w:rsidP="0094125C">
      <w:pPr>
        <w:rPr>
          <w:lang w:val="ru-RU"/>
        </w:rPr>
      </w:pPr>
      <w:proofErr w:type="spellStart"/>
      <w:r w:rsidRPr="00D26162">
        <w:rPr>
          <w:lang w:val="ru-RU"/>
        </w:rPr>
        <w:t>Гуннлаугур</w:t>
      </w:r>
      <w:proofErr w:type="spellEnd"/>
      <w:r w:rsidRPr="00D26162">
        <w:rPr>
          <w:lang w:val="ru-RU"/>
        </w:rPr>
        <w:t xml:space="preserve"> положил ладони на стол; керамит звякнул о нагретый огн</w:t>
      </w:r>
      <w:r w:rsidR="00BF2D7C" w:rsidRPr="00D26162">
        <w:rPr>
          <w:lang w:val="ru-RU"/>
        </w:rPr>
        <w:t>е</w:t>
      </w:r>
      <w:r w:rsidRPr="00D26162">
        <w:rPr>
          <w:lang w:val="ru-RU"/>
        </w:rPr>
        <w:t xml:space="preserve">м камень. </w:t>
      </w:r>
    </w:p>
    <w:p w14:paraId="63123DB7" w14:textId="77777777" w:rsidR="00EA29B3" w:rsidRPr="00D26162" w:rsidRDefault="00EA29B3" w:rsidP="0094125C">
      <w:pPr>
        <w:rPr>
          <w:lang w:val="ru-RU"/>
        </w:rPr>
      </w:pPr>
      <w:r w:rsidRPr="00D26162">
        <w:rPr>
          <w:lang w:val="ru-RU"/>
        </w:rPr>
        <w:t xml:space="preserve">— Да будет так, и довольно разговоров, — сказал он. — Запускаем двигатели и отправляемся к Вратам </w:t>
      </w:r>
      <w:proofErr w:type="spellStart"/>
      <w:r w:rsidRPr="00D26162">
        <w:rPr>
          <w:lang w:val="ru-RU"/>
        </w:rPr>
        <w:t>Хельвинтер</w:t>
      </w:r>
      <w:proofErr w:type="spellEnd"/>
      <w:r w:rsidRPr="00D26162">
        <w:rPr>
          <w:lang w:val="ru-RU"/>
        </w:rPr>
        <w:t>!</w:t>
      </w:r>
    </w:p>
    <w:p w14:paraId="4DD68978" w14:textId="77777777" w:rsidR="00EA29B3" w:rsidRPr="00D26162" w:rsidRDefault="00EA29B3" w:rsidP="0094125C">
      <w:pPr>
        <w:rPr>
          <w:lang w:val="ru-RU"/>
        </w:rPr>
      </w:pPr>
    </w:p>
    <w:p w14:paraId="3A64A154" w14:textId="77777777" w:rsidR="00EA29B3" w:rsidRPr="00D26162" w:rsidRDefault="00EA29B3" w:rsidP="0094125C">
      <w:pPr>
        <w:rPr>
          <w:lang w:val="ru-RU"/>
        </w:rPr>
      </w:pPr>
      <w:r w:rsidRPr="00D26162">
        <w:rPr>
          <w:lang w:val="ru-RU"/>
        </w:rPr>
        <w:t xml:space="preserve">Позже, когда все разошлась, </w:t>
      </w:r>
      <w:proofErr w:type="spellStart"/>
      <w:r w:rsidRPr="00D26162">
        <w:rPr>
          <w:lang w:val="ru-RU"/>
        </w:rPr>
        <w:t>Гуннлаугур</w:t>
      </w:r>
      <w:proofErr w:type="spellEnd"/>
      <w:r w:rsidRPr="00D26162">
        <w:rPr>
          <w:lang w:val="ru-RU"/>
        </w:rPr>
        <w:t xml:space="preserve"> остался наедине с Ингваром.</w:t>
      </w:r>
    </w:p>
    <w:p w14:paraId="418DDA19" w14:textId="77777777" w:rsidR="00EA29B3" w:rsidRPr="00D26162" w:rsidRDefault="00EA29B3" w:rsidP="0094125C">
      <w:pPr>
        <w:rPr>
          <w:lang w:val="ru-RU"/>
        </w:rPr>
      </w:pPr>
      <w:r w:rsidRPr="00D26162">
        <w:rPr>
          <w:lang w:val="ru-RU"/>
        </w:rPr>
        <w:t xml:space="preserve">— Я помню, как ты вернулся в стаю, — сказал </w:t>
      </w:r>
      <w:proofErr w:type="spellStart"/>
      <w:r w:rsidRPr="00D26162">
        <w:rPr>
          <w:lang w:val="ru-RU"/>
        </w:rPr>
        <w:t>Гуннлаугур</w:t>
      </w:r>
      <w:proofErr w:type="spellEnd"/>
      <w:r w:rsidRPr="00D26162">
        <w:rPr>
          <w:lang w:val="ru-RU"/>
        </w:rPr>
        <w:t xml:space="preserve"> некоторое время спустя. </w:t>
      </w:r>
    </w:p>
    <w:p w14:paraId="79F4CEF7" w14:textId="77777777" w:rsidR="00EA29B3" w:rsidRPr="00D26162" w:rsidRDefault="00EA29B3" w:rsidP="0094125C">
      <w:pPr>
        <w:rPr>
          <w:lang w:val="ru-RU"/>
        </w:rPr>
      </w:pPr>
      <w:r w:rsidRPr="00D26162">
        <w:rPr>
          <w:lang w:val="ru-RU"/>
        </w:rPr>
        <w:t xml:space="preserve">Ингвар криво усмехнулся: </w:t>
      </w:r>
    </w:p>
    <w:p w14:paraId="3FB4CA6C" w14:textId="77777777" w:rsidR="00EA29B3" w:rsidRPr="00D26162" w:rsidRDefault="00EA29B3" w:rsidP="0094125C">
      <w:pPr>
        <w:rPr>
          <w:lang w:val="ru-RU"/>
        </w:rPr>
      </w:pPr>
      <w:r w:rsidRPr="00D26162">
        <w:rPr>
          <w:lang w:val="ru-RU"/>
        </w:rPr>
        <w:t>— Тогда я отведал паскудного имперского пива. И вообразил, будто от этого стал мудрее Ульрика.</w:t>
      </w:r>
    </w:p>
    <w:p w14:paraId="15C67245" w14:textId="77777777" w:rsidR="00EA29B3" w:rsidRPr="00D26162" w:rsidRDefault="00EA29B3" w:rsidP="0094125C">
      <w:pPr>
        <w:rPr>
          <w:lang w:val="ru-RU"/>
        </w:rPr>
      </w:pPr>
      <w:r w:rsidRPr="00D26162">
        <w:rPr>
          <w:lang w:val="ru-RU"/>
        </w:rPr>
        <w:t xml:space="preserve">— Нам всем не мешало бы иногда проветриваться. Может, тогда мы бы лучше понимали, почему такое бывает. </w:t>
      </w:r>
    </w:p>
    <w:p w14:paraId="791A7D28" w14:textId="77777777" w:rsidR="00EA29B3" w:rsidRPr="00D26162" w:rsidRDefault="00EA29B3" w:rsidP="0094125C">
      <w:pPr>
        <w:rPr>
          <w:lang w:val="ru-RU"/>
        </w:rPr>
      </w:pPr>
      <w:r w:rsidRPr="00D26162">
        <w:rPr>
          <w:lang w:val="ru-RU"/>
        </w:rPr>
        <w:lastRenderedPageBreak/>
        <w:t>— Пусть ненавидят, лишь бы боялись.</w:t>
      </w:r>
    </w:p>
    <w:p w14:paraId="08405B4D" w14:textId="5B462D9D" w:rsidR="00EA29B3" w:rsidRPr="00D26162" w:rsidRDefault="00EA29B3" w:rsidP="0094125C">
      <w:pPr>
        <w:rPr>
          <w:lang w:val="ru-RU"/>
        </w:rPr>
      </w:pPr>
      <w:r w:rsidRPr="00D26162">
        <w:rPr>
          <w:lang w:val="ru-RU"/>
        </w:rPr>
        <w:t xml:space="preserve">— Очередное изречение твоего </w:t>
      </w:r>
      <w:proofErr w:type="spellStart"/>
      <w:r w:rsidR="00D26162" w:rsidRPr="00D26162">
        <w:rPr>
          <w:lang w:val="ru-RU"/>
        </w:rPr>
        <w:t>У</w:t>
      </w:r>
      <w:r w:rsidRPr="00D26162">
        <w:rPr>
          <w:lang w:val="ru-RU"/>
        </w:rPr>
        <w:t>льтрадесантника</w:t>
      </w:r>
      <w:proofErr w:type="spellEnd"/>
      <w:r w:rsidRPr="00D26162">
        <w:rPr>
          <w:lang w:val="ru-RU"/>
        </w:rPr>
        <w:t>?</w:t>
      </w:r>
    </w:p>
    <w:p w14:paraId="27FB3E83" w14:textId="77777777" w:rsidR="00EA29B3" w:rsidRPr="00D26162" w:rsidRDefault="00EA29B3" w:rsidP="0094125C">
      <w:pPr>
        <w:rPr>
          <w:lang w:val="ru-RU"/>
        </w:rPr>
      </w:pPr>
      <w:r w:rsidRPr="00D26162">
        <w:rPr>
          <w:lang w:val="ru-RU"/>
        </w:rPr>
        <w:t xml:space="preserve">— Каллимах то и дело сыпал цитатами. Думаю, на </w:t>
      </w:r>
      <w:proofErr w:type="spellStart"/>
      <w:r w:rsidRPr="00D26162">
        <w:rPr>
          <w:lang w:val="ru-RU"/>
        </w:rPr>
        <w:t>Макрагге</w:t>
      </w:r>
      <w:proofErr w:type="spellEnd"/>
      <w:r w:rsidRPr="00D26162">
        <w:rPr>
          <w:lang w:val="ru-RU"/>
        </w:rPr>
        <w:t xml:space="preserve"> это вдалбливают с младых когтей. </w:t>
      </w:r>
    </w:p>
    <w:p w14:paraId="6C9A0180" w14:textId="77777777" w:rsidR="00EA29B3" w:rsidRPr="00D26162" w:rsidRDefault="00EA29B3" w:rsidP="0094125C">
      <w:pPr>
        <w:rPr>
          <w:lang w:val="ru-RU"/>
        </w:rPr>
      </w:pPr>
      <w:proofErr w:type="spellStart"/>
      <w:r w:rsidRPr="00D26162">
        <w:rPr>
          <w:lang w:val="ru-RU"/>
        </w:rPr>
        <w:t>Гуннлаугур</w:t>
      </w:r>
      <w:proofErr w:type="spellEnd"/>
      <w:r w:rsidRPr="00D26162">
        <w:rPr>
          <w:lang w:val="ru-RU"/>
        </w:rPr>
        <w:t xml:space="preserve"> усмехнулся и угрюмо посмотрел на импровизированный круглый стол.</w:t>
      </w:r>
    </w:p>
    <w:p w14:paraId="6B388A80" w14:textId="59A7C4AA" w:rsidR="00EA29B3" w:rsidRPr="00D26162" w:rsidRDefault="00EA29B3" w:rsidP="0094125C">
      <w:pPr>
        <w:rPr>
          <w:lang w:val="ru-RU"/>
        </w:rPr>
      </w:pPr>
      <w:r w:rsidRPr="00D26162">
        <w:rPr>
          <w:lang w:val="ru-RU"/>
        </w:rPr>
        <w:t xml:space="preserve">— Шутки в сторону. Это принимает какой-то нелепый оборот. </w:t>
      </w:r>
      <w:proofErr w:type="spellStart"/>
      <w:r w:rsidRPr="00D26162">
        <w:rPr>
          <w:lang w:val="ru-RU"/>
        </w:rPr>
        <w:t>Хьортур</w:t>
      </w:r>
      <w:proofErr w:type="spellEnd"/>
      <w:r w:rsidRPr="00D26162">
        <w:rPr>
          <w:lang w:val="ru-RU"/>
        </w:rPr>
        <w:t xml:space="preserve"> никогда бы этого не признал, он бы сказал: «Убейте их всех», — но мы на краю гибели, а </w:t>
      </w:r>
      <w:proofErr w:type="spellStart"/>
      <w:r w:rsidRPr="00D26162">
        <w:rPr>
          <w:lang w:val="ru-RU"/>
        </w:rPr>
        <w:t>Империум</w:t>
      </w:r>
      <w:proofErr w:type="spellEnd"/>
      <w:r w:rsidRPr="00D26162">
        <w:rPr>
          <w:lang w:val="ru-RU"/>
        </w:rPr>
        <w:t xml:space="preserve"> находит вс</w:t>
      </w:r>
      <w:r w:rsidR="00BF2D7C" w:rsidRPr="00D26162">
        <w:rPr>
          <w:lang w:val="ru-RU"/>
        </w:rPr>
        <w:t>е</w:t>
      </w:r>
      <w:r w:rsidRPr="00D26162">
        <w:rPr>
          <w:lang w:val="ru-RU"/>
        </w:rPr>
        <w:t xml:space="preserve"> новые способы напакостить Ордену. Однажды кто-нибудь подсчитает, сколько структур мы ополчили против себя, и задаст вопрос, их ли в этом вина. Может, дело в нас.</w:t>
      </w:r>
    </w:p>
    <w:p w14:paraId="73264C34" w14:textId="77777777" w:rsidR="00EA29B3" w:rsidRPr="00D26162" w:rsidRDefault="00EA29B3" w:rsidP="0094125C">
      <w:pPr>
        <w:rPr>
          <w:lang w:val="ru-RU"/>
        </w:rPr>
      </w:pPr>
      <w:r w:rsidRPr="00D26162">
        <w:rPr>
          <w:lang w:val="ru-RU"/>
        </w:rPr>
        <w:t xml:space="preserve">Ингвар пожал плечами: </w:t>
      </w:r>
    </w:p>
    <w:p w14:paraId="1F4662E6" w14:textId="28FEFA04" w:rsidR="00EA29B3" w:rsidRPr="00D26162" w:rsidRDefault="00EA29B3" w:rsidP="0094125C">
      <w:pPr>
        <w:rPr>
          <w:lang w:val="ru-RU"/>
        </w:rPr>
      </w:pPr>
      <w:r w:rsidRPr="00D26162">
        <w:rPr>
          <w:lang w:val="ru-RU"/>
        </w:rPr>
        <w:t>— Т</w:t>
      </w:r>
      <w:r w:rsidR="00BF2D7C" w:rsidRPr="00D26162">
        <w:rPr>
          <w:lang w:val="ru-RU"/>
        </w:rPr>
        <w:t>е</w:t>
      </w:r>
      <w:r w:rsidRPr="00D26162">
        <w:rPr>
          <w:lang w:val="ru-RU"/>
        </w:rPr>
        <w:t>мный Ангел, с которым я служил, никогда не упускал случая сказать, что однажды нас истребят.</w:t>
      </w:r>
    </w:p>
    <w:p w14:paraId="6A4CDCB5" w14:textId="77777777" w:rsidR="00EA29B3" w:rsidRPr="00D26162" w:rsidRDefault="00EA29B3" w:rsidP="0094125C">
      <w:pPr>
        <w:rPr>
          <w:lang w:val="ru-RU"/>
        </w:rPr>
      </w:pPr>
      <w:r w:rsidRPr="00D26162">
        <w:rPr>
          <w:lang w:val="ru-RU"/>
        </w:rPr>
        <w:t>— Вы с ним дрались?</w:t>
      </w:r>
    </w:p>
    <w:p w14:paraId="21BBECB7" w14:textId="77777777" w:rsidR="00EA29B3" w:rsidRPr="00D26162" w:rsidRDefault="00EA29B3" w:rsidP="0094125C">
      <w:pPr>
        <w:rPr>
          <w:lang w:val="ru-RU"/>
        </w:rPr>
      </w:pPr>
      <w:r w:rsidRPr="00D26162">
        <w:rPr>
          <w:lang w:val="ru-RU"/>
        </w:rPr>
        <w:t>— Несколько раз был близок к этому.</w:t>
      </w:r>
    </w:p>
    <w:p w14:paraId="4174DD9B" w14:textId="625B4538" w:rsidR="00EA29B3" w:rsidRPr="00D26162" w:rsidRDefault="00EA29B3" w:rsidP="0094125C">
      <w:pPr>
        <w:rPr>
          <w:lang w:val="ru-RU"/>
        </w:rPr>
      </w:pPr>
      <w:proofErr w:type="spellStart"/>
      <w:r w:rsidRPr="00D26162">
        <w:rPr>
          <w:lang w:val="ru-RU"/>
        </w:rPr>
        <w:t>Гуннлаугур</w:t>
      </w:r>
      <w:proofErr w:type="spellEnd"/>
      <w:r w:rsidRPr="00D26162">
        <w:rPr>
          <w:lang w:val="ru-RU"/>
        </w:rPr>
        <w:t xml:space="preserve"> казался удруч</w:t>
      </w:r>
      <w:r w:rsidR="00BF2D7C" w:rsidRPr="00D26162">
        <w:rPr>
          <w:lang w:val="ru-RU"/>
        </w:rPr>
        <w:t>е</w:t>
      </w:r>
      <w:r w:rsidRPr="00D26162">
        <w:rPr>
          <w:lang w:val="ru-RU"/>
        </w:rPr>
        <w:t xml:space="preserve">нным. </w:t>
      </w:r>
    </w:p>
    <w:p w14:paraId="3B6654D5" w14:textId="77777777" w:rsidR="00EA29B3" w:rsidRPr="00D26162" w:rsidRDefault="00EA29B3" w:rsidP="0094125C">
      <w:pPr>
        <w:rPr>
          <w:lang w:val="ru-RU"/>
        </w:rPr>
      </w:pPr>
      <w:r w:rsidRPr="00D26162">
        <w:rPr>
          <w:lang w:val="ru-RU"/>
        </w:rPr>
        <w:t xml:space="preserve">— Жаль, что ты ему башку не проломил. </w:t>
      </w:r>
    </w:p>
    <w:p w14:paraId="5FD13AD5" w14:textId="31DB55C1" w:rsidR="00EA29B3" w:rsidRPr="00D26162" w:rsidRDefault="00EA29B3" w:rsidP="0094125C">
      <w:pPr>
        <w:rPr>
          <w:lang w:val="ru-RU"/>
        </w:rPr>
      </w:pPr>
      <w:r w:rsidRPr="00D26162">
        <w:rPr>
          <w:lang w:val="ru-RU"/>
        </w:rPr>
        <w:t>— Хотя через какое-то время я уже склонялся к тому, чтобы поверить, — сказал Ингвар. — Думать, что мы — изгои. Тут ничего не поделаешь: когда тебя постоянно окружает инквизиция, и ты видишь, как они говорят о тебе, как смотрят на тебя</w:t>
      </w:r>
      <w:proofErr w:type="gramStart"/>
      <w:r w:rsidRPr="00D26162">
        <w:rPr>
          <w:lang w:val="ru-RU"/>
        </w:rPr>
        <w:t>…</w:t>
      </w:r>
      <w:proofErr w:type="gramEnd"/>
      <w:r w:rsidRPr="00D26162">
        <w:rPr>
          <w:lang w:val="ru-RU"/>
        </w:rPr>
        <w:t xml:space="preserve"> Ч</w:t>
      </w:r>
      <w:r w:rsidR="00BF2D7C" w:rsidRPr="00D26162">
        <w:rPr>
          <w:lang w:val="ru-RU"/>
        </w:rPr>
        <w:t>е</w:t>
      </w:r>
      <w:r w:rsidRPr="00D26162">
        <w:rPr>
          <w:lang w:val="ru-RU"/>
        </w:rPr>
        <w:t>рт возьми, за нами тоже охотились инквизиторы — более могущественные, чем этот кардинал!</w:t>
      </w:r>
    </w:p>
    <w:p w14:paraId="78CAD3D8" w14:textId="77777777" w:rsidR="00EA29B3" w:rsidRPr="00D26162" w:rsidRDefault="00EA29B3" w:rsidP="0094125C">
      <w:pPr>
        <w:rPr>
          <w:lang w:val="ru-RU"/>
        </w:rPr>
      </w:pPr>
      <w:r w:rsidRPr="00D26162">
        <w:rPr>
          <w:lang w:val="ru-RU"/>
        </w:rPr>
        <w:t>— Что заставило тебя изменить мнение?</w:t>
      </w:r>
    </w:p>
    <w:p w14:paraId="182DF6D7" w14:textId="5CE4C26A" w:rsidR="00EA29B3" w:rsidRPr="00D26162" w:rsidRDefault="00EA29B3" w:rsidP="0094125C">
      <w:pPr>
        <w:rPr>
          <w:lang w:val="ru-RU"/>
        </w:rPr>
      </w:pPr>
      <w:r w:rsidRPr="00D26162">
        <w:rPr>
          <w:lang w:val="ru-RU"/>
        </w:rPr>
        <w:t xml:space="preserve">— Возвращение. — Ингвар улыбнулся. — Инквизитор — это нечто исковерканное. Кардинал — примерно то же самое. У них </w:t>
      </w:r>
      <w:r w:rsidR="00D26162" w:rsidRPr="00D26162">
        <w:rPr>
          <w:lang w:val="ru-RU"/>
        </w:rPr>
        <w:t>сты</w:t>
      </w:r>
      <w:r w:rsidRPr="00D26162">
        <w:rPr>
          <w:lang w:val="ru-RU"/>
        </w:rPr>
        <w:t xml:space="preserve">лая кровь и хилые руки. Мы думаем, что нас ненавидят, так как считаем, будто весь </w:t>
      </w:r>
      <w:proofErr w:type="spellStart"/>
      <w:r w:rsidRPr="00D26162">
        <w:rPr>
          <w:lang w:val="ru-RU"/>
        </w:rPr>
        <w:t>Империум</w:t>
      </w:r>
      <w:proofErr w:type="spellEnd"/>
      <w:r w:rsidRPr="00D26162">
        <w:rPr>
          <w:lang w:val="ru-RU"/>
        </w:rPr>
        <w:t xml:space="preserve"> состоит из им подобных, но это не так. Они — всего лишь поверхностный слой накипи. Миллиарды, неисчислимые множества людей, те, кто строит города и управляет космическими кораблями, — они другие. Они пьют. Они дерутся. Они восхищаются хорошим оружием и смеются над заносчивыми слабаками. Они такие же, как мы. А мы об этом забываем.</w:t>
      </w:r>
    </w:p>
    <w:p w14:paraId="366342D7" w14:textId="77777777" w:rsidR="00EA29B3" w:rsidRPr="00D26162" w:rsidRDefault="00EA29B3" w:rsidP="0094125C">
      <w:pPr>
        <w:rPr>
          <w:lang w:val="ru-RU"/>
        </w:rPr>
      </w:pPr>
      <w:r w:rsidRPr="00D26162">
        <w:rPr>
          <w:lang w:val="ru-RU"/>
        </w:rPr>
        <w:t>— Может, и так…</w:t>
      </w:r>
    </w:p>
    <w:p w14:paraId="1907F671" w14:textId="523B9E71" w:rsidR="00EA29B3" w:rsidRPr="00D26162" w:rsidRDefault="00EA29B3" w:rsidP="0094125C">
      <w:pPr>
        <w:rPr>
          <w:lang w:val="ru-RU"/>
        </w:rPr>
      </w:pPr>
      <w:r w:rsidRPr="00D26162">
        <w:rPr>
          <w:lang w:val="ru-RU"/>
        </w:rPr>
        <w:t>— Я серь</w:t>
      </w:r>
      <w:r w:rsidR="00BF2D7C" w:rsidRPr="00D26162">
        <w:rPr>
          <w:lang w:val="ru-RU"/>
        </w:rPr>
        <w:t>е</w:t>
      </w:r>
      <w:r w:rsidRPr="00D26162">
        <w:rPr>
          <w:lang w:val="ru-RU"/>
        </w:rPr>
        <w:t>зно. Попробуй как-нибудь поболтать с первым попавшимся гвардейцем. Скажи, пусть назов</w:t>
      </w:r>
      <w:r w:rsidR="00BF2D7C" w:rsidRPr="00D26162">
        <w:rPr>
          <w:lang w:val="ru-RU"/>
        </w:rPr>
        <w:t>е</w:t>
      </w:r>
      <w:r w:rsidRPr="00D26162">
        <w:rPr>
          <w:lang w:val="ru-RU"/>
        </w:rPr>
        <w:t xml:space="preserve">т святых </w:t>
      </w:r>
      <w:proofErr w:type="spellStart"/>
      <w:r w:rsidRPr="00D26162">
        <w:rPr>
          <w:lang w:val="ru-RU"/>
        </w:rPr>
        <w:t>примархов</w:t>
      </w:r>
      <w:proofErr w:type="spellEnd"/>
      <w:r w:rsidRPr="00D26162">
        <w:rPr>
          <w:lang w:val="ru-RU"/>
        </w:rPr>
        <w:t xml:space="preserve">. Ну, </w:t>
      </w:r>
      <w:proofErr w:type="spellStart"/>
      <w:r w:rsidRPr="00D26162">
        <w:rPr>
          <w:lang w:val="ru-RU"/>
        </w:rPr>
        <w:t>Сангвиния</w:t>
      </w:r>
      <w:proofErr w:type="spellEnd"/>
      <w:r w:rsidRPr="00D26162">
        <w:rPr>
          <w:lang w:val="ru-RU"/>
        </w:rPr>
        <w:t>-то гвардейцы должны знать. Если он набожен, то, может, перечислит ещ</w:t>
      </w:r>
      <w:r w:rsidR="00BF2D7C" w:rsidRPr="00D26162">
        <w:rPr>
          <w:lang w:val="ru-RU"/>
        </w:rPr>
        <w:t>е</w:t>
      </w:r>
      <w:r w:rsidRPr="00D26162">
        <w:rPr>
          <w:lang w:val="ru-RU"/>
        </w:rPr>
        <w:t xml:space="preserve"> несколько им</w:t>
      </w:r>
      <w:r w:rsidR="00BF2D7C" w:rsidRPr="00D26162">
        <w:rPr>
          <w:lang w:val="ru-RU"/>
        </w:rPr>
        <w:t>е</w:t>
      </w:r>
      <w:r w:rsidRPr="00D26162">
        <w:rPr>
          <w:lang w:val="ru-RU"/>
        </w:rPr>
        <w:t xml:space="preserve">н. А затем упомяни Русса — и увидишь, как он улыбается, будто </w:t>
      </w:r>
      <w:proofErr w:type="spellStart"/>
      <w:r w:rsidRPr="00D26162">
        <w:rPr>
          <w:lang w:val="ru-RU"/>
        </w:rPr>
        <w:t>примарх</w:t>
      </w:r>
      <w:proofErr w:type="spellEnd"/>
      <w:r w:rsidRPr="00D26162">
        <w:rPr>
          <w:lang w:val="ru-RU"/>
        </w:rPr>
        <w:t xml:space="preserve"> смотрит на него сверху. И если вы сидите в окопах, где кровь хлещет с неба, спроси гвардейцев, кого бы они хотели видеть рядом на высоте — Кровавого Когтя, который с р</w:t>
      </w:r>
      <w:r w:rsidR="00BF2D7C" w:rsidRPr="00D26162">
        <w:rPr>
          <w:lang w:val="ru-RU"/>
        </w:rPr>
        <w:t>е</w:t>
      </w:r>
      <w:r w:rsidRPr="00D26162">
        <w:rPr>
          <w:lang w:val="ru-RU"/>
        </w:rPr>
        <w:t>вом умр</w:t>
      </w:r>
      <w:r w:rsidR="00BF2D7C" w:rsidRPr="00D26162">
        <w:rPr>
          <w:lang w:val="ru-RU"/>
        </w:rPr>
        <w:t>е</w:t>
      </w:r>
      <w:r w:rsidRPr="00D26162">
        <w:rPr>
          <w:lang w:val="ru-RU"/>
        </w:rPr>
        <w:t>т за них, или Т</w:t>
      </w:r>
      <w:r w:rsidR="00BF2D7C" w:rsidRPr="00D26162">
        <w:rPr>
          <w:lang w:val="ru-RU"/>
        </w:rPr>
        <w:t>е</w:t>
      </w:r>
      <w:r w:rsidRPr="00D26162">
        <w:rPr>
          <w:lang w:val="ru-RU"/>
        </w:rPr>
        <w:t>много Ангела, который за вс</w:t>
      </w:r>
      <w:r w:rsidR="00BF2D7C" w:rsidRPr="00D26162">
        <w:rPr>
          <w:lang w:val="ru-RU"/>
        </w:rPr>
        <w:t>е</w:t>
      </w:r>
      <w:r w:rsidRPr="00D26162">
        <w:rPr>
          <w:lang w:val="ru-RU"/>
        </w:rPr>
        <w:t xml:space="preserve"> время и словечком с ними не перекинется.</w:t>
      </w:r>
    </w:p>
    <w:p w14:paraId="618619B3" w14:textId="77777777" w:rsidR="00EA29B3" w:rsidRPr="00D26162" w:rsidRDefault="00EA29B3" w:rsidP="0094125C">
      <w:pPr>
        <w:rPr>
          <w:lang w:val="ru-RU"/>
        </w:rPr>
      </w:pPr>
      <w:proofErr w:type="spellStart"/>
      <w:r w:rsidRPr="00D26162">
        <w:rPr>
          <w:lang w:val="ru-RU"/>
        </w:rPr>
        <w:t>Гуннлаугур</w:t>
      </w:r>
      <w:proofErr w:type="spellEnd"/>
      <w:r w:rsidRPr="00D26162">
        <w:rPr>
          <w:lang w:val="ru-RU"/>
        </w:rPr>
        <w:t xml:space="preserve"> задумался. </w:t>
      </w:r>
    </w:p>
    <w:p w14:paraId="7094E142" w14:textId="5F3FDD2E" w:rsidR="00EA29B3" w:rsidRPr="00D26162" w:rsidRDefault="00EA29B3" w:rsidP="0094125C">
      <w:pPr>
        <w:rPr>
          <w:lang w:val="ru-RU"/>
        </w:rPr>
      </w:pPr>
      <w:r w:rsidRPr="00D26162">
        <w:rPr>
          <w:lang w:val="ru-RU"/>
        </w:rPr>
        <w:t xml:space="preserve">— Я же говорил. Нам </w:t>
      </w:r>
      <w:r w:rsidR="00D26162" w:rsidRPr="00D26162">
        <w:rPr>
          <w:lang w:val="ru-RU"/>
        </w:rPr>
        <w:t xml:space="preserve">бы </w:t>
      </w:r>
      <w:r w:rsidRPr="00D26162">
        <w:rPr>
          <w:lang w:val="ru-RU"/>
        </w:rPr>
        <w:t xml:space="preserve">всем не помешало выйти, как ты, во внешний мир. </w:t>
      </w:r>
    </w:p>
    <w:p w14:paraId="1A929D23" w14:textId="77777777" w:rsidR="00EA29B3" w:rsidRPr="00D26162" w:rsidRDefault="00EA29B3" w:rsidP="0094125C">
      <w:pPr>
        <w:rPr>
          <w:lang w:val="ru-RU"/>
        </w:rPr>
      </w:pPr>
      <w:r w:rsidRPr="00D26162">
        <w:rPr>
          <w:lang w:val="ru-RU"/>
        </w:rPr>
        <w:t>— Не завидуй, брат. Я многое потерял. Надо было вернуться домой, чтобы об этом вспомнить.</w:t>
      </w:r>
    </w:p>
    <w:p w14:paraId="05A2FA72" w14:textId="77777777" w:rsidR="00EA29B3" w:rsidRPr="00D26162" w:rsidRDefault="00EA29B3" w:rsidP="0094125C">
      <w:pPr>
        <w:rPr>
          <w:lang w:val="ru-RU"/>
        </w:rPr>
      </w:pPr>
      <w:r w:rsidRPr="00D26162">
        <w:rPr>
          <w:lang w:val="ru-RU"/>
        </w:rPr>
        <w:t xml:space="preserve">— В то время я не знал, что и думать об этом. </w:t>
      </w:r>
    </w:p>
    <w:p w14:paraId="586E99C4" w14:textId="77777777" w:rsidR="00EA29B3" w:rsidRPr="00D26162" w:rsidRDefault="00EA29B3" w:rsidP="0094125C">
      <w:pPr>
        <w:rPr>
          <w:lang w:val="ru-RU"/>
        </w:rPr>
      </w:pPr>
      <w:r w:rsidRPr="00D26162">
        <w:rPr>
          <w:lang w:val="ru-RU"/>
        </w:rPr>
        <w:lastRenderedPageBreak/>
        <w:t xml:space="preserve">— Вот-вот. И это привело к тому, что творится сейчас. </w:t>
      </w:r>
    </w:p>
    <w:p w14:paraId="260DD071" w14:textId="5A532DE6" w:rsidR="00EA29B3" w:rsidRPr="00D26162" w:rsidRDefault="00EA29B3" w:rsidP="0094125C">
      <w:pPr>
        <w:rPr>
          <w:lang w:val="ru-RU"/>
        </w:rPr>
      </w:pPr>
      <w:r w:rsidRPr="00D26162">
        <w:rPr>
          <w:lang w:val="ru-RU"/>
        </w:rPr>
        <w:t>— Вс</w:t>
      </w:r>
      <w:r w:rsidR="00BF2D7C" w:rsidRPr="00D26162">
        <w:rPr>
          <w:lang w:val="ru-RU"/>
        </w:rPr>
        <w:t>е</w:t>
      </w:r>
      <w:r w:rsidRPr="00D26162">
        <w:rPr>
          <w:lang w:val="ru-RU"/>
        </w:rPr>
        <w:t xml:space="preserve"> шло к этому с самого начала. </w:t>
      </w:r>
    </w:p>
    <w:p w14:paraId="7B024987" w14:textId="77777777" w:rsidR="00EA29B3" w:rsidRPr="00D26162" w:rsidRDefault="00EA29B3" w:rsidP="0094125C">
      <w:pPr>
        <w:rPr>
          <w:lang w:val="ru-RU"/>
        </w:rPr>
      </w:pPr>
      <w:r w:rsidRPr="00D26162">
        <w:rPr>
          <w:lang w:val="ru-RU"/>
        </w:rPr>
        <w:t xml:space="preserve">— </w:t>
      </w:r>
      <w:proofErr w:type="spellStart"/>
      <w:r w:rsidRPr="00D26162">
        <w:rPr>
          <w:lang w:val="ru-RU"/>
        </w:rPr>
        <w:t>Фъольнир</w:t>
      </w:r>
      <w:proofErr w:type="spellEnd"/>
      <w:r w:rsidRPr="00D26162">
        <w:rPr>
          <w:lang w:val="ru-RU"/>
        </w:rPr>
        <w:t xml:space="preserve"> тоже бы так сказал.</w:t>
      </w:r>
    </w:p>
    <w:p w14:paraId="21CBAF04" w14:textId="24360A3E" w:rsidR="00EA29B3" w:rsidRPr="00D26162" w:rsidRDefault="00EA29B3" w:rsidP="0094125C">
      <w:pPr>
        <w:rPr>
          <w:lang w:val="ru-RU"/>
        </w:rPr>
      </w:pPr>
      <w:r w:rsidRPr="00D26162">
        <w:rPr>
          <w:lang w:val="ru-RU"/>
        </w:rPr>
        <w:t xml:space="preserve">При этих словах лицо </w:t>
      </w:r>
      <w:proofErr w:type="spellStart"/>
      <w:r w:rsidRPr="00D26162">
        <w:rPr>
          <w:lang w:val="ru-RU"/>
        </w:rPr>
        <w:t>Гуннлаугура</w:t>
      </w:r>
      <w:proofErr w:type="spellEnd"/>
      <w:r w:rsidRPr="00D26162">
        <w:rPr>
          <w:lang w:val="ru-RU"/>
        </w:rPr>
        <w:t xml:space="preserve"> </w:t>
      </w:r>
      <w:r w:rsidR="00D26162" w:rsidRPr="00D26162">
        <w:rPr>
          <w:lang w:val="ru-RU"/>
        </w:rPr>
        <w:t>помрачнело</w:t>
      </w:r>
      <w:r w:rsidRPr="00D26162">
        <w:rPr>
          <w:lang w:val="ru-RU"/>
        </w:rPr>
        <w:t xml:space="preserve">. </w:t>
      </w:r>
    </w:p>
    <w:p w14:paraId="1E05E061" w14:textId="040F5F22" w:rsidR="00EA29B3" w:rsidRPr="00D26162" w:rsidRDefault="00EA29B3" w:rsidP="0094125C">
      <w:pPr>
        <w:rPr>
          <w:lang w:val="ru-RU"/>
        </w:rPr>
      </w:pPr>
      <w:r w:rsidRPr="00D26162">
        <w:rPr>
          <w:lang w:val="ru-RU"/>
        </w:rPr>
        <w:t>— Ещ</w:t>
      </w:r>
      <w:r w:rsidR="00BF2D7C" w:rsidRPr="00D26162">
        <w:rPr>
          <w:lang w:val="ru-RU"/>
        </w:rPr>
        <w:t>е</w:t>
      </w:r>
      <w:r w:rsidRPr="00D26162">
        <w:rPr>
          <w:lang w:val="ru-RU"/>
        </w:rPr>
        <w:t xml:space="preserve"> одна загадка, — сказал </w:t>
      </w:r>
      <w:proofErr w:type="spellStart"/>
      <w:r w:rsidRPr="00D26162">
        <w:rPr>
          <w:lang w:val="ru-RU"/>
        </w:rPr>
        <w:t>Раскалыватель</w:t>
      </w:r>
      <w:proofErr w:type="spellEnd"/>
      <w:r w:rsidRPr="00D26162">
        <w:rPr>
          <w:lang w:val="ru-RU"/>
        </w:rPr>
        <w:t xml:space="preserve"> Черепов. — Мы ни на шаг не приблизились к его исцелению. А на что я рассчитывал, — что мы врежемся в Древо Жизни, которое только и поджидает, когда мы оборв</w:t>
      </w:r>
      <w:r w:rsidR="00BF2D7C" w:rsidRPr="00D26162">
        <w:rPr>
          <w:lang w:val="ru-RU"/>
        </w:rPr>
        <w:t>е</w:t>
      </w:r>
      <w:r w:rsidRPr="00D26162">
        <w:rPr>
          <w:lang w:val="ru-RU"/>
        </w:rPr>
        <w:t xml:space="preserve">м с него плоды? — </w:t>
      </w:r>
      <w:proofErr w:type="spellStart"/>
      <w:r w:rsidRPr="00D26162">
        <w:rPr>
          <w:lang w:val="ru-RU"/>
        </w:rPr>
        <w:t>Гуннлаугур</w:t>
      </w:r>
      <w:proofErr w:type="spellEnd"/>
      <w:r w:rsidRPr="00D26162">
        <w:rPr>
          <w:lang w:val="ru-RU"/>
        </w:rPr>
        <w:t xml:space="preserve"> покачал покрытой шрамами головой. — Надо бы решить этот вопрос перед тем, как верн</w:t>
      </w:r>
      <w:r w:rsidR="00BF2D7C" w:rsidRPr="00D26162">
        <w:rPr>
          <w:lang w:val="ru-RU"/>
        </w:rPr>
        <w:t>е</w:t>
      </w:r>
      <w:r w:rsidRPr="00D26162">
        <w:rPr>
          <w:lang w:val="ru-RU"/>
        </w:rPr>
        <w:t xml:space="preserve">мся. </w:t>
      </w:r>
    </w:p>
    <w:p w14:paraId="627DBE5B" w14:textId="77777777" w:rsidR="00EA29B3" w:rsidRPr="00D26162" w:rsidRDefault="00EA29B3" w:rsidP="0094125C">
      <w:pPr>
        <w:rPr>
          <w:lang w:val="ru-RU"/>
        </w:rPr>
      </w:pPr>
      <w:r w:rsidRPr="00D26162">
        <w:rPr>
          <w:lang w:val="ru-RU"/>
        </w:rPr>
        <w:t xml:space="preserve">Ингвар кивнул: </w:t>
      </w:r>
    </w:p>
    <w:p w14:paraId="0CFC9017" w14:textId="7E675348" w:rsidR="00EA29B3" w:rsidRPr="00D26162" w:rsidRDefault="00EA29B3" w:rsidP="0094125C">
      <w:pPr>
        <w:rPr>
          <w:lang w:val="ru-RU"/>
        </w:rPr>
      </w:pPr>
      <w:r w:rsidRPr="00D26162">
        <w:rPr>
          <w:lang w:val="ru-RU"/>
        </w:rPr>
        <w:t>— Но Бальдр хочет идти с нами. Хочет проделать вс</w:t>
      </w:r>
      <w:r w:rsidR="00BF2D7C" w:rsidRPr="00D26162">
        <w:rPr>
          <w:lang w:val="ru-RU"/>
        </w:rPr>
        <w:t>е</w:t>
      </w:r>
      <w:r w:rsidRPr="00D26162">
        <w:rPr>
          <w:lang w:val="ru-RU"/>
        </w:rPr>
        <w:t xml:space="preserve"> это. Вероятно, ему нужно пройти этот путь; кроме того, если кто-то из нас и знает правду о происходящем, то только он. </w:t>
      </w:r>
    </w:p>
    <w:p w14:paraId="50306C77" w14:textId="77777777" w:rsidR="00EA29B3" w:rsidRPr="00D26162" w:rsidRDefault="00EA29B3" w:rsidP="0094125C">
      <w:pPr>
        <w:rPr>
          <w:lang w:val="ru-RU"/>
        </w:rPr>
      </w:pPr>
      <w:r w:rsidRPr="00D26162">
        <w:rPr>
          <w:lang w:val="ru-RU"/>
        </w:rPr>
        <w:t xml:space="preserve">— Каждый раз, когда мы сталкиваемся с врагом, который познал истинный </w:t>
      </w:r>
      <w:proofErr w:type="spellStart"/>
      <w:r w:rsidRPr="00D26162">
        <w:rPr>
          <w:lang w:val="ru-RU"/>
        </w:rPr>
        <w:t>малефикарум</w:t>
      </w:r>
      <w:proofErr w:type="spellEnd"/>
      <w:r w:rsidRPr="00D26162">
        <w:rPr>
          <w:lang w:val="ru-RU"/>
        </w:rPr>
        <w:t>, Бальдр меняется. Вот почему мы так долго держались в тени. Но у нас — Кадия, там колдовство царит, как нигде в Галактике. Это-то меня и беспокоит.</w:t>
      </w:r>
    </w:p>
    <w:p w14:paraId="6CBDEE37" w14:textId="77777777" w:rsidR="00EA29B3" w:rsidRPr="00D26162" w:rsidRDefault="00EA29B3" w:rsidP="0094125C">
      <w:pPr>
        <w:rPr>
          <w:lang w:val="ru-RU"/>
        </w:rPr>
      </w:pPr>
      <w:r w:rsidRPr="00D26162">
        <w:rPr>
          <w:lang w:val="ru-RU"/>
        </w:rPr>
        <w:t>— Самый сильный яд может стать самым действенным лекарством.</w:t>
      </w:r>
    </w:p>
    <w:p w14:paraId="4D689DC7" w14:textId="6C116B8C" w:rsidR="00EA29B3" w:rsidRPr="00D26162" w:rsidRDefault="00EA29B3" w:rsidP="0094125C">
      <w:pPr>
        <w:rPr>
          <w:lang w:val="ru-RU"/>
        </w:rPr>
      </w:pPr>
      <w:r w:rsidRPr="00D26162">
        <w:rPr>
          <w:lang w:val="ru-RU"/>
        </w:rPr>
        <w:t>— Ещ</w:t>
      </w:r>
      <w:r w:rsidR="00BF2D7C" w:rsidRPr="00D26162">
        <w:rPr>
          <w:lang w:val="ru-RU"/>
        </w:rPr>
        <w:t>е</w:t>
      </w:r>
      <w:r w:rsidRPr="00D26162">
        <w:rPr>
          <w:lang w:val="ru-RU"/>
        </w:rPr>
        <w:t xml:space="preserve"> одно из твоих </w:t>
      </w:r>
      <w:proofErr w:type="spellStart"/>
      <w:r w:rsidRPr="00D26162">
        <w:rPr>
          <w:lang w:val="ru-RU"/>
        </w:rPr>
        <w:t>макраггских</w:t>
      </w:r>
      <w:proofErr w:type="spellEnd"/>
      <w:r w:rsidRPr="00D26162">
        <w:rPr>
          <w:lang w:val="ru-RU"/>
        </w:rPr>
        <w:t xml:space="preserve"> изречений?</w:t>
      </w:r>
    </w:p>
    <w:p w14:paraId="4179C76A" w14:textId="77777777" w:rsidR="00EA29B3" w:rsidRPr="00D26162" w:rsidRDefault="00EA29B3" w:rsidP="0094125C">
      <w:pPr>
        <w:rPr>
          <w:lang w:val="ru-RU"/>
        </w:rPr>
      </w:pPr>
      <w:r w:rsidRPr="00D26162">
        <w:rPr>
          <w:lang w:val="ru-RU"/>
        </w:rPr>
        <w:t xml:space="preserve">— Нет. Просто слабая надежда. </w:t>
      </w:r>
    </w:p>
    <w:p w14:paraId="77E40B77" w14:textId="77777777" w:rsidR="00EA29B3" w:rsidRPr="00D26162" w:rsidRDefault="00EA29B3" w:rsidP="0094125C">
      <w:pPr>
        <w:rPr>
          <w:lang w:val="ru-RU"/>
        </w:rPr>
      </w:pPr>
      <w:proofErr w:type="spellStart"/>
      <w:r w:rsidRPr="00D26162">
        <w:rPr>
          <w:lang w:val="ru-RU"/>
        </w:rPr>
        <w:t>Гуннлаугур</w:t>
      </w:r>
      <w:proofErr w:type="spellEnd"/>
      <w:r w:rsidRPr="00D26162">
        <w:rPr>
          <w:lang w:val="ru-RU"/>
        </w:rPr>
        <w:t xml:space="preserve"> вздохнул. </w:t>
      </w:r>
    </w:p>
    <w:p w14:paraId="0298CBE5" w14:textId="0A7B1EFA" w:rsidR="00EA29B3" w:rsidRPr="00D26162" w:rsidRDefault="00EA29B3" w:rsidP="0094125C">
      <w:pPr>
        <w:rPr>
          <w:lang w:val="ru-RU"/>
        </w:rPr>
      </w:pPr>
      <w:r w:rsidRPr="00D26162">
        <w:rPr>
          <w:lang w:val="ru-RU"/>
        </w:rPr>
        <w:t>— Да. Может быть, это вс</w:t>
      </w:r>
      <w:r w:rsidR="00BF2D7C" w:rsidRPr="00D26162">
        <w:rPr>
          <w:lang w:val="ru-RU"/>
        </w:rPr>
        <w:t>е</w:t>
      </w:r>
      <w:r w:rsidRPr="00D26162">
        <w:rPr>
          <w:lang w:val="ru-RU"/>
        </w:rPr>
        <w:t>, что у нас осталось.</w:t>
      </w:r>
    </w:p>
    <w:p w14:paraId="1B851D14" w14:textId="77777777" w:rsidR="00EA29B3" w:rsidRPr="00D26162" w:rsidRDefault="00EA29B3" w:rsidP="0094125C">
      <w:pPr>
        <w:rPr>
          <w:lang w:val="ru-RU"/>
        </w:rPr>
      </w:pPr>
    </w:p>
    <w:p w14:paraId="2F137DBC" w14:textId="77777777" w:rsidR="00EA29B3" w:rsidRPr="00D26162" w:rsidRDefault="00EA29B3">
      <w:pPr>
        <w:pStyle w:val="2"/>
        <w:rPr>
          <w:szCs w:val="24"/>
          <w:lang w:val="ru-RU"/>
        </w:rPr>
        <w:pPrChange w:id="704" w:author="user" w:date="2025-02-22T17:20:00Z">
          <w:pPr>
            <w:ind w:firstLineChars="201" w:firstLine="482"/>
            <w:jc w:val="center"/>
          </w:pPr>
        </w:pPrChange>
      </w:pPr>
      <w:r w:rsidRPr="00D26162">
        <w:rPr>
          <w:lang w:val="ru-RU"/>
        </w:rPr>
        <w:t>Глава двадцать вторая</w:t>
      </w:r>
      <w:r w:rsidRPr="00D26162">
        <w:rPr>
          <w:sz w:val="24"/>
          <w:szCs w:val="24"/>
          <w:lang w:val="ru-RU"/>
        </w:rPr>
        <w:t xml:space="preserve"> </w:t>
      </w:r>
    </w:p>
    <w:p w14:paraId="19CB67CC" w14:textId="77777777" w:rsidR="00EA29B3" w:rsidRPr="00D26162" w:rsidRDefault="00EA29B3" w:rsidP="00EA29B3">
      <w:pPr>
        <w:ind w:firstLineChars="201" w:firstLine="484"/>
        <w:jc w:val="center"/>
        <w:rPr>
          <w:rFonts w:cs="Times New Roman"/>
          <w:b/>
          <w:szCs w:val="24"/>
          <w:lang w:val="ru-RU"/>
        </w:rPr>
      </w:pPr>
    </w:p>
    <w:p w14:paraId="2B59B010" w14:textId="4833A026" w:rsidR="00EA29B3" w:rsidRPr="00D26162" w:rsidRDefault="00EA29B3" w:rsidP="0094125C">
      <w:pPr>
        <w:rPr>
          <w:lang w:val="ru-RU"/>
        </w:rPr>
      </w:pPr>
      <w:r w:rsidRPr="00D26162">
        <w:rPr>
          <w:lang w:val="ru-RU"/>
        </w:rPr>
        <w:t>Как только курс был задан, «</w:t>
      </w:r>
      <w:r w:rsidRPr="00D26162">
        <w:rPr>
          <w:i/>
          <w:lang w:val="ru-RU"/>
        </w:rPr>
        <w:t>Аметистовый сюзере</w:t>
      </w:r>
      <w:r w:rsidRPr="00D26162">
        <w:rPr>
          <w:lang w:val="ru-RU"/>
        </w:rPr>
        <w:t>н» л</w:t>
      </w:r>
      <w:r w:rsidR="00BF2D7C" w:rsidRPr="00D26162">
        <w:rPr>
          <w:lang w:val="ru-RU"/>
        </w:rPr>
        <w:t>е</w:t>
      </w:r>
      <w:r w:rsidRPr="00D26162">
        <w:rPr>
          <w:lang w:val="ru-RU"/>
        </w:rPr>
        <w:t>г на намеченный варп-маршрут. При первом же прыжке команда напряглась, готовая к лязгу корпуса и скрежету заслонов. Как обычно, поначалу переход вызвал смесь тошноты и дезориентации; несмотря на это, впоследствии вс</w:t>
      </w:r>
      <w:r w:rsidR="00BF2D7C" w:rsidRPr="00D26162">
        <w:rPr>
          <w:lang w:val="ru-RU"/>
        </w:rPr>
        <w:t>е</w:t>
      </w:r>
      <w:r w:rsidRPr="00D26162">
        <w:rPr>
          <w:lang w:val="ru-RU"/>
        </w:rPr>
        <w:t xml:space="preserve"> наладилось. Шли часы — не случалось никаких серь</w:t>
      </w:r>
      <w:r w:rsidR="00BF2D7C" w:rsidRPr="00D26162">
        <w:rPr>
          <w:lang w:val="ru-RU"/>
        </w:rPr>
        <w:t>е</w:t>
      </w:r>
      <w:r w:rsidRPr="00D26162">
        <w:rPr>
          <w:lang w:val="ru-RU"/>
        </w:rPr>
        <w:t xml:space="preserve">зных поломок. Ремонтные бригады работали, устраняя повреждения, полученные при пустотном сражении; к общему удивлению, и сварочные швы не лопнули, и люмены остались на месте, и никто не бился головой об обшивку корпуса с воплями, что всех настигнут когти. </w:t>
      </w:r>
    </w:p>
    <w:p w14:paraId="2AC41D12" w14:textId="77777777" w:rsidR="00EA29B3" w:rsidRPr="00D26162" w:rsidRDefault="00EA29B3" w:rsidP="0094125C">
      <w:pPr>
        <w:rPr>
          <w:lang w:val="ru-RU"/>
        </w:rPr>
      </w:pPr>
      <w:r w:rsidRPr="00D26162">
        <w:rPr>
          <w:lang w:val="ru-RU"/>
        </w:rPr>
        <w:t xml:space="preserve">Часы перетекали в дни. Один этап сменялся другим, и на каждом обошлось без чрезвычайных происшествий. Корабельные кузни продолжали трудиться — ремонтировали оружие, по возможности латали броню Космических Волков. Раненые члены экипажа поправлялись и возвращались к работе. </w:t>
      </w:r>
    </w:p>
    <w:p w14:paraId="409C0B6A" w14:textId="09ECD3F0" w:rsidR="00EA29B3" w:rsidRPr="00D26162" w:rsidRDefault="00EA29B3" w:rsidP="0094125C">
      <w:pPr>
        <w:rPr>
          <w:lang w:val="ru-RU"/>
        </w:rPr>
      </w:pPr>
      <w:r w:rsidRPr="00D26162">
        <w:rPr>
          <w:lang w:val="ru-RU"/>
        </w:rPr>
        <w:t xml:space="preserve">Численность экипажа сократилась, но не катастрофически. У команды </w:t>
      </w:r>
      <w:proofErr w:type="spellStart"/>
      <w:r w:rsidRPr="00D26162">
        <w:rPr>
          <w:lang w:val="ru-RU"/>
        </w:rPr>
        <w:t>Бъяргборна</w:t>
      </w:r>
      <w:proofErr w:type="spellEnd"/>
      <w:r w:rsidRPr="00D26162">
        <w:rPr>
          <w:lang w:val="ru-RU"/>
        </w:rPr>
        <w:t xml:space="preserve"> даже нашлось время заново осмотреть орудийные галереи с высоты </w:t>
      </w:r>
      <w:proofErr w:type="spellStart"/>
      <w:r w:rsidRPr="00D26162">
        <w:rPr>
          <w:lang w:val="ru-RU"/>
        </w:rPr>
        <w:t>оядского</w:t>
      </w:r>
      <w:proofErr w:type="spellEnd"/>
      <w:r w:rsidRPr="00D26162">
        <w:rPr>
          <w:lang w:val="ru-RU"/>
        </w:rPr>
        <w:t xml:space="preserve"> опыта, чтобы ещ</w:t>
      </w:r>
      <w:r w:rsidR="00BF2D7C" w:rsidRPr="00D26162">
        <w:rPr>
          <w:lang w:val="ru-RU"/>
        </w:rPr>
        <w:t>е</w:t>
      </w:r>
      <w:r w:rsidRPr="00D26162">
        <w:rPr>
          <w:lang w:val="ru-RU"/>
        </w:rPr>
        <w:t xml:space="preserve"> усовершенствовать системы.</w:t>
      </w:r>
    </w:p>
    <w:p w14:paraId="3D6EAD1C" w14:textId="726A3E22" w:rsidR="00EA29B3" w:rsidRPr="00D26162" w:rsidRDefault="00EA29B3" w:rsidP="0094125C">
      <w:pPr>
        <w:rPr>
          <w:lang w:val="ru-RU"/>
        </w:rPr>
      </w:pPr>
      <w:r w:rsidRPr="00D26162">
        <w:rPr>
          <w:lang w:val="ru-RU"/>
        </w:rPr>
        <w:t xml:space="preserve">Каждый из стаи потратил это время по-своему. </w:t>
      </w:r>
      <w:proofErr w:type="spellStart"/>
      <w:r w:rsidR="00BF2D7C" w:rsidRPr="00D26162">
        <w:rPr>
          <w:lang w:val="ru-RU"/>
        </w:rPr>
        <w:t>Ёрундур</w:t>
      </w:r>
      <w:proofErr w:type="spellEnd"/>
      <w:r w:rsidRPr="00D26162">
        <w:rPr>
          <w:lang w:val="ru-RU"/>
        </w:rPr>
        <w:t xml:space="preserve"> строил оперативные планы по проникновению в </w:t>
      </w:r>
      <w:proofErr w:type="spellStart"/>
      <w:r w:rsidRPr="00D26162">
        <w:rPr>
          <w:lang w:val="ru-RU"/>
        </w:rPr>
        <w:t>Кадианскую</w:t>
      </w:r>
      <w:proofErr w:type="spellEnd"/>
      <w:r w:rsidRPr="00D26162">
        <w:rPr>
          <w:lang w:val="ru-RU"/>
        </w:rPr>
        <w:t xml:space="preserve"> систему, тщательно обдумывая все возможные варианты. Ингвар, на котором варп-переход сказывался почти так же сильно, как на обычном смертном, очищал разум, изучая свитки с </w:t>
      </w:r>
      <w:proofErr w:type="spellStart"/>
      <w:r w:rsidRPr="00D26162">
        <w:rPr>
          <w:lang w:val="ru-RU"/>
        </w:rPr>
        <w:t>Ояды</w:t>
      </w:r>
      <w:proofErr w:type="spellEnd"/>
      <w:r w:rsidRPr="00D26162">
        <w:rPr>
          <w:lang w:val="ru-RU"/>
        </w:rPr>
        <w:t xml:space="preserve">. </w:t>
      </w:r>
      <w:proofErr w:type="spellStart"/>
      <w:r w:rsidRPr="00D26162">
        <w:rPr>
          <w:lang w:val="ru-RU"/>
        </w:rPr>
        <w:t>Ольгейр</w:t>
      </w:r>
      <w:proofErr w:type="spellEnd"/>
      <w:r w:rsidRPr="00D26162">
        <w:rPr>
          <w:lang w:val="ru-RU"/>
        </w:rPr>
        <w:t xml:space="preserve"> и </w:t>
      </w:r>
      <w:proofErr w:type="spellStart"/>
      <w:r w:rsidRPr="00D26162">
        <w:rPr>
          <w:lang w:val="ru-RU"/>
        </w:rPr>
        <w:t>Гуннлаугур</w:t>
      </w:r>
      <w:proofErr w:type="spellEnd"/>
      <w:r w:rsidRPr="00D26162">
        <w:rPr>
          <w:lang w:val="ru-RU"/>
        </w:rPr>
        <w:t xml:space="preserve"> проводили часы в тренировочных отсеках, </w:t>
      </w:r>
      <w:r w:rsidRPr="00D26162">
        <w:rPr>
          <w:lang w:val="ru-RU"/>
        </w:rPr>
        <w:lastRenderedPageBreak/>
        <w:t xml:space="preserve">тренируя друг друга, чтобы поддерживать мышцы в тонусе. К ним частенько присоединялся </w:t>
      </w:r>
      <w:proofErr w:type="spellStart"/>
      <w:r w:rsidRPr="00D26162">
        <w:rPr>
          <w:lang w:val="ru-RU"/>
        </w:rPr>
        <w:t>Хафлои</w:t>
      </w:r>
      <w:proofErr w:type="spellEnd"/>
      <w:r w:rsidRPr="00D26162">
        <w:rPr>
          <w:lang w:val="ru-RU"/>
        </w:rPr>
        <w:t>, но он подолгу оставался и наедине с собой — бродил по полупустым коридорам трюмных палуб, словно охотясь на невидимых призрачных существ. Это было время ожидания, вынужденное затишье перед бурей, когда все были заперты в узких и скрипучих стенах галеона.</w:t>
      </w:r>
    </w:p>
    <w:p w14:paraId="59F3EF93" w14:textId="0CE041AA" w:rsidR="00EA29B3" w:rsidRPr="00D26162" w:rsidRDefault="00EA29B3" w:rsidP="0094125C">
      <w:pPr>
        <w:rPr>
          <w:lang w:val="ru-RU"/>
        </w:rPr>
      </w:pPr>
      <w:r w:rsidRPr="00D26162">
        <w:rPr>
          <w:lang w:val="ru-RU"/>
        </w:rPr>
        <w:t>Для Бальдра это время прошло на удивление спокойно. Он ожидал, что при входе в эмпиреи на него нахлынет привычный приступ боли — нарастающее давление на виски, приглуш</w:t>
      </w:r>
      <w:r w:rsidR="00BF2D7C" w:rsidRPr="00D26162">
        <w:rPr>
          <w:lang w:val="ru-RU"/>
        </w:rPr>
        <w:t>е</w:t>
      </w:r>
      <w:r w:rsidRPr="00D26162">
        <w:rPr>
          <w:lang w:val="ru-RU"/>
        </w:rPr>
        <w:t>нный гул голосов, вытесняющий его собственные мысли. Вместо этого вокруг оказались лишь физические объекты — прочные, нетронутые, над</w:t>
      </w:r>
      <w:r w:rsidR="00BF2D7C" w:rsidRPr="00D26162">
        <w:rPr>
          <w:lang w:val="ru-RU"/>
        </w:rPr>
        <w:t>е</w:t>
      </w:r>
      <w:r w:rsidRPr="00D26162">
        <w:rPr>
          <w:lang w:val="ru-RU"/>
        </w:rPr>
        <w:t xml:space="preserve">жные. </w:t>
      </w:r>
    </w:p>
    <w:p w14:paraId="7E3AC386" w14:textId="77777777" w:rsidR="00EA29B3" w:rsidRPr="00D26162" w:rsidRDefault="00EA29B3" w:rsidP="0094125C">
      <w:pPr>
        <w:rPr>
          <w:lang w:val="ru-RU"/>
        </w:rPr>
      </w:pPr>
      <w:r w:rsidRPr="00D26162">
        <w:rPr>
          <w:lang w:val="ru-RU"/>
        </w:rPr>
        <w:t>«Похоже, тебе полегчало, брат», — сказал ему Ингвар.</w:t>
      </w:r>
    </w:p>
    <w:p w14:paraId="2F6BE5D0" w14:textId="506CB20B" w:rsidR="00EA29B3" w:rsidRPr="00D26162" w:rsidRDefault="00EA29B3" w:rsidP="0094125C">
      <w:pPr>
        <w:rPr>
          <w:lang w:val="ru-RU"/>
        </w:rPr>
      </w:pPr>
      <w:r w:rsidRPr="00D26162">
        <w:rPr>
          <w:lang w:val="ru-RU"/>
        </w:rPr>
        <w:t>И это было правдой. Хотя и странной, принимая в расч</w:t>
      </w:r>
      <w:r w:rsidR="00BF2D7C" w:rsidRPr="00D26162">
        <w:rPr>
          <w:lang w:val="ru-RU"/>
        </w:rPr>
        <w:t>е</w:t>
      </w:r>
      <w:r w:rsidRPr="00D26162">
        <w:rPr>
          <w:lang w:val="ru-RU"/>
        </w:rPr>
        <w:t xml:space="preserve">т нынешние обстоятельства. </w:t>
      </w:r>
    </w:p>
    <w:p w14:paraId="595C3966" w14:textId="77777777" w:rsidR="00EA29B3" w:rsidRPr="00D26162" w:rsidRDefault="00EA29B3" w:rsidP="0094125C">
      <w:pPr>
        <w:rPr>
          <w:lang w:val="ru-RU"/>
        </w:rPr>
      </w:pPr>
      <w:r w:rsidRPr="00D26162">
        <w:rPr>
          <w:lang w:val="ru-RU"/>
        </w:rPr>
        <w:t xml:space="preserve">Во время перехода царила безмятежность, так что </w:t>
      </w:r>
      <w:proofErr w:type="spellStart"/>
      <w:r w:rsidRPr="00D26162">
        <w:rPr>
          <w:lang w:val="ru-RU"/>
        </w:rPr>
        <w:t>ван</w:t>
      </w:r>
      <w:proofErr w:type="spellEnd"/>
      <w:r w:rsidRPr="00D26162">
        <w:rPr>
          <w:lang w:val="ru-RU"/>
        </w:rPr>
        <w:t xml:space="preserve"> </w:t>
      </w:r>
      <w:proofErr w:type="spellStart"/>
      <w:r w:rsidRPr="00D26162">
        <w:rPr>
          <w:lang w:val="ru-RU"/>
        </w:rPr>
        <w:t>Клиис</w:t>
      </w:r>
      <w:proofErr w:type="spellEnd"/>
      <w:r w:rsidRPr="00D26162">
        <w:rPr>
          <w:lang w:val="ru-RU"/>
        </w:rPr>
        <w:t xml:space="preserve"> иногда выбиралась из своего убежища. Бальдр знал, когда она прерывала уединение и уходила в личные покои. В конце концов он неизбежно направился туда.</w:t>
      </w:r>
    </w:p>
    <w:p w14:paraId="4212D9EB" w14:textId="787EA0AF" w:rsidR="00EA29B3" w:rsidRPr="00D26162" w:rsidRDefault="00EA29B3" w:rsidP="0094125C">
      <w:pPr>
        <w:rPr>
          <w:lang w:val="ru-RU"/>
        </w:rPr>
      </w:pPr>
      <w:r w:rsidRPr="00D26162">
        <w:rPr>
          <w:lang w:val="ru-RU"/>
        </w:rPr>
        <w:t>Бальдр вош</w:t>
      </w:r>
      <w:r w:rsidR="00BF2D7C" w:rsidRPr="00D26162">
        <w:rPr>
          <w:lang w:val="ru-RU"/>
        </w:rPr>
        <w:t>е</w:t>
      </w:r>
      <w:r w:rsidRPr="00D26162">
        <w:rPr>
          <w:lang w:val="ru-RU"/>
        </w:rPr>
        <w:t xml:space="preserve">л в покои </w:t>
      </w:r>
      <w:proofErr w:type="spellStart"/>
      <w:r w:rsidRPr="00D26162">
        <w:rPr>
          <w:lang w:val="ru-RU"/>
        </w:rPr>
        <w:t>астропата</w:t>
      </w:r>
      <w:proofErr w:type="spellEnd"/>
      <w:r w:rsidRPr="00D26162">
        <w:rPr>
          <w:lang w:val="ru-RU"/>
        </w:rPr>
        <w:t>; та одарила его своей умной понимающей улыбкой и указала на диван. Она выглядела лучше, чем обычно, хотя тяготы долгого путешествия по варпу всегда брали сво</w:t>
      </w:r>
      <w:r w:rsidR="00BF2D7C" w:rsidRPr="00D26162">
        <w:rPr>
          <w:lang w:val="ru-RU"/>
        </w:rPr>
        <w:t>е</w:t>
      </w:r>
      <w:r w:rsidRPr="00D26162">
        <w:rPr>
          <w:lang w:val="ru-RU"/>
        </w:rPr>
        <w:t xml:space="preserve">, иссушая кожу так, что она начинала обтягивать кости, а морщины — усугубляться. </w:t>
      </w:r>
    </w:p>
    <w:p w14:paraId="683EDA5F" w14:textId="77777777" w:rsidR="00EA29B3" w:rsidRPr="00D26162" w:rsidRDefault="00EA29B3" w:rsidP="0094125C">
      <w:pPr>
        <w:rPr>
          <w:lang w:val="ru-RU"/>
        </w:rPr>
      </w:pPr>
      <w:r w:rsidRPr="00D26162">
        <w:rPr>
          <w:lang w:val="ru-RU"/>
        </w:rPr>
        <w:t xml:space="preserve">— А знаешь, почему переход проходит так спокойно? — спросила </w:t>
      </w:r>
      <w:proofErr w:type="spellStart"/>
      <w:r w:rsidRPr="00D26162">
        <w:rPr>
          <w:lang w:val="ru-RU"/>
        </w:rPr>
        <w:t>ван</w:t>
      </w:r>
      <w:proofErr w:type="spellEnd"/>
      <w:r w:rsidRPr="00D26162">
        <w:rPr>
          <w:lang w:val="ru-RU"/>
        </w:rPr>
        <w:t xml:space="preserve"> </w:t>
      </w:r>
      <w:proofErr w:type="spellStart"/>
      <w:r w:rsidRPr="00D26162">
        <w:rPr>
          <w:lang w:val="ru-RU"/>
        </w:rPr>
        <w:t>Клиис</w:t>
      </w:r>
      <w:proofErr w:type="spellEnd"/>
      <w:r w:rsidRPr="00D26162">
        <w:rPr>
          <w:lang w:val="ru-RU"/>
        </w:rPr>
        <w:t xml:space="preserve">, направляясь к буфету, где на подносе стояли пара оловянных бокалов и графин. </w:t>
      </w:r>
    </w:p>
    <w:p w14:paraId="4E4C4BB9" w14:textId="77777777" w:rsidR="00EA29B3" w:rsidRPr="00D26162" w:rsidRDefault="00EA29B3" w:rsidP="0094125C">
      <w:pPr>
        <w:rPr>
          <w:lang w:val="ru-RU"/>
        </w:rPr>
      </w:pPr>
      <w:r w:rsidRPr="00D26162">
        <w:rPr>
          <w:lang w:val="ru-RU"/>
        </w:rPr>
        <w:t xml:space="preserve">Она налила себе, зная, что гостю предлагать выпивку не стоит. </w:t>
      </w:r>
    </w:p>
    <w:p w14:paraId="6001D08C" w14:textId="77777777" w:rsidR="00EA29B3" w:rsidRPr="00D26162" w:rsidRDefault="00EA29B3" w:rsidP="0094125C">
      <w:pPr>
        <w:rPr>
          <w:lang w:val="ru-RU"/>
        </w:rPr>
      </w:pPr>
      <w:r w:rsidRPr="00D26162">
        <w:rPr>
          <w:lang w:val="ru-RU"/>
        </w:rPr>
        <w:t>— Ну-у… повезло, наверное, — сказал Бальдр.</w:t>
      </w:r>
    </w:p>
    <w:p w14:paraId="40AA6A9E" w14:textId="77777777" w:rsidR="00EA29B3" w:rsidRPr="00D26162" w:rsidRDefault="00EA29B3" w:rsidP="0094125C">
      <w:pPr>
        <w:rPr>
          <w:lang w:val="ru-RU"/>
        </w:rPr>
      </w:pPr>
      <w:r w:rsidRPr="00D26162">
        <w:rPr>
          <w:lang w:val="ru-RU"/>
        </w:rPr>
        <w:t xml:space="preserve">— Ха! Шутить изволишь, — </w:t>
      </w:r>
      <w:proofErr w:type="spellStart"/>
      <w:r w:rsidRPr="00D26162">
        <w:rPr>
          <w:lang w:val="ru-RU"/>
        </w:rPr>
        <w:t>ван</w:t>
      </w:r>
      <w:proofErr w:type="spellEnd"/>
      <w:r w:rsidRPr="00D26162">
        <w:rPr>
          <w:lang w:val="ru-RU"/>
        </w:rPr>
        <w:t xml:space="preserve"> </w:t>
      </w:r>
      <w:proofErr w:type="spellStart"/>
      <w:r w:rsidRPr="00D26162">
        <w:rPr>
          <w:lang w:val="ru-RU"/>
        </w:rPr>
        <w:t>Клиис</w:t>
      </w:r>
      <w:proofErr w:type="spellEnd"/>
      <w:r w:rsidRPr="00D26162">
        <w:rPr>
          <w:lang w:val="ru-RU"/>
        </w:rPr>
        <w:t xml:space="preserve"> снова уселась на диван напротив космодесантника. На этот раз на ней было бирюзовое платье, висящее чересчур свободно. Она взболтала содержимое бокала и сделала большой глоток. — Шторма бушевали так долго, что я уже сомневалась, прекратятся они или нет. </w:t>
      </w:r>
    </w:p>
    <w:p w14:paraId="64C90E7B" w14:textId="4215BCEB" w:rsidR="00EA29B3" w:rsidRPr="00D26162" w:rsidRDefault="00EA29B3" w:rsidP="0094125C">
      <w:pPr>
        <w:rPr>
          <w:lang w:val="ru-RU"/>
        </w:rPr>
      </w:pPr>
      <w:r w:rsidRPr="00D26162">
        <w:rPr>
          <w:lang w:val="ru-RU"/>
        </w:rPr>
        <w:t xml:space="preserve">— Каждый переход, который мы совершали после </w:t>
      </w:r>
      <w:proofErr w:type="spellStart"/>
      <w:r w:rsidRPr="00D26162">
        <w:rPr>
          <w:lang w:val="ru-RU"/>
        </w:rPr>
        <w:t>Фенриса</w:t>
      </w:r>
      <w:proofErr w:type="spellEnd"/>
      <w:r w:rsidRPr="00D26162">
        <w:rPr>
          <w:lang w:val="ru-RU"/>
        </w:rPr>
        <w:t>, был не из л</w:t>
      </w:r>
      <w:r w:rsidR="00BF2D7C" w:rsidRPr="00D26162">
        <w:rPr>
          <w:lang w:val="ru-RU"/>
        </w:rPr>
        <w:t>е</w:t>
      </w:r>
      <w:r w:rsidRPr="00D26162">
        <w:rPr>
          <w:lang w:val="ru-RU"/>
        </w:rPr>
        <w:t xml:space="preserve">гких. </w:t>
      </w:r>
    </w:p>
    <w:p w14:paraId="103D71C8" w14:textId="532F784B" w:rsidR="00EA29B3" w:rsidRPr="00D26162" w:rsidRDefault="00EA29B3" w:rsidP="0094125C">
      <w:pPr>
        <w:rPr>
          <w:lang w:val="ru-RU"/>
        </w:rPr>
      </w:pPr>
      <w:r w:rsidRPr="00D26162">
        <w:rPr>
          <w:lang w:val="ru-RU"/>
        </w:rPr>
        <w:t>— Вот-вот. И с каждым разом вс</w:t>
      </w:r>
      <w:r w:rsidR="00BF2D7C" w:rsidRPr="00D26162">
        <w:rPr>
          <w:lang w:val="ru-RU"/>
        </w:rPr>
        <w:t>е</w:t>
      </w:r>
      <w:r w:rsidRPr="00D26162">
        <w:rPr>
          <w:lang w:val="ru-RU"/>
        </w:rPr>
        <w:t xml:space="preserve"> хуже, — проворчала </w:t>
      </w:r>
      <w:proofErr w:type="spellStart"/>
      <w:r w:rsidRPr="00D26162">
        <w:rPr>
          <w:lang w:val="ru-RU"/>
        </w:rPr>
        <w:t>ван</w:t>
      </w:r>
      <w:proofErr w:type="spellEnd"/>
      <w:r w:rsidRPr="00D26162">
        <w:rPr>
          <w:lang w:val="ru-RU"/>
        </w:rPr>
        <w:t xml:space="preserve"> </w:t>
      </w:r>
      <w:proofErr w:type="spellStart"/>
      <w:r w:rsidRPr="00D26162">
        <w:rPr>
          <w:lang w:val="ru-RU"/>
        </w:rPr>
        <w:t>Клиис</w:t>
      </w:r>
      <w:proofErr w:type="spellEnd"/>
      <w:r w:rsidRPr="00D26162">
        <w:rPr>
          <w:lang w:val="ru-RU"/>
        </w:rPr>
        <w:t xml:space="preserve">. — Видишь ли, Бурлящее море называют океаном. Так оно и есть! Океан с течениями, приливами и зыбью. Если корабль один, то в этих водах можно и утонуть. И чем более ты одинок, тем хуже. Существа… они сбиваются в стаи, всплывают из глубин. Как акулы, когда почуют кровь. </w:t>
      </w:r>
    </w:p>
    <w:p w14:paraId="2042CB1E" w14:textId="6C5F3669" w:rsidR="00EA29B3" w:rsidRPr="00D26162" w:rsidRDefault="00EA29B3" w:rsidP="0094125C">
      <w:pPr>
        <w:rPr>
          <w:lang w:val="ru-RU"/>
        </w:rPr>
      </w:pPr>
      <w:r w:rsidRPr="00D26162">
        <w:rPr>
          <w:lang w:val="ru-RU"/>
        </w:rPr>
        <w:t>Она сделала ещ</w:t>
      </w:r>
      <w:r w:rsidR="00BF2D7C" w:rsidRPr="00D26162">
        <w:rPr>
          <w:lang w:val="ru-RU"/>
        </w:rPr>
        <w:t>е</w:t>
      </w:r>
      <w:r w:rsidRPr="00D26162">
        <w:rPr>
          <w:lang w:val="ru-RU"/>
        </w:rPr>
        <w:t xml:space="preserve"> глоток. </w:t>
      </w:r>
    </w:p>
    <w:p w14:paraId="3D76FFFC" w14:textId="5CCB4261" w:rsidR="00EA29B3" w:rsidRPr="00D26162" w:rsidRDefault="00EA29B3" w:rsidP="0094125C">
      <w:pPr>
        <w:rPr>
          <w:lang w:val="ru-RU"/>
        </w:rPr>
      </w:pPr>
      <w:r w:rsidRPr="00D26162">
        <w:rPr>
          <w:lang w:val="ru-RU"/>
        </w:rPr>
        <w:t>— Наш переход не лучше. Даже хуже... Но вот смотри. Там тысячи кораблей. Тысячи! Я вижу их на вершине... Будто зв</w:t>
      </w:r>
      <w:r w:rsidR="00BF2D7C" w:rsidRPr="00D26162">
        <w:rPr>
          <w:lang w:val="ru-RU"/>
        </w:rPr>
        <w:t>е</w:t>
      </w:r>
      <w:r w:rsidRPr="00D26162">
        <w:rPr>
          <w:lang w:val="ru-RU"/>
        </w:rPr>
        <w:t>зды в пустоте, и все испещрены следами душевных огней. Их так много, так много! Они разрушают Мир, раскалывают его на части. Провидение не может отследить их все... Следы громоздятся, заходя один на другой — вс</w:t>
      </w:r>
      <w:r w:rsidR="00BF2D7C" w:rsidRPr="00D26162">
        <w:rPr>
          <w:lang w:val="ru-RU"/>
        </w:rPr>
        <w:t>е</w:t>
      </w:r>
      <w:r w:rsidRPr="00D26162">
        <w:rPr>
          <w:lang w:val="ru-RU"/>
        </w:rPr>
        <w:t xml:space="preserve"> становится плоским. В жизни такого не видела!</w:t>
      </w:r>
    </w:p>
    <w:p w14:paraId="19474855" w14:textId="2E92739A" w:rsidR="00EA29B3" w:rsidRPr="00D26162" w:rsidRDefault="00EA29B3" w:rsidP="0094125C">
      <w:pPr>
        <w:rPr>
          <w:lang w:val="ru-RU"/>
        </w:rPr>
      </w:pPr>
      <w:r w:rsidRPr="00D26162">
        <w:rPr>
          <w:lang w:val="ru-RU"/>
        </w:rPr>
        <w:t xml:space="preserve">Ван </w:t>
      </w:r>
      <w:proofErr w:type="spellStart"/>
      <w:r w:rsidRPr="00D26162">
        <w:rPr>
          <w:lang w:val="ru-RU"/>
        </w:rPr>
        <w:t>Клиис</w:t>
      </w:r>
      <w:proofErr w:type="spellEnd"/>
      <w:r w:rsidRPr="00D26162">
        <w:rPr>
          <w:lang w:val="ru-RU"/>
        </w:rPr>
        <w:t xml:space="preserve"> наклонилась впер</w:t>
      </w:r>
      <w:r w:rsidR="00BF2D7C" w:rsidRPr="00D26162">
        <w:rPr>
          <w:lang w:val="ru-RU"/>
        </w:rPr>
        <w:t>е</w:t>
      </w:r>
      <w:r w:rsidRPr="00D26162">
        <w:rPr>
          <w:lang w:val="ru-RU"/>
        </w:rPr>
        <w:t xml:space="preserve">д, положив тоненькие локти на тоненькие колени: </w:t>
      </w:r>
    </w:p>
    <w:p w14:paraId="5EAE99ED" w14:textId="5C69EF23" w:rsidR="00EA29B3" w:rsidRPr="00D26162" w:rsidRDefault="00EA29B3" w:rsidP="0094125C">
      <w:pPr>
        <w:rPr>
          <w:lang w:val="ru-RU"/>
        </w:rPr>
      </w:pPr>
      <w:r w:rsidRPr="00D26162">
        <w:rPr>
          <w:lang w:val="ru-RU"/>
        </w:rPr>
        <w:t>— Как-то я побывала в секторе Сол. То был самый длинный переход из всех, что я совершала. Я видела сам Тронный мир, — ну, издалека и только в варпе. Он был как грязная яма. Кажется, не видела и уже не увижу столько варп-следов: вс</w:t>
      </w:r>
      <w:r w:rsidR="00BF2D7C" w:rsidRPr="00D26162">
        <w:rPr>
          <w:lang w:val="ru-RU"/>
        </w:rPr>
        <w:t>е</w:t>
      </w:r>
      <w:r w:rsidRPr="00D26162">
        <w:rPr>
          <w:lang w:val="ru-RU"/>
        </w:rPr>
        <w:t xml:space="preserve"> бурлило, бурлило, так что и оценить что-либо трудно. Но это. Ха! Это... это затмевает вс</w:t>
      </w:r>
      <w:r w:rsidR="00BF2D7C" w:rsidRPr="00D26162">
        <w:rPr>
          <w:lang w:val="ru-RU"/>
        </w:rPr>
        <w:t>е</w:t>
      </w:r>
      <w:r w:rsidRPr="00D26162">
        <w:rPr>
          <w:lang w:val="ru-RU"/>
        </w:rPr>
        <w:t>. Они движутся так же быстро, как и мы, кромсая эфир в кусочки.</w:t>
      </w:r>
    </w:p>
    <w:p w14:paraId="6B540A03" w14:textId="77777777" w:rsidR="00EA29B3" w:rsidRPr="00D26162" w:rsidRDefault="00EA29B3" w:rsidP="0094125C">
      <w:pPr>
        <w:rPr>
          <w:lang w:val="ru-RU"/>
        </w:rPr>
      </w:pPr>
      <w:r w:rsidRPr="00D26162">
        <w:rPr>
          <w:lang w:val="ru-RU"/>
        </w:rPr>
        <w:lastRenderedPageBreak/>
        <w:t>— Что скажешь о них? — спросил Бальдр. — Имперцы?</w:t>
      </w:r>
    </w:p>
    <w:p w14:paraId="12110B08" w14:textId="77777777" w:rsidR="00EA29B3" w:rsidRPr="00D26162" w:rsidRDefault="00EA29B3" w:rsidP="0094125C">
      <w:pPr>
        <w:rPr>
          <w:lang w:val="ru-RU"/>
        </w:rPr>
      </w:pPr>
      <w:r w:rsidRPr="00D26162">
        <w:rPr>
          <w:lang w:val="ru-RU"/>
        </w:rPr>
        <w:t xml:space="preserve">— Некоторые. Большинство, как мне кажется. Но они все — по правую сторону ока. А по другую сторону… Ну и дела. Подозреваю, что там они — в громадном количестве. Громадном. Наверное, больше, чем когда бы то ни было. </w:t>
      </w:r>
    </w:p>
    <w:p w14:paraId="32E0E1C9" w14:textId="77777777" w:rsidR="00EA29B3" w:rsidRPr="00D26162" w:rsidRDefault="00EA29B3" w:rsidP="0094125C">
      <w:pPr>
        <w:rPr>
          <w:lang w:val="ru-RU"/>
        </w:rPr>
      </w:pPr>
      <w:r w:rsidRPr="00D26162">
        <w:rPr>
          <w:lang w:val="ru-RU"/>
        </w:rPr>
        <w:t xml:space="preserve">Она усмехнулась: </w:t>
      </w:r>
    </w:p>
    <w:p w14:paraId="7842B87A" w14:textId="77777777" w:rsidR="00EA29B3" w:rsidRPr="00D26162" w:rsidRDefault="00EA29B3" w:rsidP="0094125C">
      <w:pPr>
        <w:rPr>
          <w:lang w:val="ru-RU"/>
        </w:rPr>
      </w:pPr>
      <w:r w:rsidRPr="00D26162">
        <w:rPr>
          <w:lang w:val="ru-RU"/>
        </w:rPr>
        <w:t>— Раньше мне было скучно. Я думала, что так и умру здесь, выслеживая торговые караваны. Должна вас поблагодарить. Если бы ты мог это увидеть! Тебе бы понравилось. Тысячи тропинок в бурлящем море, словно ниточки жемчуга, рассыпанные по бархату. Это очень красиво.</w:t>
      </w:r>
    </w:p>
    <w:p w14:paraId="32AC2612" w14:textId="77777777" w:rsidR="00EA29B3" w:rsidRPr="00D26162" w:rsidRDefault="00EA29B3" w:rsidP="0094125C">
      <w:pPr>
        <w:rPr>
          <w:lang w:val="ru-RU"/>
        </w:rPr>
      </w:pPr>
      <w:r w:rsidRPr="00D26162">
        <w:rPr>
          <w:lang w:val="ru-RU"/>
        </w:rPr>
        <w:t xml:space="preserve">Бальдр рассмеялся — казалось, усталость его немного отпустила: </w:t>
      </w:r>
    </w:p>
    <w:p w14:paraId="113D3CDC" w14:textId="77777777" w:rsidR="00EA29B3" w:rsidRPr="00D26162" w:rsidRDefault="00EA29B3" w:rsidP="0094125C">
      <w:pPr>
        <w:rPr>
          <w:lang w:val="ru-RU"/>
        </w:rPr>
      </w:pPr>
      <w:r w:rsidRPr="00D26162">
        <w:rPr>
          <w:lang w:val="ru-RU"/>
        </w:rPr>
        <w:t xml:space="preserve">— Так вот что успокаивает варп! Масса кораблей, идущих в одном направлении! </w:t>
      </w:r>
    </w:p>
    <w:p w14:paraId="75547FDD" w14:textId="77777777" w:rsidR="00EA29B3" w:rsidRPr="00D26162" w:rsidRDefault="00EA29B3" w:rsidP="0094125C">
      <w:pPr>
        <w:rPr>
          <w:lang w:val="ru-RU"/>
        </w:rPr>
      </w:pPr>
      <w:r w:rsidRPr="00D26162">
        <w:rPr>
          <w:lang w:val="ru-RU"/>
        </w:rPr>
        <w:t xml:space="preserve">Лицо </w:t>
      </w:r>
      <w:proofErr w:type="spellStart"/>
      <w:r w:rsidRPr="00D26162">
        <w:rPr>
          <w:lang w:val="ru-RU"/>
        </w:rPr>
        <w:t>ван</w:t>
      </w:r>
      <w:proofErr w:type="spellEnd"/>
      <w:r w:rsidRPr="00D26162">
        <w:rPr>
          <w:lang w:val="ru-RU"/>
        </w:rPr>
        <w:t xml:space="preserve"> </w:t>
      </w:r>
      <w:proofErr w:type="spellStart"/>
      <w:r w:rsidRPr="00D26162">
        <w:rPr>
          <w:lang w:val="ru-RU"/>
        </w:rPr>
        <w:t>Клиис</w:t>
      </w:r>
      <w:proofErr w:type="spellEnd"/>
      <w:r w:rsidRPr="00D26162">
        <w:rPr>
          <w:lang w:val="ru-RU"/>
        </w:rPr>
        <w:t xml:space="preserve"> посуровело. </w:t>
      </w:r>
    </w:p>
    <w:p w14:paraId="45BA271D" w14:textId="77777777" w:rsidR="00EA29B3" w:rsidRPr="00D26162" w:rsidRDefault="00EA29B3" w:rsidP="0094125C">
      <w:pPr>
        <w:rPr>
          <w:lang w:val="ru-RU"/>
        </w:rPr>
      </w:pPr>
      <w:r w:rsidRPr="00D26162">
        <w:rPr>
          <w:lang w:val="ru-RU"/>
        </w:rPr>
        <w:t>— Не обманывайся. Это ненадолго. Когда все души оказываются в одном месте в одно и то же время, это вызывает раскол в варпе. Это знает Враг. Это знают Верховные лорды. И коль скоро они идут на такой риск, значит, положение аховое. Приближаемся к большому шторму!</w:t>
      </w:r>
    </w:p>
    <w:p w14:paraId="117B57AF" w14:textId="77777777" w:rsidR="00EA29B3" w:rsidRPr="00D26162" w:rsidRDefault="00EA29B3" w:rsidP="0094125C">
      <w:pPr>
        <w:rPr>
          <w:lang w:val="ru-RU"/>
        </w:rPr>
      </w:pPr>
      <w:r w:rsidRPr="00D26162">
        <w:rPr>
          <w:lang w:val="ru-RU"/>
        </w:rPr>
        <w:t xml:space="preserve">— И мы знаем. </w:t>
      </w:r>
    </w:p>
    <w:p w14:paraId="43DF8760" w14:textId="77777777" w:rsidR="00EA29B3" w:rsidRPr="00D26162" w:rsidRDefault="00EA29B3" w:rsidP="0094125C">
      <w:pPr>
        <w:rPr>
          <w:lang w:val="ru-RU"/>
        </w:rPr>
      </w:pPr>
      <w:r w:rsidRPr="00D26162">
        <w:rPr>
          <w:lang w:val="ru-RU"/>
        </w:rPr>
        <w:t xml:space="preserve">— И хотите прибавить скорости? </w:t>
      </w:r>
    </w:p>
    <w:p w14:paraId="71594D8E" w14:textId="77777777" w:rsidR="00EA29B3" w:rsidRPr="00D26162" w:rsidRDefault="00EA29B3" w:rsidP="0094125C">
      <w:pPr>
        <w:rPr>
          <w:lang w:val="ru-RU"/>
        </w:rPr>
      </w:pPr>
      <w:r w:rsidRPr="00D26162">
        <w:rPr>
          <w:lang w:val="ru-RU"/>
        </w:rPr>
        <w:t xml:space="preserve">— Я мог бы помочь тебе с этим. </w:t>
      </w:r>
    </w:p>
    <w:p w14:paraId="0A013F12" w14:textId="77777777" w:rsidR="00EA29B3" w:rsidRPr="00D26162" w:rsidRDefault="00EA29B3" w:rsidP="0094125C">
      <w:pPr>
        <w:rPr>
          <w:lang w:val="ru-RU"/>
        </w:rPr>
      </w:pPr>
      <w:r w:rsidRPr="00D26162">
        <w:rPr>
          <w:lang w:val="ru-RU"/>
        </w:rPr>
        <w:t xml:space="preserve">Похоже, </w:t>
      </w:r>
      <w:proofErr w:type="spellStart"/>
      <w:r w:rsidRPr="00D26162">
        <w:rPr>
          <w:lang w:val="ru-RU"/>
        </w:rPr>
        <w:t>ван</w:t>
      </w:r>
      <w:proofErr w:type="spellEnd"/>
      <w:r w:rsidRPr="00D26162">
        <w:rPr>
          <w:lang w:val="ru-RU"/>
        </w:rPr>
        <w:t xml:space="preserve"> </w:t>
      </w:r>
      <w:proofErr w:type="spellStart"/>
      <w:r w:rsidRPr="00D26162">
        <w:rPr>
          <w:lang w:val="ru-RU"/>
        </w:rPr>
        <w:t>Клиис</w:t>
      </w:r>
      <w:proofErr w:type="spellEnd"/>
      <w:r w:rsidRPr="00D26162">
        <w:rPr>
          <w:lang w:val="ru-RU"/>
        </w:rPr>
        <w:t xml:space="preserve"> впервые поразилась по-настоящему: </w:t>
      </w:r>
    </w:p>
    <w:p w14:paraId="6CDD3A07" w14:textId="38AD5830" w:rsidR="00EA29B3" w:rsidRPr="00D26162" w:rsidRDefault="00EA29B3" w:rsidP="0094125C">
      <w:pPr>
        <w:rPr>
          <w:lang w:val="ru-RU"/>
        </w:rPr>
      </w:pPr>
      <w:r w:rsidRPr="00D26162">
        <w:rPr>
          <w:lang w:val="ru-RU"/>
        </w:rPr>
        <w:t>— О ч</w:t>
      </w:r>
      <w:r w:rsidR="00BF2D7C" w:rsidRPr="00D26162">
        <w:rPr>
          <w:lang w:val="ru-RU"/>
        </w:rPr>
        <w:t>е</w:t>
      </w:r>
      <w:r w:rsidRPr="00D26162">
        <w:rPr>
          <w:lang w:val="ru-RU"/>
        </w:rPr>
        <w:t>м ты?</w:t>
      </w:r>
    </w:p>
    <w:p w14:paraId="7E0809FD" w14:textId="77777777" w:rsidR="00EA29B3" w:rsidRPr="00D26162" w:rsidRDefault="00EA29B3" w:rsidP="0094125C">
      <w:pPr>
        <w:rPr>
          <w:lang w:val="ru-RU"/>
        </w:rPr>
      </w:pPr>
      <w:r w:rsidRPr="00D26162">
        <w:rPr>
          <w:lang w:val="ru-RU"/>
        </w:rPr>
        <w:t>— Я тоже их вижу. Корабли. Все. — Бальдр спокойно сложил руки вместе. — Я вижу окружающую их энергию и вихрь, в который они направляются. Я мог бы тебе помочь.</w:t>
      </w:r>
    </w:p>
    <w:p w14:paraId="15741B09" w14:textId="095377AA" w:rsidR="00EA29B3" w:rsidRPr="00D26162" w:rsidRDefault="00EA29B3" w:rsidP="0094125C">
      <w:pPr>
        <w:rPr>
          <w:lang w:val="ru-RU"/>
        </w:rPr>
      </w:pPr>
      <w:r w:rsidRPr="00D26162">
        <w:rPr>
          <w:lang w:val="ru-RU"/>
        </w:rPr>
        <w:t xml:space="preserve">Ван </w:t>
      </w:r>
      <w:proofErr w:type="spellStart"/>
      <w:r w:rsidRPr="00D26162">
        <w:rPr>
          <w:lang w:val="ru-RU"/>
        </w:rPr>
        <w:t>Клиис</w:t>
      </w:r>
      <w:proofErr w:type="spellEnd"/>
      <w:r w:rsidRPr="00D26162">
        <w:rPr>
          <w:lang w:val="ru-RU"/>
        </w:rPr>
        <w:t xml:space="preserve"> ничего не ответила. Она сделала ещ</w:t>
      </w:r>
      <w:r w:rsidR="00BF2D7C" w:rsidRPr="00D26162">
        <w:rPr>
          <w:lang w:val="ru-RU"/>
        </w:rPr>
        <w:t>е</w:t>
      </w:r>
      <w:r w:rsidRPr="00D26162">
        <w:rPr>
          <w:lang w:val="ru-RU"/>
        </w:rPr>
        <w:t xml:space="preserve"> один глоток, затем вопросительно взглянула на Бальдра. </w:t>
      </w:r>
    </w:p>
    <w:p w14:paraId="223DDFF2" w14:textId="5C422043" w:rsidR="00EA29B3" w:rsidRPr="00D26162" w:rsidRDefault="00EA29B3" w:rsidP="0094125C">
      <w:pPr>
        <w:rPr>
          <w:lang w:val="ru-RU"/>
        </w:rPr>
      </w:pPr>
      <w:r w:rsidRPr="00D26162">
        <w:rPr>
          <w:lang w:val="ru-RU"/>
        </w:rPr>
        <w:t>— Да, может, это просто чудные сны. И вообще, это запрещено. Не то чтобы мне нравился ортодоксальный кодекс, но некоторые вещи священны. — Она постучала себя по лбу, как раз там, где расшитая драгоценными камнями повязка скрывала Всевидящее око. — Только это. Вс</w:t>
      </w:r>
      <w:r w:rsidR="00BF2D7C" w:rsidRPr="00D26162">
        <w:rPr>
          <w:lang w:val="ru-RU"/>
        </w:rPr>
        <w:t>е</w:t>
      </w:r>
      <w:r w:rsidRPr="00D26162">
        <w:rPr>
          <w:lang w:val="ru-RU"/>
        </w:rPr>
        <w:t xml:space="preserve"> остальное — очень опасно.</w:t>
      </w:r>
    </w:p>
    <w:p w14:paraId="3AC4F8D1" w14:textId="77777777" w:rsidR="00EA29B3" w:rsidRPr="00D26162" w:rsidRDefault="00EA29B3" w:rsidP="0094125C">
      <w:pPr>
        <w:rPr>
          <w:lang w:val="ru-RU"/>
        </w:rPr>
      </w:pPr>
      <w:r w:rsidRPr="00D26162">
        <w:rPr>
          <w:lang w:val="ru-RU"/>
        </w:rPr>
        <w:t xml:space="preserve">Бальдр пожал плечами: </w:t>
      </w:r>
    </w:p>
    <w:p w14:paraId="318A42B8" w14:textId="77777777" w:rsidR="00EA29B3" w:rsidRPr="00D26162" w:rsidRDefault="00EA29B3" w:rsidP="0094125C">
      <w:pPr>
        <w:rPr>
          <w:lang w:val="ru-RU"/>
        </w:rPr>
      </w:pPr>
      <w:r w:rsidRPr="00D26162">
        <w:rPr>
          <w:lang w:val="ru-RU"/>
        </w:rPr>
        <w:t xml:space="preserve">— Как знаешь. Но не сбавляй темп. </w:t>
      </w:r>
      <w:proofErr w:type="spellStart"/>
      <w:r w:rsidRPr="00D26162">
        <w:rPr>
          <w:lang w:val="ru-RU"/>
        </w:rPr>
        <w:t>Гуннлаугур</w:t>
      </w:r>
      <w:proofErr w:type="spellEnd"/>
      <w:r w:rsidRPr="00D26162">
        <w:rPr>
          <w:lang w:val="ru-RU"/>
        </w:rPr>
        <w:t xml:space="preserve"> хочет, чтобы мы были там раньше, чем прибудет любой другой корабль с </w:t>
      </w:r>
      <w:proofErr w:type="spellStart"/>
      <w:r w:rsidRPr="00D26162">
        <w:rPr>
          <w:lang w:val="ru-RU"/>
        </w:rPr>
        <w:t>Ояды</w:t>
      </w:r>
      <w:proofErr w:type="spellEnd"/>
      <w:r w:rsidRPr="00D26162">
        <w:rPr>
          <w:lang w:val="ru-RU"/>
        </w:rPr>
        <w:t>.</w:t>
      </w:r>
    </w:p>
    <w:p w14:paraId="202E49B0" w14:textId="5560BEFD" w:rsidR="00EA29B3" w:rsidRPr="00D26162" w:rsidRDefault="00EA29B3" w:rsidP="0094125C">
      <w:pPr>
        <w:rPr>
          <w:lang w:val="ru-RU"/>
        </w:rPr>
      </w:pPr>
      <w:r w:rsidRPr="00D26162">
        <w:rPr>
          <w:lang w:val="ru-RU"/>
        </w:rPr>
        <w:t xml:space="preserve">— На этом галеоне? — кисло усмехнулась </w:t>
      </w:r>
      <w:proofErr w:type="spellStart"/>
      <w:r w:rsidRPr="00D26162">
        <w:rPr>
          <w:lang w:val="ru-RU"/>
        </w:rPr>
        <w:t>ван</w:t>
      </w:r>
      <w:proofErr w:type="spellEnd"/>
      <w:r w:rsidRPr="00D26162">
        <w:rPr>
          <w:lang w:val="ru-RU"/>
        </w:rPr>
        <w:t xml:space="preserve"> </w:t>
      </w:r>
      <w:proofErr w:type="spellStart"/>
      <w:r w:rsidRPr="00D26162">
        <w:rPr>
          <w:lang w:val="ru-RU"/>
        </w:rPr>
        <w:t>Клиис</w:t>
      </w:r>
      <w:proofErr w:type="spellEnd"/>
      <w:r w:rsidRPr="00D26162">
        <w:rPr>
          <w:lang w:val="ru-RU"/>
        </w:rPr>
        <w:t>. — Хотя я знаю, как. Оста</w:t>
      </w:r>
      <w:r w:rsidR="00BF2D7C" w:rsidRPr="00D26162">
        <w:rPr>
          <w:lang w:val="ru-RU"/>
        </w:rPr>
        <w:t>е</w:t>
      </w:r>
      <w:r w:rsidRPr="00D26162">
        <w:rPr>
          <w:lang w:val="ru-RU"/>
        </w:rPr>
        <w:t>тся полагаться на то, что транспортировка войск — дело небыстрое. Может, этого и хватит. А может, и нет. Не могу сказать. Столько огней, столько огней… — Она снова посмотрела на Бальдра. — И почему вы так е</w:t>
      </w:r>
      <w:r w:rsidR="00BF2D7C" w:rsidRPr="00D26162">
        <w:rPr>
          <w:lang w:val="ru-RU"/>
        </w:rPr>
        <w:t>е</w:t>
      </w:r>
      <w:r w:rsidRPr="00D26162">
        <w:rPr>
          <w:lang w:val="ru-RU"/>
        </w:rPr>
        <w:t xml:space="preserve"> называете? Как же… Врата </w:t>
      </w:r>
      <w:proofErr w:type="spellStart"/>
      <w:r w:rsidRPr="00D26162">
        <w:rPr>
          <w:lang w:val="ru-RU"/>
        </w:rPr>
        <w:t>Хельвинтер</w:t>
      </w:r>
      <w:proofErr w:type="spellEnd"/>
      <w:r w:rsidRPr="00D26162">
        <w:rPr>
          <w:lang w:val="ru-RU"/>
        </w:rPr>
        <w:t>?</w:t>
      </w:r>
    </w:p>
    <w:p w14:paraId="2ACDAB4C" w14:textId="77777777" w:rsidR="00EA29B3" w:rsidRPr="00D26162" w:rsidRDefault="00EA29B3" w:rsidP="0094125C">
      <w:pPr>
        <w:rPr>
          <w:lang w:val="ru-RU"/>
        </w:rPr>
      </w:pPr>
      <w:r w:rsidRPr="00D26162">
        <w:rPr>
          <w:lang w:val="ru-RU"/>
        </w:rPr>
        <w:t>Бальдр улыбнулся:</w:t>
      </w:r>
    </w:p>
    <w:p w14:paraId="2F314B97" w14:textId="0AA440E3" w:rsidR="00EA29B3" w:rsidRPr="00D26162" w:rsidRDefault="00EA29B3" w:rsidP="0094125C">
      <w:pPr>
        <w:rPr>
          <w:lang w:val="ru-RU"/>
        </w:rPr>
      </w:pPr>
      <w:r w:rsidRPr="00D26162">
        <w:rPr>
          <w:lang w:val="ru-RU"/>
        </w:rPr>
        <w:t>— Мы — народ саг. А это место было в сагах со врем</w:t>
      </w:r>
      <w:r w:rsidR="00BF2D7C" w:rsidRPr="00D26162">
        <w:rPr>
          <w:lang w:val="ru-RU"/>
        </w:rPr>
        <w:t>е</w:t>
      </w:r>
      <w:r w:rsidRPr="00D26162">
        <w:rPr>
          <w:lang w:val="ru-RU"/>
        </w:rPr>
        <w:t xml:space="preserve">н Русса. — Улыбка его угасла. — </w:t>
      </w:r>
      <w:proofErr w:type="spellStart"/>
      <w:r w:rsidRPr="00D26162">
        <w:rPr>
          <w:lang w:val="ru-RU"/>
        </w:rPr>
        <w:t>Хельвинтер</w:t>
      </w:r>
      <w:proofErr w:type="spellEnd"/>
      <w:r w:rsidRPr="00D26162">
        <w:rPr>
          <w:lang w:val="ru-RU"/>
        </w:rPr>
        <w:t xml:space="preserve"> — это конец. Это хватка, которая никогда не ослабевает, это удушение жизни. Врата заперты, и это е</w:t>
      </w:r>
      <w:r w:rsidR="00BF2D7C" w:rsidRPr="00D26162">
        <w:rPr>
          <w:lang w:val="ru-RU"/>
        </w:rPr>
        <w:t>е</w:t>
      </w:r>
      <w:r w:rsidRPr="00D26162">
        <w:rPr>
          <w:lang w:val="ru-RU"/>
        </w:rPr>
        <w:t xml:space="preserve"> удерживает. Если они устоят, то и жизнь будет продолжаться. Если же они рухнут, останется лишь буря. Во всяком случае, так говорят </w:t>
      </w:r>
      <w:proofErr w:type="spellStart"/>
      <w:r w:rsidRPr="00D26162">
        <w:rPr>
          <w:lang w:val="ru-RU"/>
        </w:rPr>
        <w:t>скьяльды</w:t>
      </w:r>
      <w:proofErr w:type="spellEnd"/>
      <w:r w:rsidRPr="00D26162">
        <w:rPr>
          <w:lang w:val="ru-RU"/>
        </w:rPr>
        <w:t>.</w:t>
      </w:r>
    </w:p>
    <w:p w14:paraId="112DB68D" w14:textId="77777777" w:rsidR="00EA29B3" w:rsidRPr="00D26162" w:rsidRDefault="00EA29B3" w:rsidP="0094125C">
      <w:pPr>
        <w:rPr>
          <w:lang w:val="ru-RU"/>
        </w:rPr>
      </w:pPr>
      <w:r w:rsidRPr="00D26162">
        <w:rPr>
          <w:lang w:val="ru-RU"/>
        </w:rPr>
        <w:t>— И вы хотите отправиться туда?</w:t>
      </w:r>
    </w:p>
    <w:p w14:paraId="21C0F8C5" w14:textId="77777777" w:rsidR="00EA29B3" w:rsidRPr="00D26162" w:rsidRDefault="00EA29B3" w:rsidP="0094125C">
      <w:pPr>
        <w:rPr>
          <w:lang w:val="ru-RU"/>
        </w:rPr>
      </w:pPr>
      <w:r w:rsidRPr="00D26162">
        <w:rPr>
          <w:lang w:val="ru-RU"/>
        </w:rPr>
        <w:lastRenderedPageBreak/>
        <w:t>— Да. И если ты доставишь нас туда вовремя, то сослужишь нам неоценимую службу.</w:t>
      </w:r>
    </w:p>
    <w:p w14:paraId="0314643A" w14:textId="77777777" w:rsidR="00EA29B3" w:rsidRPr="00D26162" w:rsidRDefault="00EA29B3" w:rsidP="0094125C">
      <w:pPr>
        <w:rPr>
          <w:lang w:val="ru-RU"/>
        </w:rPr>
      </w:pPr>
      <w:r w:rsidRPr="00D26162">
        <w:rPr>
          <w:lang w:val="ru-RU"/>
        </w:rPr>
        <w:t xml:space="preserve">Ван </w:t>
      </w:r>
      <w:proofErr w:type="spellStart"/>
      <w:r w:rsidRPr="00D26162">
        <w:rPr>
          <w:lang w:val="ru-RU"/>
        </w:rPr>
        <w:t>Клиис</w:t>
      </w:r>
      <w:proofErr w:type="spellEnd"/>
      <w:r w:rsidRPr="00D26162">
        <w:rPr>
          <w:lang w:val="ru-RU"/>
        </w:rPr>
        <w:t xml:space="preserve"> покосилась на него с кривой усмешкой: </w:t>
      </w:r>
    </w:p>
    <w:p w14:paraId="4055C390" w14:textId="77777777" w:rsidR="00EA29B3" w:rsidRPr="00D26162" w:rsidRDefault="00EA29B3" w:rsidP="0094125C">
      <w:pPr>
        <w:rPr>
          <w:lang w:val="ru-RU"/>
        </w:rPr>
      </w:pPr>
      <w:r w:rsidRPr="00D26162">
        <w:rPr>
          <w:lang w:val="ru-RU"/>
        </w:rPr>
        <w:t>— Напоследок, что ли? Прежде чем этот плавучий гроб окончательно развалится на куски? Думаю, да.</w:t>
      </w:r>
    </w:p>
    <w:p w14:paraId="353C3186" w14:textId="4678C64B" w:rsidR="00EA29B3" w:rsidRPr="00D26162" w:rsidRDefault="00EA29B3" w:rsidP="0094125C">
      <w:pPr>
        <w:rPr>
          <w:lang w:val="ru-RU"/>
        </w:rPr>
      </w:pPr>
      <w:r w:rsidRPr="00D26162">
        <w:rPr>
          <w:lang w:val="ru-RU"/>
        </w:rPr>
        <w:t>— Может быть. А может, и нет. — Бальдр наклонился поближе. — Вс</w:t>
      </w:r>
      <w:r w:rsidR="00BF2D7C" w:rsidRPr="00D26162">
        <w:rPr>
          <w:lang w:val="ru-RU"/>
        </w:rPr>
        <w:t>е</w:t>
      </w:r>
      <w:r w:rsidRPr="00D26162">
        <w:rPr>
          <w:lang w:val="ru-RU"/>
        </w:rPr>
        <w:t xml:space="preserve"> случится быстро. Вероятно, нас всех перебьют в первые же мгновения, но для эвакуации подготавливают внутрисистемный корабль. Знаешь, где он? Как только прорв</w:t>
      </w:r>
      <w:r w:rsidR="00BF2D7C" w:rsidRPr="00D26162">
        <w:rPr>
          <w:lang w:val="ru-RU"/>
        </w:rPr>
        <w:t>е</w:t>
      </w:r>
      <w:r w:rsidRPr="00D26162">
        <w:rPr>
          <w:lang w:val="ru-RU"/>
        </w:rPr>
        <w:t xml:space="preserve">м завесу, спускайся в ангар. </w:t>
      </w:r>
    </w:p>
    <w:p w14:paraId="6144B3B9" w14:textId="3772BFD6" w:rsidR="00EA29B3" w:rsidRPr="00D26162" w:rsidRDefault="00EA29B3" w:rsidP="0094125C">
      <w:pPr>
        <w:rPr>
          <w:lang w:val="ru-RU"/>
        </w:rPr>
      </w:pPr>
      <w:r w:rsidRPr="00D26162">
        <w:rPr>
          <w:lang w:val="ru-RU"/>
        </w:rPr>
        <w:t xml:space="preserve">— К той </w:t>
      </w:r>
      <w:r w:rsidR="001B4466">
        <w:rPr>
          <w:lang w:val="ru-RU"/>
        </w:rPr>
        <w:t>скорлупке</w:t>
      </w:r>
      <w:r w:rsidRPr="00D26162">
        <w:rPr>
          <w:lang w:val="ru-RU"/>
        </w:rPr>
        <w:t xml:space="preserve">, на которой вы прилетели, парни? — </w:t>
      </w:r>
      <w:proofErr w:type="spellStart"/>
      <w:r w:rsidRPr="00D26162">
        <w:rPr>
          <w:lang w:val="ru-RU"/>
        </w:rPr>
        <w:t>ван</w:t>
      </w:r>
      <w:proofErr w:type="spellEnd"/>
      <w:r w:rsidRPr="00D26162">
        <w:rPr>
          <w:lang w:val="ru-RU"/>
        </w:rPr>
        <w:t xml:space="preserve"> </w:t>
      </w:r>
      <w:proofErr w:type="spellStart"/>
      <w:r w:rsidRPr="00D26162">
        <w:rPr>
          <w:lang w:val="ru-RU"/>
        </w:rPr>
        <w:t>Клиис</w:t>
      </w:r>
      <w:proofErr w:type="spellEnd"/>
      <w:r w:rsidRPr="00D26162">
        <w:rPr>
          <w:lang w:val="ru-RU"/>
        </w:rPr>
        <w:t xml:space="preserve"> усмехнулась. — И что, она меня спас</w:t>
      </w:r>
      <w:r w:rsidR="00BF2D7C" w:rsidRPr="00D26162">
        <w:rPr>
          <w:lang w:val="ru-RU"/>
        </w:rPr>
        <w:t>е</w:t>
      </w:r>
      <w:r w:rsidRPr="00D26162">
        <w:rPr>
          <w:lang w:val="ru-RU"/>
        </w:rPr>
        <w:t>т?</w:t>
      </w:r>
    </w:p>
    <w:p w14:paraId="23AFBC71" w14:textId="6F71D371" w:rsidR="00EA29B3" w:rsidRPr="00D26162" w:rsidRDefault="00EA29B3" w:rsidP="0094125C">
      <w:pPr>
        <w:rPr>
          <w:lang w:val="ru-RU"/>
        </w:rPr>
      </w:pPr>
      <w:r w:rsidRPr="00D26162">
        <w:rPr>
          <w:lang w:val="ru-RU"/>
        </w:rPr>
        <w:t xml:space="preserve">— Корабль быстрый и маленький. У командира </w:t>
      </w:r>
      <w:proofErr w:type="spellStart"/>
      <w:r w:rsidRPr="00D26162">
        <w:rPr>
          <w:lang w:val="ru-RU"/>
        </w:rPr>
        <w:t>Ривена</w:t>
      </w:r>
      <w:proofErr w:type="spellEnd"/>
      <w:r w:rsidRPr="00D26162">
        <w:rPr>
          <w:lang w:val="ru-RU"/>
        </w:rPr>
        <w:t xml:space="preserve"> приказ — взять с собой </w:t>
      </w:r>
      <w:proofErr w:type="spellStart"/>
      <w:r w:rsidRPr="00D26162">
        <w:rPr>
          <w:lang w:val="ru-RU"/>
        </w:rPr>
        <w:t>фенрисийскую</w:t>
      </w:r>
      <w:proofErr w:type="spellEnd"/>
      <w:r w:rsidRPr="00D26162">
        <w:rPr>
          <w:lang w:val="ru-RU"/>
        </w:rPr>
        <w:t xml:space="preserve"> команду и ещ</w:t>
      </w:r>
      <w:r w:rsidR="00BF2D7C" w:rsidRPr="00D26162">
        <w:rPr>
          <w:lang w:val="ru-RU"/>
        </w:rPr>
        <w:t>е</w:t>
      </w:r>
      <w:r w:rsidRPr="00D26162">
        <w:rPr>
          <w:lang w:val="ru-RU"/>
        </w:rPr>
        <w:t xml:space="preserve"> кого-нибудь из тех, кто преданно служил. Больше людей он взять не сможет. Возможности шаттла по части варп-перел</w:t>
      </w:r>
      <w:r w:rsidR="00BF2D7C" w:rsidRPr="00D26162">
        <w:rPr>
          <w:lang w:val="ru-RU"/>
        </w:rPr>
        <w:t>е</w:t>
      </w:r>
      <w:r w:rsidRPr="00D26162">
        <w:rPr>
          <w:lang w:val="ru-RU"/>
        </w:rPr>
        <w:t>тов ограничены, но, если повез</w:t>
      </w:r>
      <w:r w:rsidR="00BF2D7C" w:rsidRPr="00D26162">
        <w:rPr>
          <w:lang w:val="ru-RU"/>
        </w:rPr>
        <w:t>е</w:t>
      </w:r>
      <w:r w:rsidRPr="00D26162">
        <w:rPr>
          <w:lang w:val="ru-RU"/>
        </w:rPr>
        <w:t xml:space="preserve">т, их хватит, чтобы вытащить вас за пределы системы. </w:t>
      </w:r>
    </w:p>
    <w:p w14:paraId="27DCF4AC" w14:textId="3FF467B6" w:rsidR="00EA29B3" w:rsidRPr="00D26162" w:rsidRDefault="00EA29B3" w:rsidP="0094125C">
      <w:pPr>
        <w:rPr>
          <w:lang w:val="ru-RU"/>
        </w:rPr>
      </w:pPr>
      <w:r w:rsidRPr="00D26162">
        <w:rPr>
          <w:lang w:val="ru-RU"/>
        </w:rPr>
        <w:t xml:space="preserve">— Я бы сказала, что это должно изрядно повезти. — Ван </w:t>
      </w:r>
      <w:proofErr w:type="spellStart"/>
      <w:r w:rsidRPr="00D26162">
        <w:rPr>
          <w:lang w:val="ru-RU"/>
        </w:rPr>
        <w:t>Клиис</w:t>
      </w:r>
      <w:proofErr w:type="spellEnd"/>
      <w:r w:rsidRPr="00D26162">
        <w:rPr>
          <w:lang w:val="ru-RU"/>
        </w:rPr>
        <w:t xml:space="preserve"> покачала головой, не переставая улыбаться. — Ты был мне хорошим другом, Бальдр с </w:t>
      </w:r>
      <w:proofErr w:type="spellStart"/>
      <w:r w:rsidRPr="00D26162">
        <w:rPr>
          <w:lang w:val="ru-RU"/>
        </w:rPr>
        <w:t>Фенриса</w:t>
      </w:r>
      <w:proofErr w:type="spellEnd"/>
      <w:r w:rsidRPr="00D26162">
        <w:rPr>
          <w:lang w:val="ru-RU"/>
        </w:rPr>
        <w:t>. Лучше, чем все капитаны, на которых я работала. Только подумать! Может, я бы привыкла к твоему зловонию и отсутствию вкуса. Возможно, я могла бы не обращать внимания на тво</w:t>
      </w:r>
      <w:r w:rsidR="00BF2D7C" w:rsidRPr="00D26162">
        <w:rPr>
          <w:lang w:val="ru-RU"/>
        </w:rPr>
        <w:t>е</w:t>
      </w:r>
      <w:r w:rsidRPr="00D26162">
        <w:rPr>
          <w:lang w:val="ru-RU"/>
        </w:rPr>
        <w:t xml:space="preserve"> мнение касательно рунической магии, и просто простить тво</w:t>
      </w:r>
      <w:r w:rsidR="00BF2D7C" w:rsidRPr="00D26162">
        <w:rPr>
          <w:lang w:val="ru-RU"/>
        </w:rPr>
        <w:t>е</w:t>
      </w:r>
      <w:r w:rsidRPr="00D26162">
        <w:rPr>
          <w:lang w:val="ru-RU"/>
        </w:rPr>
        <w:t xml:space="preserve"> невежество. Возможно, вс</w:t>
      </w:r>
      <w:r w:rsidR="00BF2D7C" w:rsidRPr="00D26162">
        <w:rPr>
          <w:lang w:val="ru-RU"/>
        </w:rPr>
        <w:t>е</w:t>
      </w:r>
      <w:r w:rsidRPr="00D26162">
        <w:rPr>
          <w:lang w:val="ru-RU"/>
        </w:rPr>
        <w:t xml:space="preserve"> это могло бы случиться…</w:t>
      </w:r>
    </w:p>
    <w:p w14:paraId="62A3381C" w14:textId="77777777" w:rsidR="00EA29B3" w:rsidRPr="00D26162" w:rsidRDefault="00EA29B3" w:rsidP="0094125C">
      <w:pPr>
        <w:rPr>
          <w:lang w:val="ru-RU"/>
        </w:rPr>
      </w:pPr>
      <w:r w:rsidRPr="00D26162">
        <w:rPr>
          <w:lang w:val="ru-RU"/>
        </w:rPr>
        <w:t xml:space="preserve">Бальдр пожал плечами: </w:t>
      </w:r>
    </w:p>
    <w:p w14:paraId="2AAC6AE8" w14:textId="77777777" w:rsidR="00EA29B3" w:rsidRPr="00D26162" w:rsidRDefault="00EA29B3" w:rsidP="0094125C">
      <w:pPr>
        <w:rPr>
          <w:lang w:val="ru-RU"/>
        </w:rPr>
      </w:pPr>
      <w:r w:rsidRPr="00D26162">
        <w:rPr>
          <w:lang w:val="ru-RU"/>
        </w:rPr>
        <w:t>— Для начала выживи.</w:t>
      </w:r>
    </w:p>
    <w:p w14:paraId="338E0CDD" w14:textId="77777777" w:rsidR="00EA29B3" w:rsidRPr="00D26162" w:rsidRDefault="00EA29B3" w:rsidP="0094125C">
      <w:pPr>
        <w:rPr>
          <w:lang w:val="ru-RU"/>
        </w:rPr>
      </w:pPr>
      <w:r w:rsidRPr="00D26162">
        <w:rPr>
          <w:lang w:val="ru-RU"/>
        </w:rPr>
        <w:t>— Как и ты.</w:t>
      </w:r>
    </w:p>
    <w:p w14:paraId="6B90582B" w14:textId="77777777" w:rsidR="00EA29B3" w:rsidRPr="00D26162" w:rsidRDefault="00EA29B3" w:rsidP="0094125C">
      <w:pPr>
        <w:rPr>
          <w:lang w:val="ru-RU"/>
        </w:rPr>
      </w:pPr>
      <w:r w:rsidRPr="00D26162">
        <w:rPr>
          <w:lang w:val="ru-RU"/>
        </w:rPr>
        <w:t xml:space="preserve">— Есть и другие достойные цели, кроме выживания. </w:t>
      </w:r>
    </w:p>
    <w:p w14:paraId="1B935A51" w14:textId="77777777" w:rsidR="00EA29B3" w:rsidRPr="00D26162" w:rsidRDefault="00EA29B3" w:rsidP="0094125C">
      <w:pPr>
        <w:rPr>
          <w:lang w:val="ru-RU"/>
        </w:rPr>
      </w:pPr>
      <w:r w:rsidRPr="00D26162">
        <w:rPr>
          <w:lang w:val="ru-RU"/>
        </w:rPr>
        <w:t xml:space="preserve">— И другие опасности, кроме смерти. </w:t>
      </w:r>
    </w:p>
    <w:p w14:paraId="7EFC9017" w14:textId="77777777" w:rsidR="00EA29B3" w:rsidRPr="00D26162" w:rsidRDefault="00EA29B3" w:rsidP="0094125C">
      <w:pPr>
        <w:rPr>
          <w:lang w:val="ru-RU"/>
        </w:rPr>
      </w:pPr>
      <w:r w:rsidRPr="00D26162">
        <w:rPr>
          <w:lang w:val="ru-RU"/>
        </w:rPr>
        <w:t xml:space="preserve">Бальдр встал. </w:t>
      </w:r>
    </w:p>
    <w:p w14:paraId="3A30CB2D" w14:textId="77777777" w:rsidR="00EA29B3" w:rsidRPr="00D26162" w:rsidRDefault="00EA29B3" w:rsidP="0094125C">
      <w:pPr>
        <w:rPr>
          <w:lang w:val="ru-RU"/>
        </w:rPr>
      </w:pPr>
      <w:r w:rsidRPr="00D26162">
        <w:rPr>
          <w:lang w:val="ru-RU"/>
        </w:rPr>
        <w:t>— Начинай собираться уже сейчас. Прибудем, и времени не останется — просто выдвигайся, уходи живо, не тащи никаких вещей.</w:t>
      </w:r>
    </w:p>
    <w:p w14:paraId="7CEF4AE5" w14:textId="77777777" w:rsidR="00EA29B3" w:rsidRPr="00D26162" w:rsidRDefault="00EA29B3" w:rsidP="0094125C">
      <w:pPr>
        <w:rPr>
          <w:lang w:val="ru-RU"/>
        </w:rPr>
      </w:pPr>
      <w:r w:rsidRPr="00D26162">
        <w:rPr>
          <w:lang w:val="ru-RU"/>
        </w:rPr>
        <w:t xml:space="preserve">— Никаких, кроме платьев. И шкатулки с драгоценностями из </w:t>
      </w:r>
      <w:proofErr w:type="spellStart"/>
      <w:r w:rsidRPr="00D26162">
        <w:rPr>
          <w:lang w:val="ru-RU"/>
        </w:rPr>
        <w:t>Гиперии</w:t>
      </w:r>
      <w:proofErr w:type="spellEnd"/>
      <w:r w:rsidRPr="00D26162">
        <w:rPr>
          <w:lang w:val="ru-RU"/>
        </w:rPr>
        <w:t xml:space="preserve">! </w:t>
      </w:r>
    </w:p>
    <w:p w14:paraId="03193353" w14:textId="77777777" w:rsidR="00EA29B3" w:rsidRPr="00D26162" w:rsidRDefault="00EA29B3" w:rsidP="0094125C">
      <w:pPr>
        <w:rPr>
          <w:lang w:val="ru-RU"/>
        </w:rPr>
      </w:pPr>
      <w:r w:rsidRPr="00D26162">
        <w:rPr>
          <w:lang w:val="ru-RU"/>
        </w:rPr>
        <w:t>— Предметы первой необходимости, — рассмеялся Бальдр.</w:t>
      </w:r>
    </w:p>
    <w:p w14:paraId="78D29BA4" w14:textId="77777777" w:rsidR="00EA29B3" w:rsidRPr="00D26162" w:rsidRDefault="00EA29B3" w:rsidP="0094125C">
      <w:pPr>
        <w:rPr>
          <w:lang w:val="ru-RU"/>
        </w:rPr>
      </w:pPr>
      <w:r w:rsidRPr="00D26162">
        <w:rPr>
          <w:lang w:val="ru-RU"/>
        </w:rPr>
        <w:t>— Ну… Для меня — да.</w:t>
      </w:r>
    </w:p>
    <w:p w14:paraId="42A9CE07" w14:textId="77777777" w:rsidR="00EA29B3" w:rsidRPr="00D26162" w:rsidRDefault="00EA29B3" w:rsidP="0094125C">
      <w:pPr>
        <w:rPr>
          <w:lang w:val="ru-RU"/>
        </w:rPr>
      </w:pPr>
      <w:r w:rsidRPr="00D26162">
        <w:rPr>
          <w:lang w:val="ru-RU"/>
        </w:rPr>
        <w:t xml:space="preserve">Она подняла глаза на Бальдра. </w:t>
      </w:r>
    </w:p>
    <w:p w14:paraId="0751BF3C" w14:textId="7F93B169" w:rsidR="00EA29B3" w:rsidRPr="00D26162" w:rsidRDefault="00EA29B3" w:rsidP="0094125C">
      <w:pPr>
        <w:rPr>
          <w:lang w:val="ru-RU"/>
        </w:rPr>
      </w:pPr>
      <w:r w:rsidRPr="00D26162">
        <w:rPr>
          <w:lang w:val="ru-RU"/>
        </w:rPr>
        <w:t>— Я постараюсь провести нас как можно ближе. При вс</w:t>
      </w:r>
      <w:r w:rsidR="00BF2D7C" w:rsidRPr="00D26162">
        <w:rPr>
          <w:lang w:val="ru-RU"/>
        </w:rPr>
        <w:t>е</w:t>
      </w:r>
      <w:r w:rsidRPr="00D26162">
        <w:rPr>
          <w:lang w:val="ru-RU"/>
        </w:rPr>
        <w:t xml:space="preserve">м этом бурлении — настолько близко, насколько возможно. Для тебя я это сделаю, хотя для того старика не стала бы. Дам вам все шансы. </w:t>
      </w:r>
    </w:p>
    <w:p w14:paraId="6622085B" w14:textId="77777777" w:rsidR="00EA29B3" w:rsidRPr="00D26162" w:rsidRDefault="00EA29B3" w:rsidP="0094125C">
      <w:pPr>
        <w:rPr>
          <w:lang w:val="ru-RU"/>
        </w:rPr>
      </w:pPr>
      <w:r w:rsidRPr="00D26162">
        <w:rPr>
          <w:lang w:val="ru-RU"/>
        </w:rPr>
        <w:t xml:space="preserve">— Знаю. Спасибо. </w:t>
      </w:r>
    </w:p>
    <w:p w14:paraId="42A787AA" w14:textId="77777777" w:rsidR="00EA29B3" w:rsidRPr="00D26162" w:rsidRDefault="00EA29B3" w:rsidP="0094125C">
      <w:pPr>
        <w:rPr>
          <w:lang w:val="ru-RU"/>
        </w:rPr>
      </w:pPr>
      <w:r w:rsidRPr="00D26162">
        <w:rPr>
          <w:lang w:val="ru-RU"/>
        </w:rPr>
        <w:t>— И да пребудет Его око со всеми нами.</w:t>
      </w:r>
    </w:p>
    <w:p w14:paraId="300C6138" w14:textId="6F67F2B7" w:rsidR="00EA29B3" w:rsidRPr="00D26162" w:rsidRDefault="00EA29B3" w:rsidP="0094125C">
      <w:pPr>
        <w:rPr>
          <w:lang w:val="ru-RU"/>
        </w:rPr>
      </w:pPr>
      <w:r w:rsidRPr="00D26162">
        <w:rPr>
          <w:lang w:val="ru-RU"/>
        </w:rPr>
        <w:t>Бальдр серь</w:t>
      </w:r>
      <w:r w:rsidR="00BF2D7C" w:rsidRPr="00D26162">
        <w:rPr>
          <w:lang w:val="ru-RU"/>
        </w:rPr>
        <w:t>е</w:t>
      </w:r>
      <w:r w:rsidRPr="00D26162">
        <w:rPr>
          <w:lang w:val="ru-RU"/>
        </w:rPr>
        <w:t xml:space="preserve">зно кивнул и повернулся к выходу. </w:t>
      </w:r>
    </w:p>
    <w:p w14:paraId="65FA80BA" w14:textId="77777777" w:rsidR="00EA29B3" w:rsidRPr="00D26162" w:rsidRDefault="00EA29B3" w:rsidP="0094125C">
      <w:pPr>
        <w:rPr>
          <w:lang w:val="ru-RU"/>
        </w:rPr>
      </w:pPr>
      <w:r w:rsidRPr="00D26162">
        <w:rPr>
          <w:lang w:val="ru-RU"/>
        </w:rPr>
        <w:t>— Так и должно быть, — сказал он.</w:t>
      </w:r>
    </w:p>
    <w:p w14:paraId="5629422D" w14:textId="77777777" w:rsidR="00EA29B3" w:rsidRPr="00D26162" w:rsidRDefault="00EA29B3" w:rsidP="0094125C">
      <w:pPr>
        <w:rPr>
          <w:lang w:val="ru-RU"/>
        </w:rPr>
      </w:pPr>
    </w:p>
    <w:p w14:paraId="07DC93B0" w14:textId="2353AEED" w:rsidR="00EA29B3" w:rsidRPr="00D26162" w:rsidRDefault="00EA29B3" w:rsidP="0094125C">
      <w:pPr>
        <w:rPr>
          <w:lang w:val="ru-RU"/>
        </w:rPr>
      </w:pPr>
      <w:r w:rsidRPr="00D26162">
        <w:rPr>
          <w:lang w:val="ru-RU"/>
        </w:rPr>
        <w:t xml:space="preserve">Дни сменяли друг друга в безжалостной череде, которую отмечали одни внутренние </w:t>
      </w:r>
      <w:proofErr w:type="spellStart"/>
      <w:r w:rsidRPr="00D26162">
        <w:rPr>
          <w:lang w:val="ru-RU"/>
        </w:rPr>
        <w:t>хроносы</w:t>
      </w:r>
      <w:proofErr w:type="spellEnd"/>
      <w:r w:rsidRPr="00D26162">
        <w:rPr>
          <w:lang w:val="ru-RU"/>
        </w:rPr>
        <w:t xml:space="preserve"> корабля. И чем ближе они подходили, тем больше времени </w:t>
      </w:r>
      <w:proofErr w:type="spellStart"/>
      <w:r w:rsidR="00BF2D7C" w:rsidRPr="00D26162">
        <w:rPr>
          <w:lang w:val="ru-RU"/>
        </w:rPr>
        <w:t>Ёрундур</w:t>
      </w:r>
      <w:proofErr w:type="spellEnd"/>
      <w:r w:rsidRPr="00D26162">
        <w:rPr>
          <w:lang w:val="ru-RU"/>
        </w:rPr>
        <w:t xml:space="preserve"> и </w:t>
      </w:r>
      <w:proofErr w:type="spellStart"/>
      <w:r w:rsidRPr="00D26162">
        <w:rPr>
          <w:lang w:val="ru-RU"/>
        </w:rPr>
        <w:t>Гуннлаугур</w:t>
      </w:r>
      <w:proofErr w:type="spellEnd"/>
      <w:r w:rsidRPr="00D26162">
        <w:rPr>
          <w:lang w:val="ru-RU"/>
        </w:rPr>
        <w:t xml:space="preserve"> </w:t>
      </w:r>
      <w:r w:rsidRPr="00D26162">
        <w:rPr>
          <w:lang w:val="ru-RU"/>
        </w:rPr>
        <w:lastRenderedPageBreak/>
        <w:t>уделяли подготовке ко входу в систему. Они собирались на командном мостике, иногда наедине, иногда с другими членами экипажа, и проговаривали последовательность событий.</w:t>
      </w:r>
    </w:p>
    <w:p w14:paraId="341A8A86" w14:textId="7E054383" w:rsidR="00EA29B3" w:rsidRPr="00D26162" w:rsidRDefault="00EA29B3" w:rsidP="0094125C">
      <w:pPr>
        <w:rPr>
          <w:lang w:val="ru-RU"/>
        </w:rPr>
      </w:pPr>
      <w:r w:rsidRPr="00D26162">
        <w:rPr>
          <w:lang w:val="ru-RU"/>
        </w:rPr>
        <w:t xml:space="preserve">— Мне бы хотелось, чтобы </w:t>
      </w:r>
      <w:proofErr w:type="spellStart"/>
      <w:r w:rsidRPr="00D26162">
        <w:rPr>
          <w:lang w:val="ru-RU"/>
        </w:rPr>
        <w:t>астропат</w:t>
      </w:r>
      <w:proofErr w:type="spellEnd"/>
      <w:r w:rsidRPr="00D26162">
        <w:rPr>
          <w:lang w:val="ru-RU"/>
        </w:rPr>
        <w:t xml:space="preserve"> прочитала это, — сказал </w:t>
      </w:r>
      <w:proofErr w:type="spellStart"/>
      <w:r w:rsidR="00BF2D7C" w:rsidRPr="00D26162">
        <w:rPr>
          <w:lang w:val="ru-RU"/>
        </w:rPr>
        <w:t>Ёрундур</w:t>
      </w:r>
      <w:proofErr w:type="spellEnd"/>
      <w:r w:rsidRPr="00D26162">
        <w:rPr>
          <w:lang w:val="ru-RU"/>
        </w:rPr>
        <w:t xml:space="preserve"> в последний раз перед тем, как прорвать завесу. — Только это. Что-нибудь, что дало бы хоть какую-то подсказку, с чем мы столкн</w:t>
      </w:r>
      <w:r w:rsidR="00BF2D7C" w:rsidRPr="00D26162">
        <w:rPr>
          <w:lang w:val="ru-RU"/>
        </w:rPr>
        <w:t>е</w:t>
      </w:r>
      <w:r w:rsidRPr="00D26162">
        <w:rPr>
          <w:lang w:val="ru-RU"/>
        </w:rPr>
        <w:t xml:space="preserve">мся. </w:t>
      </w:r>
    </w:p>
    <w:p w14:paraId="79410A5F" w14:textId="6603C3D8" w:rsidR="00EA29B3" w:rsidRPr="00D26162" w:rsidRDefault="00EA29B3" w:rsidP="0094125C">
      <w:pPr>
        <w:rPr>
          <w:lang w:val="ru-RU"/>
        </w:rPr>
      </w:pPr>
      <w:proofErr w:type="spellStart"/>
      <w:r w:rsidRPr="00D26162">
        <w:rPr>
          <w:lang w:val="ru-RU"/>
        </w:rPr>
        <w:t>Гуннлаугур</w:t>
      </w:r>
      <w:proofErr w:type="spellEnd"/>
      <w:r w:rsidRPr="00D26162">
        <w:rPr>
          <w:lang w:val="ru-RU"/>
        </w:rPr>
        <w:t xml:space="preserve"> проворчал что-то согласное. На мостике внизу кипела работа — слышались ровные щелчки и жужжание функционирующих систем, — но на командном возвышении они были только вдво</w:t>
      </w:r>
      <w:r w:rsidR="00BF2D7C" w:rsidRPr="00D26162">
        <w:rPr>
          <w:lang w:val="ru-RU"/>
        </w:rPr>
        <w:t>е</w:t>
      </w:r>
      <w:r w:rsidRPr="00D26162">
        <w:rPr>
          <w:lang w:val="ru-RU"/>
        </w:rPr>
        <w:t>м, и их лица подсвечивались зел</w:t>
      </w:r>
      <w:r w:rsidR="00BF2D7C" w:rsidRPr="00D26162">
        <w:rPr>
          <w:lang w:val="ru-RU"/>
        </w:rPr>
        <w:t>е</w:t>
      </w:r>
      <w:r w:rsidRPr="00D26162">
        <w:rPr>
          <w:lang w:val="ru-RU"/>
        </w:rPr>
        <w:t xml:space="preserve">ными отсветами </w:t>
      </w:r>
      <w:proofErr w:type="spellStart"/>
      <w:r w:rsidRPr="00D26162">
        <w:rPr>
          <w:lang w:val="ru-RU"/>
        </w:rPr>
        <w:t>гололитов</w:t>
      </w:r>
      <w:proofErr w:type="spellEnd"/>
      <w:r w:rsidRPr="00D26162">
        <w:rPr>
          <w:lang w:val="ru-RU"/>
        </w:rPr>
        <w:t>.</w:t>
      </w:r>
    </w:p>
    <w:p w14:paraId="4F37DA98" w14:textId="77777777" w:rsidR="00EA29B3" w:rsidRPr="00D26162" w:rsidRDefault="00EA29B3" w:rsidP="0094125C">
      <w:pPr>
        <w:rPr>
          <w:lang w:val="ru-RU"/>
        </w:rPr>
      </w:pPr>
      <w:r w:rsidRPr="00D26162">
        <w:rPr>
          <w:lang w:val="ru-RU"/>
        </w:rPr>
        <w:t>— Да. Тем не менее, уже можно строить кое-какие догадки.</w:t>
      </w:r>
    </w:p>
    <w:p w14:paraId="2CC9CB44" w14:textId="2156008B" w:rsidR="00EA29B3" w:rsidRPr="00D26162" w:rsidRDefault="00BF2D7C" w:rsidP="0094125C">
      <w:pPr>
        <w:rPr>
          <w:lang w:val="ru-RU"/>
        </w:rPr>
      </w:pPr>
      <w:proofErr w:type="spellStart"/>
      <w:r w:rsidRPr="00D26162">
        <w:rPr>
          <w:lang w:val="ru-RU"/>
        </w:rPr>
        <w:t>Ёрундур</w:t>
      </w:r>
      <w:proofErr w:type="spellEnd"/>
      <w:r w:rsidR="00EA29B3" w:rsidRPr="00D26162">
        <w:rPr>
          <w:lang w:val="ru-RU"/>
        </w:rPr>
        <w:t xml:space="preserve"> переключил </w:t>
      </w:r>
      <w:proofErr w:type="spellStart"/>
      <w:r w:rsidR="00EA29B3" w:rsidRPr="00D26162">
        <w:rPr>
          <w:lang w:val="ru-RU"/>
        </w:rPr>
        <w:t>голопроигрыватель</w:t>
      </w:r>
      <w:proofErr w:type="spellEnd"/>
      <w:r w:rsidR="00EA29B3" w:rsidRPr="00D26162">
        <w:rPr>
          <w:lang w:val="ru-RU"/>
        </w:rPr>
        <w:t xml:space="preserve"> трона на изображение </w:t>
      </w:r>
      <w:proofErr w:type="spellStart"/>
      <w:r w:rsidR="00EA29B3" w:rsidRPr="00D26162">
        <w:rPr>
          <w:lang w:val="ru-RU"/>
        </w:rPr>
        <w:t>Кадианской</w:t>
      </w:r>
      <w:proofErr w:type="spellEnd"/>
      <w:r w:rsidR="00EA29B3" w:rsidRPr="00D26162">
        <w:rPr>
          <w:lang w:val="ru-RU"/>
        </w:rPr>
        <w:t xml:space="preserve"> системы. </w:t>
      </w:r>
    </w:p>
    <w:p w14:paraId="5487C592" w14:textId="7A03F078" w:rsidR="00EA29B3" w:rsidRPr="00D26162" w:rsidRDefault="00EA29B3" w:rsidP="0094125C">
      <w:pPr>
        <w:rPr>
          <w:lang w:val="ru-RU"/>
        </w:rPr>
      </w:pPr>
      <w:r w:rsidRPr="00D26162">
        <w:rPr>
          <w:lang w:val="ru-RU"/>
        </w:rPr>
        <w:t>— Я говорил с навигатором. Она сказала, что варп-следы, ведущие на Кадию, ещ</w:t>
      </w:r>
      <w:r w:rsidR="00BF2D7C" w:rsidRPr="00D26162">
        <w:rPr>
          <w:lang w:val="ru-RU"/>
        </w:rPr>
        <w:t>е</w:t>
      </w:r>
      <w:r w:rsidRPr="00D26162">
        <w:rPr>
          <w:lang w:val="ru-RU"/>
        </w:rPr>
        <w:t xml:space="preserve"> видны и ведут к горизонту </w:t>
      </w:r>
      <w:proofErr w:type="spellStart"/>
      <w:r w:rsidRPr="00D26162">
        <w:rPr>
          <w:lang w:val="ru-RU"/>
        </w:rPr>
        <w:t>Мандевилля</w:t>
      </w:r>
      <w:proofErr w:type="spellEnd"/>
      <w:r w:rsidRPr="00D26162">
        <w:rPr>
          <w:lang w:val="ru-RU"/>
        </w:rPr>
        <w:t xml:space="preserve">, а затем последовательно уходят в реальное пространство. Это означает, что </w:t>
      </w:r>
      <w:proofErr w:type="spellStart"/>
      <w:r w:rsidRPr="00D26162">
        <w:rPr>
          <w:lang w:val="ru-RU"/>
        </w:rPr>
        <w:t>Империум</w:t>
      </w:r>
      <w:proofErr w:type="spellEnd"/>
      <w:r w:rsidRPr="00D26162">
        <w:rPr>
          <w:lang w:val="ru-RU"/>
        </w:rPr>
        <w:t xml:space="preserve"> вс</w:t>
      </w:r>
      <w:r w:rsidR="00BF2D7C" w:rsidRPr="00D26162">
        <w:rPr>
          <w:lang w:val="ru-RU"/>
        </w:rPr>
        <w:t>е</w:t>
      </w:r>
      <w:r w:rsidRPr="00D26162">
        <w:rPr>
          <w:lang w:val="ru-RU"/>
        </w:rPr>
        <w:t xml:space="preserve"> ещ</w:t>
      </w:r>
      <w:r w:rsidR="00BF2D7C" w:rsidRPr="00D26162">
        <w:rPr>
          <w:lang w:val="ru-RU"/>
        </w:rPr>
        <w:t>е</w:t>
      </w:r>
      <w:r w:rsidRPr="00D26162">
        <w:rPr>
          <w:lang w:val="ru-RU"/>
        </w:rPr>
        <w:t xml:space="preserve"> удерживает точки входа. И мы, скорее всего, совершим переход по меньшей мере без потерь. Я бы удивился, если бы у нас не вышло пройти «перчатку» и добраться до самой планеты — все идут в одном направлении, а мы уж точно не входим в число главных целей. Вс</w:t>
      </w:r>
      <w:r w:rsidR="00BF2D7C" w:rsidRPr="00D26162">
        <w:rPr>
          <w:lang w:val="ru-RU"/>
        </w:rPr>
        <w:t>е</w:t>
      </w:r>
      <w:r w:rsidRPr="00D26162">
        <w:rPr>
          <w:lang w:val="ru-RU"/>
        </w:rPr>
        <w:t xml:space="preserve"> начн</w:t>
      </w:r>
      <w:r w:rsidR="00BF2D7C" w:rsidRPr="00D26162">
        <w:rPr>
          <w:lang w:val="ru-RU"/>
        </w:rPr>
        <w:t>е</w:t>
      </w:r>
      <w:r w:rsidRPr="00D26162">
        <w:rPr>
          <w:lang w:val="ru-RU"/>
        </w:rPr>
        <w:t>тся на орбите. Вот там-то мы попад</w:t>
      </w:r>
      <w:r w:rsidR="00BF2D7C" w:rsidRPr="00D26162">
        <w:rPr>
          <w:lang w:val="ru-RU"/>
        </w:rPr>
        <w:t>е</w:t>
      </w:r>
      <w:r w:rsidRPr="00D26162">
        <w:rPr>
          <w:lang w:val="ru-RU"/>
        </w:rPr>
        <w:t xml:space="preserve">м в переделку по-настоящему. </w:t>
      </w:r>
    </w:p>
    <w:p w14:paraId="77B35205" w14:textId="77205E95" w:rsidR="00EA29B3" w:rsidRPr="00D26162" w:rsidRDefault="00EA29B3" w:rsidP="0094125C">
      <w:pPr>
        <w:rPr>
          <w:lang w:val="ru-RU"/>
        </w:rPr>
      </w:pPr>
      <w:r w:rsidRPr="00D26162">
        <w:rPr>
          <w:lang w:val="ru-RU"/>
        </w:rPr>
        <w:t xml:space="preserve">— Все готовы, — сказал </w:t>
      </w:r>
      <w:proofErr w:type="spellStart"/>
      <w:r w:rsidRPr="00D26162">
        <w:rPr>
          <w:lang w:val="ru-RU"/>
        </w:rPr>
        <w:t>Гуннлаугур</w:t>
      </w:r>
      <w:proofErr w:type="spellEnd"/>
      <w:r w:rsidRPr="00D26162">
        <w:rPr>
          <w:lang w:val="ru-RU"/>
        </w:rPr>
        <w:t xml:space="preserve">. — Я и </w:t>
      </w:r>
      <w:proofErr w:type="spellStart"/>
      <w:r w:rsidRPr="00D26162">
        <w:rPr>
          <w:lang w:val="ru-RU"/>
        </w:rPr>
        <w:t>Гирфалькон</w:t>
      </w:r>
      <w:proofErr w:type="spellEnd"/>
      <w:r w:rsidRPr="00D26162">
        <w:rPr>
          <w:lang w:val="ru-RU"/>
        </w:rPr>
        <w:t xml:space="preserve"> возьм</w:t>
      </w:r>
      <w:r w:rsidR="00BF2D7C" w:rsidRPr="00D26162">
        <w:rPr>
          <w:lang w:val="ru-RU"/>
        </w:rPr>
        <w:t>е</w:t>
      </w:r>
      <w:r w:rsidRPr="00D26162">
        <w:rPr>
          <w:lang w:val="ru-RU"/>
        </w:rPr>
        <w:t xml:space="preserve">м на себя мостик. </w:t>
      </w:r>
      <w:proofErr w:type="spellStart"/>
      <w:r w:rsidRPr="00D26162">
        <w:rPr>
          <w:lang w:val="ru-RU"/>
        </w:rPr>
        <w:t>Фъольнир</w:t>
      </w:r>
      <w:proofErr w:type="spellEnd"/>
      <w:r w:rsidRPr="00D26162">
        <w:rPr>
          <w:lang w:val="ru-RU"/>
        </w:rPr>
        <w:t xml:space="preserve"> провед</w:t>
      </w:r>
      <w:r w:rsidR="00BF2D7C" w:rsidRPr="00D26162">
        <w:rPr>
          <w:lang w:val="ru-RU"/>
        </w:rPr>
        <w:t>е</w:t>
      </w:r>
      <w:r w:rsidRPr="00D26162">
        <w:rPr>
          <w:lang w:val="ru-RU"/>
        </w:rPr>
        <w:t xml:space="preserve">т </w:t>
      </w:r>
      <w:proofErr w:type="spellStart"/>
      <w:r w:rsidRPr="00D26162">
        <w:rPr>
          <w:lang w:val="ru-RU"/>
        </w:rPr>
        <w:t>авгурное</w:t>
      </w:r>
      <w:proofErr w:type="spellEnd"/>
      <w:r w:rsidRPr="00D26162">
        <w:rPr>
          <w:lang w:val="ru-RU"/>
        </w:rPr>
        <w:t xml:space="preserve"> сканирование, чтобы найти нужные нам транспортники. </w:t>
      </w:r>
      <w:proofErr w:type="spellStart"/>
      <w:r w:rsidRPr="00D26162">
        <w:rPr>
          <w:lang w:val="ru-RU"/>
        </w:rPr>
        <w:t>Ольгейр</w:t>
      </w:r>
      <w:proofErr w:type="spellEnd"/>
      <w:r w:rsidRPr="00D26162">
        <w:rPr>
          <w:lang w:val="ru-RU"/>
        </w:rPr>
        <w:t xml:space="preserve"> подключится к коммуникационной сети Ордена, если у нас остался доступ к ней, и выяснит местонахождение отряда Рагнара. Затем, как только появится хоть какая-то связь, мы все вместе сядем на «</w:t>
      </w:r>
      <w:proofErr w:type="spellStart"/>
      <w:r w:rsidRPr="00D26162">
        <w:rPr>
          <w:i/>
          <w:lang w:val="ru-RU"/>
        </w:rPr>
        <w:t>Вуоко</w:t>
      </w:r>
      <w:proofErr w:type="spellEnd"/>
      <w:r w:rsidRPr="00D26162">
        <w:rPr>
          <w:lang w:val="ru-RU"/>
        </w:rPr>
        <w:t>». В это время вы со Щенком будете охранять ангар и убедитесь, что «</w:t>
      </w:r>
      <w:proofErr w:type="spellStart"/>
      <w:r w:rsidRPr="00D26162">
        <w:rPr>
          <w:i/>
          <w:lang w:val="ru-RU"/>
        </w:rPr>
        <w:t>Хлаупнир</w:t>
      </w:r>
      <w:proofErr w:type="spellEnd"/>
      <w:r w:rsidRPr="00D26162">
        <w:rPr>
          <w:lang w:val="ru-RU"/>
        </w:rPr>
        <w:t xml:space="preserve">» и «Громовые ястребы» подготовлены к эвакуации, и все </w:t>
      </w:r>
      <w:proofErr w:type="spellStart"/>
      <w:r w:rsidRPr="00D26162">
        <w:rPr>
          <w:lang w:val="ru-RU"/>
        </w:rPr>
        <w:t>кэрлы</w:t>
      </w:r>
      <w:proofErr w:type="spellEnd"/>
      <w:r w:rsidRPr="00D26162">
        <w:rPr>
          <w:lang w:val="ru-RU"/>
        </w:rPr>
        <w:t xml:space="preserve"> тоже.</w:t>
      </w:r>
    </w:p>
    <w:p w14:paraId="355E7DCE" w14:textId="1F59DA4E" w:rsidR="00EA29B3" w:rsidRPr="00D26162" w:rsidRDefault="00EA29B3" w:rsidP="0094125C">
      <w:pPr>
        <w:rPr>
          <w:lang w:val="ru-RU"/>
        </w:rPr>
      </w:pPr>
      <w:r w:rsidRPr="00D26162">
        <w:rPr>
          <w:lang w:val="ru-RU"/>
        </w:rPr>
        <w:t xml:space="preserve">— Нам не удастся долго водить за нос остальную команду, — сказал </w:t>
      </w:r>
      <w:proofErr w:type="spellStart"/>
      <w:r w:rsidR="00BF2D7C" w:rsidRPr="00D26162">
        <w:rPr>
          <w:lang w:val="ru-RU"/>
        </w:rPr>
        <w:t>Ёрундур</w:t>
      </w:r>
      <w:proofErr w:type="spellEnd"/>
      <w:r w:rsidRPr="00D26162">
        <w:rPr>
          <w:lang w:val="ru-RU"/>
        </w:rPr>
        <w:t>.</w:t>
      </w:r>
    </w:p>
    <w:p w14:paraId="050D2893" w14:textId="310B35C0" w:rsidR="00EA29B3" w:rsidRPr="00D26162" w:rsidRDefault="00EA29B3" w:rsidP="0094125C">
      <w:pPr>
        <w:rPr>
          <w:lang w:val="ru-RU"/>
        </w:rPr>
      </w:pPr>
      <w:r w:rsidRPr="00D26162">
        <w:rPr>
          <w:lang w:val="ru-RU"/>
        </w:rPr>
        <w:t>— Мы вс</w:t>
      </w:r>
      <w:r w:rsidR="00BF2D7C" w:rsidRPr="00D26162">
        <w:rPr>
          <w:lang w:val="ru-RU"/>
        </w:rPr>
        <w:t>е</w:t>
      </w:r>
      <w:r w:rsidRPr="00D26162">
        <w:rPr>
          <w:lang w:val="ru-RU"/>
        </w:rPr>
        <w:t xml:space="preserve"> устроим. Когда вырвемся в пустоту, будешь пилотировать «</w:t>
      </w:r>
      <w:proofErr w:type="spellStart"/>
      <w:r w:rsidRPr="00D26162">
        <w:rPr>
          <w:i/>
          <w:lang w:val="ru-RU"/>
        </w:rPr>
        <w:t>Вуоко</w:t>
      </w:r>
      <w:proofErr w:type="spellEnd"/>
      <w:r w:rsidRPr="00D26162">
        <w:rPr>
          <w:lang w:val="ru-RU"/>
        </w:rPr>
        <w:t>». Если повез</w:t>
      </w:r>
      <w:r w:rsidR="00BF2D7C" w:rsidRPr="00D26162">
        <w:rPr>
          <w:lang w:val="ru-RU"/>
        </w:rPr>
        <w:t>е</w:t>
      </w:r>
      <w:r w:rsidRPr="00D26162">
        <w:rPr>
          <w:lang w:val="ru-RU"/>
        </w:rPr>
        <w:t xml:space="preserve">т, к тому времени у нас как минимум будет </w:t>
      </w:r>
      <w:proofErr w:type="spellStart"/>
      <w:r w:rsidRPr="00D26162">
        <w:rPr>
          <w:lang w:val="ru-RU"/>
        </w:rPr>
        <w:t>геолокатор</w:t>
      </w:r>
      <w:proofErr w:type="spellEnd"/>
      <w:r w:rsidRPr="00D26162">
        <w:rPr>
          <w:lang w:val="ru-RU"/>
        </w:rPr>
        <w:t>, за которым можно будет следовать. Если же нет, что ж — положимся на лучшее.</w:t>
      </w:r>
    </w:p>
    <w:p w14:paraId="64DA2F9F" w14:textId="77777777" w:rsidR="00EA29B3" w:rsidRPr="00D26162" w:rsidRDefault="00EA29B3" w:rsidP="0094125C">
      <w:pPr>
        <w:rPr>
          <w:lang w:val="ru-RU"/>
        </w:rPr>
      </w:pPr>
      <w:r w:rsidRPr="00D26162">
        <w:rPr>
          <w:lang w:val="ru-RU"/>
        </w:rPr>
        <w:t>— Что ты знаешь об этой планете?</w:t>
      </w:r>
    </w:p>
    <w:p w14:paraId="2161C4A6" w14:textId="77777777" w:rsidR="00EA29B3" w:rsidRPr="00D26162" w:rsidRDefault="00EA29B3" w:rsidP="0094125C">
      <w:pPr>
        <w:rPr>
          <w:lang w:val="ru-RU"/>
        </w:rPr>
      </w:pPr>
      <w:r w:rsidRPr="00D26162">
        <w:rPr>
          <w:lang w:val="ru-RU"/>
        </w:rPr>
        <w:t>— Немного. Размером с Терру, атмосфера стандартная, гравитация стандартная. Говорят, это величайшая планета-крепость в Галактике.</w:t>
      </w:r>
    </w:p>
    <w:p w14:paraId="3EC1DEA2" w14:textId="77777777" w:rsidR="00EA29B3" w:rsidRPr="00D26162" w:rsidRDefault="00EA29B3" w:rsidP="0094125C">
      <w:pPr>
        <w:rPr>
          <w:lang w:val="ru-RU"/>
        </w:rPr>
      </w:pPr>
      <w:r w:rsidRPr="00D26162">
        <w:rPr>
          <w:lang w:val="ru-RU"/>
        </w:rPr>
        <w:t>— Это о многих местах говорят.</w:t>
      </w:r>
    </w:p>
    <w:p w14:paraId="2E86CDE3" w14:textId="77777777" w:rsidR="00EA29B3" w:rsidRPr="00D26162" w:rsidRDefault="00EA29B3" w:rsidP="0094125C">
      <w:pPr>
        <w:rPr>
          <w:lang w:val="ru-RU"/>
        </w:rPr>
      </w:pPr>
      <w:r w:rsidRPr="00D26162">
        <w:rPr>
          <w:lang w:val="ru-RU"/>
        </w:rPr>
        <w:t xml:space="preserve">— И мы не знаем, в каком состоянии будет Кадия. </w:t>
      </w:r>
    </w:p>
    <w:p w14:paraId="04953990" w14:textId="77777777" w:rsidR="00EA29B3" w:rsidRPr="00D26162" w:rsidRDefault="00EA29B3" w:rsidP="0094125C">
      <w:pPr>
        <w:rPr>
          <w:lang w:val="ru-RU"/>
        </w:rPr>
      </w:pPr>
      <w:proofErr w:type="spellStart"/>
      <w:r w:rsidRPr="00D26162">
        <w:rPr>
          <w:lang w:val="ru-RU"/>
        </w:rPr>
        <w:t>Гуннлаугур</w:t>
      </w:r>
      <w:proofErr w:type="spellEnd"/>
      <w:r w:rsidRPr="00D26162">
        <w:rPr>
          <w:lang w:val="ru-RU"/>
        </w:rPr>
        <w:t xml:space="preserve"> сжал кулаки, а затем расслабил их, словно готовясь взяться за молот. </w:t>
      </w:r>
    </w:p>
    <w:p w14:paraId="6BCDF059" w14:textId="16B1693D" w:rsidR="00EA29B3" w:rsidRPr="00D26162" w:rsidRDefault="00EA29B3" w:rsidP="0094125C">
      <w:pPr>
        <w:rPr>
          <w:lang w:val="ru-RU"/>
        </w:rPr>
      </w:pPr>
      <w:r w:rsidRPr="00D26162">
        <w:rPr>
          <w:lang w:val="ru-RU"/>
        </w:rPr>
        <w:t>— Мы не знаем, что напало на это мир, знаем лишь то, что из-за этого противника мобилизованы все силы отсюда и до самого Мира-очага. Неизвестно, зачем туда отправили Рагнара. Мы не знаем, кто ещ</w:t>
      </w:r>
      <w:r w:rsidR="00BF2D7C" w:rsidRPr="00D26162">
        <w:rPr>
          <w:lang w:val="ru-RU"/>
        </w:rPr>
        <w:t>е</w:t>
      </w:r>
      <w:r w:rsidRPr="00D26162">
        <w:rPr>
          <w:lang w:val="ru-RU"/>
        </w:rPr>
        <w:t xml:space="preserve"> отправился на Кадию. Получается, ни черта мы не знаем!</w:t>
      </w:r>
    </w:p>
    <w:p w14:paraId="568A7886" w14:textId="54B8CAB3" w:rsidR="00EA29B3" w:rsidRPr="00D26162" w:rsidRDefault="00EA29B3" w:rsidP="0094125C">
      <w:pPr>
        <w:rPr>
          <w:lang w:val="ru-RU"/>
        </w:rPr>
      </w:pPr>
      <w:r w:rsidRPr="00D26162">
        <w:rPr>
          <w:lang w:val="ru-RU"/>
        </w:rPr>
        <w:t>— И не нужно. Как попад</w:t>
      </w:r>
      <w:r w:rsidR="00BF2D7C" w:rsidRPr="00D26162">
        <w:rPr>
          <w:lang w:val="ru-RU"/>
        </w:rPr>
        <w:t>е</w:t>
      </w:r>
      <w:r w:rsidRPr="00D26162">
        <w:rPr>
          <w:lang w:val="ru-RU"/>
        </w:rPr>
        <w:t>м в гущу событий, вс</w:t>
      </w:r>
      <w:r w:rsidR="00BF2D7C" w:rsidRPr="00D26162">
        <w:rPr>
          <w:lang w:val="ru-RU"/>
        </w:rPr>
        <w:t>е</w:t>
      </w:r>
      <w:r w:rsidRPr="00D26162">
        <w:rPr>
          <w:lang w:val="ru-RU"/>
        </w:rPr>
        <w:t xml:space="preserve"> и прояснится. Как всегда. </w:t>
      </w:r>
    </w:p>
    <w:p w14:paraId="193E7FA1" w14:textId="77777777" w:rsidR="00EA29B3" w:rsidRPr="00D26162" w:rsidRDefault="00EA29B3" w:rsidP="0094125C">
      <w:pPr>
        <w:rPr>
          <w:lang w:val="ru-RU"/>
        </w:rPr>
      </w:pPr>
      <w:proofErr w:type="spellStart"/>
      <w:r w:rsidRPr="00D26162">
        <w:rPr>
          <w:lang w:val="ru-RU"/>
        </w:rPr>
        <w:t>Гуннлаугур</w:t>
      </w:r>
      <w:proofErr w:type="spellEnd"/>
      <w:r w:rsidRPr="00D26162">
        <w:rPr>
          <w:lang w:val="ru-RU"/>
        </w:rPr>
        <w:t xml:space="preserve"> фыркнул, хохотнув: </w:t>
      </w:r>
    </w:p>
    <w:p w14:paraId="0DB2F9E4" w14:textId="77777777" w:rsidR="00EA29B3" w:rsidRPr="00D26162" w:rsidRDefault="00EA29B3" w:rsidP="0094125C">
      <w:pPr>
        <w:rPr>
          <w:lang w:val="ru-RU"/>
        </w:rPr>
      </w:pPr>
      <w:r w:rsidRPr="00D26162">
        <w:rPr>
          <w:lang w:val="ru-RU"/>
        </w:rPr>
        <w:t xml:space="preserve">— Ты явно побывал не в тех же зонах боевых действий, что я. </w:t>
      </w:r>
    </w:p>
    <w:p w14:paraId="26294E5C" w14:textId="08321FF7" w:rsidR="00EA29B3" w:rsidRPr="00D26162" w:rsidRDefault="00EA29B3" w:rsidP="0094125C">
      <w:pPr>
        <w:rPr>
          <w:lang w:val="ru-RU"/>
        </w:rPr>
      </w:pPr>
      <w:r w:rsidRPr="00D26162">
        <w:rPr>
          <w:lang w:val="ru-RU"/>
        </w:rPr>
        <w:t>— У нас только одна задача. И это вс</w:t>
      </w:r>
      <w:r w:rsidR="00BF2D7C" w:rsidRPr="00D26162">
        <w:rPr>
          <w:lang w:val="ru-RU"/>
        </w:rPr>
        <w:t>е</w:t>
      </w:r>
      <w:r w:rsidRPr="00D26162">
        <w:rPr>
          <w:lang w:val="ru-RU"/>
        </w:rPr>
        <w:t xml:space="preserve"> упрощает.</w:t>
      </w:r>
    </w:p>
    <w:p w14:paraId="19AFF18C" w14:textId="77777777" w:rsidR="00EA29B3" w:rsidRPr="00D26162" w:rsidRDefault="00EA29B3" w:rsidP="0094125C">
      <w:pPr>
        <w:rPr>
          <w:lang w:val="ru-RU"/>
        </w:rPr>
      </w:pPr>
      <w:r w:rsidRPr="00D26162">
        <w:rPr>
          <w:lang w:val="ru-RU"/>
        </w:rPr>
        <w:t xml:space="preserve">— Верно. Перво-наперво высадка, тогда и увидим, как обстоят дела. </w:t>
      </w:r>
    </w:p>
    <w:p w14:paraId="0DD23E56" w14:textId="77777777" w:rsidR="00EA29B3" w:rsidRPr="00D26162" w:rsidRDefault="00EA29B3" w:rsidP="0094125C">
      <w:pPr>
        <w:rPr>
          <w:lang w:val="ru-RU"/>
        </w:rPr>
      </w:pPr>
      <w:r w:rsidRPr="00D26162">
        <w:rPr>
          <w:lang w:val="ru-RU"/>
        </w:rPr>
        <w:lastRenderedPageBreak/>
        <w:t xml:space="preserve">Он посмотрел на закрытые варп-заслонки. Они были менее шумными, чем обычно, будто бушующие за ними силы каким-то образом поутихли. </w:t>
      </w:r>
    </w:p>
    <w:p w14:paraId="55AE1EBD" w14:textId="77777777" w:rsidR="00EA29B3" w:rsidRPr="00D26162" w:rsidRDefault="00EA29B3" w:rsidP="0094125C">
      <w:pPr>
        <w:rPr>
          <w:lang w:val="ru-RU"/>
        </w:rPr>
      </w:pPr>
      <w:r w:rsidRPr="00D26162">
        <w:rPr>
          <w:lang w:val="ru-RU"/>
        </w:rPr>
        <w:t xml:space="preserve">— Отродясь не видел, чтобы было так спокойно. Я не хочу идти куда-то в такой обстановке. </w:t>
      </w:r>
    </w:p>
    <w:p w14:paraId="13DE2D07" w14:textId="2FAA6B06" w:rsidR="00EA29B3" w:rsidRPr="00D26162" w:rsidRDefault="00BF2D7C" w:rsidP="0094125C">
      <w:pPr>
        <w:rPr>
          <w:lang w:val="ru-RU"/>
        </w:rPr>
      </w:pPr>
      <w:proofErr w:type="spellStart"/>
      <w:r w:rsidRPr="00D26162">
        <w:rPr>
          <w:lang w:val="ru-RU"/>
        </w:rPr>
        <w:t>Ёрундур</w:t>
      </w:r>
      <w:proofErr w:type="spellEnd"/>
      <w:r w:rsidR="00EA29B3" w:rsidRPr="00D26162">
        <w:rPr>
          <w:lang w:val="ru-RU"/>
        </w:rPr>
        <w:t xml:space="preserve"> пожал плечами: </w:t>
      </w:r>
    </w:p>
    <w:p w14:paraId="4D721C64" w14:textId="3F397A03" w:rsidR="00EA29B3" w:rsidRPr="00D26162" w:rsidRDefault="00EA29B3" w:rsidP="0094125C">
      <w:pPr>
        <w:rPr>
          <w:lang w:val="ru-RU"/>
        </w:rPr>
      </w:pPr>
      <w:r w:rsidRPr="00D26162">
        <w:rPr>
          <w:lang w:val="ru-RU"/>
        </w:rPr>
        <w:t xml:space="preserve">— Боги любят игры. Ульрик твердил об этом десятилетиями. Да все жрецы талдычили. Уже можно было подумать, что они </w:t>
      </w:r>
      <w:r w:rsidR="003B205F">
        <w:rPr>
          <w:lang w:val="ru-RU"/>
        </w:rPr>
        <w:t>так и норовят вогнать всех в</w:t>
      </w:r>
      <w:r w:rsidRPr="00D26162">
        <w:rPr>
          <w:lang w:val="ru-RU"/>
        </w:rPr>
        <w:t xml:space="preserve"> уныни</w:t>
      </w:r>
      <w:r w:rsidR="003B205F">
        <w:rPr>
          <w:lang w:val="ru-RU"/>
        </w:rPr>
        <w:t>е</w:t>
      </w:r>
      <w:r w:rsidRPr="00D26162">
        <w:rPr>
          <w:lang w:val="ru-RU"/>
        </w:rPr>
        <w:t>. Что они, может, всегда это говорят. А теперь мне кажется, что они вс</w:t>
      </w:r>
      <w:r w:rsidR="00BF2D7C" w:rsidRPr="00D26162">
        <w:rPr>
          <w:lang w:val="ru-RU"/>
        </w:rPr>
        <w:t>е</w:t>
      </w:r>
      <w:r w:rsidRPr="00D26162">
        <w:rPr>
          <w:lang w:val="ru-RU"/>
        </w:rPr>
        <w:t xml:space="preserve"> предвидели и просто не решались называть вещи своими именами. — Выражение лица </w:t>
      </w:r>
      <w:proofErr w:type="spellStart"/>
      <w:r w:rsidRPr="00D26162">
        <w:rPr>
          <w:lang w:val="ru-RU"/>
        </w:rPr>
        <w:t>Гуннлаугура</w:t>
      </w:r>
      <w:proofErr w:type="spellEnd"/>
      <w:r w:rsidRPr="00D26162">
        <w:rPr>
          <w:lang w:val="ru-RU"/>
        </w:rPr>
        <w:t xml:space="preserve"> посуровело. — Ч</w:t>
      </w:r>
      <w:r w:rsidR="00BF2D7C" w:rsidRPr="00D26162">
        <w:rPr>
          <w:lang w:val="ru-RU"/>
        </w:rPr>
        <w:t>е</w:t>
      </w:r>
      <w:r w:rsidRPr="00D26162">
        <w:rPr>
          <w:lang w:val="ru-RU"/>
        </w:rPr>
        <w:t>рный крестовый поход? Всегда подумывал, застану ли я его когда-нибудь.</w:t>
      </w:r>
    </w:p>
    <w:p w14:paraId="2DB800AC" w14:textId="34C15D15" w:rsidR="00EA29B3" w:rsidRPr="00D26162" w:rsidRDefault="00EA29B3" w:rsidP="0094125C">
      <w:pPr>
        <w:rPr>
          <w:lang w:val="ru-RU"/>
        </w:rPr>
      </w:pPr>
      <w:r w:rsidRPr="00D26162">
        <w:rPr>
          <w:lang w:val="ru-RU"/>
        </w:rPr>
        <w:t>— Наш</w:t>
      </w:r>
      <w:r w:rsidR="00BF2D7C" w:rsidRPr="00D26162">
        <w:rPr>
          <w:lang w:val="ru-RU"/>
        </w:rPr>
        <w:t>е</w:t>
      </w:r>
      <w:r w:rsidRPr="00D26162">
        <w:rPr>
          <w:lang w:val="ru-RU"/>
        </w:rPr>
        <w:t xml:space="preserve">л к чему стремиться, </w:t>
      </w:r>
      <w:proofErr w:type="spellStart"/>
      <w:r w:rsidRPr="00D26162">
        <w:rPr>
          <w:lang w:val="ru-RU"/>
        </w:rPr>
        <w:t>Раскалыватель</w:t>
      </w:r>
      <w:proofErr w:type="spellEnd"/>
      <w:r w:rsidRPr="00D26162">
        <w:rPr>
          <w:lang w:val="ru-RU"/>
        </w:rPr>
        <w:t xml:space="preserve"> Черепов.</w:t>
      </w:r>
    </w:p>
    <w:p w14:paraId="06FE7FE2" w14:textId="5E6C0A79" w:rsidR="00EA29B3" w:rsidRPr="00D26162" w:rsidRDefault="00EA29B3" w:rsidP="0094125C">
      <w:pPr>
        <w:rPr>
          <w:lang w:val="ru-RU"/>
        </w:rPr>
      </w:pPr>
      <w:r w:rsidRPr="00D26162">
        <w:rPr>
          <w:lang w:val="ru-RU"/>
        </w:rPr>
        <w:t>— Но и пропустить такое не хочется. Не хочется, чтобы узнали, что меня не было там, когда распахнулись Врата. С тех пор, как мы начали нашу охоту, у меня в душе теплилась мрачная надежда на это. Что настал час. Что наш век оказался самым тяж</w:t>
      </w:r>
      <w:r w:rsidR="00BF2D7C" w:rsidRPr="00D26162">
        <w:rPr>
          <w:lang w:val="ru-RU"/>
        </w:rPr>
        <w:t>е</w:t>
      </w:r>
      <w:r w:rsidRPr="00D26162">
        <w:rPr>
          <w:lang w:val="ru-RU"/>
        </w:rPr>
        <w:t xml:space="preserve">лым, и на долю этого поколения выпали величайшие битвы. </w:t>
      </w:r>
    </w:p>
    <w:p w14:paraId="6C7CB9D2" w14:textId="77777777" w:rsidR="00EA29B3" w:rsidRPr="00D26162" w:rsidRDefault="00EA29B3" w:rsidP="0094125C">
      <w:pPr>
        <w:rPr>
          <w:lang w:val="ru-RU"/>
        </w:rPr>
      </w:pPr>
      <w:proofErr w:type="spellStart"/>
      <w:r w:rsidRPr="00D26162">
        <w:rPr>
          <w:lang w:val="ru-RU"/>
        </w:rPr>
        <w:t>Гуннлаугур</w:t>
      </w:r>
      <w:proofErr w:type="spellEnd"/>
      <w:r w:rsidRPr="00D26162">
        <w:rPr>
          <w:lang w:val="ru-RU"/>
        </w:rPr>
        <w:t xml:space="preserve"> самодовольно рассмеялся вполголоса: </w:t>
      </w:r>
    </w:p>
    <w:p w14:paraId="07F19A63" w14:textId="28A6041D" w:rsidR="00EA29B3" w:rsidRPr="00D26162" w:rsidRDefault="00EA29B3" w:rsidP="0094125C">
      <w:pPr>
        <w:rPr>
          <w:lang w:val="ru-RU"/>
        </w:rPr>
      </w:pPr>
      <w:r w:rsidRPr="00D26162">
        <w:rPr>
          <w:lang w:val="ru-RU"/>
        </w:rPr>
        <w:t>— Вы слушаете саги, и все они только и вещают, будто в былые времена вс</w:t>
      </w:r>
      <w:r w:rsidR="00BF2D7C" w:rsidRPr="00D26162">
        <w:rPr>
          <w:lang w:val="ru-RU"/>
        </w:rPr>
        <w:t>е</w:t>
      </w:r>
      <w:r w:rsidRPr="00D26162">
        <w:rPr>
          <w:lang w:val="ru-RU"/>
        </w:rPr>
        <w:t xml:space="preserve"> было куда как посерь</w:t>
      </w:r>
      <w:r w:rsidR="00BF2D7C" w:rsidRPr="00D26162">
        <w:rPr>
          <w:lang w:val="ru-RU"/>
        </w:rPr>
        <w:t>е</w:t>
      </w:r>
      <w:r w:rsidRPr="00D26162">
        <w:rPr>
          <w:lang w:val="ru-RU"/>
        </w:rPr>
        <w:t xml:space="preserve">знее. </w:t>
      </w:r>
      <w:proofErr w:type="spellStart"/>
      <w:r w:rsidRPr="00D26162">
        <w:rPr>
          <w:lang w:val="ru-RU"/>
        </w:rPr>
        <w:t>Примарх</w:t>
      </w:r>
      <w:proofErr w:type="spellEnd"/>
      <w:r w:rsidRPr="00D26162">
        <w:rPr>
          <w:lang w:val="ru-RU"/>
        </w:rPr>
        <w:t xml:space="preserve"> ходил среди нас, свет Императора ещ</w:t>
      </w:r>
      <w:r w:rsidR="00BF2D7C" w:rsidRPr="00D26162">
        <w:rPr>
          <w:lang w:val="ru-RU"/>
        </w:rPr>
        <w:t>е</w:t>
      </w:r>
      <w:r w:rsidRPr="00D26162">
        <w:rPr>
          <w:lang w:val="ru-RU"/>
        </w:rPr>
        <w:t xml:space="preserve"> сиял. А я хочу думать, что саги ошибаются. Что никогда прежде не было более грандиозных битв, чем эти, и что мы — мы сталкиваемся с самыми тяж</w:t>
      </w:r>
      <w:r w:rsidR="00BF2D7C" w:rsidRPr="00D26162">
        <w:rPr>
          <w:lang w:val="ru-RU"/>
        </w:rPr>
        <w:t>е</w:t>
      </w:r>
      <w:r w:rsidRPr="00D26162">
        <w:rPr>
          <w:lang w:val="ru-RU"/>
        </w:rPr>
        <w:t xml:space="preserve">лыми испытаниями, которые когда-либо выпадали на долю человечества. И когда мои битвы окончатся, и я, наконец, отправлюсь к </w:t>
      </w:r>
      <w:proofErr w:type="spellStart"/>
      <w:r w:rsidRPr="00D26162">
        <w:rPr>
          <w:lang w:val="ru-RU"/>
        </w:rPr>
        <w:t>Всеотцу</w:t>
      </w:r>
      <w:proofErr w:type="spellEnd"/>
      <w:r w:rsidRPr="00D26162">
        <w:rPr>
          <w:lang w:val="ru-RU"/>
        </w:rPr>
        <w:t xml:space="preserve">, я хочу с высоко поднятой головой посмотреть в глаза умершим </w:t>
      </w:r>
      <w:proofErr w:type="spellStart"/>
      <w:r w:rsidRPr="00D26162">
        <w:rPr>
          <w:lang w:val="ru-RU"/>
        </w:rPr>
        <w:t>фенрисийцам</w:t>
      </w:r>
      <w:proofErr w:type="spellEnd"/>
      <w:r w:rsidRPr="00D26162">
        <w:rPr>
          <w:lang w:val="ru-RU"/>
        </w:rPr>
        <w:t xml:space="preserve"> и почувствовать себя одним из них. </w:t>
      </w:r>
    </w:p>
    <w:p w14:paraId="5ABC8D6C" w14:textId="38E111E5" w:rsidR="00EA29B3" w:rsidRPr="00D26162" w:rsidRDefault="00BF2D7C" w:rsidP="0094125C">
      <w:pPr>
        <w:rPr>
          <w:lang w:val="ru-RU"/>
        </w:rPr>
      </w:pPr>
      <w:proofErr w:type="spellStart"/>
      <w:r w:rsidRPr="00D26162">
        <w:rPr>
          <w:lang w:val="ru-RU"/>
        </w:rPr>
        <w:t>Ёрундур</w:t>
      </w:r>
      <w:proofErr w:type="spellEnd"/>
      <w:r w:rsidR="00EA29B3" w:rsidRPr="00D26162">
        <w:rPr>
          <w:lang w:val="ru-RU"/>
        </w:rPr>
        <w:t xml:space="preserve"> бросил на него </w:t>
      </w:r>
      <w:r w:rsidR="003B205F">
        <w:rPr>
          <w:lang w:val="ru-RU"/>
        </w:rPr>
        <w:t>холодны</w:t>
      </w:r>
      <w:r w:rsidR="00EA29B3" w:rsidRPr="00D26162">
        <w:rPr>
          <w:lang w:val="ru-RU"/>
        </w:rPr>
        <w:t>й взгляд</w:t>
      </w:r>
      <w:r w:rsidR="003B205F">
        <w:rPr>
          <w:lang w:val="ru-RU"/>
        </w:rPr>
        <w:t>:</w:t>
      </w:r>
      <w:r w:rsidR="00EA29B3" w:rsidRPr="00D26162">
        <w:rPr>
          <w:lang w:val="ru-RU"/>
        </w:rPr>
        <w:t xml:space="preserve"> </w:t>
      </w:r>
    </w:p>
    <w:p w14:paraId="0E8A50B0" w14:textId="597A95DB" w:rsidR="00EA29B3" w:rsidRPr="00D26162" w:rsidRDefault="00EA29B3" w:rsidP="0094125C">
      <w:pPr>
        <w:rPr>
          <w:lang w:val="ru-RU"/>
        </w:rPr>
      </w:pPr>
      <w:r w:rsidRPr="00D26162">
        <w:rPr>
          <w:lang w:val="ru-RU"/>
        </w:rPr>
        <w:t xml:space="preserve">— Знаешь, что я думаю, </w:t>
      </w:r>
      <w:proofErr w:type="spellStart"/>
      <w:r w:rsidR="003B205F">
        <w:rPr>
          <w:lang w:val="ru-RU"/>
        </w:rPr>
        <w:t>в</w:t>
      </w:r>
      <w:r w:rsidRPr="00D26162">
        <w:rPr>
          <w:lang w:val="ru-RU"/>
        </w:rPr>
        <w:t>аранги</w:t>
      </w:r>
      <w:proofErr w:type="spellEnd"/>
      <w:r w:rsidRPr="00D26162">
        <w:rPr>
          <w:lang w:val="ru-RU"/>
        </w:rPr>
        <w:t xml:space="preserve">? Я думаю, оставил бы ты эти речи для </w:t>
      </w:r>
      <w:proofErr w:type="spellStart"/>
      <w:r w:rsidRPr="00D26162">
        <w:rPr>
          <w:lang w:val="ru-RU"/>
        </w:rPr>
        <w:t>скьяльдов</w:t>
      </w:r>
      <w:proofErr w:type="spellEnd"/>
      <w:r w:rsidRPr="00D26162">
        <w:rPr>
          <w:lang w:val="ru-RU"/>
        </w:rPr>
        <w:t>. Мы добер</w:t>
      </w:r>
      <w:r w:rsidR="00BF2D7C" w:rsidRPr="00D26162">
        <w:rPr>
          <w:lang w:val="ru-RU"/>
        </w:rPr>
        <w:t>е</w:t>
      </w:r>
      <w:r w:rsidRPr="00D26162">
        <w:rPr>
          <w:lang w:val="ru-RU"/>
        </w:rPr>
        <w:t>мся туда, перебь</w:t>
      </w:r>
      <w:r w:rsidR="00BF2D7C" w:rsidRPr="00D26162">
        <w:rPr>
          <w:lang w:val="ru-RU"/>
        </w:rPr>
        <w:t>е</w:t>
      </w:r>
      <w:r w:rsidRPr="00D26162">
        <w:rPr>
          <w:lang w:val="ru-RU"/>
        </w:rPr>
        <w:t>м этих предателей-</w:t>
      </w:r>
      <w:proofErr w:type="spellStart"/>
      <w:r w:rsidRPr="00D26162">
        <w:rPr>
          <w:lang w:val="ru-RU"/>
        </w:rPr>
        <w:t>скитнаедов</w:t>
      </w:r>
      <w:proofErr w:type="spellEnd"/>
      <w:r w:rsidRPr="00D26162">
        <w:rPr>
          <w:lang w:val="ru-RU"/>
        </w:rPr>
        <w:t xml:space="preserve">, затем как-нибудь уговорим </w:t>
      </w:r>
      <w:proofErr w:type="spellStart"/>
      <w:r w:rsidRPr="00D26162">
        <w:rPr>
          <w:lang w:val="ru-RU"/>
        </w:rPr>
        <w:t>Гримнара</w:t>
      </w:r>
      <w:proofErr w:type="spellEnd"/>
      <w:r w:rsidRPr="00D26162">
        <w:rPr>
          <w:lang w:val="ru-RU"/>
        </w:rPr>
        <w:t xml:space="preserve"> не насаживать наши головы на пики, а потом верн</w:t>
      </w:r>
      <w:r w:rsidR="00BF2D7C" w:rsidRPr="00D26162">
        <w:rPr>
          <w:lang w:val="ru-RU"/>
        </w:rPr>
        <w:t>е</w:t>
      </w:r>
      <w:r w:rsidRPr="00D26162">
        <w:rPr>
          <w:lang w:val="ru-RU"/>
        </w:rPr>
        <w:t>мся к привычной жизни. — Старый П</w:t>
      </w:r>
      <w:r w:rsidR="00BF2D7C" w:rsidRPr="00D26162">
        <w:rPr>
          <w:lang w:val="ru-RU"/>
        </w:rPr>
        <w:t>е</w:t>
      </w:r>
      <w:r w:rsidRPr="00D26162">
        <w:rPr>
          <w:lang w:val="ru-RU"/>
        </w:rPr>
        <w:t>с широко раскинул руки. — Отведаю м</w:t>
      </w:r>
      <w:r w:rsidR="00BF2D7C" w:rsidRPr="00D26162">
        <w:rPr>
          <w:lang w:val="ru-RU"/>
        </w:rPr>
        <w:t>е</w:t>
      </w:r>
      <w:r w:rsidRPr="00D26162">
        <w:rPr>
          <w:lang w:val="ru-RU"/>
        </w:rPr>
        <w:t>да и мяса в каминных залах. Высплюсь. И снова отправлюсь на какую-нибудь другую грязную войну.</w:t>
      </w:r>
    </w:p>
    <w:p w14:paraId="6B462B5A" w14:textId="77777777" w:rsidR="00EA29B3" w:rsidRPr="00D26162" w:rsidRDefault="00EA29B3" w:rsidP="0094125C">
      <w:pPr>
        <w:rPr>
          <w:lang w:val="ru-RU"/>
        </w:rPr>
      </w:pPr>
      <w:proofErr w:type="spellStart"/>
      <w:r w:rsidRPr="00D26162">
        <w:rPr>
          <w:lang w:val="ru-RU"/>
        </w:rPr>
        <w:t>Гуннлаугур</w:t>
      </w:r>
      <w:proofErr w:type="spellEnd"/>
      <w:r w:rsidRPr="00D26162">
        <w:rPr>
          <w:lang w:val="ru-RU"/>
        </w:rPr>
        <w:t xml:space="preserve"> усмехнулся. </w:t>
      </w:r>
    </w:p>
    <w:p w14:paraId="7DFA1D78" w14:textId="287374D6" w:rsidR="00EA29B3" w:rsidRPr="00D26162" w:rsidRDefault="00EA29B3" w:rsidP="0094125C">
      <w:pPr>
        <w:rPr>
          <w:lang w:val="ru-RU"/>
        </w:rPr>
      </w:pPr>
      <w:r w:rsidRPr="00D26162">
        <w:rPr>
          <w:lang w:val="ru-RU"/>
        </w:rPr>
        <w:t>— Когда добер</w:t>
      </w:r>
      <w:r w:rsidR="00BF2D7C" w:rsidRPr="00D26162">
        <w:rPr>
          <w:lang w:val="ru-RU"/>
        </w:rPr>
        <w:t>е</w:t>
      </w:r>
      <w:r w:rsidRPr="00D26162">
        <w:rPr>
          <w:lang w:val="ru-RU"/>
        </w:rPr>
        <w:t>мся, тебе прид</w:t>
      </w:r>
      <w:r w:rsidR="00BF2D7C" w:rsidRPr="00D26162">
        <w:rPr>
          <w:lang w:val="ru-RU"/>
        </w:rPr>
        <w:t>е</w:t>
      </w:r>
      <w:r w:rsidRPr="00D26162">
        <w:rPr>
          <w:lang w:val="ru-RU"/>
        </w:rPr>
        <w:t xml:space="preserve">тся по нраву, — сказал он, вставая с трона. — Когда прибываем в систему? </w:t>
      </w:r>
    </w:p>
    <w:p w14:paraId="7F497582" w14:textId="77777777" w:rsidR="00EA29B3" w:rsidRPr="00D26162" w:rsidRDefault="00EA29B3" w:rsidP="0094125C">
      <w:pPr>
        <w:rPr>
          <w:lang w:val="ru-RU"/>
        </w:rPr>
      </w:pPr>
      <w:r w:rsidRPr="00D26162">
        <w:rPr>
          <w:lang w:val="ru-RU"/>
        </w:rPr>
        <w:t>— Через шесть часов.</w:t>
      </w:r>
    </w:p>
    <w:p w14:paraId="402DF23D" w14:textId="675F9AAD" w:rsidR="00EA29B3" w:rsidRPr="00D26162" w:rsidRDefault="00EA29B3" w:rsidP="0094125C">
      <w:pPr>
        <w:rPr>
          <w:lang w:val="ru-RU"/>
        </w:rPr>
      </w:pPr>
      <w:r w:rsidRPr="00D26162">
        <w:rPr>
          <w:lang w:val="ru-RU"/>
        </w:rPr>
        <w:t>— Хорошо. Ещ</w:t>
      </w:r>
      <w:r w:rsidR="00BF2D7C" w:rsidRPr="00D26162">
        <w:rPr>
          <w:lang w:val="ru-RU"/>
        </w:rPr>
        <w:t>е</w:t>
      </w:r>
      <w:r w:rsidRPr="00D26162">
        <w:rPr>
          <w:lang w:val="ru-RU"/>
        </w:rPr>
        <w:t xml:space="preserve"> разок проведу бой с Тяж</w:t>
      </w:r>
      <w:r w:rsidR="00BF2D7C" w:rsidRPr="00D26162">
        <w:rPr>
          <w:lang w:val="ru-RU"/>
        </w:rPr>
        <w:t>е</w:t>
      </w:r>
      <w:r w:rsidRPr="00D26162">
        <w:rPr>
          <w:lang w:val="ru-RU"/>
        </w:rPr>
        <w:t>лой Рукой. Не засиживайся за изучением векторов: хочу, чтобы ты хоть немного отдохнул, пока вс</w:t>
      </w:r>
      <w:r w:rsidR="00BF2D7C" w:rsidRPr="00D26162">
        <w:rPr>
          <w:lang w:val="ru-RU"/>
        </w:rPr>
        <w:t>е</w:t>
      </w:r>
      <w:r w:rsidRPr="00D26162">
        <w:rPr>
          <w:lang w:val="ru-RU"/>
        </w:rPr>
        <w:t xml:space="preserve"> не началось.</w:t>
      </w:r>
    </w:p>
    <w:p w14:paraId="3DB2EB4C" w14:textId="77777777" w:rsidR="00EA29B3" w:rsidRPr="00D26162" w:rsidRDefault="00EA29B3" w:rsidP="0094125C">
      <w:pPr>
        <w:rPr>
          <w:lang w:val="ru-RU"/>
        </w:rPr>
      </w:pPr>
      <w:r w:rsidRPr="00D26162">
        <w:rPr>
          <w:lang w:val="ru-RU"/>
        </w:rPr>
        <w:t>— Я буду готов.</w:t>
      </w:r>
    </w:p>
    <w:p w14:paraId="13F993FC" w14:textId="77777777" w:rsidR="00EA29B3" w:rsidRPr="00D26162" w:rsidRDefault="00EA29B3" w:rsidP="0094125C">
      <w:pPr>
        <w:rPr>
          <w:lang w:val="ru-RU"/>
        </w:rPr>
      </w:pPr>
      <w:r w:rsidRPr="00D26162">
        <w:rPr>
          <w:lang w:val="ru-RU"/>
        </w:rPr>
        <w:t>— Да. Вижу, что будешь.</w:t>
      </w:r>
    </w:p>
    <w:p w14:paraId="68AEE810" w14:textId="77777777" w:rsidR="00EA29B3" w:rsidRPr="00D26162" w:rsidRDefault="00EA29B3" w:rsidP="0094125C">
      <w:pPr>
        <w:rPr>
          <w:lang w:val="ru-RU"/>
        </w:rPr>
      </w:pPr>
    </w:p>
    <w:p w14:paraId="19098C86" w14:textId="496ECED2" w:rsidR="00EA29B3" w:rsidRPr="00D26162" w:rsidRDefault="00EA29B3" w:rsidP="0094125C">
      <w:pPr>
        <w:rPr>
          <w:lang w:val="ru-RU"/>
        </w:rPr>
      </w:pPr>
      <w:r w:rsidRPr="00D26162">
        <w:rPr>
          <w:lang w:val="ru-RU"/>
        </w:rPr>
        <w:t xml:space="preserve">Он сделал аккуратный разрез, чтобы изготовить последнюю часть доспеха. Корабельные кузни были плохо приспособлены для работы с керамитом; </w:t>
      </w:r>
      <w:proofErr w:type="spellStart"/>
      <w:r w:rsidRPr="00D26162">
        <w:rPr>
          <w:lang w:val="ru-RU"/>
        </w:rPr>
        <w:t>бóльшую</w:t>
      </w:r>
      <w:proofErr w:type="spellEnd"/>
      <w:r w:rsidRPr="00D26162">
        <w:rPr>
          <w:lang w:val="ru-RU"/>
        </w:rPr>
        <w:t xml:space="preserve"> часть тяж</w:t>
      </w:r>
      <w:r w:rsidR="00BF2D7C" w:rsidRPr="00D26162">
        <w:rPr>
          <w:lang w:val="ru-RU"/>
        </w:rPr>
        <w:t>е</w:t>
      </w:r>
      <w:r w:rsidRPr="00D26162">
        <w:rPr>
          <w:lang w:val="ru-RU"/>
        </w:rPr>
        <w:t>лого оборудования доставили с «</w:t>
      </w:r>
      <w:proofErr w:type="spellStart"/>
      <w:r w:rsidRPr="00D26162">
        <w:rPr>
          <w:i/>
          <w:lang w:val="ru-RU"/>
        </w:rPr>
        <w:t>Хлаупнира</w:t>
      </w:r>
      <w:proofErr w:type="spellEnd"/>
      <w:r w:rsidRPr="00D26162">
        <w:rPr>
          <w:lang w:val="ru-RU"/>
        </w:rPr>
        <w:t xml:space="preserve">». Никому из команды </w:t>
      </w:r>
      <w:proofErr w:type="spellStart"/>
      <w:r w:rsidRPr="00D26162">
        <w:rPr>
          <w:lang w:val="ru-RU"/>
        </w:rPr>
        <w:t>Коллаквы</w:t>
      </w:r>
      <w:proofErr w:type="spellEnd"/>
      <w:r w:rsidRPr="00D26162">
        <w:rPr>
          <w:lang w:val="ru-RU"/>
        </w:rPr>
        <w:t xml:space="preserve"> никогда не дозволялось прикасаться к нему — только </w:t>
      </w:r>
      <w:proofErr w:type="spellStart"/>
      <w:r w:rsidRPr="00D26162">
        <w:rPr>
          <w:lang w:val="ru-RU"/>
        </w:rPr>
        <w:t>кэрлам</w:t>
      </w:r>
      <w:proofErr w:type="spellEnd"/>
      <w:r w:rsidRPr="00D26162">
        <w:rPr>
          <w:lang w:val="ru-RU"/>
        </w:rPr>
        <w:t xml:space="preserve">, работавшим бок о бок с </w:t>
      </w:r>
      <w:proofErr w:type="spellStart"/>
      <w:r w:rsidRPr="00D26162">
        <w:rPr>
          <w:lang w:val="ru-RU"/>
        </w:rPr>
        <w:t>сервиторами</w:t>
      </w:r>
      <w:proofErr w:type="spellEnd"/>
      <w:r w:rsidRPr="00D26162">
        <w:rPr>
          <w:lang w:val="ru-RU"/>
        </w:rPr>
        <w:t xml:space="preserve"> и разрозненной группой </w:t>
      </w:r>
      <w:proofErr w:type="spellStart"/>
      <w:r w:rsidRPr="00D26162">
        <w:rPr>
          <w:lang w:val="ru-RU"/>
        </w:rPr>
        <w:t>лексмехаников</w:t>
      </w:r>
      <w:proofErr w:type="spellEnd"/>
      <w:r w:rsidRPr="00D26162">
        <w:rPr>
          <w:lang w:val="ru-RU"/>
        </w:rPr>
        <w:t xml:space="preserve">, забранных с </w:t>
      </w:r>
      <w:proofErr w:type="spellStart"/>
      <w:r w:rsidRPr="00D26162">
        <w:rPr>
          <w:lang w:val="ru-RU"/>
        </w:rPr>
        <w:t>фенрисийского</w:t>
      </w:r>
      <w:proofErr w:type="spellEnd"/>
      <w:r w:rsidRPr="00D26162">
        <w:rPr>
          <w:lang w:val="ru-RU"/>
        </w:rPr>
        <w:t xml:space="preserve"> корабля. Они делали вс</w:t>
      </w:r>
      <w:r w:rsidR="00BF2D7C" w:rsidRPr="00D26162">
        <w:rPr>
          <w:lang w:val="ru-RU"/>
        </w:rPr>
        <w:t>е</w:t>
      </w:r>
      <w:r w:rsidRPr="00D26162">
        <w:rPr>
          <w:lang w:val="ru-RU"/>
        </w:rPr>
        <w:t xml:space="preserve">, что было в их силах: шлифовали, удаляли с пластин самые сильные загрязнения, вставляли новые панели на </w:t>
      </w:r>
      <w:r w:rsidRPr="00D26162">
        <w:rPr>
          <w:lang w:val="ru-RU"/>
        </w:rPr>
        <w:lastRenderedPageBreak/>
        <w:t>место устран</w:t>
      </w:r>
      <w:r w:rsidR="00BF2D7C" w:rsidRPr="00D26162">
        <w:rPr>
          <w:lang w:val="ru-RU"/>
        </w:rPr>
        <w:t>е</w:t>
      </w:r>
      <w:r w:rsidRPr="00D26162">
        <w:rPr>
          <w:lang w:val="ru-RU"/>
        </w:rPr>
        <w:t>нных дефектов. Силовая броня была чем-то сложным и священным, даже величайшие Железные жрецы не до конца понимали, как работают е</w:t>
      </w:r>
      <w:r w:rsidR="00BF2D7C" w:rsidRPr="00D26162">
        <w:rPr>
          <w:lang w:val="ru-RU"/>
        </w:rPr>
        <w:t>е</w:t>
      </w:r>
      <w:r w:rsidRPr="00D26162">
        <w:rPr>
          <w:lang w:val="ru-RU"/>
        </w:rPr>
        <w:t xml:space="preserve"> системы; потому-то проводить работы таким образом само по себе было чем-то вроде богохульства, пусть и вызванного лишениями. В том виде, в каком они были на </w:t>
      </w:r>
      <w:proofErr w:type="spellStart"/>
      <w:r w:rsidRPr="00D26162">
        <w:rPr>
          <w:lang w:val="ru-RU"/>
        </w:rPr>
        <w:t>Фенрисе</w:t>
      </w:r>
      <w:proofErr w:type="spellEnd"/>
      <w:r w:rsidRPr="00D26162">
        <w:rPr>
          <w:lang w:val="ru-RU"/>
        </w:rPr>
        <w:t>, сохранились только руны, тщательно отреставрированные и нанес</w:t>
      </w:r>
      <w:r w:rsidR="00BF2D7C" w:rsidRPr="00D26162">
        <w:rPr>
          <w:lang w:val="ru-RU"/>
        </w:rPr>
        <w:t>е</w:t>
      </w:r>
      <w:r w:rsidRPr="00D26162">
        <w:rPr>
          <w:lang w:val="ru-RU"/>
        </w:rPr>
        <w:t xml:space="preserve">нные руками самих воинов. </w:t>
      </w:r>
    </w:p>
    <w:p w14:paraId="1E60BAF0" w14:textId="52D115E3" w:rsidR="00EA29B3" w:rsidRPr="00D26162" w:rsidRDefault="00EA29B3" w:rsidP="0094125C">
      <w:pPr>
        <w:rPr>
          <w:lang w:val="ru-RU"/>
        </w:rPr>
      </w:pPr>
      <w:r w:rsidRPr="00D26162">
        <w:rPr>
          <w:lang w:val="ru-RU"/>
        </w:rPr>
        <w:t>В сво</w:t>
      </w:r>
      <w:r w:rsidR="00BF2D7C" w:rsidRPr="00D26162">
        <w:rPr>
          <w:lang w:val="ru-RU"/>
        </w:rPr>
        <w:t>е</w:t>
      </w:r>
      <w:r w:rsidRPr="00D26162">
        <w:rPr>
          <w:lang w:val="ru-RU"/>
        </w:rPr>
        <w:t xml:space="preserve">м давнем прошлом </w:t>
      </w:r>
      <w:proofErr w:type="spellStart"/>
      <w:r w:rsidRPr="00D26162">
        <w:rPr>
          <w:lang w:val="ru-RU"/>
        </w:rPr>
        <w:t>Хафлои</w:t>
      </w:r>
      <w:proofErr w:type="spellEnd"/>
      <w:r w:rsidRPr="00D26162">
        <w:rPr>
          <w:lang w:val="ru-RU"/>
        </w:rPr>
        <w:t xml:space="preserve"> не видел в этом особого смысла. До Вознесения в его племени рунические надписи наносили лишь </w:t>
      </w:r>
      <w:proofErr w:type="spellStart"/>
      <w:r w:rsidRPr="00D26162">
        <w:rPr>
          <w:lang w:val="ru-RU"/>
        </w:rPr>
        <w:t>готи</w:t>
      </w:r>
      <w:proofErr w:type="spellEnd"/>
      <w:r w:rsidRPr="00D26162">
        <w:rPr>
          <w:lang w:val="ru-RU"/>
        </w:rPr>
        <w:t>, в то время как воины и охотники едва ли утруждали себя изучением основ этого ремесла. Но когда он оказался в Горе, вс</w:t>
      </w:r>
      <w:r w:rsidR="00BF2D7C" w:rsidRPr="00D26162">
        <w:rPr>
          <w:lang w:val="ru-RU"/>
        </w:rPr>
        <w:t>е</w:t>
      </w:r>
      <w:r w:rsidRPr="00D26162">
        <w:rPr>
          <w:lang w:val="ru-RU"/>
        </w:rPr>
        <w:t xml:space="preserve"> пошло по-другому. Трансформация тела сопровождалась трансформацией разума, и каждый Кровавый Коготь узнал и о священных знаках и их значении, и о том, что они могут сделать с оружием, щитом или корабл</w:t>
      </w:r>
      <w:r w:rsidR="00BF2D7C" w:rsidRPr="00D26162">
        <w:rPr>
          <w:lang w:val="ru-RU"/>
        </w:rPr>
        <w:t>е</w:t>
      </w:r>
      <w:r w:rsidRPr="00D26162">
        <w:rPr>
          <w:lang w:val="ru-RU"/>
        </w:rPr>
        <w:t>м. Руны перестали быть абстрактными надписями, сделанными лишь для того, чтобы задобрить богов бури и убийства, и стали символами более глубокой магии — корней, которые проникали в саму Изнанку Вселенной и черпали е</w:t>
      </w:r>
      <w:r w:rsidR="00BF2D7C" w:rsidRPr="00D26162">
        <w:rPr>
          <w:lang w:val="ru-RU"/>
        </w:rPr>
        <w:t>е</w:t>
      </w:r>
      <w:r w:rsidRPr="00D26162">
        <w:rPr>
          <w:lang w:val="ru-RU"/>
        </w:rPr>
        <w:t xml:space="preserve"> силу.</w:t>
      </w:r>
    </w:p>
    <w:p w14:paraId="7FF03CE2" w14:textId="01A5F802" w:rsidR="00EA29B3" w:rsidRPr="00D26162" w:rsidRDefault="00EA29B3" w:rsidP="0094125C">
      <w:pPr>
        <w:rPr>
          <w:lang w:val="ru-RU"/>
        </w:rPr>
      </w:pPr>
      <w:r w:rsidRPr="00D26162">
        <w:rPr>
          <w:lang w:val="ru-RU"/>
        </w:rPr>
        <w:t xml:space="preserve">Поэтому </w:t>
      </w:r>
      <w:proofErr w:type="spellStart"/>
      <w:r w:rsidRPr="00D26162">
        <w:rPr>
          <w:lang w:val="ru-RU"/>
        </w:rPr>
        <w:t>Хафлои</w:t>
      </w:r>
      <w:proofErr w:type="spellEnd"/>
      <w:r w:rsidRPr="00D26162">
        <w:rPr>
          <w:lang w:val="ru-RU"/>
        </w:rPr>
        <w:t xml:space="preserve"> научился делать кое-какие руны своими руками. Конечно, ему было далеко до настоящего мастера, который годами работал в кузне с молотком и зубилом. И вс</w:t>
      </w:r>
      <w:r w:rsidR="00BF2D7C" w:rsidRPr="00D26162">
        <w:rPr>
          <w:lang w:val="ru-RU"/>
        </w:rPr>
        <w:t>е</w:t>
      </w:r>
      <w:r w:rsidRPr="00D26162">
        <w:rPr>
          <w:lang w:val="ru-RU"/>
        </w:rPr>
        <w:t xml:space="preserve"> же молодой воин совершенствовался с каждой последующей работой: наносил руны на края наплечников, изогнутые панели поножей, вырезал имена тех, кого сразил, или названия мест, где судьба даровала ему удачу. Теперь, когда пластина была вычищена и заново освящена, знаки снова стали видны — ожерелье из угловатых символов, которые петляли и вздымались на </w:t>
      </w:r>
      <w:proofErr w:type="spellStart"/>
      <w:r w:rsidRPr="00D26162">
        <w:rPr>
          <w:lang w:val="ru-RU"/>
        </w:rPr>
        <w:t>штормово</w:t>
      </w:r>
      <w:proofErr w:type="spellEnd"/>
      <w:r w:rsidRPr="00D26162">
        <w:rPr>
          <w:lang w:val="ru-RU"/>
        </w:rPr>
        <w:t>-серой поверхности.</w:t>
      </w:r>
    </w:p>
    <w:p w14:paraId="3E5CB70B" w14:textId="7E8690EF" w:rsidR="00EA29B3" w:rsidRPr="00D26162" w:rsidRDefault="00EA29B3" w:rsidP="0094125C">
      <w:pPr>
        <w:rPr>
          <w:lang w:val="ru-RU"/>
        </w:rPr>
      </w:pPr>
      <w:r w:rsidRPr="00D26162">
        <w:rPr>
          <w:lang w:val="ru-RU"/>
        </w:rPr>
        <w:t xml:space="preserve">Кровавый Коготь разглядывал каждую деталь, пока </w:t>
      </w:r>
      <w:proofErr w:type="spellStart"/>
      <w:r w:rsidRPr="00D26162">
        <w:rPr>
          <w:lang w:val="ru-RU"/>
        </w:rPr>
        <w:t>сервы</w:t>
      </w:r>
      <w:proofErr w:type="spellEnd"/>
      <w:r w:rsidRPr="00D26162">
        <w:rPr>
          <w:lang w:val="ru-RU"/>
        </w:rPr>
        <w:t xml:space="preserve"> поднимали е</w:t>
      </w:r>
      <w:r w:rsidR="00BF2D7C" w:rsidRPr="00D26162">
        <w:rPr>
          <w:lang w:val="ru-RU"/>
        </w:rPr>
        <w:t>е</w:t>
      </w:r>
      <w:r w:rsidRPr="00D26162">
        <w:rPr>
          <w:lang w:val="ru-RU"/>
        </w:rPr>
        <w:t>, готовую к установке на сво</w:t>
      </w:r>
      <w:r w:rsidR="00BF2D7C" w:rsidRPr="00D26162">
        <w:rPr>
          <w:lang w:val="ru-RU"/>
        </w:rPr>
        <w:t>е</w:t>
      </w:r>
      <w:r w:rsidRPr="00D26162">
        <w:rPr>
          <w:lang w:val="ru-RU"/>
        </w:rPr>
        <w:t xml:space="preserve"> место. Отблески огня окаймляли каждый знак кроваво-красным — череда им</w:t>
      </w:r>
      <w:r w:rsidR="00BF2D7C" w:rsidRPr="00D26162">
        <w:rPr>
          <w:lang w:val="ru-RU"/>
        </w:rPr>
        <w:t>е</w:t>
      </w:r>
      <w:r w:rsidRPr="00D26162">
        <w:rPr>
          <w:lang w:val="ru-RU"/>
        </w:rPr>
        <w:t>н и мест, взятых с бою и получивших своего рода бессмертие.</w:t>
      </w:r>
    </w:p>
    <w:p w14:paraId="05E6EE1A" w14:textId="5BBE102B" w:rsidR="00EA29B3" w:rsidRPr="00D26162" w:rsidRDefault="00EA29B3" w:rsidP="0094125C">
      <w:pPr>
        <w:rPr>
          <w:lang w:val="ru-RU"/>
        </w:rPr>
      </w:pPr>
      <w:r w:rsidRPr="00D26162">
        <w:rPr>
          <w:lang w:val="ru-RU"/>
        </w:rPr>
        <w:t>Ингвар стоял рядом; его доспехи тоже устанавливали на место, поверхность брони была ещ</w:t>
      </w:r>
      <w:r w:rsidR="00BF2D7C" w:rsidRPr="00D26162">
        <w:rPr>
          <w:lang w:val="ru-RU"/>
        </w:rPr>
        <w:t>е</w:t>
      </w:r>
      <w:r w:rsidRPr="00D26162">
        <w:rPr>
          <w:lang w:val="ru-RU"/>
        </w:rPr>
        <w:t xml:space="preserve"> более побитой. Как и на теле, на доспехе со временем появлялись шрамы и изъяны, пластины покрывались вмятинами и становились шероховатыми. Доспехи Серого Охотника были темнее, старше — они выветрились, как и их владелец.</w:t>
      </w:r>
    </w:p>
    <w:p w14:paraId="07490B67" w14:textId="77777777" w:rsidR="00EA29B3" w:rsidRPr="00D26162" w:rsidRDefault="00EA29B3" w:rsidP="0094125C">
      <w:pPr>
        <w:rPr>
          <w:lang w:val="ru-RU"/>
        </w:rPr>
      </w:pPr>
      <w:r w:rsidRPr="00D26162">
        <w:rPr>
          <w:lang w:val="ru-RU"/>
        </w:rPr>
        <w:t>— Как самочувствие — готов? — спросил Ингвар, и на его лице вспыхнули искры от сверла.</w:t>
      </w:r>
    </w:p>
    <w:p w14:paraId="18472B7D" w14:textId="17E8B411" w:rsidR="00EA29B3" w:rsidRPr="00D26162" w:rsidRDefault="00EA29B3" w:rsidP="0094125C">
      <w:pPr>
        <w:rPr>
          <w:lang w:val="ru-RU"/>
        </w:rPr>
      </w:pPr>
      <w:r w:rsidRPr="00D26162">
        <w:rPr>
          <w:lang w:val="ru-RU"/>
        </w:rPr>
        <w:t xml:space="preserve">В другой день </w:t>
      </w:r>
      <w:proofErr w:type="spellStart"/>
      <w:r w:rsidRPr="00D26162">
        <w:rPr>
          <w:lang w:val="ru-RU"/>
        </w:rPr>
        <w:t>Хафлои</w:t>
      </w:r>
      <w:proofErr w:type="spellEnd"/>
      <w:r w:rsidRPr="00D26162">
        <w:rPr>
          <w:lang w:val="ru-RU"/>
        </w:rPr>
        <w:t>, возможно, возмутился бы от такого вопроса. Спросили бы о таком Тяж</w:t>
      </w:r>
      <w:r w:rsidR="00BF2D7C" w:rsidRPr="00D26162">
        <w:rPr>
          <w:lang w:val="ru-RU"/>
        </w:rPr>
        <w:t>е</w:t>
      </w:r>
      <w:r w:rsidRPr="00D26162">
        <w:rPr>
          <w:lang w:val="ru-RU"/>
        </w:rPr>
        <w:t xml:space="preserve">лую Руку? Все по-прежнему видели в </w:t>
      </w:r>
      <w:proofErr w:type="spellStart"/>
      <w:r w:rsidRPr="00D26162">
        <w:rPr>
          <w:lang w:val="ru-RU"/>
        </w:rPr>
        <w:t>Хафлои</w:t>
      </w:r>
      <w:proofErr w:type="spellEnd"/>
      <w:r w:rsidRPr="00D26162">
        <w:rPr>
          <w:lang w:val="ru-RU"/>
        </w:rPr>
        <w:t xml:space="preserve"> щенка, свежую кровь, влитую в стаю для количества, так как из-за потерь нарушались старые обычаи Ордена.</w:t>
      </w:r>
    </w:p>
    <w:p w14:paraId="7D5C0F4E" w14:textId="266BE386" w:rsidR="00EA29B3" w:rsidRPr="00D26162" w:rsidRDefault="00EA29B3" w:rsidP="0094125C">
      <w:pPr>
        <w:rPr>
          <w:lang w:val="ru-RU"/>
        </w:rPr>
      </w:pPr>
      <w:r w:rsidRPr="00D26162">
        <w:rPr>
          <w:lang w:val="ru-RU"/>
        </w:rPr>
        <w:t>И вс</w:t>
      </w:r>
      <w:r w:rsidR="00BF2D7C" w:rsidRPr="00D26162">
        <w:rPr>
          <w:lang w:val="ru-RU"/>
        </w:rPr>
        <w:t>е</w:t>
      </w:r>
      <w:r w:rsidRPr="00D26162">
        <w:rPr>
          <w:lang w:val="ru-RU"/>
        </w:rPr>
        <w:t xml:space="preserve"> же, наверное, подразумевалось иное. В последние дни с ним и правда обращались по-другому. Кровавого Когтя по-прежнему подкалывали, но сдержаннее, даже с оттенком уважения. Может, и не стоило изводить остальных, агрессивно отстаивая сво</w:t>
      </w:r>
      <w:r w:rsidR="00BF2D7C" w:rsidRPr="00D26162">
        <w:rPr>
          <w:lang w:val="ru-RU"/>
        </w:rPr>
        <w:t>е</w:t>
      </w:r>
      <w:r w:rsidRPr="00D26162">
        <w:rPr>
          <w:lang w:val="ru-RU"/>
        </w:rPr>
        <w:t xml:space="preserve"> право находиться среди них.</w:t>
      </w:r>
    </w:p>
    <w:p w14:paraId="4FC42CAE" w14:textId="04B233C8" w:rsidR="00EA29B3" w:rsidRPr="00D26162" w:rsidRDefault="00EA29B3" w:rsidP="0094125C">
      <w:pPr>
        <w:rPr>
          <w:lang w:val="ru-RU"/>
        </w:rPr>
      </w:pPr>
      <w:r w:rsidRPr="00D26162">
        <w:rPr>
          <w:lang w:val="ru-RU"/>
        </w:rPr>
        <w:t xml:space="preserve">— Не знаю, — ответил </w:t>
      </w:r>
      <w:proofErr w:type="spellStart"/>
      <w:r w:rsidRPr="00D26162">
        <w:rPr>
          <w:lang w:val="ru-RU"/>
        </w:rPr>
        <w:t>Хафлои</w:t>
      </w:r>
      <w:proofErr w:type="spellEnd"/>
      <w:r w:rsidRPr="00D26162">
        <w:rPr>
          <w:lang w:val="ru-RU"/>
        </w:rPr>
        <w:t>, чувствуя, как сенсорные расширения скользят в гнезде ч</w:t>
      </w:r>
      <w:r w:rsidR="00BF2D7C" w:rsidRPr="00D26162">
        <w:rPr>
          <w:lang w:val="ru-RU"/>
        </w:rPr>
        <w:t>е</w:t>
      </w:r>
      <w:r w:rsidRPr="00D26162">
        <w:rPr>
          <w:lang w:val="ru-RU"/>
        </w:rPr>
        <w:t xml:space="preserve">рного панциря. </w:t>
      </w:r>
    </w:p>
    <w:p w14:paraId="33F2E71A" w14:textId="77777777" w:rsidR="00EA29B3" w:rsidRPr="00D26162" w:rsidRDefault="00EA29B3" w:rsidP="0094125C">
      <w:pPr>
        <w:rPr>
          <w:lang w:val="ru-RU"/>
        </w:rPr>
      </w:pPr>
      <w:r w:rsidRPr="00D26162">
        <w:rPr>
          <w:lang w:val="ru-RU"/>
        </w:rPr>
        <w:t xml:space="preserve">Ингвар посмотрел на Кровавого Когтя. </w:t>
      </w:r>
    </w:p>
    <w:p w14:paraId="0898ACC3" w14:textId="77777777" w:rsidR="00EA29B3" w:rsidRPr="00D26162" w:rsidRDefault="00EA29B3" w:rsidP="0094125C">
      <w:pPr>
        <w:rPr>
          <w:lang w:val="ru-RU"/>
        </w:rPr>
      </w:pPr>
      <w:r w:rsidRPr="00D26162">
        <w:rPr>
          <w:lang w:val="ru-RU"/>
        </w:rPr>
        <w:t>— Не знаешь?</w:t>
      </w:r>
    </w:p>
    <w:p w14:paraId="64285FEC" w14:textId="1B01D8A8" w:rsidR="00EA29B3" w:rsidRPr="00D26162" w:rsidRDefault="00EA29B3" w:rsidP="0094125C">
      <w:pPr>
        <w:rPr>
          <w:lang w:val="ru-RU"/>
        </w:rPr>
      </w:pPr>
      <w:proofErr w:type="spellStart"/>
      <w:r w:rsidRPr="00D26162">
        <w:rPr>
          <w:lang w:val="ru-RU"/>
        </w:rPr>
        <w:t>Хафлои</w:t>
      </w:r>
      <w:proofErr w:type="spellEnd"/>
      <w:r w:rsidRPr="00D26162">
        <w:rPr>
          <w:lang w:val="ru-RU"/>
        </w:rPr>
        <w:t xml:space="preserve"> пов</w:t>
      </w:r>
      <w:r w:rsidR="00BF2D7C" w:rsidRPr="00D26162">
        <w:rPr>
          <w:lang w:val="ru-RU"/>
        </w:rPr>
        <w:t>е</w:t>
      </w:r>
      <w:r w:rsidRPr="00D26162">
        <w:rPr>
          <w:lang w:val="ru-RU"/>
        </w:rPr>
        <w:t xml:space="preserve">л плечом, чтобы </w:t>
      </w:r>
      <w:proofErr w:type="spellStart"/>
      <w:r w:rsidRPr="00D26162">
        <w:rPr>
          <w:lang w:val="ru-RU"/>
        </w:rPr>
        <w:t>сервы</w:t>
      </w:r>
      <w:proofErr w:type="spellEnd"/>
      <w:r w:rsidRPr="00D26162">
        <w:rPr>
          <w:lang w:val="ru-RU"/>
        </w:rPr>
        <w:t xml:space="preserve"> опустили подвешенный на цепях наплечник. </w:t>
      </w:r>
    </w:p>
    <w:p w14:paraId="7BF4CB94" w14:textId="44BDA375" w:rsidR="00EA29B3" w:rsidRPr="00D26162" w:rsidRDefault="00EA29B3" w:rsidP="0094125C">
      <w:pPr>
        <w:rPr>
          <w:lang w:val="ru-RU"/>
        </w:rPr>
      </w:pPr>
      <w:r w:rsidRPr="00D26162">
        <w:rPr>
          <w:lang w:val="ru-RU"/>
        </w:rPr>
        <w:t xml:space="preserve">— А что ты хотел услышать? Что у меня на уме только одно — покрыть себя кровью врагов? Нет. Я не знаю. Я повидал множество миров. Но это… Кадия. — Он усмехнулся. — Думаешь, может, что я чего-то не </w:t>
      </w:r>
      <w:r w:rsidR="007409FE">
        <w:rPr>
          <w:lang w:val="ru-RU"/>
        </w:rPr>
        <w:t>понимаю</w:t>
      </w:r>
      <w:r w:rsidRPr="00D26162">
        <w:rPr>
          <w:lang w:val="ru-RU"/>
        </w:rPr>
        <w:t>. Но я знаю, что вс</w:t>
      </w:r>
      <w:r w:rsidR="00BF2D7C" w:rsidRPr="00D26162">
        <w:rPr>
          <w:lang w:val="ru-RU"/>
        </w:rPr>
        <w:t>е</w:t>
      </w:r>
      <w:r w:rsidRPr="00D26162">
        <w:rPr>
          <w:lang w:val="ru-RU"/>
        </w:rPr>
        <w:t xml:space="preserve"> это значит. Этот мир нельзя терять. </w:t>
      </w:r>
    </w:p>
    <w:p w14:paraId="7932EDB7" w14:textId="77777777" w:rsidR="00EA29B3" w:rsidRPr="00D26162" w:rsidRDefault="00EA29B3" w:rsidP="0094125C">
      <w:pPr>
        <w:rPr>
          <w:lang w:val="ru-RU"/>
        </w:rPr>
      </w:pPr>
      <w:r w:rsidRPr="00D26162">
        <w:rPr>
          <w:lang w:val="ru-RU"/>
        </w:rPr>
        <w:lastRenderedPageBreak/>
        <w:t>— Это не от нас зависит.</w:t>
      </w:r>
    </w:p>
    <w:p w14:paraId="31D6768C" w14:textId="77777777" w:rsidR="00EA29B3" w:rsidRPr="00D26162" w:rsidRDefault="00EA29B3" w:rsidP="0094125C">
      <w:pPr>
        <w:rPr>
          <w:lang w:val="ru-RU"/>
        </w:rPr>
      </w:pPr>
      <w:r w:rsidRPr="00D26162">
        <w:rPr>
          <w:lang w:val="ru-RU"/>
        </w:rPr>
        <w:t xml:space="preserve">— Зависит, если мы там будем. </w:t>
      </w:r>
    </w:p>
    <w:p w14:paraId="0B8EB673" w14:textId="77777777" w:rsidR="00EA29B3" w:rsidRPr="00D26162" w:rsidRDefault="00EA29B3" w:rsidP="0094125C">
      <w:pPr>
        <w:rPr>
          <w:lang w:val="ru-RU"/>
        </w:rPr>
      </w:pPr>
      <w:r w:rsidRPr="00D26162">
        <w:rPr>
          <w:lang w:val="ru-RU"/>
        </w:rPr>
        <w:t xml:space="preserve">— Мы сыграем очень незначительную роль. </w:t>
      </w:r>
    </w:p>
    <w:p w14:paraId="7CFA083B" w14:textId="77777777" w:rsidR="00EA29B3" w:rsidRPr="00D26162" w:rsidRDefault="00EA29B3" w:rsidP="0094125C">
      <w:pPr>
        <w:rPr>
          <w:lang w:val="ru-RU"/>
        </w:rPr>
      </w:pPr>
      <w:r w:rsidRPr="00D26162">
        <w:rPr>
          <w:lang w:val="ru-RU"/>
        </w:rPr>
        <w:t xml:space="preserve">— Только если потерпим неудачу. </w:t>
      </w:r>
    </w:p>
    <w:p w14:paraId="1F1AB0F4" w14:textId="09A7D801" w:rsidR="00EA29B3" w:rsidRPr="00D26162" w:rsidRDefault="00EA29B3" w:rsidP="0094125C">
      <w:pPr>
        <w:rPr>
          <w:lang w:val="ru-RU"/>
        </w:rPr>
      </w:pPr>
      <w:r w:rsidRPr="00D26162">
        <w:rPr>
          <w:lang w:val="ru-RU"/>
        </w:rPr>
        <w:t>Настала очередь Ингвара получить правый наплечник, который позвякивал на цепях — тяж</w:t>
      </w:r>
      <w:r w:rsidR="00BF2D7C" w:rsidRPr="00D26162">
        <w:rPr>
          <w:lang w:val="ru-RU"/>
        </w:rPr>
        <w:t>е</w:t>
      </w:r>
      <w:r w:rsidRPr="00D26162">
        <w:rPr>
          <w:lang w:val="ru-RU"/>
        </w:rPr>
        <w:t xml:space="preserve">лый фрагмент весом почти со смертного человека. </w:t>
      </w:r>
    </w:p>
    <w:p w14:paraId="5E033B4F" w14:textId="000C02BC" w:rsidR="00EA29B3" w:rsidRPr="00D26162" w:rsidRDefault="00EA29B3" w:rsidP="0094125C">
      <w:pPr>
        <w:rPr>
          <w:lang w:val="ru-RU"/>
        </w:rPr>
      </w:pPr>
      <w:r w:rsidRPr="00D26162">
        <w:rPr>
          <w:lang w:val="ru-RU"/>
        </w:rPr>
        <w:t>— Ты когда-нибудь встречал Ч</w:t>
      </w:r>
      <w:r w:rsidR="00BF2D7C" w:rsidRPr="00D26162">
        <w:rPr>
          <w:lang w:val="ru-RU"/>
        </w:rPr>
        <w:t>е</w:t>
      </w:r>
      <w:r w:rsidRPr="00D26162">
        <w:rPr>
          <w:lang w:val="ru-RU"/>
        </w:rPr>
        <w:t>рную Гриву? — спросил он.</w:t>
      </w:r>
    </w:p>
    <w:p w14:paraId="3D072828" w14:textId="77777777" w:rsidR="00EA29B3" w:rsidRPr="00D26162" w:rsidRDefault="00EA29B3" w:rsidP="0094125C">
      <w:pPr>
        <w:rPr>
          <w:lang w:val="ru-RU"/>
        </w:rPr>
      </w:pPr>
      <w:r w:rsidRPr="00D26162">
        <w:rPr>
          <w:lang w:val="ru-RU"/>
        </w:rPr>
        <w:t>— Нет. Точнее, видел его в Зале Огня, на собраниях, как и все остальные. Наблюдал за ним.</w:t>
      </w:r>
    </w:p>
    <w:p w14:paraId="569C53EE" w14:textId="70F65C3A" w:rsidR="00EA29B3" w:rsidRPr="00D26162" w:rsidRDefault="00EA29B3" w:rsidP="0094125C">
      <w:pPr>
        <w:rPr>
          <w:lang w:val="ru-RU"/>
        </w:rPr>
      </w:pPr>
      <w:r w:rsidRPr="00D26162">
        <w:rPr>
          <w:lang w:val="ru-RU"/>
        </w:rPr>
        <w:t>— Что думаешь о н</w:t>
      </w:r>
      <w:r w:rsidR="00BF2D7C" w:rsidRPr="00D26162">
        <w:rPr>
          <w:lang w:val="ru-RU"/>
        </w:rPr>
        <w:t>е</w:t>
      </w:r>
      <w:r w:rsidRPr="00D26162">
        <w:rPr>
          <w:lang w:val="ru-RU"/>
        </w:rPr>
        <w:t>м?</w:t>
      </w:r>
    </w:p>
    <w:p w14:paraId="464CC3A7" w14:textId="77777777" w:rsidR="00EA29B3" w:rsidRPr="00D26162" w:rsidRDefault="00EA29B3" w:rsidP="0094125C">
      <w:pPr>
        <w:rPr>
          <w:lang w:val="ru-RU"/>
        </w:rPr>
      </w:pPr>
      <w:proofErr w:type="spellStart"/>
      <w:r w:rsidRPr="00D26162">
        <w:rPr>
          <w:lang w:val="ru-RU"/>
        </w:rPr>
        <w:t>Хафлои</w:t>
      </w:r>
      <w:proofErr w:type="spellEnd"/>
      <w:r w:rsidRPr="00D26162">
        <w:rPr>
          <w:lang w:val="ru-RU"/>
        </w:rPr>
        <w:t xml:space="preserve"> уже размышлял о Молодом Короле. </w:t>
      </w:r>
    </w:p>
    <w:p w14:paraId="09FAB09E" w14:textId="60374802" w:rsidR="00EA29B3" w:rsidRPr="00D26162" w:rsidRDefault="00EA29B3" w:rsidP="0094125C">
      <w:pPr>
        <w:rPr>
          <w:lang w:val="ru-RU"/>
        </w:rPr>
      </w:pPr>
      <w:r w:rsidRPr="00D26162">
        <w:rPr>
          <w:lang w:val="ru-RU"/>
        </w:rPr>
        <w:t>— Что он пытался стать кем-то. Или не стать. Что он вс</w:t>
      </w:r>
      <w:r w:rsidR="00BF2D7C" w:rsidRPr="00D26162">
        <w:rPr>
          <w:lang w:val="ru-RU"/>
        </w:rPr>
        <w:t>е</w:t>
      </w:r>
      <w:r w:rsidRPr="00D26162">
        <w:rPr>
          <w:lang w:val="ru-RU"/>
        </w:rPr>
        <w:t xml:space="preserve"> время носил это с собой. </w:t>
      </w:r>
    </w:p>
    <w:p w14:paraId="715653CB" w14:textId="77777777" w:rsidR="00EA29B3" w:rsidRPr="00D26162" w:rsidRDefault="00EA29B3" w:rsidP="0094125C">
      <w:pPr>
        <w:rPr>
          <w:lang w:val="ru-RU"/>
        </w:rPr>
      </w:pPr>
      <w:r w:rsidRPr="00D26162">
        <w:rPr>
          <w:lang w:val="ru-RU"/>
        </w:rPr>
        <w:t xml:space="preserve">Ингвар вытянул руки, надевая перчатки, и дал </w:t>
      </w:r>
      <w:proofErr w:type="spellStart"/>
      <w:r w:rsidRPr="00D26162">
        <w:rPr>
          <w:lang w:val="ru-RU"/>
        </w:rPr>
        <w:t>сервам</w:t>
      </w:r>
      <w:proofErr w:type="spellEnd"/>
      <w:r w:rsidRPr="00D26162">
        <w:rPr>
          <w:lang w:val="ru-RU"/>
        </w:rPr>
        <w:t xml:space="preserve"> вставить провода питания в узлы, расположенные под кожей. </w:t>
      </w:r>
    </w:p>
    <w:p w14:paraId="17D98E02" w14:textId="7744F506" w:rsidR="00EA29B3" w:rsidRPr="00D26162" w:rsidRDefault="00EA29B3" w:rsidP="0094125C">
      <w:pPr>
        <w:rPr>
          <w:lang w:val="ru-RU"/>
        </w:rPr>
      </w:pPr>
      <w:r w:rsidRPr="00D26162">
        <w:rPr>
          <w:lang w:val="ru-RU"/>
        </w:rPr>
        <w:t>— Я разговаривал с Ч</w:t>
      </w:r>
      <w:r w:rsidR="00BF2D7C" w:rsidRPr="00D26162">
        <w:rPr>
          <w:lang w:val="ru-RU"/>
        </w:rPr>
        <w:t>е</w:t>
      </w:r>
      <w:r w:rsidRPr="00D26162">
        <w:rPr>
          <w:lang w:val="ru-RU"/>
        </w:rPr>
        <w:t xml:space="preserve">рной Гривой перед уходом. Он показался мне каким-то усталым. </w:t>
      </w:r>
      <w:proofErr w:type="gramStart"/>
      <w:r w:rsidRPr="00D26162">
        <w:rPr>
          <w:lang w:val="ru-RU"/>
        </w:rPr>
        <w:t>Может, потому, что</w:t>
      </w:r>
      <w:proofErr w:type="gramEnd"/>
      <w:r w:rsidRPr="00D26162">
        <w:rPr>
          <w:lang w:val="ru-RU"/>
        </w:rPr>
        <w:t xml:space="preserve"> я сам устал. Однако я видел, как он сражается. На это стоило посмотреть! </w:t>
      </w:r>
    </w:p>
    <w:p w14:paraId="10298E90" w14:textId="77777777" w:rsidR="00EA29B3" w:rsidRPr="00D26162" w:rsidRDefault="00EA29B3" w:rsidP="0094125C">
      <w:pPr>
        <w:rPr>
          <w:lang w:val="ru-RU"/>
        </w:rPr>
      </w:pPr>
      <w:r w:rsidRPr="00D26162">
        <w:rPr>
          <w:lang w:val="ru-RU"/>
        </w:rPr>
        <w:t xml:space="preserve">Он одобрительно хмыкнул. </w:t>
      </w:r>
    </w:p>
    <w:p w14:paraId="254EE7C1" w14:textId="24F2CF96" w:rsidR="00EA29B3" w:rsidRPr="00D26162" w:rsidRDefault="00EA29B3" w:rsidP="0094125C">
      <w:pPr>
        <w:rPr>
          <w:lang w:val="ru-RU"/>
        </w:rPr>
      </w:pPr>
      <w:r w:rsidRPr="00D26162">
        <w:rPr>
          <w:lang w:val="ru-RU"/>
        </w:rPr>
        <w:t xml:space="preserve">— </w:t>
      </w:r>
      <w:proofErr w:type="spellStart"/>
      <w:r w:rsidRPr="00D26162">
        <w:rPr>
          <w:lang w:val="ru-RU"/>
        </w:rPr>
        <w:t>Раскалыватель</w:t>
      </w:r>
      <w:proofErr w:type="spellEnd"/>
      <w:r w:rsidRPr="00D26162">
        <w:rPr>
          <w:lang w:val="ru-RU"/>
        </w:rPr>
        <w:t xml:space="preserve"> Черепов — самый опасный Волчий </w:t>
      </w:r>
      <w:r w:rsidR="00D26162" w:rsidRPr="00D26162">
        <w:rPr>
          <w:lang w:val="ru-RU"/>
        </w:rPr>
        <w:t>Гвардеец</w:t>
      </w:r>
      <w:r w:rsidRPr="00D26162">
        <w:rPr>
          <w:lang w:val="ru-RU"/>
        </w:rPr>
        <w:t>, которого я когда-либо знал. Однажды он сам станет ярлом. Но он всегда будет старше, чем Ч</w:t>
      </w:r>
      <w:r w:rsidR="00BF2D7C" w:rsidRPr="00D26162">
        <w:rPr>
          <w:lang w:val="ru-RU"/>
        </w:rPr>
        <w:t>е</w:t>
      </w:r>
      <w:r w:rsidRPr="00D26162">
        <w:rPr>
          <w:lang w:val="ru-RU"/>
        </w:rPr>
        <w:t>рная Грива, потому что Рагнар — это что-то особенное, такого таланта больше не появится.</w:t>
      </w:r>
    </w:p>
    <w:p w14:paraId="5F1DAEDA" w14:textId="77777777" w:rsidR="00EA29B3" w:rsidRPr="00D26162" w:rsidRDefault="00EA29B3" w:rsidP="0094125C">
      <w:pPr>
        <w:rPr>
          <w:lang w:val="ru-RU"/>
        </w:rPr>
      </w:pPr>
      <w:r w:rsidRPr="00D26162">
        <w:rPr>
          <w:lang w:val="ru-RU"/>
        </w:rPr>
        <w:t xml:space="preserve">— Так о многих воинах говорят. </w:t>
      </w:r>
    </w:p>
    <w:p w14:paraId="10C9D5F0" w14:textId="77777777" w:rsidR="00EA29B3" w:rsidRPr="00D26162" w:rsidRDefault="00EA29B3" w:rsidP="0094125C">
      <w:pPr>
        <w:rPr>
          <w:lang w:val="ru-RU"/>
        </w:rPr>
      </w:pPr>
      <w:r w:rsidRPr="00D26162">
        <w:rPr>
          <w:lang w:val="ru-RU"/>
        </w:rPr>
        <w:t>— Да, может быть. Но Рагнар — это… будущее. Убери его, и что у нас останется? Груз наших предков и их вечного осуждения.</w:t>
      </w:r>
    </w:p>
    <w:p w14:paraId="2A210B84" w14:textId="77777777" w:rsidR="00EA29B3" w:rsidRPr="00D26162" w:rsidRDefault="00EA29B3" w:rsidP="0094125C">
      <w:pPr>
        <w:rPr>
          <w:lang w:val="ru-RU"/>
        </w:rPr>
      </w:pPr>
      <w:r w:rsidRPr="00D26162">
        <w:rPr>
          <w:lang w:val="ru-RU"/>
        </w:rPr>
        <w:t xml:space="preserve">Он повернул кулак, проверяя соединения и по очереди перебирая пальцами. </w:t>
      </w:r>
    </w:p>
    <w:p w14:paraId="50C38AB0" w14:textId="7174189B" w:rsidR="00EA29B3" w:rsidRPr="00D26162" w:rsidRDefault="00EA29B3" w:rsidP="0094125C">
      <w:pPr>
        <w:rPr>
          <w:lang w:val="ru-RU"/>
        </w:rPr>
      </w:pPr>
      <w:r w:rsidRPr="00D26162">
        <w:rPr>
          <w:lang w:val="ru-RU"/>
        </w:rPr>
        <w:t>— Считай, что тебе повезло, Серый Охотник. Ты — в величайшей из Великих Рот, которая спас</w:t>
      </w:r>
      <w:r w:rsidR="00BF2D7C" w:rsidRPr="00D26162">
        <w:rPr>
          <w:lang w:val="ru-RU"/>
        </w:rPr>
        <w:t>е</w:t>
      </w:r>
      <w:r w:rsidRPr="00D26162">
        <w:rPr>
          <w:lang w:val="ru-RU"/>
        </w:rPr>
        <w:t>т нас всех.</w:t>
      </w:r>
    </w:p>
    <w:p w14:paraId="78AC6391" w14:textId="77777777" w:rsidR="00EA29B3" w:rsidRPr="00D26162" w:rsidRDefault="00EA29B3" w:rsidP="0094125C">
      <w:pPr>
        <w:rPr>
          <w:lang w:val="ru-RU"/>
        </w:rPr>
      </w:pPr>
      <w:proofErr w:type="spellStart"/>
      <w:r w:rsidRPr="00D26162">
        <w:rPr>
          <w:lang w:val="ru-RU"/>
        </w:rPr>
        <w:t>Хафлои</w:t>
      </w:r>
      <w:proofErr w:type="spellEnd"/>
      <w:r w:rsidRPr="00D26162">
        <w:rPr>
          <w:lang w:val="ru-RU"/>
        </w:rPr>
        <w:t xml:space="preserve"> смотрел, как </w:t>
      </w:r>
      <w:proofErr w:type="spellStart"/>
      <w:r w:rsidRPr="00D26162">
        <w:rPr>
          <w:lang w:val="ru-RU"/>
        </w:rPr>
        <w:t>сервы</w:t>
      </w:r>
      <w:proofErr w:type="spellEnd"/>
      <w:r w:rsidRPr="00D26162">
        <w:rPr>
          <w:lang w:val="ru-RU"/>
        </w:rPr>
        <w:t xml:space="preserve"> ритуально приподняли его шлем, а </w:t>
      </w:r>
      <w:proofErr w:type="spellStart"/>
      <w:r w:rsidRPr="00D26162">
        <w:rPr>
          <w:lang w:val="ru-RU"/>
        </w:rPr>
        <w:t>лексмеханик</w:t>
      </w:r>
      <w:proofErr w:type="spellEnd"/>
      <w:r w:rsidRPr="00D26162">
        <w:rPr>
          <w:lang w:val="ru-RU"/>
        </w:rPr>
        <w:t xml:space="preserve"> сбрызнул его маслом. </w:t>
      </w:r>
    </w:p>
    <w:p w14:paraId="0874A585" w14:textId="77777777" w:rsidR="00EA29B3" w:rsidRPr="00D26162" w:rsidRDefault="00EA29B3" w:rsidP="0094125C">
      <w:pPr>
        <w:rPr>
          <w:lang w:val="ru-RU"/>
        </w:rPr>
      </w:pPr>
      <w:r w:rsidRPr="00D26162">
        <w:rPr>
          <w:lang w:val="ru-RU"/>
        </w:rPr>
        <w:t>— Кем это ты меня только что назвал?</w:t>
      </w:r>
    </w:p>
    <w:p w14:paraId="7DFE8BE5" w14:textId="77777777" w:rsidR="00EA29B3" w:rsidRPr="00D26162" w:rsidRDefault="00EA29B3" w:rsidP="0094125C">
      <w:pPr>
        <w:rPr>
          <w:lang w:val="ru-RU"/>
        </w:rPr>
      </w:pPr>
      <w:r w:rsidRPr="00D26162">
        <w:rPr>
          <w:lang w:val="ru-RU"/>
        </w:rPr>
        <w:t xml:space="preserve">— Тем, кем ты и являешься. Думаю, что теперь можно перестать притворяться. </w:t>
      </w:r>
    </w:p>
    <w:p w14:paraId="2949D351" w14:textId="0540D154" w:rsidR="00EA29B3" w:rsidRPr="00D26162" w:rsidRDefault="00EA29B3" w:rsidP="0094125C">
      <w:pPr>
        <w:rPr>
          <w:lang w:val="ru-RU"/>
        </w:rPr>
      </w:pPr>
      <w:r w:rsidRPr="00D26162">
        <w:rPr>
          <w:lang w:val="ru-RU"/>
        </w:rPr>
        <w:t xml:space="preserve">Шлем опустился на голову </w:t>
      </w:r>
      <w:proofErr w:type="spellStart"/>
      <w:r w:rsidRPr="00D26162">
        <w:rPr>
          <w:lang w:val="ru-RU"/>
        </w:rPr>
        <w:t>Хафлои</w:t>
      </w:r>
      <w:proofErr w:type="spellEnd"/>
      <w:r w:rsidRPr="00D26162">
        <w:rPr>
          <w:lang w:val="ru-RU"/>
        </w:rPr>
        <w:t xml:space="preserve"> — полая корона, украшенная прекрасными элементами </w:t>
      </w:r>
      <w:proofErr w:type="spellStart"/>
      <w:r w:rsidRPr="00D26162">
        <w:rPr>
          <w:lang w:val="ru-RU"/>
        </w:rPr>
        <w:t>археотеха</w:t>
      </w:r>
      <w:proofErr w:type="spellEnd"/>
      <w:r w:rsidRPr="00D26162">
        <w:rPr>
          <w:lang w:val="ru-RU"/>
        </w:rPr>
        <w:t>, железом и золотом. Шлем сел на сво</w:t>
      </w:r>
      <w:r w:rsidR="00BF2D7C" w:rsidRPr="00D26162">
        <w:rPr>
          <w:lang w:val="ru-RU"/>
        </w:rPr>
        <w:t>е</w:t>
      </w:r>
      <w:r w:rsidRPr="00D26162">
        <w:rPr>
          <w:lang w:val="ru-RU"/>
        </w:rPr>
        <w:t xml:space="preserve"> место со слабым шипением и щелчком, мгновенно окутав поле зрения филигранью боевой информации.</w:t>
      </w:r>
    </w:p>
    <w:p w14:paraId="103C9F79" w14:textId="77777777" w:rsidR="00EA29B3" w:rsidRPr="00D26162" w:rsidRDefault="00EA29B3" w:rsidP="0094125C">
      <w:pPr>
        <w:rPr>
          <w:lang w:val="ru-RU"/>
        </w:rPr>
      </w:pPr>
      <w:r w:rsidRPr="00D26162">
        <w:rPr>
          <w:lang w:val="ru-RU"/>
        </w:rPr>
        <w:t xml:space="preserve">— Это так не работает, — сказал </w:t>
      </w:r>
      <w:proofErr w:type="spellStart"/>
      <w:r w:rsidRPr="00D26162">
        <w:rPr>
          <w:lang w:val="ru-RU"/>
        </w:rPr>
        <w:t>Хафлои</w:t>
      </w:r>
      <w:proofErr w:type="spellEnd"/>
      <w:r w:rsidRPr="00D26162">
        <w:rPr>
          <w:lang w:val="ru-RU"/>
        </w:rPr>
        <w:t>. — Слишком быстро.</w:t>
      </w:r>
    </w:p>
    <w:p w14:paraId="00BE9EA8" w14:textId="56CA7343" w:rsidR="00EA29B3" w:rsidRPr="00D26162" w:rsidRDefault="00EA29B3" w:rsidP="0094125C">
      <w:pPr>
        <w:rPr>
          <w:lang w:val="ru-RU"/>
        </w:rPr>
      </w:pPr>
      <w:r w:rsidRPr="00D26162">
        <w:rPr>
          <w:lang w:val="ru-RU"/>
        </w:rPr>
        <w:t>Затем опустился шлем Ингвара, скрыв его лицо за реш</w:t>
      </w:r>
      <w:r w:rsidR="00BF2D7C" w:rsidRPr="00D26162">
        <w:rPr>
          <w:lang w:val="ru-RU"/>
        </w:rPr>
        <w:t>е</w:t>
      </w:r>
      <w:r w:rsidRPr="00D26162">
        <w:rPr>
          <w:lang w:val="ru-RU"/>
        </w:rPr>
        <w:t>тчатой брон</w:t>
      </w:r>
      <w:r w:rsidR="00BF2D7C" w:rsidRPr="00D26162">
        <w:rPr>
          <w:lang w:val="ru-RU"/>
        </w:rPr>
        <w:t>е</w:t>
      </w:r>
      <w:r w:rsidRPr="00D26162">
        <w:rPr>
          <w:lang w:val="ru-RU"/>
        </w:rPr>
        <w:t xml:space="preserve">й. </w:t>
      </w:r>
    </w:p>
    <w:p w14:paraId="2BD94143" w14:textId="4A55A587" w:rsidR="00EA29B3" w:rsidRPr="00D26162" w:rsidRDefault="00EA29B3" w:rsidP="0094125C">
      <w:pPr>
        <w:rPr>
          <w:lang w:val="ru-RU"/>
        </w:rPr>
      </w:pPr>
      <w:r w:rsidRPr="00D26162">
        <w:rPr>
          <w:lang w:val="ru-RU"/>
        </w:rPr>
        <w:t>— С Рагнаром было так же. Мы не подчиняемся Кодексу — что для нас правила? — Он сош</w:t>
      </w:r>
      <w:r w:rsidR="00BF2D7C" w:rsidRPr="00D26162">
        <w:rPr>
          <w:lang w:val="ru-RU"/>
        </w:rPr>
        <w:t>е</w:t>
      </w:r>
      <w:r w:rsidRPr="00D26162">
        <w:rPr>
          <w:lang w:val="ru-RU"/>
        </w:rPr>
        <w:t>л с постамента, готовый к закреплению последних деталей и нанесению священных масел. — Тво</w:t>
      </w:r>
      <w:r w:rsidR="00BF2D7C" w:rsidRPr="00D26162">
        <w:rPr>
          <w:lang w:val="ru-RU"/>
        </w:rPr>
        <w:t>е</w:t>
      </w:r>
      <w:r w:rsidRPr="00D26162">
        <w:rPr>
          <w:lang w:val="ru-RU"/>
        </w:rPr>
        <w:t xml:space="preserve"> имя, твои деяния... Это одно и то же. Если бы ты этого не заслуживал, тебя бы так и не называли. </w:t>
      </w:r>
    </w:p>
    <w:p w14:paraId="48A983F4" w14:textId="1096D3A8" w:rsidR="00EA29B3" w:rsidRPr="00D26162" w:rsidRDefault="00EA29B3" w:rsidP="0094125C">
      <w:pPr>
        <w:rPr>
          <w:lang w:val="ru-RU"/>
        </w:rPr>
      </w:pPr>
      <w:r w:rsidRPr="00D26162">
        <w:rPr>
          <w:lang w:val="ru-RU"/>
        </w:rPr>
        <w:lastRenderedPageBreak/>
        <w:t xml:space="preserve">Энергетические системы брони завершили свои циклы и включились в работу, и </w:t>
      </w:r>
      <w:proofErr w:type="spellStart"/>
      <w:r w:rsidRPr="00D26162">
        <w:rPr>
          <w:lang w:val="ru-RU"/>
        </w:rPr>
        <w:t>Хафлои</w:t>
      </w:r>
      <w:proofErr w:type="spellEnd"/>
      <w:r w:rsidRPr="00D26162">
        <w:rPr>
          <w:lang w:val="ru-RU"/>
        </w:rPr>
        <w:t xml:space="preserve"> почувствовал л</w:t>
      </w:r>
      <w:r w:rsidR="00BF2D7C" w:rsidRPr="00D26162">
        <w:rPr>
          <w:lang w:val="ru-RU"/>
        </w:rPr>
        <w:t>е</w:t>
      </w:r>
      <w:r w:rsidRPr="00D26162">
        <w:rPr>
          <w:lang w:val="ru-RU"/>
        </w:rPr>
        <w:t xml:space="preserve">гкую дрожь. </w:t>
      </w:r>
      <w:proofErr w:type="gramStart"/>
      <w:r w:rsidRPr="00D26162">
        <w:rPr>
          <w:lang w:val="ru-RU"/>
        </w:rPr>
        <w:t>Так бывало</w:t>
      </w:r>
      <w:proofErr w:type="gramEnd"/>
      <w:r w:rsidRPr="00D26162">
        <w:rPr>
          <w:lang w:val="ru-RU"/>
        </w:rPr>
        <w:t xml:space="preserve"> всегда — небольшой выброс эндорфинов, осознание того, что сейчас можно сделать с тем, что дано.</w:t>
      </w:r>
    </w:p>
    <w:p w14:paraId="2A37FA1A" w14:textId="210936E5" w:rsidR="00EA29B3" w:rsidRPr="00D26162" w:rsidRDefault="00EA29B3" w:rsidP="0094125C">
      <w:pPr>
        <w:rPr>
          <w:lang w:val="ru-RU"/>
        </w:rPr>
      </w:pPr>
      <w:r w:rsidRPr="00D26162">
        <w:rPr>
          <w:lang w:val="ru-RU"/>
        </w:rPr>
        <w:t xml:space="preserve">Он чуть не попятился снова. </w:t>
      </w:r>
      <w:proofErr w:type="spellStart"/>
      <w:r w:rsidRPr="00D26162">
        <w:rPr>
          <w:lang w:val="ru-RU"/>
        </w:rPr>
        <w:t>Хафлои</w:t>
      </w:r>
      <w:proofErr w:type="spellEnd"/>
      <w:r w:rsidRPr="00D26162">
        <w:rPr>
          <w:lang w:val="ru-RU"/>
        </w:rPr>
        <w:t xml:space="preserve"> вс</w:t>
      </w:r>
      <w:r w:rsidR="00BF2D7C" w:rsidRPr="00D26162">
        <w:rPr>
          <w:lang w:val="ru-RU"/>
        </w:rPr>
        <w:t>е</w:t>
      </w:r>
      <w:r w:rsidRPr="00D26162">
        <w:rPr>
          <w:lang w:val="ru-RU"/>
        </w:rPr>
        <w:t xml:space="preserve"> ещ</w:t>
      </w:r>
      <w:r w:rsidR="00BF2D7C" w:rsidRPr="00D26162">
        <w:rPr>
          <w:lang w:val="ru-RU"/>
        </w:rPr>
        <w:t>е</w:t>
      </w:r>
      <w:r w:rsidRPr="00D26162">
        <w:rPr>
          <w:lang w:val="ru-RU"/>
        </w:rPr>
        <w:t xml:space="preserve"> чувствовал себя молодым. У него в волосах появились рыжие пряди. До перемены имени могли пройти годы, десятилетия. Это было слишком рано. Слишком рано…</w:t>
      </w:r>
    </w:p>
    <w:p w14:paraId="40827A22" w14:textId="77777777" w:rsidR="00EA29B3" w:rsidRPr="00D26162" w:rsidRDefault="00EA29B3" w:rsidP="0094125C">
      <w:pPr>
        <w:rPr>
          <w:lang w:val="ru-RU"/>
        </w:rPr>
      </w:pPr>
      <w:r w:rsidRPr="00D26162">
        <w:rPr>
          <w:lang w:val="ru-RU"/>
        </w:rPr>
        <w:t xml:space="preserve">Но что-то сказать он не успел: на его едва подключенный </w:t>
      </w:r>
      <w:proofErr w:type="spellStart"/>
      <w:r w:rsidRPr="00D26162">
        <w:rPr>
          <w:lang w:val="ru-RU"/>
        </w:rPr>
        <w:t>ретинальный</w:t>
      </w:r>
      <w:proofErr w:type="spellEnd"/>
      <w:r w:rsidRPr="00D26162">
        <w:rPr>
          <w:lang w:val="ru-RU"/>
        </w:rPr>
        <w:t xml:space="preserve"> канал связи поступил сигнал тревоги. Ингвар, который только что взял клинок в новенькую перчатку, очевидно, тоже получил такой сигнал. Он посмотрел на </w:t>
      </w:r>
      <w:proofErr w:type="spellStart"/>
      <w:r w:rsidRPr="00D26162">
        <w:rPr>
          <w:lang w:val="ru-RU"/>
        </w:rPr>
        <w:t>Хафлои</w:t>
      </w:r>
      <w:proofErr w:type="spellEnd"/>
      <w:r w:rsidRPr="00D26162">
        <w:rPr>
          <w:lang w:val="ru-RU"/>
        </w:rPr>
        <w:t>, и линзы его шлема вспыхнули.</w:t>
      </w:r>
    </w:p>
    <w:p w14:paraId="68943727" w14:textId="77777777" w:rsidR="00EA29B3" w:rsidRPr="00D26162" w:rsidRDefault="00EA29B3" w:rsidP="0094125C">
      <w:pPr>
        <w:rPr>
          <w:lang w:val="ru-RU"/>
        </w:rPr>
      </w:pPr>
      <w:r w:rsidRPr="00D26162">
        <w:rPr>
          <w:lang w:val="ru-RU"/>
        </w:rPr>
        <w:t>— Вот и он, — сказал Ингвар. — Конец света.</w:t>
      </w:r>
    </w:p>
    <w:p w14:paraId="5EB5CD48" w14:textId="1914B3FA" w:rsidR="00C57304" w:rsidRPr="00D26162" w:rsidRDefault="00C57304" w:rsidP="0094125C">
      <w:pPr>
        <w:rPr>
          <w:lang w:val="ru-RU"/>
        </w:rPr>
      </w:pPr>
    </w:p>
    <w:p w14:paraId="39345D65" w14:textId="41C03FD2" w:rsidR="003E58F7" w:rsidRPr="00D26162" w:rsidRDefault="003E58F7">
      <w:pPr>
        <w:pStyle w:val="a3"/>
        <w:rPr>
          <w:lang w:val="ru-RU"/>
        </w:rPr>
        <w:pPrChange w:id="705" w:author="user" w:date="2025-02-22T17:20:00Z">
          <w:pPr>
            <w:ind w:firstLineChars="275" w:firstLine="660"/>
            <w:jc w:val="center"/>
          </w:pPr>
        </w:pPrChange>
      </w:pPr>
      <w:r w:rsidRPr="00D26162">
        <w:rPr>
          <w:lang w:val="ru-RU"/>
        </w:rPr>
        <w:lastRenderedPageBreak/>
        <w:t xml:space="preserve">Часть </w:t>
      </w:r>
      <w:r w:rsidR="0094125C" w:rsidRPr="00D26162">
        <w:rPr>
          <w:lang w:val="ru-RU"/>
        </w:rPr>
        <w:t>V</w:t>
      </w:r>
      <w:r w:rsidRPr="00D26162">
        <w:rPr>
          <w:lang w:val="ru-RU"/>
        </w:rPr>
        <w:t xml:space="preserve">: Врата </w:t>
      </w:r>
      <w:proofErr w:type="spellStart"/>
      <w:r w:rsidRPr="00D26162">
        <w:rPr>
          <w:lang w:val="ru-RU"/>
        </w:rPr>
        <w:t>Хельвинтер</w:t>
      </w:r>
      <w:proofErr w:type="spellEnd"/>
      <w:r w:rsidRPr="00D26162">
        <w:rPr>
          <w:lang w:val="ru-RU"/>
        </w:rPr>
        <w:t xml:space="preserve"> </w:t>
      </w:r>
    </w:p>
    <w:p w14:paraId="28EFC336" w14:textId="77777777" w:rsidR="003E58F7" w:rsidRPr="00D26162" w:rsidRDefault="003E58F7" w:rsidP="003E58F7">
      <w:pPr>
        <w:ind w:firstLineChars="275" w:firstLine="773"/>
        <w:jc w:val="center"/>
        <w:rPr>
          <w:rFonts w:cs="Times New Roman"/>
          <w:b/>
          <w:sz w:val="28"/>
          <w:szCs w:val="28"/>
          <w:lang w:val="ru-RU"/>
        </w:rPr>
      </w:pPr>
    </w:p>
    <w:p w14:paraId="1120A817" w14:textId="77777777" w:rsidR="003E58F7" w:rsidRPr="00D26162" w:rsidRDefault="003E58F7">
      <w:pPr>
        <w:pStyle w:val="2"/>
        <w:rPr>
          <w:lang w:val="ru-RU"/>
        </w:rPr>
        <w:pPrChange w:id="706" w:author="user" w:date="2025-02-22T17:21:00Z">
          <w:pPr>
            <w:ind w:firstLineChars="275" w:firstLine="660"/>
            <w:jc w:val="center"/>
          </w:pPr>
        </w:pPrChange>
      </w:pPr>
      <w:r w:rsidRPr="00D26162">
        <w:rPr>
          <w:lang w:val="ru-RU"/>
        </w:rPr>
        <w:t xml:space="preserve">Глава двадцать </w:t>
      </w:r>
      <w:r w:rsidRPr="008D3BF3">
        <w:rPr>
          <w:lang w:val="ru-RU"/>
        </w:rPr>
        <w:t>третья</w:t>
      </w:r>
    </w:p>
    <w:p w14:paraId="2CDD3A0C" w14:textId="77777777" w:rsidR="003E58F7" w:rsidRPr="00D26162" w:rsidRDefault="003E58F7" w:rsidP="003E58F7">
      <w:pPr>
        <w:ind w:firstLineChars="275" w:firstLine="660"/>
        <w:jc w:val="center"/>
        <w:rPr>
          <w:rFonts w:cs="Times New Roman"/>
          <w:szCs w:val="24"/>
          <w:lang w:val="ru-RU"/>
        </w:rPr>
      </w:pPr>
    </w:p>
    <w:p w14:paraId="3E08A0F9" w14:textId="6D888C21" w:rsidR="003E58F7" w:rsidRPr="00D26162" w:rsidRDefault="003E58F7" w:rsidP="003E58F7">
      <w:pPr>
        <w:ind w:firstLineChars="275" w:firstLine="660"/>
        <w:rPr>
          <w:rFonts w:cs="Times New Roman"/>
          <w:szCs w:val="24"/>
          <w:lang w:val="ru-RU"/>
        </w:rPr>
      </w:pPr>
      <w:r w:rsidRPr="00D26162">
        <w:rPr>
          <w:rFonts w:cs="Times New Roman"/>
          <w:szCs w:val="24"/>
          <w:lang w:val="ru-RU"/>
        </w:rPr>
        <w:t>Ни взрыва люмена, ни треска бронестекла, ни скрежета стали не слышалось: сплошь удары и скольжение, переход из одного регистра в другой — будто каблук соскользнул со ступеньки и опустился на тв</w:t>
      </w:r>
      <w:r w:rsidR="00BF2D7C" w:rsidRPr="00D26162">
        <w:rPr>
          <w:rFonts w:cs="Times New Roman"/>
          <w:szCs w:val="24"/>
          <w:lang w:val="ru-RU"/>
        </w:rPr>
        <w:t>е</w:t>
      </w:r>
      <w:r w:rsidRPr="00D26162">
        <w:rPr>
          <w:rFonts w:cs="Times New Roman"/>
          <w:szCs w:val="24"/>
          <w:lang w:val="ru-RU"/>
        </w:rPr>
        <w:t>рдую землю. На полном ходу «</w:t>
      </w:r>
      <w:r w:rsidRPr="00D26162">
        <w:rPr>
          <w:rFonts w:cs="Times New Roman"/>
          <w:i/>
          <w:szCs w:val="24"/>
          <w:lang w:val="ru-RU"/>
        </w:rPr>
        <w:t>Аметистовый сюзерен</w:t>
      </w:r>
      <w:r w:rsidRPr="00D26162">
        <w:rPr>
          <w:rFonts w:cs="Times New Roman"/>
          <w:szCs w:val="24"/>
          <w:lang w:val="ru-RU"/>
        </w:rPr>
        <w:t>» ловко переместился из потустороннего мира в реальный, вылетел из эмпиреев и рез</w:t>
      </w:r>
      <w:r w:rsidR="008D3BF3">
        <w:rPr>
          <w:rFonts w:cs="Times New Roman"/>
          <w:szCs w:val="24"/>
          <w:lang w:val="ru-RU"/>
        </w:rPr>
        <w:t>в</w:t>
      </w:r>
      <w:r w:rsidRPr="00D26162">
        <w:rPr>
          <w:rFonts w:cs="Times New Roman"/>
          <w:szCs w:val="24"/>
          <w:lang w:val="ru-RU"/>
        </w:rPr>
        <w:t>о устремился в осязаемую пустоту.</w:t>
      </w:r>
    </w:p>
    <w:p w14:paraId="6C14364A" w14:textId="675D0234"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Авгуры развернулись, </w:t>
      </w:r>
      <w:r w:rsidR="008D3BF3">
        <w:rPr>
          <w:rFonts w:cs="Times New Roman"/>
          <w:szCs w:val="24"/>
          <w:lang w:val="ru-RU"/>
        </w:rPr>
        <w:t xml:space="preserve">по </w:t>
      </w:r>
      <w:r w:rsidRPr="00D26162">
        <w:rPr>
          <w:rFonts w:cs="Times New Roman"/>
          <w:szCs w:val="24"/>
          <w:lang w:val="ru-RU"/>
        </w:rPr>
        <w:t>экран</w:t>
      </w:r>
      <w:r w:rsidR="008D3BF3">
        <w:rPr>
          <w:rFonts w:cs="Times New Roman"/>
          <w:szCs w:val="24"/>
          <w:lang w:val="ru-RU"/>
        </w:rPr>
        <w:t>ам</w:t>
      </w:r>
      <w:r w:rsidRPr="00D26162">
        <w:rPr>
          <w:rFonts w:cs="Times New Roman"/>
          <w:szCs w:val="24"/>
          <w:lang w:val="ru-RU"/>
        </w:rPr>
        <w:t xml:space="preserve"> </w:t>
      </w:r>
      <w:r w:rsidR="008D3BF3">
        <w:rPr>
          <w:rFonts w:cs="Times New Roman"/>
          <w:szCs w:val="24"/>
          <w:lang w:val="ru-RU"/>
        </w:rPr>
        <w:t>побежали</w:t>
      </w:r>
      <w:r w:rsidRPr="00D26162">
        <w:rPr>
          <w:rFonts w:cs="Times New Roman"/>
          <w:szCs w:val="24"/>
          <w:lang w:val="ru-RU"/>
        </w:rPr>
        <w:t xml:space="preserve"> потоки данных, и </w:t>
      </w:r>
      <w:proofErr w:type="spellStart"/>
      <w:r w:rsidRPr="00D26162">
        <w:rPr>
          <w:rFonts w:cs="Times New Roman"/>
          <w:szCs w:val="24"/>
          <w:lang w:val="ru-RU"/>
        </w:rPr>
        <w:t>Гуннлаугур</w:t>
      </w:r>
      <w:proofErr w:type="spellEnd"/>
      <w:r w:rsidRPr="00D26162">
        <w:rPr>
          <w:rFonts w:cs="Times New Roman"/>
          <w:szCs w:val="24"/>
          <w:lang w:val="ru-RU"/>
        </w:rPr>
        <w:t xml:space="preserve"> немедленно стал отдавать приказы с командного трона.</w:t>
      </w:r>
    </w:p>
    <w:p w14:paraId="5E7399CF"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Резко вниз, правый борт, затем снова вниз! — проорал он </w:t>
      </w:r>
      <w:proofErr w:type="spellStart"/>
      <w:r w:rsidRPr="00D26162">
        <w:rPr>
          <w:rFonts w:cs="Times New Roman"/>
          <w:szCs w:val="24"/>
          <w:lang w:val="ru-RU"/>
        </w:rPr>
        <w:t>астронавигаторам</w:t>
      </w:r>
      <w:proofErr w:type="spellEnd"/>
      <w:r w:rsidRPr="00D26162">
        <w:rPr>
          <w:rFonts w:cs="Times New Roman"/>
          <w:szCs w:val="24"/>
          <w:lang w:val="ru-RU"/>
        </w:rPr>
        <w:t xml:space="preserve"> и переключился на оперативно-тактический уровень. — Активировать все орудийные палубы, развернуть планширь, наведение по вашему усмотрению. </w:t>
      </w:r>
    </w:p>
    <w:p w14:paraId="13E08DD1"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По всему мостику быстро разнеслись, перекрикивая друг друга, взволнованные возгласы:</w:t>
      </w:r>
    </w:p>
    <w:p w14:paraId="28AD48D1"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Поднять щиты! Полный разворот, мощность максимальная!</w:t>
      </w:r>
    </w:p>
    <w:p w14:paraId="1ACF551E"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По моей команде отключить поле Геллера! Перенаправить энергию на плазменные двигатели!</w:t>
      </w:r>
    </w:p>
    <w:p w14:paraId="1F01158D"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Где датчики дальнего обнаружения, правый борт-зенит? Включить! Сию минуту! </w:t>
      </w:r>
    </w:p>
    <w:p w14:paraId="07A477CD"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Створки </w:t>
      </w:r>
      <w:proofErr w:type="spellStart"/>
      <w:r w:rsidRPr="00D26162">
        <w:rPr>
          <w:rFonts w:cs="Times New Roman"/>
          <w:szCs w:val="24"/>
          <w:lang w:val="ru-RU"/>
        </w:rPr>
        <w:t>окулуса</w:t>
      </w:r>
      <w:proofErr w:type="spellEnd"/>
      <w:r w:rsidRPr="00D26162">
        <w:rPr>
          <w:rFonts w:cs="Times New Roman"/>
          <w:szCs w:val="24"/>
          <w:lang w:val="ru-RU"/>
        </w:rPr>
        <w:t xml:space="preserve"> с грохотом закрылись, осыпав палубу хлопьями ржавчины. Ровный ритм варп-двигателей сменился отрывистым перестуком пустотных двигателей. Расположившись на рабочих местах по обе стороны высокого помоста, Ингвар, </w:t>
      </w:r>
      <w:proofErr w:type="spellStart"/>
      <w:r w:rsidRPr="00D26162">
        <w:rPr>
          <w:rFonts w:cs="Times New Roman"/>
          <w:szCs w:val="24"/>
          <w:lang w:val="ru-RU"/>
        </w:rPr>
        <w:t>Ольгейр</w:t>
      </w:r>
      <w:proofErr w:type="spellEnd"/>
      <w:r w:rsidRPr="00D26162">
        <w:rPr>
          <w:rFonts w:cs="Times New Roman"/>
          <w:szCs w:val="24"/>
          <w:lang w:val="ru-RU"/>
        </w:rPr>
        <w:t xml:space="preserve"> и Бальдр приступили к своим обязанностям; каждый руководил командой </w:t>
      </w:r>
      <w:proofErr w:type="spellStart"/>
      <w:r w:rsidRPr="00D26162">
        <w:rPr>
          <w:rFonts w:cs="Times New Roman"/>
          <w:szCs w:val="24"/>
          <w:lang w:val="ru-RU"/>
        </w:rPr>
        <w:t>кэрлов</w:t>
      </w:r>
      <w:proofErr w:type="spellEnd"/>
      <w:r w:rsidRPr="00D26162">
        <w:rPr>
          <w:rFonts w:cs="Times New Roman"/>
          <w:szCs w:val="24"/>
          <w:lang w:val="ru-RU"/>
        </w:rPr>
        <w:t xml:space="preserve">, яростно трудившихся у машинных блоков. </w:t>
      </w:r>
      <w:proofErr w:type="spellStart"/>
      <w:r w:rsidRPr="00D26162">
        <w:rPr>
          <w:rFonts w:cs="Times New Roman"/>
          <w:szCs w:val="24"/>
          <w:lang w:val="ru-RU"/>
        </w:rPr>
        <w:t>Бъяргборн</w:t>
      </w:r>
      <w:proofErr w:type="spellEnd"/>
      <w:r w:rsidRPr="00D26162">
        <w:rPr>
          <w:rFonts w:cs="Times New Roman"/>
          <w:szCs w:val="24"/>
          <w:lang w:val="ru-RU"/>
        </w:rPr>
        <w:t xml:space="preserve"> занял привычное для себя место — полукруглую нишу чуть ниже главного трона, спокойно и непрерывно что-то говоря по </w:t>
      </w:r>
      <w:proofErr w:type="spellStart"/>
      <w:r w:rsidRPr="00D26162">
        <w:rPr>
          <w:rFonts w:cs="Times New Roman"/>
          <w:szCs w:val="24"/>
          <w:lang w:val="ru-RU"/>
        </w:rPr>
        <w:t>вокс</w:t>
      </w:r>
      <w:proofErr w:type="spellEnd"/>
      <w:r w:rsidRPr="00D26162">
        <w:rPr>
          <w:rFonts w:cs="Times New Roman"/>
          <w:szCs w:val="24"/>
          <w:lang w:val="ru-RU"/>
        </w:rPr>
        <w:t>-трубкам и одновременно настраивая регуляторы на многочисленных консолях.</w:t>
      </w:r>
    </w:p>
    <w:p w14:paraId="4B94A214" w14:textId="7DB9C1A1" w:rsidR="003E58F7" w:rsidRPr="00D26162" w:rsidRDefault="003E58F7" w:rsidP="003E58F7">
      <w:pPr>
        <w:ind w:firstLineChars="275" w:firstLine="660"/>
        <w:rPr>
          <w:rFonts w:cs="Times New Roman"/>
          <w:szCs w:val="24"/>
          <w:lang w:val="ru-RU"/>
        </w:rPr>
      </w:pPr>
      <w:r w:rsidRPr="00D26162">
        <w:rPr>
          <w:rFonts w:cs="Times New Roman"/>
          <w:szCs w:val="24"/>
          <w:lang w:val="ru-RU"/>
        </w:rPr>
        <w:t>В пустоте перед галеоном проступали очертания других кораблей, резко выделяясь на фоне ближайшей к Кадии звезды. Большинство из них отстояли на сотни тысяч миль от галеона, но даже при этом исчерчивали бездну серыми и золотыми полосами — то были целые формирования, линии конвоев, стремительно идущие по спирали к одной невидимой точке. Неподал</w:t>
      </w:r>
      <w:r w:rsidR="00BF2D7C" w:rsidRPr="00D26162">
        <w:rPr>
          <w:rFonts w:cs="Times New Roman"/>
          <w:szCs w:val="24"/>
          <w:lang w:val="ru-RU"/>
        </w:rPr>
        <w:t>е</w:t>
      </w:r>
      <w:r w:rsidRPr="00D26162">
        <w:rPr>
          <w:rFonts w:cs="Times New Roman"/>
          <w:szCs w:val="24"/>
          <w:lang w:val="ru-RU"/>
        </w:rPr>
        <w:t>ку от галеона пустота вспыхнула и разорвалась: в реальное пространство выш</w:t>
      </w:r>
      <w:r w:rsidR="00BF2D7C" w:rsidRPr="00D26162">
        <w:rPr>
          <w:rFonts w:cs="Times New Roman"/>
          <w:szCs w:val="24"/>
          <w:lang w:val="ru-RU"/>
        </w:rPr>
        <w:t>е</w:t>
      </w:r>
      <w:r w:rsidRPr="00D26162">
        <w:rPr>
          <w:rFonts w:cs="Times New Roman"/>
          <w:szCs w:val="24"/>
          <w:lang w:val="ru-RU"/>
        </w:rPr>
        <w:t>л следующий корабль, по бортам которого стекали испарения. Затем — ещ</w:t>
      </w:r>
      <w:r w:rsidR="00BF2D7C" w:rsidRPr="00D26162">
        <w:rPr>
          <w:rFonts w:cs="Times New Roman"/>
          <w:szCs w:val="24"/>
          <w:lang w:val="ru-RU"/>
        </w:rPr>
        <w:t>е</w:t>
      </w:r>
      <w:r w:rsidRPr="00D26162">
        <w:rPr>
          <w:rFonts w:cs="Times New Roman"/>
          <w:szCs w:val="24"/>
          <w:lang w:val="ru-RU"/>
        </w:rPr>
        <w:t xml:space="preserve"> один, и ещ</w:t>
      </w:r>
      <w:r w:rsidR="00BF2D7C" w:rsidRPr="00D26162">
        <w:rPr>
          <w:rFonts w:cs="Times New Roman"/>
          <w:szCs w:val="24"/>
          <w:lang w:val="ru-RU"/>
        </w:rPr>
        <w:t>е</w:t>
      </w:r>
      <w:r w:rsidRPr="00D26162">
        <w:rPr>
          <w:rFonts w:cs="Times New Roman"/>
          <w:szCs w:val="24"/>
          <w:lang w:val="ru-RU"/>
        </w:rPr>
        <w:t xml:space="preserve">; все они незамедлительно включали плазменные двигатели, активируя их так быстро, как только позволяли технические возможности. </w:t>
      </w:r>
    </w:p>
    <w:p w14:paraId="201AB25C" w14:textId="6BCD954B"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Эти зверюги были не чета той </w:t>
      </w:r>
      <w:r w:rsidR="008D3BF3">
        <w:rPr>
          <w:rFonts w:cs="Times New Roman"/>
          <w:szCs w:val="24"/>
          <w:lang w:val="ru-RU"/>
        </w:rPr>
        <w:t>мелюзге</w:t>
      </w:r>
      <w:r w:rsidRPr="00D26162">
        <w:rPr>
          <w:rFonts w:cs="Times New Roman"/>
          <w:szCs w:val="24"/>
          <w:lang w:val="ru-RU"/>
        </w:rPr>
        <w:t xml:space="preserve">, что напала на </w:t>
      </w:r>
      <w:proofErr w:type="spellStart"/>
      <w:r w:rsidRPr="00D26162">
        <w:rPr>
          <w:rFonts w:cs="Times New Roman"/>
          <w:szCs w:val="24"/>
          <w:lang w:val="ru-RU"/>
        </w:rPr>
        <w:t>Ояду</w:t>
      </w:r>
      <w:proofErr w:type="spellEnd"/>
      <w:r w:rsidRPr="00D26162">
        <w:rPr>
          <w:rFonts w:cs="Times New Roman"/>
          <w:szCs w:val="24"/>
          <w:lang w:val="ru-RU"/>
        </w:rPr>
        <w:t xml:space="preserve">: сюда прибыли линейные корабли первой линии, колоссальные и внушительные, их носы венчали соборы, а по бокам располагались орудия для сокрушения брони. В львиной доле случаев одного такого судна хватило бы, чтобы покорить подавляющее большинство миров, но сейчас их были сотни, и эти корабли двигались сквозь тьму, будто самостоятельные миниатюрные планетоиды — гордые, величественные, ощетинившиеся орудиями и готовые к атаке звеньями. </w:t>
      </w:r>
    </w:p>
    <w:p w14:paraId="3B3925C6"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lastRenderedPageBreak/>
        <w:t xml:space="preserve">— Око Русса, — выдохнул </w:t>
      </w:r>
      <w:proofErr w:type="spellStart"/>
      <w:r w:rsidRPr="00D26162">
        <w:rPr>
          <w:rFonts w:cs="Times New Roman"/>
          <w:szCs w:val="24"/>
          <w:lang w:val="ru-RU"/>
        </w:rPr>
        <w:t>Ольгейр</w:t>
      </w:r>
      <w:proofErr w:type="spellEnd"/>
      <w:r w:rsidRPr="00D26162">
        <w:rPr>
          <w:rFonts w:cs="Times New Roman"/>
          <w:szCs w:val="24"/>
          <w:lang w:val="ru-RU"/>
        </w:rPr>
        <w:t xml:space="preserve">, приподняв голову, чтобы получше рассмотреть собравшихся вокруг. — Отродясь не видел, чтобы так много... </w:t>
      </w:r>
    </w:p>
    <w:p w14:paraId="1A6AF92B" w14:textId="5A49F93F" w:rsidR="003E58F7" w:rsidRPr="00D26162" w:rsidRDefault="003E58F7" w:rsidP="003E58F7">
      <w:pPr>
        <w:ind w:firstLineChars="275" w:firstLine="660"/>
        <w:rPr>
          <w:rFonts w:cs="Times New Roman"/>
          <w:szCs w:val="24"/>
          <w:lang w:val="ru-RU"/>
        </w:rPr>
      </w:pPr>
      <w:r w:rsidRPr="00D26162">
        <w:rPr>
          <w:rFonts w:cs="Times New Roman"/>
          <w:szCs w:val="24"/>
          <w:lang w:val="ru-RU"/>
        </w:rPr>
        <w:t>— Врубай вс</w:t>
      </w:r>
      <w:r w:rsidR="00BF2D7C" w:rsidRPr="00D26162">
        <w:rPr>
          <w:rFonts w:cs="Times New Roman"/>
          <w:szCs w:val="24"/>
          <w:lang w:val="ru-RU"/>
        </w:rPr>
        <w:t>е</w:t>
      </w:r>
      <w:r w:rsidRPr="00D26162">
        <w:rPr>
          <w:rFonts w:cs="Times New Roman"/>
          <w:szCs w:val="24"/>
          <w:lang w:val="ru-RU"/>
        </w:rPr>
        <w:t xml:space="preserve"> на полную, ид</w:t>
      </w:r>
      <w:r w:rsidR="00BF2D7C" w:rsidRPr="00D26162">
        <w:rPr>
          <w:rFonts w:cs="Times New Roman"/>
          <w:szCs w:val="24"/>
          <w:lang w:val="ru-RU"/>
        </w:rPr>
        <w:t>е</w:t>
      </w:r>
      <w:r w:rsidRPr="00D26162">
        <w:rPr>
          <w:rFonts w:cs="Times New Roman"/>
          <w:szCs w:val="24"/>
          <w:lang w:val="ru-RU"/>
        </w:rPr>
        <w:t xml:space="preserve">м как можно быстрее, — приказал </w:t>
      </w:r>
      <w:proofErr w:type="spellStart"/>
      <w:r w:rsidRPr="00D26162">
        <w:rPr>
          <w:rFonts w:cs="Times New Roman"/>
          <w:szCs w:val="24"/>
          <w:lang w:val="ru-RU"/>
        </w:rPr>
        <w:t>Гуннлаугур</w:t>
      </w:r>
      <w:proofErr w:type="spellEnd"/>
      <w:r w:rsidRPr="00D26162">
        <w:rPr>
          <w:rFonts w:cs="Times New Roman"/>
          <w:szCs w:val="24"/>
          <w:lang w:val="ru-RU"/>
        </w:rPr>
        <w:t>. — Держите</w:t>
      </w:r>
      <w:r w:rsidR="00772743">
        <w:rPr>
          <w:rFonts w:cs="Times New Roman"/>
          <w:szCs w:val="24"/>
          <w:lang w:val="ru-RU"/>
        </w:rPr>
        <w:t>сь</w:t>
      </w:r>
      <w:r w:rsidRPr="00D26162">
        <w:rPr>
          <w:rFonts w:cs="Times New Roman"/>
          <w:szCs w:val="24"/>
          <w:lang w:val="ru-RU"/>
        </w:rPr>
        <w:t xml:space="preserve"> вне зоны досягаемости бортовых орудий и передавайте по всем открытым каналам сигналы имперского образца. Мы не </w:t>
      </w:r>
      <w:r w:rsidRPr="00D26162">
        <w:rPr>
          <w:rFonts w:cs="Times New Roman"/>
          <w:i/>
          <w:szCs w:val="24"/>
          <w:lang w:val="ru-RU"/>
        </w:rPr>
        <w:t>похожи</w:t>
      </w:r>
      <w:r w:rsidRPr="00D26162">
        <w:rPr>
          <w:rFonts w:cs="Times New Roman"/>
          <w:szCs w:val="24"/>
          <w:lang w:val="ru-RU"/>
        </w:rPr>
        <w:t xml:space="preserve"> на санкционированный корабль, так надо хотя бы звуковые сигналы подать. </w:t>
      </w:r>
    </w:p>
    <w:p w14:paraId="14E5B11A" w14:textId="16DFEE75" w:rsidR="003E58F7" w:rsidRPr="00D26162" w:rsidRDefault="003E58F7" w:rsidP="003E58F7">
      <w:pPr>
        <w:ind w:firstLineChars="275" w:firstLine="660"/>
        <w:rPr>
          <w:rFonts w:cs="Times New Roman"/>
          <w:szCs w:val="24"/>
          <w:lang w:val="ru-RU"/>
        </w:rPr>
      </w:pPr>
      <w:r w:rsidRPr="00D26162">
        <w:rPr>
          <w:rFonts w:cs="Times New Roman"/>
          <w:szCs w:val="24"/>
          <w:lang w:val="ru-RU"/>
        </w:rPr>
        <w:t>«</w:t>
      </w:r>
      <w:r w:rsidRPr="00D26162">
        <w:rPr>
          <w:rFonts w:cs="Times New Roman"/>
          <w:i/>
          <w:szCs w:val="24"/>
          <w:lang w:val="ru-RU"/>
        </w:rPr>
        <w:t>Аметистовый сюзерен</w:t>
      </w:r>
      <w:r w:rsidRPr="00D26162">
        <w:rPr>
          <w:rFonts w:cs="Times New Roman"/>
          <w:szCs w:val="24"/>
          <w:lang w:val="ru-RU"/>
        </w:rPr>
        <w:t>» прибавил ходу, его потр</w:t>
      </w:r>
      <w:r w:rsidR="00BF2D7C" w:rsidRPr="00D26162">
        <w:rPr>
          <w:rFonts w:cs="Times New Roman"/>
          <w:szCs w:val="24"/>
          <w:lang w:val="ru-RU"/>
        </w:rPr>
        <w:t>е</w:t>
      </w:r>
      <w:r w:rsidRPr="00D26162">
        <w:rPr>
          <w:rFonts w:cs="Times New Roman"/>
          <w:szCs w:val="24"/>
          <w:lang w:val="ru-RU"/>
        </w:rPr>
        <w:t>панные двигатели громыхали и гудели. Вскоре галеон обогнали гигантские военные корабли — они будто не замечали маленькое суд</w:t>
      </w:r>
      <w:r w:rsidR="00BF2D7C" w:rsidRPr="00D26162">
        <w:rPr>
          <w:rFonts w:cs="Times New Roman"/>
          <w:szCs w:val="24"/>
          <w:lang w:val="ru-RU"/>
        </w:rPr>
        <w:t>е</w:t>
      </w:r>
      <w:r w:rsidRPr="00D26162">
        <w:rPr>
          <w:rFonts w:cs="Times New Roman"/>
          <w:szCs w:val="24"/>
          <w:lang w:val="ru-RU"/>
        </w:rPr>
        <w:t>нышко, спеша к истинной цели впереди. Вс</w:t>
      </w:r>
      <w:r w:rsidR="00BF2D7C" w:rsidRPr="00D26162">
        <w:rPr>
          <w:rFonts w:cs="Times New Roman"/>
          <w:szCs w:val="24"/>
          <w:lang w:val="ru-RU"/>
        </w:rPr>
        <w:t>е</w:t>
      </w:r>
      <w:r w:rsidRPr="00D26162">
        <w:rPr>
          <w:rFonts w:cs="Times New Roman"/>
          <w:szCs w:val="24"/>
          <w:lang w:val="ru-RU"/>
        </w:rPr>
        <w:t xml:space="preserve"> шло по-прежнему — одиночные всплески энергии один за другим вырывались из точки </w:t>
      </w:r>
      <w:proofErr w:type="spellStart"/>
      <w:r w:rsidRPr="00D26162">
        <w:rPr>
          <w:rFonts w:cs="Times New Roman"/>
          <w:szCs w:val="24"/>
          <w:lang w:val="ru-RU"/>
        </w:rPr>
        <w:t>Мандевилля</w:t>
      </w:r>
      <w:proofErr w:type="spellEnd"/>
      <w:r w:rsidRPr="00D26162">
        <w:rPr>
          <w:rFonts w:cs="Times New Roman"/>
          <w:szCs w:val="24"/>
          <w:lang w:val="ru-RU"/>
        </w:rPr>
        <w:t xml:space="preserve"> и мчались впер</w:t>
      </w:r>
      <w:r w:rsidR="00BF2D7C" w:rsidRPr="00D26162">
        <w:rPr>
          <w:rFonts w:cs="Times New Roman"/>
          <w:szCs w:val="24"/>
          <w:lang w:val="ru-RU"/>
        </w:rPr>
        <w:t>е</w:t>
      </w:r>
      <w:r w:rsidRPr="00D26162">
        <w:rPr>
          <w:rFonts w:cs="Times New Roman"/>
          <w:szCs w:val="24"/>
          <w:lang w:val="ru-RU"/>
        </w:rPr>
        <w:t>д. Пока галеон набирал скорость, менее чем в двухстах милях над ним в реальность вырвался ещ</w:t>
      </w:r>
      <w:r w:rsidR="00BF2D7C" w:rsidRPr="00D26162">
        <w:rPr>
          <w:rFonts w:cs="Times New Roman"/>
          <w:szCs w:val="24"/>
          <w:lang w:val="ru-RU"/>
        </w:rPr>
        <w:t>е</w:t>
      </w:r>
      <w:r w:rsidRPr="00D26162">
        <w:rPr>
          <w:rFonts w:cs="Times New Roman"/>
          <w:szCs w:val="24"/>
          <w:lang w:val="ru-RU"/>
        </w:rPr>
        <w:t xml:space="preserve"> один титан бездны; он врезался в физическое пространство, словно наковальня в воду, его огромные, как ут</w:t>
      </w:r>
      <w:r w:rsidR="00BF2D7C" w:rsidRPr="00D26162">
        <w:rPr>
          <w:rFonts w:cs="Times New Roman"/>
          <w:szCs w:val="24"/>
          <w:lang w:val="ru-RU"/>
        </w:rPr>
        <w:t>е</w:t>
      </w:r>
      <w:r w:rsidRPr="00D26162">
        <w:rPr>
          <w:rFonts w:cs="Times New Roman"/>
          <w:szCs w:val="24"/>
          <w:lang w:val="ru-RU"/>
        </w:rPr>
        <w:t>сы, борта вс</w:t>
      </w:r>
      <w:r w:rsidR="00BF2D7C" w:rsidRPr="00D26162">
        <w:rPr>
          <w:rFonts w:cs="Times New Roman"/>
          <w:szCs w:val="24"/>
          <w:lang w:val="ru-RU"/>
        </w:rPr>
        <w:t>е</w:t>
      </w:r>
      <w:r w:rsidRPr="00D26162">
        <w:rPr>
          <w:rFonts w:cs="Times New Roman"/>
          <w:szCs w:val="24"/>
          <w:lang w:val="ru-RU"/>
        </w:rPr>
        <w:t xml:space="preserve"> больше и больше выбирались наружу, пока не показались пылающие, словно раскал</w:t>
      </w:r>
      <w:r w:rsidR="00BF2D7C" w:rsidRPr="00D26162">
        <w:rPr>
          <w:rFonts w:cs="Times New Roman"/>
          <w:szCs w:val="24"/>
          <w:lang w:val="ru-RU"/>
        </w:rPr>
        <w:t>е</w:t>
      </w:r>
      <w:r w:rsidRPr="00D26162">
        <w:rPr>
          <w:rFonts w:cs="Times New Roman"/>
          <w:szCs w:val="24"/>
          <w:lang w:val="ru-RU"/>
        </w:rPr>
        <w:t xml:space="preserve">нные солнца, двигатели; наконец трещина за ним захлопнулась. </w:t>
      </w:r>
    </w:p>
    <w:p w14:paraId="4AC7FB0D"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Сильная гравитационная турбулентность по всем направлениям, — доложил командир астронавигации, усердно работая над компенсацией. — Масс-локаторы на пределе, авгуры перегружены. </w:t>
      </w:r>
    </w:p>
    <w:p w14:paraId="74F6FBEF" w14:textId="358B6B59"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В это же время </w:t>
      </w:r>
      <w:proofErr w:type="spellStart"/>
      <w:r w:rsidRPr="00D26162">
        <w:rPr>
          <w:rFonts w:cs="Times New Roman"/>
          <w:szCs w:val="24"/>
          <w:lang w:val="ru-RU"/>
        </w:rPr>
        <w:t>Ольгейр</w:t>
      </w:r>
      <w:proofErr w:type="spellEnd"/>
      <w:r w:rsidRPr="00D26162">
        <w:rPr>
          <w:rFonts w:cs="Times New Roman"/>
          <w:szCs w:val="24"/>
          <w:lang w:val="ru-RU"/>
        </w:rPr>
        <w:t xml:space="preserve"> и Бальдр тщательно отслеживали </w:t>
      </w:r>
      <w:r w:rsidR="00772743" w:rsidRPr="00D26162">
        <w:rPr>
          <w:rFonts w:cs="Times New Roman"/>
          <w:szCs w:val="24"/>
          <w:lang w:val="ru-RU"/>
        </w:rPr>
        <w:t xml:space="preserve">и </w:t>
      </w:r>
      <w:r w:rsidRPr="00D26162">
        <w:rPr>
          <w:rFonts w:cs="Times New Roman"/>
          <w:szCs w:val="24"/>
          <w:lang w:val="ru-RU"/>
        </w:rPr>
        <w:t xml:space="preserve">сигналы от транспортников с </w:t>
      </w:r>
      <w:proofErr w:type="spellStart"/>
      <w:r w:rsidRPr="00D26162">
        <w:rPr>
          <w:rFonts w:cs="Times New Roman"/>
          <w:szCs w:val="24"/>
          <w:lang w:val="ru-RU"/>
        </w:rPr>
        <w:t>Ояды</w:t>
      </w:r>
      <w:proofErr w:type="spellEnd"/>
      <w:r w:rsidRPr="00D26162">
        <w:rPr>
          <w:rFonts w:cs="Times New Roman"/>
          <w:szCs w:val="24"/>
          <w:lang w:val="ru-RU"/>
        </w:rPr>
        <w:t>, и любые признаки разв</w:t>
      </w:r>
      <w:r w:rsidR="00BF2D7C" w:rsidRPr="00D26162">
        <w:rPr>
          <w:rFonts w:cs="Times New Roman"/>
          <w:szCs w:val="24"/>
          <w:lang w:val="ru-RU"/>
        </w:rPr>
        <w:t>е</w:t>
      </w:r>
      <w:r w:rsidRPr="00D26162">
        <w:rPr>
          <w:rFonts w:cs="Times New Roman"/>
          <w:szCs w:val="24"/>
          <w:lang w:val="ru-RU"/>
        </w:rPr>
        <w:t xml:space="preserve">ртывания </w:t>
      </w:r>
      <w:proofErr w:type="spellStart"/>
      <w:r w:rsidRPr="00D26162">
        <w:rPr>
          <w:rFonts w:cs="Times New Roman"/>
          <w:szCs w:val="24"/>
          <w:lang w:val="ru-RU"/>
        </w:rPr>
        <w:t>фенрисийцев</w:t>
      </w:r>
      <w:proofErr w:type="spellEnd"/>
      <w:r w:rsidRPr="00D26162">
        <w:rPr>
          <w:rFonts w:cs="Times New Roman"/>
          <w:szCs w:val="24"/>
          <w:lang w:val="ru-RU"/>
        </w:rPr>
        <w:t>.</w:t>
      </w:r>
    </w:p>
    <w:p w14:paraId="422BF457" w14:textId="0D366E62"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На </w:t>
      </w:r>
      <w:proofErr w:type="spellStart"/>
      <w:r w:rsidRPr="00D26162">
        <w:rPr>
          <w:rFonts w:cs="Times New Roman"/>
          <w:szCs w:val="24"/>
          <w:lang w:val="ru-RU"/>
        </w:rPr>
        <w:t>ювике</w:t>
      </w:r>
      <w:proofErr w:type="spellEnd"/>
      <w:r w:rsidRPr="00D26162">
        <w:rPr>
          <w:rFonts w:cs="Times New Roman"/>
          <w:szCs w:val="24"/>
          <w:lang w:val="ru-RU"/>
        </w:rPr>
        <w:t xml:space="preserve"> пока ничего, — доложил </w:t>
      </w:r>
      <w:proofErr w:type="spellStart"/>
      <w:r w:rsidRPr="00D26162">
        <w:rPr>
          <w:rFonts w:cs="Times New Roman"/>
          <w:szCs w:val="24"/>
          <w:lang w:val="ru-RU"/>
        </w:rPr>
        <w:t>Ольгейр</w:t>
      </w:r>
      <w:proofErr w:type="spellEnd"/>
      <w:r w:rsidRPr="00D26162">
        <w:rPr>
          <w:rFonts w:cs="Times New Roman"/>
          <w:szCs w:val="24"/>
          <w:lang w:val="ru-RU"/>
        </w:rPr>
        <w:t>. — Да тут этих активных линий связи, наверное, ч</w:t>
      </w:r>
      <w:r w:rsidR="00BF2D7C" w:rsidRPr="00D26162">
        <w:rPr>
          <w:rFonts w:cs="Times New Roman"/>
          <w:szCs w:val="24"/>
          <w:lang w:val="ru-RU"/>
        </w:rPr>
        <w:t>е</w:t>
      </w:r>
      <w:r w:rsidRPr="00D26162">
        <w:rPr>
          <w:rFonts w:cs="Times New Roman"/>
          <w:szCs w:val="24"/>
          <w:lang w:val="ru-RU"/>
        </w:rPr>
        <w:t>ртов миллиард — нам повез</w:t>
      </w:r>
      <w:r w:rsidR="00BF2D7C" w:rsidRPr="00D26162">
        <w:rPr>
          <w:rFonts w:cs="Times New Roman"/>
          <w:szCs w:val="24"/>
          <w:lang w:val="ru-RU"/>
        </w:rPr>
        <w:t>е</w:t>
      </w:r>
      <w:r w:rsidRPr="00D26162">
        <w:rPr>
          <w:rFonts w:cs="Times New Roman"/>
          <w:szCs w:val="24"/>
          <w:lang w:val="ru-RU"/>
        </w:rPr>
        <w:t>т, если получится перехватить хоть какую-то кодовую последовательность астартес.</w:t>
      </w:r>
    </w:p>
    <w:p w14:paraId="2B497277"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Никаких признаков транспортников, — подтвердил Бальдр. — Диапазон сканирования расширяется.</w:t>
      </w:r>
    </w:p>
    <w:p w14:paraId="3BB9164C" w14:textId="77777777" w:rsidR="003E58F7" w:rsidRPr="00D26162" w:rsidRDefault="003E58F7" w:rsidP="003E58F7">
      <w:pPr>
        <w:ind w:firstLineChars="275" w:firstLine="660"/>
        <w:rPr>
          <w:rFonts w:cs="Times New Roman"/>
          <w:szCs w:val="24"/>
          <w:lang w:val="ru-RU"/>
        </w:rPr>
      </w:pPr>
      <w:proofErr w:type="spellStart"/>
      <w:r w:rsidRPr="00D26162">
        <w:rPr>
          <w:rFonts w:cs="Times New Roman"/>
          <w:szCs w:val="24"/>
          <w:lang w:val="ru-RU"/>
        </w:rPr>
        <w:t>Гуннлаугур</w:t>
      </w:r>
      <w:proofErr w:type="spellEnd"/>
      <w:r w:rsidRPr="00D26162">
        <w:rPr>
          <w:rFonts w:cs="Times New Roman"/>
          <w:szCs w:val="24"/>
          <w:lang w:val="ru-RU"/>
        </w:rPr>
        <w:t xml:space="preserve"> мельком взглянул на Ингвара. </w:t>
      </w:r>
    </w:p>
    <w:p w14:paraId="46993DFF"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Как мы и ожидали, — сказал он.</w:t>
      </w:r>
    </w:p>
    <w:p w14:paraId="7FEC380C"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Я о таком и не мечтал, — пробормотал Ингвар.</w:t>
      </w:r>
    </w:p>
    <w:p w14:paraId="242F3174" w14:textId="26FD368D" w:rsidR="003E58F7" w:rsidRPr="00D26162" w:rsidRDefault="003E58F7" w:rsidP="003E58F7">
      <w:pPr>
        <w:ind w:firstLineChars="275" w:firstLine="660"/>
        <w:rPr>
          <w:rFonts w:cs="Times New Roman"/>
          <w:szCs w:val="24"/>
          <w:lang w:val="ru-RU"/>
        </w:rPr>
      </w:pPr>
      <w:r w:rsidRPr="00D26162">
        <w:rPr>
          <w:rFonts w:cs="Times New Roman"/>
          <w:szCs w:val="24"/>
          <w:lang w:val="ru-RU"/>
        </w:rPr>
        <w:t>— Мы ещ</w:t>
      </w:r>
      <w:r w:rsidR="00BF2D7C" w:rsidRPr="00D26162">
        <w:rPr>
          <w:rFonts w:cs="Times New Roman"/>
          <w:szCs w:val="24"/>
          <w:lang w:val="ru-RU"/>
        </w:rPr>
        <w:t>е</w:t>
      </w:r>
      <w:r w:rsidRPr="00D26162">
        <w:rPr>
          <w:rFonts w:cs="Times New Roman"/>
          <w:szCs w:val="24"/>
          <w:lang w:val="ru-RU"/>
        </w:rPr>
        <w:t xml:space="preserve"> даже не близко.</w:t>
      </w:r>
    </w:p>
    <w:p w14:paraId="4188E3D1" w14:textId="4AD8949C" w:rsidR="003E58F7" w:rsidRPr="00D26162" w:rsidRDefault="003E58F7" w:rsidP="003E58F7">
      <w:pPr>
        <w:ind w:firstLineChars="275" w:firstLine="660"/>
        <w:rPr>
          <w:rFonts w:cs="Times New Roman"/>
          <w:szCs w:val="24"/>
          <w:lang w:val="ru-RU"/>
        </w:rPr>
      </w:pPr>
      <w:r w:rsidRPr="00D26162">
        <w:rPr>
          <w:rFonts w:cs="Times New Roman"/>
          <w:szCs w:val="24"/>
          <w:lang w:val="ru-RU"/>
        </w:rPr>
        <w:t>«</w:t>
      </w:r>
      <w:r w:rsidRPr="00D26162">
        <w:rPr>
          <w:rFonts w:cs="Times New Roman"/>
          <w:i/>
          <w:szCs w:val="24"/>
          <w:lang w:val="ru-RU"/>
        </w:rPr>
        <w:t>Аметистовый сюзерен</w:t>
      </w:r>
      <w:r w:rsidRPr="00D26162">
        <w:rPr>
          <w:rFonts w:cs="Times New Roman"/>
          <w:szCs w:val="24"/>
          <w:lang w:val="ru-RU"/>
        </w:rPr>
        <w:t>» н</w:t>
      </w:r>
      <w:r w:rsidR="00BF2D7C" w:rsidRPr="00D26162">
        <w:rPr>
          <w:rFonts w:cs="Times New Roman"/>
          <w:szCs w:val="24"/>
          <w:lang w:val="ru-RU"/>
        </w:rPr>
        <w:t>е</w:t>
      </w:r>
      <w:r w:rsidRPr="00D26162">
        <w:rPr>
          <w:rFonts w:cs="Times New Roman"/>
          <w:szCs w:val="24"/>
          <w:lang w:val="ru-RU"/>
        </w:rPr>
        <w:t>сся впер</w:t>
      </w:r>
      <w:r w:rsidR="00BF2D7C" w:rsidRPr="00D26162">
        <w:rPr>
          <w:rFonts w:cs="Times New Roman"/>
          <w:szCs w:val="24"/>
          <w:lang w:val="ru-RU"/>
        </w:rPr>
        <w:t>е</w:t>
      </w:r>
      <w:r w:rsidRPr="00D26162">
        <w:rPr>
          <w:rFonts w:cs="Times New Roman"/>
          <w:szCs w:val="24"/>
          <w:lang w:val="ru-RU"/>
        </w:rPr>
        <w:t xml:space="preserve">д, выжимая предельную скорость, но разогнавшиеся левиафаны по-прежнему регулярно его обгоняли. Более крупные корабли уже выстраивались в боевой порядок; они </w:t>
      </w:r>
      <w:r w:rsidR="00772743" w:rsidRPr="00D26162">
        <w:rPr>
          <w:rFonts w:cs="Times New Roman"/>
          <w:szCs w:val="24"/>
          <w:lang w:val="ru-RU"/>
        </w:rPr>
        <w:t>рассредоточивались</w:t>
      </w:r>
      <w:r w:rsidRPr="00D26162">
        <w:rPr>
          <w:rFonts w:cs="Times New Roman"/>
          <w:szCs w:val="24"/>
          <w:lang w:val="ru-RU"/>
        </w:rPr>
        <w:t xml:space="preserve"> по небесам группами пересекающихся орудийных линий, проворно разворачивались и смещались, занимая предопредел</w:t>
      </w:r>
      <w:r w:rsidR="00BF2D7C" w:rsidRPr="00D26162">
        <w:rPr>
          <w:rFonts w:cs="Times New Roman"/>
          <w:szCs w:val="24"/>
          <w:lang w:val="ru-RU"/>
        </w:rPr>
        <w:t>е</w:t>
      </w:r>
      <w:r w:rsidRPr="00D26162">
        <w:rPr>
          <w:rFonts w:cs="Times New Roman"/>
          <w:szCs w:val="24"/>
          <w:lang w:val="ru-RU"/>
        </w:rPr>
        <w:t xml:space="preserve">нные огневые позиции. Почти все они были традиционной для имперского флота формы, с похожими на плуг носами и высокими готическими укреплениями на мостках. Некоторые — с кроваво-красной обшивкой Механикус, в том числе несколько совершенно чудовищных ковчегов с орудиями загадочного образца, у </w:t>
      </w:r>
      <w:proofErr w:type="spellStart"/>
      <w:r w:rsidRPr="00D26162">
        <w:rPr>
          <w:rFonts w:cs="Times New Roman"/>
          <w:szCs w:val="24"/>
          <w:lang w:val="ru-RU"/>
        </w:rPr>
        <w:t>Гуннлаугура</w:t>
      </w:r>
      <w:proofErr w:type="spellEnd"/>
      <w:r w:rsidRPr="00D26162">
        <w:rPr>
          <w:rFonts w:cs="Times New Roman"/>
          <w:szCs w:val="24"/>
          <w:lang w:val="ru-RU"/>
        </w:rPr>
        <w:t xml:space="preserve"> не было их описания. Прямо на краю построения, далеко за пределами видимости, отмечались редкие сенсорные сигналы, обозначающие корабли класса </w:t>
      </w:r>
      <w:r w:rsidR="00772743">
        <w:rPr>
          <w:rFonts w:cs="Times New Roman"/>
          <w:szCs w:val="24"/>
          <w:lang w:val="ru-RU"/>
        </w:rPr>
        <w:t>«</w:t>
      </w:r>
      <w:r w:rsidRPr="00D26162">
        <w:rPr>
          <w:rFonts w:cs="Times New Roman"/>
          <w:szCs w:val="24"/>
          <w:lang w:val="ru-RU"/>
        </w:rPr>
        <w:t>боев</w:t>
      </w:r>
      <w:r w:rsidR="00772743">
        <w:rPr>
          <w:rFonts w:cs="Times New Roman"/>
          <w:szCs w:val="24"/>
          <w:lang w:val="ru-RU"/>
        </w:rPr>
        <w:t>ая</w:t>
      </w:r>
      <w:r w:rsidRPr="00D26162">
        <w:rPr>
          <w:rFonts w:cs="Times New Roman"/>
          <w:szCs w:val="24"/>
          <w:lang w:val="ru-RU"/>
        </w:rPr>
        <w:t xml:space="preserve"> барж</w:t>
      </w:r>
      <w:r w:rsidR="00772743">
        <w:rPr>
          <w:rFonts w:cs="Times New Roman"/>
          <w:szCs w:val="24"/>
          <w:lang w:val="ru-RU"/>
        </w:rPr>
        <w:t>а»</w:t>
      </w:r>
      <w:r w:rsidRPr="00D26162">
        <w:rPr>
          <w:rFonts w:cs="Times New Roman"/>
          <w:szCs w:val="24"/>
          <w:lang w:val="ru-RU"/>
        </w:rPr>
        <w:t xml:space="preserve">, хотя все они были из недавно созданных </w:t>
      </w:r>
      <w:proofErr w:type="spellStart"/>
      <w:r w:rsidRPr="00D26162">
        <w:rPr>
          <w:rFonts w:cs="Times New Roman"/>
          <w:szCs w:val="24"/>
          <w:lang w:val="ru-RU"/>
        </w:rPr>
        <w:t>кодексных</w:t>
      </w:r>
      <w:proofErr w:type="spellEnd"/>
      <w:r w:rsidRPr="00D26162">
        <w:rPr>
          <w:rFonts w:cs="Times New Roman"/>
          <w:szCs w:val="24"/>
          <w:lang w:val="ru-RU"/>
        </w:rPr>
        <w:t xml:space="preserve"> орденов. </w:t>
      </w:r>
    </w:p>
    <w:p w14:paraId="3B989700"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Первые боевые столкновения! — крикнул офицер связи снизу.</w:t>
      </w:r>
    </w:p>
    <w:p w14:paraId="67E5BF2D"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Спустя несколько секунд начали поступать сообщения о фиксации источников радиации — вначале сотни, затем тысячи; они распространялись по передним секторам подобно раковой опухоли. Корабли продолжали движение несмотря ни на что; они явно ждали сигнала. </w:t>
      </w:r>
      <w:proofErr w:type="spellStart"/>
      <w:r w:rsidRPr="00D26162">
        <w:rPr>
          <w:rFonts w:cs="Times New Roman"/>
          <w:szCs w:val="24"/>
          <w:lang w:val="ru-RU"/>
        </w:rPr>
        <w:t>Пиктеры</w:t>
      </w:r>
      <w:proofErr w:type="spellEnd"/>
      <w:r w:rsidRPr="00D26162">
        <w:rPr>
          <w:rFonts w:cs="Times New Roman"/>
          <w:szCs w:val="24"/>
          <w:lang w:val="ru-RU"/>
        </w:rPr>
        <w:t xml:space="preserve"> </w:t>
      </w:r>
      <w:r w:rsidRPr="00D26162">
        <w:rPr>
          <w:rFonts w:cs="Times New Roman"/>
          <w:szCs w:val="24"/>
          <w:lang w:val="ru-RU"/>
        </w:rPr>
        <w:lastRenderedPageBreak/>
        <w:t xml:space="preserve">мостика предупреждающе замигали: сенсоры зафиксировали апокалиптическое количество лазерных вспышек от </w:t>
      </w:r>
      <w:proofErr w:type="spellStart"/>
      <w:r w:rsidRPr="00D26162">
        <w:rPr>
          <w:rFonts w:cs="Times New Roman"/>
          <w:szCs w:val="24"/>
          <w:lang w:val="ru-RU"/>
        </w:rPr>
        <w:t>лэнс</w:t>
      </w:r>
      <w:proofErr w:type="spellEnd"/>
      <w:r w:rsidRPr="00D26162">
        <w:rPr>
          <w:rFonts w:cs="Times New Roman"/>
          <w:szCs w:val="24"/>
          <w:lang w:val="ru-RU"/>
        </w:rPr>
        <w:t xml:space="preserve">-излучателей. </w:t>
      </w:r>
    </w:p>
    <w:p w14:paraId="73E41BED" w14:textId="0E266D04"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Не приближайтесь к основной плоскости, — скомандовал </w:t>
      </w:r>
      <w:proofErr w:type="spellStart"/>
      <w:r w:rsidRPr="00D26162">
        <w:rPr>
          <w:rFonts w:cs="Times New Roman"/>
          <w:szCs w:val="24"/>
          <w:lang w:val="ru-RU"/>
        </w:rPr>
        <w:t>Гуннлаугур</w:t>
      </w:r>
      <w:proofErr w:type="spellEnd"/>
      <w:r w:rsidRPr="00D26162">
        <w:rPr>
          <w:rFonts w:cs="Times New Roman"/>
          <w:szCs w:val="24"/>
          <w:lang w:val="ru-RU"/>
        </w:rPr>
        <w:t>, выводя на экран схему огня. — На высоте сорок пять-шесть высокая концентрация, держитесь от не</w:t>
      </w:r>
      <w:r w:rsidR="00BF2D7C" w:rsidRPr="00D26162">
        <w:rPr>
          <w:rFonts w:cs="Times New Roman"/>
          <w:szCs w:val="24"/>
          <w:lang w:val="ru-RU"/>
        </w:rPr>
        <w:t>е</w:t>
      </w:r>
      <w:r w:rsidRPr="00D26162">
        <w:rPr>
          <w:rFonts w:cs="Times New Roman"/>
          <w:szCs w:val="24"/>
          <w:lang w:val="ru-RU"/>
        </w:rPr>
        <w:t xml:space="preserve"> подальше. Заходите на посадку по параболе, поддерживайте максимальную скорость.</w:t>
      </w:r>
    </w:p>
    <w:p w14:paraId="11105999" w14:textId="72FA91EA"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Передние обзорные экраны </w:t>
      </w:r>
      <w:proofErr w:type="spellStart"/>
      <w:r w:rsidRPr="00D26162">
        <w:rPr>
          <w:rFonts w:cs="Times New Roman"/>
          <w:szCs w:val="24"/>
          <w:lang w:val="ru-RU"/>
        </w:rPr>
        <w:t>запульсировали</w:t>
      </w:r>
      <w:proofErr w:type="spellEnd"/>
      <w:r w:rsidRPr="00D26162">
        <w:rPr>
          <w:rFonts w:cs="Times New Roman"/>
          <w:szCs w:val="24"/>
          <w:lang w:val="ru-RU"/>
        </w:rPr>
        <w:t xml:space="preserve"> — вначале ярко-красным, затем оранжевым и ж</w:t>
      </w:r>
      <w:r w:rsidR="00BF2D7C" w:rsidRPr="00D26162">
        <w:rPr>
          <w:rFonts w:cs="Times New Roman"/>
          <w:szCs w:val="24"/>
          <w:lang w:val="ru-RU"/>
        </w:rPr>
        <w:t>е</w:t>
      </w:r>
      <w:r w:rsidRPr="00D26162">
        <w:rPr>
          <w:rFonts w:cs="Times New Roman"/>
          <w:szCs w:val="24"/>
          <w:lang w:val="ru-RU"/>
        </w:rPr>
        <w:t>лтым; свет распространялся вс</w:t>
      </w:r>
      <w:r w:rsidR="00BF2D7C" w:rsidRPr="00D26162">
        <w:rPr>
          <w:rFonts w:cs="Times New Roman"/>
          <w:szCs w:val="24"/>
          <w:lang w:val="ru-RU"/>
        </w:rPr>
        <w:t>е</w:t>
      </w:r>
      <w:r w:rsidRPr="00D26162">
        <w:rPr>
          <w:rFonts w:cs="Times New Roman"/>
          <w:szCs w:val="24"/>
          <w:lang w:val="ru-RU"/>
        </w:rPr>
        <w:t xml:space="preserve"> дальше, и вот вспыхнула целая галактика ложных новых зв</w:t>
      </w:r>
      <w:r w:rsidR="00BF2D7C" w:rsidRPr="00D26162">
        <w:rPr>
          <w:rFonts w:cs="Times New Roman"/>
          <w:szCs w:val="24"/>
          <w:lang w:val="ru-RU"/>
        </w:rPr>
        <w:t>е</w:t>
      </w:r>
      <w:r w:rsidRPr="00D26162">
        <w:rPr>
          <w:rFonts w:cs="Times New Roman"/>
          <w:szCs w:val="24"/>
          <w:lang w:val="ru-RU"/>
        </w:rPr>
        <w:t>зд. Их скопление растекалось по пустоте подобно рваной ране — увеличивающийся вихрь пылающей плазмы и лазерных лучей с собственными ответвлениями, скоплениями и пятнами, словно какая-то миниатюрная туманность, сотрясаемая родовыми схватками крошечных зв</w:t>
      </w:r>
      <w:r w:rsidR="00BF2D7C" w:rsidRPr="00D26162">
        <w:rPr>
          <w:rFonts w:cs="Times New Roman"/>
          <w:szCs w:val="24"/>
          <w:lang w:val="ru-RU"/>
        </w:rPr>
        <w:t>е</w:t>
      </w:r>
      <w:r w:rsidRPr="00D26162">
        <w:rPr>
          <w:rFonts w:cs="Times New Roman"/>
          <w:szCs w:val="24"/>
          <w:lang w:val="ru-RU"/>
        </w:rPr>
        <w:t>зд.</w:t>
      </w:r>
    </w:p>
    <w:p w14:paraId="3B49F7DB" w14:textId="1107ED4C" w:rsidR="003E58F7" w:rsidRPr="00D26162" w:rsidRDefault="003E58F7" w:rsidP="003E58F7">
      <w:pPr>
        <w:ind w:firstLineChars="275" w:firstLine="660"/>
        <w:rPr>
          <w:rFonts w:cs="Times New Roman"/>
          <w:szCs w:val="24"/>
          <w:lang w:val="ru-RU"/>
        </w:rPr>
      </w:pPr>
      <w:r w:rsidRPr="00D26162">
        <w:rPr>
          <w:rFonts w:cs="Times New Roman"/>
          <w:szCs w:val="24"/>
          <w:lang w:val="ru-RU"/>
        </w:rPr>
        <w:t>Чем ближе они подходили, тем больше сфера битвы напоминала какое-то огромное зарождающееся море пламени, величественно вращающееся вокруг скрытого эпицентра. Космические корабли казались на этом фоне ч</w:t>
      </w:r>
      <w:r w:rsidR="00BF2D7C" w:rsidRPr="00D26162">
        <w:rPr>
          <w:rFonts w:cs="Times New Roman"/>
          <w:szCs w:val="24"/>
          <w:lang w:val="ru-RU"/>
        </w:rPr>
        <w:t>е</w:t>
      </w:r>
      <w:r w:rsidRPr="00D26162">
        <w:rPr>
          <w:rFonts w:cs="Times New Roman"/>
          <w:szCs w:val="24"/>
          <w:lang w:val="ru-RU"/>
        </w:rPr>
        <w:t>рными точками, размытыми из-за жара и расстояния, и все они разряжали свои грозные батареи в бушующий пожар.</w:t>
      </w:r>
    </w:p>
    <w:p w14:paraId="1FB66C05"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С </w:t>
      </w:r>
      <w:proofErr w:type="spellStart"/>
      <w:r w:rsidRPr="00D26162">
        <w:rPr>
          <w:rFonts w:cs="Times New Roman"/>
          <w:szCs w:val="24"/>
          <w:lang w:val="ru-RU"/>
        </w:rPr>
        <w:t>Фенриса</w:t>
      </w:r>
      <w:proofErr w:type="spellEnd"/>
      <w:r w:rsidRPr="00D26162">
        <w:rPr>
          <w:rFonts w:cs="Times New Roman"/>
          <w:szCs w:val="24"/>
          <w:lang w:val="ru-RU"/>
        </w:rPr>
        <w:t xml:space="preserve"> ничего, — повторил </w:t>
      </w:r>
      <w:proofErr w:type="spellStart"/>
      <w:r w:rsidRPr="00D26162">
        <w:rPr>
          <w:rFonts w:cs="Times New Roman"/>
          <w:szCs w:val="24"/>
          <w:lang w:val="ru-RU"/>
        </w:rPr>
        <w:t>Ольгейр</w:t>
      </w:r>
      <w:proofErr w:type="spellEnd"/>
      <w:r w:rsidRPr="00D26162">
        <w:rPr>
          <w:rFonts w:cs="Times New Roman"/>
          <w:szCs w:val="24"/>
          <w:lang w:val="ru-RU"/>
        </w:rPr>
        <w:t>.</w:t>
      </w:r>
    </w:p>
    <w:p w14:paraId="345ABF07"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Мы же знаем, что они здесь, — сказал Ингвар, сверяясь со сканером.</w:t>
      </w:r>
    </w:p>
    <w:p w14:paraId="185F46C3" w14:textId="15048FCB"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Мы знаем, что они </w:t>
      </w:r>
      <w:r w:rsidRPr="00D26162">
        <w:rPr>
          <w:rFonts w:cs="Times New Roman"/>
          <w:i/>
          <w:szCs w:val="24"/>
          <w:lang w:val="ru-RU"/>
        </w:rPr>
        <w:t>должны</w:t>
      </w:r>
      <w:r w:rsidRPr="00D26162">
        <w:rPr>
          <w:rFonts w:cs="Times New Roman"/>
          <w:szCs w:val="24"/>
          <w:lang w:val="ru-RU"/>
        </w:rPr>
        <w:t xml:space="preserve"> прибыть сюда, — поправил </w:t>
      </w:r>
      <w:proofErr w:type="spellStart"/>
      <w:r w:rsidRPr="00D26162">
        <w:rPr>
          <w:rFonts w:cs="Times New Roman"/>
          <w:szCs w:val="24"/>
          <w:lang w:val="ru-RU"/>
        </w:rPr>
        <w:t>Гуннлаугур</w:t>
      </w:r>
      <w:proofErr w:type="spellEnd"/>
      <w:r w:rsidRPr="00D26162">
        <w:rPr>
          <w:rFonts w:cs="Times New Roman"/>
          <w:szCs w:val="24"/>
          <w:lang w:val="ru-RU"/>
        </w:rPr>
        <w:t>. — И на этом вс</w:t>
      </w:r>
      <w:r w:rsidR="00BF2D7C" w:rsidRPr="00D26162">
        <w:rPr>
          <w:rFonts w:cs="Times New Roman"/>
          <w:szCs w:val="24"/>
          <w:lang w:val="ru-RU"/>
        </w:rPr>
        <w:t>е</w:t>
      </w:r>
      <w:r w:rsidRPr="00D26162">
        <w:rPr>
          <w:rFonts w:cs="Times New Roman"/>
          <w:szCs w:val="24"/>
          <w:lang w:val="ru-RU"/>
        </w:rPr>
        <w:t>.</w:t>
      </w:r>
    </w:p>
    <w:p w14:paraId="1A2A6ACD" w14:textId="4FCF9F65" w:rsidR="003E58F7" w:rsidRPr="00D26162" w:rsidRDefault="003E58F7" w:rsidP="003E58F7">
      <w:pPr>
        <w:ind w:firstLineChars="275" w:firstLine="660"/>
        <w:rPr>
          <w:rFonts w:cs="Times New Roman"/>
          <w:szCs w:val="24"/>
          <w:lang w:val="ru-RU"/>
        </w:rPr>
      </w:pPr>
      <w:r w:rsidRPr="00D26162">
        <w:rPr>
          <w:rFonts w:cs="Times New Roman"/>
          <w:szCs w:val="24"/>
          <w:lang w:val="ru-RU"/>
        </w:rPr>
        <w:t>Теперь расстояние быстро сокращалось, и кровавая картина становилась ч</w:t>
      </w:r>
      <w:r w:rsidR="00BF2D7C" w:rsidRPr="00D26162">
        <w:rPr>
          <w:rFonts w:cs="Times New Roman"/>
          <w:szCs w:val="24"/>
          <w:lang w:val="ru-RU"/>
        </w:rPr>
        <w:t>е</w:t>
      </w:r>
      <w:r w:rsidRPr="00D26162">
        <w:rPr>
          <w:rFonts w:cs="Times New Roman"/>
          <w:szCs w:val="24"/>
          <w:lang w:val="ru-RU"/>
        </w:rPr>
        <w:t xml:space="preserve">тче. Скопления кораблей поражали размерами: они простирались во все стороны, а количество и скорость объектов перегружали </w:t>
      </w:r>
      <w:proofErr w:type="spellStart"/>
      <w:r w:rsidRPr="00D26162">
        <w:rPr>
          <w:rFonts w:cs="Times New Roman"/>
          <w:szCs w:val="24"/>
          <w:lang w:val="ru-RU"/>
        </w:rPr>
        <w:t>когитаторы</w:t>
      </w:r>
      <w:proofErr w:type="spellEnd"/>
      <w:r w:rsidRPr="00D26162">
        <w:rPr>
          <w:rFonts w:cs="Times New Roman"/>
          <w:szCs w:val="24"/>
          <w:lang w:val="ru-RU"/>
        </w:rPr>
        <w:t>. Вс</w:t>
      </w:r>
      <w:r w:rsidR="00BF2D7C" w:rsidRPr="00D26162">
        <w:rPr>
          <w:rFonts w:cs="Times New Roman"/>
          <w:szCs w:val="24"/>
          <w:lang w:val="ru-RU"/>
        </w:rPr>
        <w:t>е</w:t>
      </w:r>
      <w:r w:rsidRPr="00D26162">
        <w:rPr>
          <w:rFonts w:cs="Times New Roman"/>
          <w:szCs w:val="24"/>
          <w:lang w:val="ru-RU"/>
        </w:rPr>
        <w:t xml:space="preserve"> было окутано дымовой завесой орудийного огня — «коронами» от выстрелов, вспышками от попаданий и взрывами, от которых разлетались шлейфы осколков; они прорывались в гравитационные завихрения и попадали в безумные «рукава» обломков, длинные и беспорядочные цепи которых вращались вокруг орбиты. На носовые пустотные щиты обрушились первые сильные удары — то были ещ</w:t>
      </w:r>
      <w:r w:rsidR="00BF2D7C" w:rsidRPr="00D26162">
        <w:rPr>
          <w:rFonts w:cs="Times New Roman"/>
          <w:szCs w:val="24"/>
          <w:lang w:val="ru-RU"/>
        </w:rPr>
        <w:t>е</w:t>
      </w:r>
      <w:r w:rsidRPr="00D26162">
        <w:rPr>
          <w:rFonts w:cs="Times New Roman"/>
          <w:szCs w:val="24"/>
          <w:lang w:val="ru-RU"/>
        </w:rPr>
        <w:t xml:space="preserve"> не снаряды, а лишь части разрушенной </w:t>
      </w:r>
      <w:proofErr w:type="spellStart"/>
      <w:r w:rsidRPr="00D26162">
        <w:rPr>
          <w:rFonts w:cs="Times New Roman"/>
          <w:szCs w:val="24"/>
          <w:lang w:val="ru-RU"/>
        </w:rPr>
        <w:t>адамантиевой</w:t>
      </w:r>
      <w:proofErr w:type="spellEnd"/>
      <w:r w:rsidRPr="00D26162">
        <w:rPr>
          <w:rFonts w:cs="Times New Roman"/>
          <w:szCs w:val="24"/>
          <w:lang w:val="ru-RU"/>
        </w:rPr>
        <w:t xml:space="preserve"> пластины.</w:t>
      </w:r>
    </w:p>
    <w:p w14:paraId="68500AA5" w14:textId="2ED2B950"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Входим в гравитационный колодец Кадии, — спокойно объявил </w:t>
      </w:r>
      <w:proofErr w:type="spellStart"/>
      <w:r w:rsidRPr="00D26162">
        <w:rPr>
          <w:rFonts w:cs="Times New Roman"/>
          <w:szCs w:val="24"/>
          <w:lang w:val="ru-RU"/>
        </w:rPr>
        <w:t>Бьяргборн</w:t>
      </w:r>
      <w:proofErr w:type="spellEnd"/>
      <w:r w:rsidRPr="00D26162">
        <w:rPr>
          <w:rFonts w:cs="Times New Roman"/>
          <w:szCs w:val="24"/>
          <w:lang w:val="ru-RU"/>
        </w:rPr>
        <w:t>. — Основные боевые действия, распредел</w:t>
      </w:r>
      <w:r w:rsidR="00BF2D7C" w:rsidRPr="00D26162">
        <w:rPr>
          <w:rFonts w:cs="Times New Roman"/>
          <w:szCs w:val="24"/>
          <w:lang w:val="ru-RU"/>
        </w:rPr>
        <w:t>е</w:t>
      </w:r>
      <w:r w:rsidRPr="00D26162">
        <w:rPr>
          <w:rFonts w:cs="Times New Roman"/>
          <w:szCs w:val="24"/>
          <w:lang w:val="ru-RU"/>
        </w:rPr>
        <w:t>нные по всей планете, теперь отображаются на экранах реального обзора с нулевым увеличением. Обозначенные цели не обнаружены.</w:t>
      </w:r>
    </w:p>
    <w:p w14:paraId="61B5436A" w14:textId="7D5E8D1B"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Саму планету по-прежнему не </w:t>
      </w:r>
      <w:r w:rsidR="00772743" w:rsidRPr="00D26162">
        <w:rPr>
          <w:rFonts w:cs="Times New Roman"/>
          <w:szCs w:val="24"/>
          <w:lang w:val="ru-RU"/>
        </w:rPr>
        <w:t xml:space="preserve">было </w:t>
      </w:r>
      <w:r w:rsidRPr="00D26162">
        <w:rPr>
          <w:rFonts w:cs="Times New Roman"/>
          <w:szCs w:val="24"/>
          <w:lang w:val="ru-RU"/>
        </w:rPr>
        <w:t>видно — скорее из-за высвобождающейся свирепой энергии, чем из-за расстояния. Обзорные экраны с трудом переносили такую яркость, транслируя отрывистые изображения бортовых вспышек и пушечных выстрелов. Расставленные вплотную друг к другу, они были переполнены взрывами. Каждое огромное судно казалось настоящей горой корабельного металла; они вращались, погружались и опустошались в ослепительной танцевальной постановке организованного истребления.</w:t>
      </w:r>
    </w:p>
    <w:p w14:paraId="4417B701"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Проведи-ка нас по полярным областям, — приказал </w:t>
      </w:r>
      <w:proofErr w:type="spellStart"/>
      <w:r w:rsidRPr="00D26162">
        <w:rPr>
          <w:rFonts w:cs="Times New Roman"/>
          <w:szCs w:val="24"/>
          <w:lang w:val="ru-RU"/>
        </w:rPr>
        <w:t>Гуннлаугур</w:t>
      </w:r>
      <w:proofErr w:type="spellEnd"/>
      <w:r w:rsidRPr="00D26162">
        <w:rPr>
          <w:rFonts w:cs="Times New Roman"/>
          <w:szCs w:val="24"/>
          <w:lang w:val="ru-RU"/>
        </w:rPr>
        <w:t xml:space="preserve">. — Чем большую площадь мы покроем, тем больше шансов, </w:t>
      </w:r>
      <w:proofErr w:type="spellStart"/>
      <w:r w:rsidRPr="00D26162">
        <w:rPr>
          <w:rFonts w:cs="Times New Roman"/>
          <w:szCs w:val="24"/>
          <w:lang w:val="ru-RU"/>
        </w:rPr>
        <w:t>чт</w:t>
      </w:r>
      <w:proofErr w:type="spellEnd"/>
      <w:r w:rsidRPr="00D26162">
        <w:rPr>
          <w:rFonts w:cs="Times New Roman"/>
          <w:szCs w:val="24"/>
          <w:lang w:val="ru-RU"/>
        </w:rPr>
        <w:t>…</w:t>
      </w:r>
    </w:p>
    <w:p w14:paraId="5CD48D69" w14:textId="7E24440E" w:rsidR="003E58F7" w:rsidRPr="00D26162" w:rsidRDefault="003E58F7" w:rsidP="003E58F7">
      <w:pPr>
        <w:ind w:firstLineChars="275" w:firstLine="660"/>
        <w:rPr>
          <w:rFonts w:cs="Times New Roman"/>
          <w:szCs w:val="24"/>
          <w:lang w:val="ru-RU"/>
        </w:rPr>
      </w:pPr>
      <w:r w:rsidRPr="00D26162">
        <w:rPr>
          <w:rFonts w:cs="Times New Roman"/>
          <w:szCs w:val="24"/>
          <w:lang w:val="ru-RU"/>
        </w:rPr>
        <w:t>И тут обрушился он — первый удар настоящего орудия, резкий скрежет, от которого «</w:t>
      </w:r>
      <w:r w:rsidRPr="00D26162">
        <w:rPr>
          <w:rFonts w:cs="Times New Roman"/>
          <w:i/>
          <w:szCs w:val="24"/>
          <w:lang w:val="ru-RU"/>
        </w:rPr>
        <w:t>Аметистовый сюзерен</w:t>
      </w:r>
      <w:r w:rsidRPr="00D26162">
        <w:rPr>
          <w:rFonts w:cs="Times New Roman"/>
          <w:szCs w:val="24"/>
          <w:lang w:val="ru-RU"/>
        </w:rPr>
        <w:t>» отшатнулся на два корпуса. Затем последовала ещ</w:t>
      </w:r>
      <w:r w:rsidR="00BF2D7C" w:rsidRPr="00D26162">
        <w:rPr>
          <w:rFonts w:cs="Times New Roman"/>
          <w:szCs w:val="24"/>
          <w:lang w:val="ru-RU"/>
        </w:rPr>
        <w:t>е</w:t>
      </w:r>
      <w:r w:rsidRPr="00D26162">
        <w:rPr>
          <w:rFonts w:cs="Times New Roman"/>
          <w:szCs w:val="24"/>
          <w:lang w:val="ru-RU"/>
        </w:rPr>
        <w:t xml:space="preserve"> дюжина попаданий; они угодили ниже, активировав пустотные генераторы по всему периметру корабля. Противники начали разворачиваться, чтобы занять более выгодные позиции для атаки.</w:t>
      </w:r>
    </w:p>
    <w:p w14:paraId="6141E323" w14:textId="6859760A"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Множественный прицельный огонь! — прокричал </w:t>
      </w:r>
      <w:proofErr w:type="spellStart"/>
      <w:r w:rsidRPr="00D26162">
        <w:rPr>
          <w:rFonts w:cs="Times New Roman"/>
          <w:szCs w:val="24"/>
          <w:lang w:val="ru-RU"/>
        </w:rPr>
        <w:t>серв</w:t>
      </w:r>
      <w:proofErr w:type="spellEnd"/>
      <w:r w:rsidRPr="00D26162">
        <w:rPr>
          <w:rFonts w:cs="Times New Roman"/>
          <w:szCs w:val="24"/>
          <w:lang w:val="ru-RU"/>
        </w:rPr>
        <w:t xml:space="preserve"> за станцией ближней навигации. — Б</w:t>
      </w:r>
      <w:r w:rsidR="00772743">
        <w:rPr>
          <w:rFonts w:cs="Times New Roman"/>
          <w:szCs w:val="24"/>
          <w:lang w:val="ru-RU"/>
        </w:rPr>
        <w:t>ó</w:t>
      </w:r>
      <w:r w:rsidRPr="00D26162">
        <w:rPr>
          <w:rFonts w:cs="Times New Roman"/>
          <w:szCs w:val="24"/>
          <w:lang w:val="ru-RU"/>
        </w:rPr>
        <w:t xml:space="preserve">льшая часть… </w:t>
      </w:r>
      <w:r w:rsidRPr="00D26162">
        <w:rPr>
          <w:rFonts w:cs="Times New Roman"/>
          <w:i/>
          <w:szCs w:val="24"/>
          <w:lang w:val="ru-RU"/>
        </w:rPr>
        <w:t>все</w:t>
      </w:r>
      <w:r w:rsidRPr="00D26162">
        <w:rPr>
          <w:rFonts w:cs="Times New Roman"/>
          <w:szCs w:val="24"/>
          <w:lang w:val="ru-RU"/>
        </w:rPr>
        <w:t xml:space="preserve"> они приближаются на высокой скорости.</w:t>
      </w:r>
    </w:p>
    <w:p w14:paraId="37B3A86E"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lastRenderedPageBreak/>
        <w:t xml:space="preserve">— Открыть ответный огонь, — прорычал </w:t>
      </w:r>
      <w:proofErr w:type="spellStart"/>
      <w:r w:rsidRPr="00D26162">
        <w:rPr>
          <w:rFonts w:cs="Times New Roman"/>
          <w:szCs w:val="24"/>
          <w:lang w:val="ru-RU"/>
        </w:rPr>
        <w:t>Гуннлаугур</w:t>
      </w:r>
      <w:proofErr w:type="spellEnd"/>
      <w:r w:rsidRPr="00D26162">
        <w:rPr>
          <w:rFonts w:cs="Times New Roman"/>
          <w:szCs w:val="24"/>
          <w:lang w:val="ru-RU"/>
        </w:rPr>
        <w:t xml:space="preserve">. — Отстреливайтесь из всего, что есть. </w:t>
      </w:r>
    </w:p>
    <w:p w14:paraId="02516153" w14:textId="38EEED87" w:rsidR="003E58F7" w:rsidRPr="00D26162" w:rsidRDefault="003E58F7" w:rsidP="003E58F7">
      <w:pPr>
        <w:ind w:firstLineChars="275" w:firstLine="660"/>
        <w:rPr>
          <w:rFonts w:cs="Times New Roman"/>
          <w:szCs w:val="24"/>
          <w:lang w:val="ru-RU"/>
        </w:rPr>
      </w:pPr>
      <w:r w:rsidRPr="00D26162">
        <w:rPr>
          <w:rFonts w:cs="Times New Roman"/>
          <w:szCs w:val="24"/>
          <w:lang w:val="ru-RU"/>
        </w:rPr>
        <w:t>«</w:t>
      </w:r>
      <w:r w:rsidRPr="00D26162">
        <w:rPr>
          <w:rFonts w:cs="Times New Roman"/>
          <w:i/>
          <w:iCs/>
          <w:szCs w:val="24"/>
          <w:lang w:val="ru-RU"/>
        </w:rPr>
        <w:t>Аметистовый сюзерен</w:t>
      </w:r>
      <w:r w:rsidRPr="00D26162">
        <w:rPr>
          <w:rFonts w:cs="Times New Roman"/>
          <w:szCs w:val="24"/>
          <w:lang w:val="ru-RU"/>
        </w:rPr>
        <w:t>» открыл огонь с бортов; раскатистые очереди рассыпались волнами, окутывая галеон слабой защитой из выпущенных снарядов. Одновременно корабль маневрировал и нырял, меняя постоянную скорость на более непредсказуемые режимы пол</w:t>
      </w:r>
      <w:r w:rsidR="00BF2D7C" w:rsidRPr="00D26162">
        <w:rPr>
          <w:rFonts w:cs="Times New Roman"/>
          <w:szCs w:val="24"/>
          <w:lang w:val="ru-RU"/>
        </w:rPr>
        <w:t>е</w:t>
      </w:r>
      <w:r w:rsidRPr="00D26162">
        <w:rPr>
          <w:rFonts w:cs="Times New Roman"/>
          <w:szCs w:val="24"/>
          <w:lang w:val="ru-RU"/>
        </w:rPr>
        <w:t xml:space="preserve">та и всячески имитируя настоящие схемы уклонения. </w:t>
      </w:r>
    </w:p>
    <w:p w14:paraId="070F6D12" w14:textId="0CECA539" w:rsidR="003E58F7" w:rsidRPr="00D26162" w:rsidRDefault="003E58F7" w:rsidP="003E58F7">
      <w:pPr>
        <w:ind w:firstLineChars="275" w:firstLine="660"/>
        <w:rPr>
          <w:rFonts w:cs="Times New Roman"/>
          <w:szCs w:val="24"/>
          <w:lang w:val="ru-RU"/>
        </w:rPr>
      </w:pPr>
      <w:r w:rsidRPr="00D26162">
        <w:rPr>
          <w:rFonts w:cs="Times New Roman"/>
          <w:szCs w:val="24"/>
          <w:lang w:val="ru-RU"/>
        </w:rPr>
        <w:t>Среди бурлящих языков пламени про</w:t>
      </w:r>
      <w:r w:rsidR="00772743">
        <w:rPr>
          <w:rFonts w:cs="Times New Roman"/>
          <w:szCs w:val="24"/>
          <w:lang w:val="ru-RU"/>
        </w:rPr>
        <w:t>ступили</w:t>
      </w:r>
      <w:r w:rsidRPr="00D26162">
        <w:rPr>
          <w:rFonts w:cs="Times New Roman"/>
          <w:szCs w:val="24"/>
          <w:lang w:val="ru-RU"/>
        </w:rPr>
        <w:t xml:space="preserve"> т</w:t>
      </w:r>
      <w:r w:rsidR="00BF2D7C" w:rsidRPr="00D26162">
        <w:rPr>
          <w:rFonts w:cs="Times New Roman"/>
          <w:szCs w:val="24"/>
          <w:lang w:val="ru-RU"/>
        </w:rPr>
        <w:t>е</w:t>
      </w:r>
      <w:r w:rsidRPr="00D26162">
        <w:rPr>
          <w:rFonts w:cs="Times New Roman"/>
          <w:szCs w:val="24"/>
          <w:lang w:val="ru-RU"/>
        </w:rPr>
        <w:t>мные, остроконечные очертания громадных фигур — гигантские тени на фоне огня, покрытые р</w:t>
      </w:r>
      <w:r w:rsidR="00BF2D7C" w:rsidRPr="00D26162">
        <w:rPr>
          <w:rFonts w:cs="Times New Roman"/>
          <w:szCs w:val="24"/>
          <w:lang w:val="ru-RU"/>
        </w:rPr>
        <w:t>е</w:t>
      </w:r>
      <w:r w:rsidRPr="00D26162">
        <w:rPr>
          <w:rFonts w:cs="Times New Roman"/>
          <w:szCs w:val="24"/>
          <w:lang w:val="ru-RU"/>
        </w:rPr>
        <w:t>брами и шипами, увешанные железными зданиями; их пушки превратились в ревущие разинутые пасти, а спины сгорбились, двигатели горели кроваво-красным огн</w:t>
      </w:r>
      <w:r w:rsidR="00BF2D7C" w:rsidRPr="00D26162">
        <w:rPr>
          <w:rFonts w:cs="Times New Roman"/>
          <w:szCs w:val="24"/>
          <w:lang w:val="ru-RU"/>
        </w:rPr>
        <w:t>е</w:t>
      </w:r>
      <w:r w:rsidRPr="00D26162">
        <w:rPr>
          <w:rFonts w:cs="Times New Roman"/>
          <w:szCs w:val="24"/>
          <w:lang w:val="ru-RU"/>
        </w:rPr>
        <w:t xml:space="preserve">м. </w:t>
      </w:r>
    </w:p>
    <w:p w14:paraId="75D7FCB1" w14:textId="48BDE4A2" w:rsidR="003E58F7" w:rsidRPr="00D26162" w:rsidRDefault="003E58F7" w:rsidP="003E58F7">
      <w:pPr>
        <w:ind w:firstLineChars="275" w:firstLine="660"/>
        <w:rPr>
          <w:rFonts w:cs="Times New Roman"/>
          <w:szCs w:val="24"/>
          <w:lang w:val="ru-RU"/>
        </w:rPr>
      </w:pPr>
      <w:r w:rsidRPr="00D26162">
        <w:rPr>
          <w:rFonts w:cs="Times New Roman"/>
          <w:szCs w:val="24"/>
          <w:lang w:val="ru-RU"/>
        </w:rPr>
        <w:t>Эти конструкции были древними: они устарели ещ</w:t>
      </w:r>
      <w:r w:rsidR="00BF2D7C" w:rsidRPr="00D26162">
        <w:rPr>
          <w:rFonts w:cs="Times New Roman"/>
          <w:szCs w:val="24"/>
          <w:lang w:val="ru-RU"/>
        </w:rPr>
        <w:t>е</w:t>
      </w:r>
      <w:r w:rsidRPr="00D26162">
        <w:rPr>
          <w:rFonts w:cs="Times New Roman"/>
          <w:szCs w:val="24"/>
          <w:lang w:val="ru-RU"/>
        </w:rPr>
        <w:t xml:space="preserve"> во времена зарождения Империума, а теперь и вовсе пришли в упадок из-за длительного опустошительного воздействия Ока Ужаса. Их оружие побелело от старости, но при этом приобрело невероятную эффективность благодаря демоническому ремеслу, заключ</w:t>
      </w:r>
      <w:r w:rsidR="00BF2D7C" w:rsidRPr="00D26162">
        <w:rPr>
          <w:rFonts w:cs="Times New Roman"/>
          <w:szCs w:val="24"/>
          <w:lang w:val="ru-RU"/>
        </w:rPr>
        <w:t>е</w:t>
      </w:r>
      <w:r w:rsidRPr="00D26162">
        <w:rPr>
          <w:rFonts w:cs="Times New Roman"/>
          <w:szCs w:val="24"/>
          <w:lang w:val="ru-RU"/>
        </w:rPr>
        <w:t>нному в стволах. Огни корабельного мостика сияли, как живые глаза, намекая на ужасы, которые таились внутри, — закрытые, сдерживаемые и окутанные т</w:t>
      </w:r>
      <w:r w:rsidR="00BF2D7C" w:rsidRPr="00D26162">
        <w:rPr>
          <w:rFonts w:cs="Times New Roman"/>
          <w:szCs w:val="24"/>
          <w:lang w:val="ru-RU"/>
        </w:rPr>
        <w:t>е</w:t>
      </w:r>
      <w:r w:rsidRPr="00D26162">
        <w:rPr>
          <w:rFonts w:cs="Times New Roman"/>
          <w:szCs w:val="24"/>
          <w:lang w:val="ru-RU"/>
        </w:rPr>
        <w:t>мными шпилями, башнями и флюгерами, проржавевшими и почерневшими от сомнительной благосклонности жестоких разумных существ. Двери ангара открылись, эскадрильи вылетели наружу, словно множество ч</w:t>
      </w:r>
      <w:r w:rsidR="00BF2D7C" w:rsidRPr="00D26162">
        <w:rPr>
          <w:rFonts w:cs="Times New Roman"/>
          <w:szCs w:val="24"/>
          <w:lang w:val="ru-RU"/>
        </w:rPr>
        <w:t>е</w:t>
      </w:r>
      <w:r w:rsidRPr="00D26162">
        <w:rPr>
          <w:rFonts w:cs="Times New Roman"/>
          <w:szCs w:val="24"/>
          <w:lang w:val="ru-RU"/>
        </w:rPr>
        <w:t>рных пылинок над огненной бездной.</w:t>
      </w:r>
    </w:p>
    <w:p w14:paraId="7A060920" w14:textId="65349772" w:rsidR="003E58F7" w:rsidRPr="00D26162" w:rsidRDefault="003E58F7" w:rsidP="003E58F7">
      <w:pPr>
        <w:ind w:firstLineChars="275" w:firstLine="660"/>
        <w:rPr>
          <w:rFonts w:cs="Times New Roman"/>
          <w:szCs w:val="24"/>
          <w:lang w:val="ru-RU"/>
        </w:rPr>
      </w:pPr>
      <w:r w:rsidRPr="00D26162">
        <w:rPr>
          <w:rFonts w:cs="Times New Roman"/>
          <w:szCs w:val="24"/>
          <w:lang w:val="ru-RU"/>
        </w:rPr>
        <w:t>— Уходи вниз, ещ</w:t>
      </w:r>
      <w:r w:rsidR="00BF2D7C" w:rsidRPr="00D26162">
        <w:rPr>
          <w:rFonts w:cs="Times New Roman"/>
          <w:szCs w:val="24"/>
          <w:lang w:val="ru-RU"/>
        </w:rPr>
        <w:t>е</w:t>
      </w:r>
      <w:r w:rsidRPr="00D26162">
        <w:rPr>
          <w:rFonts w:cs="Times New Roman"/>
          <w:szCs w:val="24"/>
          <w:lang w:val="ru-RU"/>
        </w:rPr>
        <w:t xml:space="preserve"> ниже! — скомандовал </w:t>
      </w:r>
      <w:proofErr w:type="spellStart"/>
      <w:r w:rsidRPr="00D26162">
        <w:rPr>
          <w:rFonts w:cs="Times New Roman"/>
          <w:szCs w:val="24"/>
          <w:lang w:val="ru-RU"/>
        </w:rPr>
        <w:t>Гуннлаугур</w:t>
      </w:r>
      <w:proofErr w:type="spellEnd"/>
      <w:r w:rsidRPr="00D26162">
        <w:rPr>
          <w:rFonts w:cs="Times New Roman"/>
          <w:szCs w:val="24"/>
          <w:lang w:val="ru-RU"/>
        </w:rPr>
        <w:t>, отслеживая полученный ущерб. — Эти страшилища не смогут гнаться за нами до самой атмосферы.</w:t>
      </w:r>
    </w:p>
    <w:p w14:paraId="549904D6" w14:textId="3986631B" w:rsidR="003E58F7" w:rsidRPr="00D26162" w:rsidRDefault="003E58F7" w:rsidP="003E58F7">
      <w:pPr>
        <w:ind w:firstLineChars="275" w:firstLine="660"/>
        <w:rPr>
          <w:rFonts w:cs="Times New Roman"/>
          <w:szCs w:val="24"/>
          <w:lang w:val="ru-RU"/>
        </w:rPr>
      </w:pPr>
      <w:r w:rsidRPr="00D26162">
        <w:rPr>
          <w:rFonts w:cs="Times New Roman"/>
          <w:szCs w:val="24"/>
          <w:lang w:val="ru-RU"/>
        </w:rPr>
        <w:t>«</w:t>
      </w:r>
      <w:r w:rsidRPr="00D26162">
        <w:rPr>
          <w:rFonts w:cs="Times New Roman"/>
          <w:i/>
          <w:szCs w:val="24"/>
          <w:lang w:val="ru-RU"/>
        </w:rPr>
        <w:t>Аметистовый сюзерен</w:t>
      </w:r>
      <w:r w:rsidRPr="00D26162">
        <w:rPr>
          <w:rFonts w:cs="Times New Roman"/>
          <w:szCs w:val="24"/>
          <w:lang w:val="ru-RU"/>
        </w:rPr>
        <w:t>» снова нырнул вниз, резко уходя по спирали в гравитационный колодец Кадии. И вот перед ними возник яркий, окруж</w:t>
      </w:r>
      <w:r w:rsidR="00BF2D7C" w:rsidRPr="00D26162">
        <w:rPr>
          <w:rFonts w:cs="Times New Roman"/>
          <w:szCs w:val="24"/>
          <w:lang w:val="ru-RU"/>
        </w:rPr>
        <w:t>е</w:t>
      </w:r>
      <w:r w:rsidRPr="00D26162">
        <w:rPr>
          <w:rFonts w:cs="Times New Roman"/>
          <w:szCs w:val="24"/>
          <w:lang w:val="ru-RU"/>
        </w:rPr>
        <w:t>нный струйками дыма край планеты и е</w:t>
      </w:r>
      <w:r w:rsidR="00BF2D7C" w:rsidRPr="00D26162">
        <w:rPr>
          <w:rFonts w:cs="Times New Roman"/>
          <w:szCs w:val="24"/>
          <w:lang w:val="ru-RU"/>
        </w:rPr>
        <w:t>е</w:t>
      </w:r>
      <w:r w:rsidRPr="00D26162">
        <w:rPr>
          <w:rFonts w:cs="Times New Roman"/>
          <w:szCs w:val="24"/>
          <w:lang w:val="ru-RU"/>
        </w:rPr>
        <w:t xml:space="preserve"> изуродованный страшными ранами драгоценный лик. Над головой вс</w:t>
      </w:r>
      <w:r w:rsidR="00BF2D7C" w:rsidRPr="00D26162">
        <w:rPr>
          <w:rFonts w:cs="Times New Roman"/>
          <w:szCs w:val="24"/>
          <w:lang w:val="ru-RU"/>
        </w:rPr>
        <w:t>е</w:t>
      </w:r>
      <w:r w:rsidRPr="00D26162">
        <w:rPr>
          <w:rFonts w:cs="Times New Roman"/>
          <w:szCs w:val="24"/>
          <w:lang w:val="ru-RU"/>
        </w:rPr>
        <w:t xml:space="preserve"> больше громадных линкоров переходило в ближний бой, обрушивая друг на друга удары новейшего оружия и извергая в пустоту тучи более мелких кораблей, жужжащих и жалящих, будто насекомые. Вот в бездну величественно скользнули три линкора класса «</w:t>
      </w:r>
      <w:r w:rsidRPr="00D26162">
        <w:rPr>
          <w:szCs w:val="24"/>
          <w:lang w:val="ru-RU"/>
        </w:rPr>
        <w:t>Воздаяние</w:t>
      </w:r>
      <w:r w:rsidRPr="00D26162">
        <w:rPr>
          <w:rFonts w:cs="Times New Roman"/>
          <w:szCs w:val="24"/>
          <w:lang w:val="ru-RU"/>
        </w:rPr>
        <w:t xml:space="preserve">», каждый — в окружении десятков кораблей сопровождения, которые щедро вели огонь из </w:t>
      </w:r>
      <w:proofErr w:type="spellStart"/>
      <w:r w:rsidRPr="00D26162">
        <w:rPr>
          <w:rFonts w:cs="Times New Roman"/>
          <w:szCs w:val="24"/>
          <w:lang w:val="ru-RU"/>
        </w:rPr>
        <w:t>лэнсов</w:t>
      </w:r>
      <w:proofErr w:type="spellEnd"/>
      <w:r w:rsidRPr="00D26162">
        <w:rPr>
          <w:rFonts w:cs="Times New Roman"/>
          <w:szCs w:val="24"/>
          <w:lang w:val="ru-RU"/>
        </w:rPr>
        <w:t xml:space="preserve">; они сшиблись с четырьмя противниками класса «Разоритель», которые и сами были окутаны эскадрильями истребителей, как плащами. Две группы сошлись в поединке, который вызвал тектонические ударные волны, спровоцированные взрывами ядер и перегрузками приводных механизмов, но это было лишь одно из десятков подобных столкновений, развернувшихся по всему горизонту планеты, лишь один из фрагментов разорванного пространства. Происходящее невозможно было переварить или как-то сосредоточиться: оно было чересчур ошеломляющими, слишком </w:t>
      </w:r>
      <w:r w:rsidRPr="00D26162">
        <w:rPr>
          <w:rFonts w:cs="Times New Roman"/>
          <w:i/>
          <w:szCs w:val="24"/>
          <w:lang w:val="ru-RU"/>
        </w:rPr>
        <w:t>всеобъемлющим</w:t>
      </w:r>
      <w:r w:rsidRPr="00D26162">
        <w:rPr>
          <w:rFonts w:cs="Times New Roman"/>
          <w:szCs w:val="24"/>
          <w:lang w:val="ru-RU"/>
        </w:rPr>
        <w:t xml:space="preserve">. </w:t>
      </w:r>
    </w:p>
    <w:p w14:paraId="0D5B7B75" w14:textId="67F1A522"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Ни черта не </w:t>
      </w:r>
      <w:r w:rsidRPr="00D26162">
        <w:rPr>
          <w:rFonts w:cs="Times New Roman"/>
          <w:i/>
          <w:szCs w:val="24"/>
          <w:lang w:val="ru-RU"/>
        </w:rPr>
        <w:t>разглядеть</w:t>
      </w:r>
      <w:r w:rsidRPr="00D26162">
        <w:rPr>
          <w:rFonts w:cs="Times New Roman"/>
          <w:szCs w:val="24"/>
          <w:lang w:val="ru-RU"/>
        </w:rPr>
        <w:t xml:space="preserve">, — буркнул </w:t>
      </w:r>
      <w:proofErr w:type="spellStart"/>
      <w:r w:rsidRPr="00D26162">
        <w:rPr>
          <w:rFonts w:cs="Times New Roman"/>
          <w:szCs w:val="24"/>
          <w:lang w:val="ru-RU"/>
        </w:rPr>
        <w:t>Ольгейр</w:t>
      </w:r>
      <w:proofErr w:type="spellEnd"/>
      <w:r w:rsidRPr="00D26162">
        <w:rPr>
          <w:rFonts w:cs="Times New Roman"/>
          <w:szCs w:val="24"/>
          <w:lang w:val="ru-RU"/>
        </w:rPr>
        <w:t xml:space="preserve">, стукнув кулаком по корпусу консоли. — Половина авгуров сдохла. </w:t>
      </w:r>
    </w:p>
    <w:p w14:paraId="099BF8B2"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Есть что-то по транспортникам? — требовательно спросил </w:t>
      </w:r>
      <w:proofErr w:type="spellStart"/>
      <w:r w:rsidRPr="00D26162">
        <w:rPr>
          <w:rFonts w:cs="Times New Roman"/>
          <w:szCs w:val="24"/>
          <w:lang w:val="ru-RU"/>
        </w:rPr>
        <w:t>Гуннлаугур</w:t>
      </w:r>
      <w:proofErr w:type="spellEnd"/>
      <w:r w:rsidRPr="00D26162">
        <w:rPr>
          <w:rFonts w:cs="Times New Roman"/>
          <w:szCs w:val="24"/>
          <w:lang w:val="ru-RU"/>
        </w:rPr>
        <w:t>, краем глаза следя за быстро растущими показателями полученного ущерба.</w:t>
      </w:r>
    </w:p>
    <w:p w14:paraId="3FA07930"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Нет, </w:t>
      </w:r>
      <w:proofErr w:type="spellStart"/>
      <w:r w:rsidRPr="00D26162">
        <w:rPr>
          <w:rFonts w:cs="Times New Roman"/>
          <w:szCs w:val="24"/>
          <w:lang w:val="ru-RU"/>
        </w:rPr>
        <w:t>варанги</w:t>
      </w:r>
      <w:proofErr w:type="spellEnd"/>
      <w:r w:rsidRPr="00D26162">
        <w:rPr>
          <w:rFonts w:cs="Times New Roman"/>
          <w:szCs w:val="24"/>
          <w:lang w:val="ru-RU"/>
        </w:rPr>
        <w:t>, — доложил Бальдр. — Только в этом секторе, должно быть, сотня десантных кораблей, которые продолжают отправлять на поверхность посадочные модули, но ни у одного нет нужных идентификаторов.</w:t>
      </w:r>
    </w:p>
    <w:p w14:paraId="0A560CF1"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w:t>
      </w:r>
      <w:proofErr w:type="spellStart"/>
      <w:r w:rsidRPr="00D26162">
        <w:rPr>
          <w:rFonts w:cs="Times New Roman"/>
          <w:szCs w:val="24"/>
          <w:lang w:val="ru-RU"/>
        </w:rPr>
        <w:t>Подфюзеляжная</w:t>
      </w:r>
      <w:proofErr w:type="spellEnd"/>
      <w:r w:rsidRPr="00D26162">
        <w:rPr>
          <w:rFonts w:cs="Times New Roman"/>
          <w:szCs w:val="24"/>
          <w:lang w:val="ru-RU"/>
        </w:rPr>
        <w:t xml:space="preserve"> система щитов вот-вот откажет, — предупредил </w:t>
      </w:r>
      <w:proofErr w:type="spellStart"/>
      <w:r w:rsidRPr="00D26162">
        <w:rPr>
          <w:rFonts w:cs="Times New Roman"/>
          <w:szCs w:val="24"/>
          <w:lang w:val="ru-RU"/>
        </w:rPr>
        <w:t>Бъяргборн</w:t>
      </w:r>
      <w:proofErr w:type="spellEnd"/>
      <w:r w:rsidRPr="00D26162">
        <w:rPr>
          <w:rFonts w:cs="Times New Roman"/>
          <w:szCs w:val="24"/>
          <w:lang w:val="ru-RU"/>
        </w:rPr>
        <w:t>.</w:t>
      </w:r>
    </w:p>
    <w:p w14:paraId="223B3F9C" w14:textId="2FAB2BF2" w:rsidR="003E58F7" w:rsidRPr="00D26162" w:rsidRDefault="003E58F7" w:rsidP="003E58F7">
      <w:pPr>
        <w:ind w:firstLineChars="275" w:firstLine="660"/>
        <w:rPr>
          <w:rFonts w:cs="Times New Roman"/>
          <w:szCs w:val="24"/>
          <w:lang w:val="ru-RU"/>
        </w:rPr>
      </w:pPr>
      <w:r w:rsidRPr="00D26162">
        <w:rPr>
          <w:rFonts w:cs="Times New Roman"/>
          <w:szCs w:val="24"/>
          <w:lang w:val="ru-RU"/>
        </w:rPr>
        <w:lastRenderedPageBreak/>
        <w:t xml:space="preserve">— Приближаются истребители! — выкрикнул кто-то из </w:t>
      </w:r>
      <w:proofErr w:type="spellStart"/>
      <w:r w:rsidRPr="00D26162">
        <w:rPr>
          <w:rFonts w:cs="Times New Roman"/>
          <w:szCs w:val="24"/>
          <w:lang w:val="ru-RU"/>
        </w:rPr>
        <w:t>сервов</w:t>
      </w:r>
      <w:proofErr w:type="spellEnd"/>
      <w:r w:rsidRPr="00D26162">
        <w:rPr>
          <w:rFonts w:cs="Times New Roman"/>
          <w:szCs w:val="24"/>
          <w:lang w:val="ru-RU"/>
        </w:rPr>
        <w:t>. — Сорок сигналов, за ними ещ</w:t>
      </w:r>
      <w:r w:rsidR="00BF2D7C" w:rsidRPr="00D26162">
        <w:rPr>
          <w:rFonts w:cs="Times New Roman"/>
          <w:szCs w:val="24"/>
          <w:lang w:val="ru-RU"/>
        </w:rPr>
        <w:t>е</w:t>
      </w:r>
      <w:r w:rsidRPr="00D26162">
        <w:rPr>
          <w:rFonts w:cs="Times New Roman"/>
          <w:szCs w:val="24"/>
          <w:lang w:val="ru-RU"/>
        </w:rPr>
        <w:t xml:space="preserve"> больше!</w:t>
      </w:r>
    </w:p>
    <w:p w14:paraId="56041724" w14:textId="283E54D3" w:rsidR="003E58F7" w:rsidRPr="00D26162" w:rsidRDefault="003E58F7" w:rsidP="003E58F7">
      <w:pPr>
        <w:ind w:firstLineChars="275" w:firstLine="660"/>
        <w:rPr>
          <w:rFonts w:cs="Times New Roman"/>
          <w:szCs w:val="24"/>
          <w:lang w:val="ru-RU"/>
        </w:rPr>
      </w:pPr>
      <w:r w:rsidRPr="00D26162">
        <w:rPr>
          <w:rFonts w:cs="Times New Roman"/>
          <w:szCs w:val="24"/>
          <w:lang w:val="ru-RU"/>
        </w:rPr>
        <w:t>Мостик содрогнулся от очередной мощной атаки снизу. Похоже было на мо</w:t>
      </w:r>
      <w:r w:rsidR="005D467A">
        <w:rPr>
          <w:rFonts w:cs="Times New Roman"/>
          <w:szCs w:val="24"/>
          <w:lang w:val="ru-RU"/>
        </w:rPr>
        <w:t>гучи</w:t>
      </w:r>
      <w:r w:rsidRPr="00D26162">
        <w:rPr>
          <w:rFonts w:cs="Times New Roman"/>
          <w:szCs w:val="24"/>
          <w:lang w:val="ru-RU"/>
        </w:rPr>
        <w:t xml:space="preserve">е, глухие удары торпед; экраны </w:t>
      </w:r>
      <w:proofErr w:type="spellStart"/>
      <w:r w:rsidRPr="00D26162">
        <w:rPr>
          <w:rFonts w:cs="Times New Roman"/>
          <w:szCs w:val="24"/>
          <w:lang w:val="ru-RU"/>
        </w:rPr>
        <w:t>пиктеров</w:t>
      </w:r>
      <w:proofErr w:type="spellEnd"/>
      <w:r w:rsidRPr="00D26162">
        <w:rPr>
          <w:rFonts w:cs="Times New Roman"/>
          <w:szCs w:val="24"/>
          <w:lang w:val="ru-RU"/>
        </w:rPr>
        <w:t xml:space="preserve"> на время вышли из строя из-за помех, через некоторое время изрезанные изображения вернулись в фокус. Палубы затряслись, переборки затрещали, а с высоты обрушился ряд ржавых обломков. </w:t>
      </w:r>
    </w:p>
    <w:p w14:paraId="75F8A740" w14:textId="54B2E584" w:rsidR="003E58F7" w:rsidRPr="00D26162" w:rsidRDefault="003E58F7" w:rsidP="003E58F7">
      <w:pPr>
        <w:ind w:firstLineChars="275" w:firstLine="660"/>
        <w:rPr>
          <w:rFonts w:cs="Times New Roman"/>
          <w:szCs w:val="24"/>
          <w:lang w:val="ru-RU"/>
        </w:rPr>
      </w:pPr>
      <w:r w:rsidRPr="00D26162">
        <w:rPr>
          <w:rFonts w:cs="Times New Roman"/>
          <w:szCs w:val="24"/>
          <w:lang w:val="ru-RU"/>
        </w:rPr>
        <w:t>«</w:t>
      </w:r>
      <w:r w:rsidRPr="00D26162">
        <w:rPr>
          <w:rFonts w:cs="Times New Roman"/>
          <w:i/>
          <w:szCs w:val="24"/>
          <w:lang w:val="ru-RU"/>
        </w:rPr>
        <w:t>Эвакуационные шаттлы подготовлены</w:t>
      </w:r>
      <w:r w:rsidRPr="00D26162">
        <w:rPr>
          <w:rFonts w:cs="Times New Roman"/>
          <w:szCs w:val="24"/>
          <w:lang w:val="ru-RU"/>
        </w:rPr>
        <w:t xml:space="preserve">, — раздался в </w:t>
      </w:r>
      <w:proofErr w:type="spellStart"/>
      <w:r w:rsidRPr="00D26162">
        <w:rPr>
          <w:rFonts w:cs="Times New Roman"/>
          <w:szCs w:val="24"/>
          <w:lang w:val="ru-RU"/>
        </w:rPr>
        <w:t>коммлинке</w:t>
      </w:r>
      <w:proofErr w:type="spellEnd"/>
      <w:r w:rsidRPr="00D26162">
        <w:rPr>
          <w:rFonts w:cs="Times New Roman"/>
          <w:szCs w:val="24"/>
          <w:lang w:val="ru-RU"/>
        </w:rPr>
        <w:t xml:space="preserve"> стаи голос </w:t>
      </w:r>
      <w:proofErr w:type="spellStart"/>
      <w:r w:rsidR="00BF2D7C" w:rsidRPr="00D26162">
        <w:rPr>
          <w:rFonts w:cs="Times New Roman"/>
          <w:szCs w:val="24"/>
          <w:lang w:val="ru-RU"/>
        </w:rPr>
        <w:t>Ёрундур</w:t>
      </w:r>
      <w:r w:rsidRPr="00D26162">
        <w:rPr>
          <w:rFonts w:cs="Times New Roman"/>
          <w:szCs w:val="24"/>
          <w:lang w:val="ru-RU"/>
        </w:rPr>
        <w:t>а</w:t>
      </w:r>
      <w:proofErr w:type="spellEnd"/>
      <w:r w:rsidRPr="00D26162">
        <w:rPr>
          <w:rFonts w:cs="Times New Roman"/>
          <w:szCs w:val="24"/>
          <w:lang w:val="ru-RU"/>
        </w:rPr>
        <w:t xml:space="preserve">. — </w:t>
      </w:r>
      <w:r w:rsidRPr="00D26162">
        <w:rPr>
          <w:rFonts w:cs="Times New Roman"/>
          <w:i/>
          <w:szCs w:val="24"/>
          <w:lang w:val="ru-RU"/>
        </w:rPr>
        <w:t>Ангары под защитой. Пока что</w:t>
      </w:r>
      <w:r w:rsidRPr="00D26162">
        <w:rPr>
          <w:rFonts w:cs="Times New Roman"/>
          <w:szCs w:val="24"/>
          <w:lang w:val="ru-RU"/>
        </w:rPr>
        <w:t>».</w:t>
      </w:r>
    </w:p>
    <w:p w14:paraId="5F354705" w14:textId="4A7E8932" w:rsidR="003E58F7" w:rsidRPr="00D26162" w:rsidRDefault="003E58F7" w:rsidP="003E58F7">
      <w:pPr>
        <w:ind w:firstLineChars="275" w:firstLine="660"/>
        <w:rPr>
          <w:rFonts w:cs="Times New Roman"/>
          <w:szCs w:val="24"/>
          <w:lang w:val="ru-RU"/>
        </w:rPr>
      </w:pPr>
      <w:proofErr w:type="spellStart"/>
      <w:r w:rsidRPr="00D26162">
        <w:rPr>
          <w:rFonts w:cs="Times New Roman"/>
          <w:szCs w:val="24"/>
          <w:lang w:val="ru-RU"/>
        </w:rPr>
        <w:t>Гуннлаугур</w:t>
      </w:r>
      <w:proofErr w:type="spellEnd"/>
      <w:r w:rsidRPr="00D26162">
        <w:rPr>
          <w:rFonts w:cs="Times New Roman"/>
          <w:szCs w:val="24"/>
          <w:lang w:val="ru-RU"/>
        </w:rPr>
        <w:t xml:space="preserve"> прищурился. Последовали новые удары — и ещ</w:t>
      </w:r>
      <w:r w:rsidR="00BF2D7C" w:rsidRPr="00D26162">
        <w:rPr>
          <w:rFonts w:cs="Times New Roman"/>
          <w:szCs w:val="24"/>
          <w:lang w:val="ru-RU"/>
        </w:rPr>
        <w:t>е</w:t>
      </w:r>
      <w:r w:rsidRPr="00D26162">
        <w:rPr>
          <w:rFonts w:cs="Times New Roman"/>
          <w:szCs w:val="24"/>
          <w:lang w:val="ru-RU"/>
        </w:rPr>
        <w:t xml:space="preserve"> сильнее прогнули пустотные щиты, а тем временем в поле зрения появилось первое крыло истребителей. Масштаб атаки был более чем смехотворным. А над галеоном в верхней части боевой сферы промелькнуло что-то колоссальное — настолько, что сеть авгуров на мгновение засбоила, пересылая на процессоры безумные сигналы. </w:t>
      </w:r>
    </w:p>
    <w:p w14:paraId="19F285ED" w14:textId="146D1325"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Полный залп из носовых орудий, — приказал </w:t>
      </w:r>
      <w:proofErr w:type="spellStart"/>
      <w:r w:rsidRPr="00D26162">
        <w:rPr>
          <w:rFonts w:cs="Times New Roman"/>
          <w:szCs w:val="24"/>
          <w:lang w:val="ru-RU"/>
        </w:rPr>
        <w:t>Гуннлаугур</w:t>
      </w:r>
      <w:proofErr w:type="spellEnd"/>
      <w:r w:rsidRPr="00D26162">
        <w:rPr>
          <w:rFonts w:cs="Times New Roman"/>
          <w:szCs w:val="24"/>
          <w:lang w:val="ru-RU"/>
        </w:rPr>
        <w:t>. — Эти истребители в приоритете — уничтожьте как можно больше. Тяж</w:t>
      </w:r>
      <w:r w:rsidR="00BF2D7C" w:rsidRPr="00D26162">
        <w:rPr>
          <w:rFonts w:cs="Times New Roman"/>
          <w:szCs w:val="24"/>
          <w:lang w:val="ru-RU"/>
        </w:rPr>
        <w:t>е</w:t>
      </w:r>
      <w:r w:rsidRPr="00D26162">
        <w:rPr>
          <w:rFonts w:cs="Times New Roman"/>
          <w:szCs w:val="24"/>
          <w:lang w:val="ru-RU"/>
        </w:rPr>
        <w:t xml:space="preserve">лая Рука, что у тебя? </w:t>
      </w:r>
    </w:p>
    <w:p w14:paraId="08089949" w14:textId="22D79470"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Похоже, кое-что есть, — пробормотал </w:t>
      </w:r>
      <w:proofErr w:type="spellStart"/>
      <w:r w:rsidRPr="00D26162">
        <w:rPr>
          <w:rFonts w:cs="Times New Roman"/>
          <w:szCs w:val="24"/>
          <w:lang w:val="ru-RU"/>
        </w:rPr>
        <w:t>Ольгейр</w:t>
      </w:r>
      <w:proofErr w:type="spellEnd"/>
      <w:r w:rsidRPr="00D26162">
        <w:rPr>
          <w:rFonts w:cs="Times New Roman"/>
          <w:szCs w:val="24"/>
          <w:lang w:val="ru-RU"/>
        </w:rPr>
        <w:t>, перебирая пальцами по кнопкам управления. — От терминатора, сигнал плохой, но вроде бы искаж</w:t>
      </w:r>
      <w:r w:rsidR="00BF2D7C" w:rsidRPr="00D26162">
        <w:rPr>
          <w:rFonts w:cs="Times New Roman"/>
          <w:szCs w:val="24"/>
          <w:lang w:val="ru-RU"/>
        </w:rPr>
        <w:t>е</w:t>
      </w:r>
      <w:r w:rsidRPr="00D26162">
        <w:rPr>
          <w:rFonts w:cs="Times New Roman"/>
          <w:szCs w:val="24"/>
          <w:lang w:val="ru-RU"/>
        </w:rPr>
        <w:t>нный кант Черногривых. Подойд</w:t>
      </w:r>
      <w:r w:rsidR="00BF2D7C" w:rsidRPr="00D26162">
        <w:rPr>
          <w:rFonts w:cs="Times New Roman"/>
          <w:szCs w:val="24"/>
          <w:lang w:val="ru-RU"/>
        </w:rPr>
        <w:t>е</w:t>
      </w:r>
      <w:r w:rsidRPr="00D26162">
        <w:rPr>
          <w:rFonts w:cs="Times New Roman"/>
          <w:szCs w:val="24"/>
          <w:lang w:val="ru-RU"/>
        </w:rPr>
        <w:t xml:space="preserve">м ближе, может, у меня получится его отфильтровать. </w:t>
      </w:r>
    </w:p>
    <w:p w14:paraId="4CED443C"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w:t>
      </w:r>
      <w:r w:rsidRPr="00D26162">
        <w:rPr>
          <w:rFonts w:cs="Times New Roman"/>
          <w:i/>
          <w:szCs w:val="24"/>
          <w:lang w:val="ru-RU"/>
        </w:rPr>
        <w:t>Аметистовый сюзерен</w:t>
      </w:r>
      <w:r w:rsidRPr="00D26162">
        <w:rPr>
          <w:rFonts w:cs="Times New Roman"/>
          <w:szCs w:val="24"/>
          <w:lang w:val="ru-RU"/>
        </w:rPr>
        <w:t xml:space="preserve">» снова содрогнулся, серия ударов отбросила галеон в сторону, генераторы защитных экранов закоротило, а нижние ярусы осыпало снопами искр. На мгновение показалось, что они падают, но тут инерционное управление активировалось, и гравитационные генераторы, кашлянув, заработали на полную мощность. Панель из бронестекла разлетелась вдребезги, завыл пронзительный сигнал тревоги; автоматические заслонки с грохотом опустились и воздушные шлюзы захлопнулись. </w:t>
      </w:r>
    </w:p>
    <w:p w14:paraId="455F8CE9"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Найдите этот </w:t>
      </w:r>
      <w:proofErr w:type="spellStart"/>
      <w:r w:rsidRPr="00D26162">
        <w:rPr>
          <w:rFonts w:cs="Times New Roman"/>
          <w:szCs w:val="24"/>
          <w:lang w:val="ru-RU"/>
        </w:rPr>
        <w:t>геолокатор</w:t>
      </w:r>
      <w:proofErr w:type="spellEnd"/>
      <w:r w:rsidRPr="00D26162">
        <w:rPr>
          <w:rFonts w:cs="Times New Roman"/>
          <w:szCs w:val="24"/>
          <w:lang w:val="ru-RU"/>
        </w:rPr>
        <w:t xml:space="preserve">, — прорычал </w:t>
      </w:r>
      <w:proofErr w:type="spellStart"/>
      <w:r w:rsidRPr="00D26162">
        <w:rPr>
          <w:rFonts w:cs="Times New Roman"/>
          <w:szCs w:val="24"/>
          <w:lang w:val="ru-RU"/>
        </w:rPr>
        <w:t>Гуннлаугур</w:t>
      </w:r>
      <w:proofErr w:type="spellEnd"/>
      <w:r w:rsidRPr="00D26162">
        <w:rPr>
          <w:rFonts w:cs="Times New Roman"/>
          <w:szCs w:val="24"/>
          <w:lang w:val="ru-RU"/>
        </w:rPr>
        <w:t xml:space="preserve">. — Ближе нам не подобраться. </w:t>
      </w:r>
    </w:p>
    <w:p w14:paraId="7DAD9BAF"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Впереди появился яркий линейный крейсер с сапфировым носом и золотой чеканкой; корабль частично не было видно за остальными участниками сражения, но он скользил сквозь ураган — и возник прямо перед «</w:t>
      </w:r>
      <w:r w:rsidRPr="00D26162">
        <w:rPr>
          <w:rFonts w:cs="Times New Roman"/>
          <w:i/>
          <w:iCs/>
          <w:szCs w:val="24"/>
          <w:lang w:val="ru-RU"/>
        </w:rPr>
        <w:t>Аметистовым сюзереном</w:t>
      </w:r>
      <w:r w:rsidRPr="00D26162">
        <w:rPr>
          <w:rFonts w:cs="Times New Roman"/>
          <w:szCs w:val="24"/>
          <w:lang w:val="ru-RU"/>
        </w:rPr>
        <w:t xml:space="preserve">». Стволы его орудий потрескивали голубоватым пламенем, и в движениях корабля было что-то явно противоестественное. </w:t>
      </w:r>
    </w:p>
    <w:p w14:paraId="083A8F00" w14:textId="0E9398AF"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Если эта </w:t>
      </w:r>
      <w:r w:rsidR="005D467A">
        <w:rPr>
          <w:rFonts w:cs="Times New Roman"/>
          <w:szCs w:val="24"/>
          <w:lang w:val="ru-RU"/>
        </w:rPr>
        <w:t>посудин</w:t>
      </w:r>
      <w:r w:rsidRPr="00D26162">
        <w:rPr>
          <w:rFonts w:cs="Times New Roman"/>
          <w:szCs w:val="24"/>
          <w:lang w:val="ru-RU"/>
        </w:rPr>
        <w:t>а целится в нас... — начал было Ингвар, но тут его внимание внезапно привл</w:t>
      </w:r>
      <w:r w:rsidR="00BF2D7C" w:rsidRPr="00D26162">
        <w:rPr>
          <w:rFonts w:cs="Times New Roman"/>
          <w:szCs w:val="24"/>
          <w:lang w:val="ru-RU"/>
        </w:rPr>
        <w:t>е</w:t>
      </w:r>
      <w:r w:rsidRPr="00D26162">
        <w:rPr>
          <w:rFonts w:cs="Times New Roman"/>
          <w:szCs w:val="24"/>
          <w:lang w:val="ru-RU"/>
        </w:rPr>
        <w:t>к другой сигнал.</w:t>
      </w:r>
    </w:p>
    <w:p w14:paraId="498CA161"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w:t>
      </w:r>
      <w:proofErr w:type="spellStart"/>
      <w:r w:rsidRPr="00D26162">
        <w:rPr>
          <w:rFonts w:cs="Times New Roman"/>
          <w:szCs w:val="24"/>
          <w:lang w:val="ru-RU"/>
        </w:rPr>
        <w:t>Фъольнир</w:t>
      </w:r>
      <w:proofErr w:type="spellEnd"/>
      <w:r w:rsidRPr="00D26162">
        <w:rPr>
          <w:rFonts w:cs="Times New Roman"/>
          <w:szCs w:val="24"/>
          <w:lang w:val="ru-RU"/>
        </w:rPr>
        <w:t xml:space="preserve">, есть что-нибудь? — спросил </w:t>
      </w:r>
      <w:proofErr w:type="spellStart"/>
      <w:r w:rsidRPr="00D26162">
        <w:rPr>
          <w:rFonts w:cs="Times New Roman"/>
          <w:szCs w:val="24"/>
          <w:lang w:val="ru-RU"/>
        </w:rPr>
        <w:t>Гуннлаугур</w:t>
      </w:r>
      <w:proofErr w:type="spellEnd"/>
      <w:r w:rsidRPr="00D26162">
        <w:rPr>
          <w:rFonts w:cs="Times New Roman"/>
          <w:szCs w:val="24"/>
          <w:lang w:val="ru-RU"/>
        </w:rPr>
        <w:t>.</w:t>
      </w:r>
    </w:p>
    <w:p w14:paraId="3317F0CA"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Бальдр покачал головой: </w:t>
      </w:r>
    </w:p>
    <w:p w14:paraId="387D3419"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Они либо приземлились, либо уничтожены, либо вне зоны досягаемости.</w:t>
      </w:r>
    </w:p>
    <w:p w14:paraId="36447E32" w14:textId="10DD85AD" w:rsidR="003E58F7" w:rsidRPr="00D26162" w:rsidRDefault="003E58F7" w:rsidP="003E58F7">
      <w:pPr>
        <w:ind w:firstLineChars="275" w:firstLine="660"/>
        <w:rPr>
          <w:rFonts w:cs="Times New Roman"/>
          <w:szCs w:val="24"/>
          <w:lang w:val="ru-RU"/>
        </w:rPr>
      </w:pPr>
      <w:r w:rsidRPr="00D26162">
        <w:rPr>
          <w:rFonts w:cs="Times New Roman"/>
          <w:szCs w:val="24"/>
          <w:lang w:val="ru-RU"/>
        </w:rPr>
        <w:t>— Значит, врем</w:t>
      </w:r>
      <w:r w:rsidR="005D467A">
        <w:rPr>
          <w:rFonts w:cs="Times New Roman"/>
          <w:szCs w:val="24"/>
          <w:lang w:val="ru-RU"/>
        </w:rPr>
        <w:t>я</w:t>
      </w:r>
      <w:r w:rsidRPr="00D26162">
        <w:rPr>
          <w:rFonts w:cs="Times New Roman"/>
          <w:szCs w:val="24"/>
          <w:lang w:val="ru-RU"/>
        </w:rPr>
        <w:t xml:space="preserve"> </w:t>
      </w:r>
      <w:r w:rsidR="005D467A">
        <w:rPr>
          <w:rFonts w:cs="Times New Roman"/>
          <w:szCs w:val="24"/>
          <w:lang w:val="ru-RU"/>
        </w:rPr>
        <w:t>вышло</w:t>
      </w:r>
      <w:r w:rsidRPr="00D26162">
        <w:rPr>
          <w:rFonts w:cs="Times New Roman"/>
          <w:szCs w:val="24"/>
          <w:lang w:val="ru-RU"/>
        </w:rPr>
        <w:t xml:space="preserve">, — сказал </w:t>
      </w:r>
      <w:proofErr w:type="spellStart"/>
      <w:r w:rsidRPr="00D26162">
        <w:rPr>
          <w:rFonts w:cs="Times New Roman"/>
          <w:szCs w:val="24"/>
          <w:lang w:val="ru-RU"/>
        </w:rPr>
        <w:t>Гуннлаугур</w:t>
      </w:r>
      <w:proofErr w:type="spellEnd"/>
      <w:r w:rsidRPr="00D26162">
        <w:rPr>
          <w:rFonts w:cs="Times New Roman"/>
          <w:szCs w:val="24"/>
          <w:lang w:val="ru-RU"/>
        </w:rPr>
        <w:t>, вставая. — Бер</w:t>
      </w:r>
      <w:r w:rsidR="00BF2D7C" w:rsidRPr="00D26162">
        <w:rPr>
          <w:rFonts w:cs="Times New Roman"/>
          <w:szCs w:val="24"/>
          <w:lang w:val="ru-RU"/>
        </w:rPr>
        <w:t>е</w:t>
      </w:r>
      <w:r w:rsidRPr="00D26162">
        <w:rPr>
          <w:rFonts w:cs="Times New Roman"/>
          <w:szCs w:val="24"/>
          <w:lang w:val="ru-RU"/>
        </w:rPr>
        <w:t xml:space="preserve">м </w:t>
      </w:r>
      <w:proofErr w:type="spellStart"/>
      <w:r w:rsidRPr="00D26162">
        <w:rPr>
          <w:rFonts w:cs="Times New Roman"/>
          <w:szCs w:val="24"/>
          <w:lang w:val="ru-RU"/>
        </w:rPr>
        <w:t>геометку</w:t>
      </w:r>
      <w:proofErr w:type="spellEnd"/>
      <w:r w:rsidRPr="00D26162">
        <w:rPr>
          <w:rFonts w:cs="Times New Roman"/>
          <w:szCs w:val="24"/>
          <w:lang w:val="ru-RU"/>
        </w:rPr>
        <w:t xml:space="preserve"> Тяж</w:t>
      </w:r>
      <w:r w:rsidR="00BF2D7C" w:rsidRPr="00D26162">
        <w:rPr>
          <w:rFonts w:cs="Times New Roman"/>
          <w:szCs w:val="24"/>
          <w:lang w:val="ru-RU"/>
        </w:rPr>
        <w:t>е</w:t>
      </w:r>
      <w:r w:rsidRPr="00D26162">
        <w:rPr>
          <w:rFonts w:cs="Times New Roman"/>
          <w:szCs w:val="24"/>
          <w:lang w:val="ru-RU"/>
        </w:rPr>
        <w:t>лой Руки и уповаем на судьбу.</w:t>
      </w:r>
    </w:p>
    <w:p w14:paraId="7CAA1934" w14:textId="3A8F315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В это время, пока артиллерия вела обстрел по пустоте, ревущие истребители вышли на расстояние ведения огня, разошлись в стороны и обрушились на галеон. Артиллеристы </w:t>
      </w:r>
      <w:proofErr w:type="spellStart"/>
      <w:r w:rsidRPr="00D26162">
        <w:rPr>
          <w:rFonts w:cs="Times New Roman"/>
          <w:szCs w:val="24"/>
          <w:lang w:val="ru-RU"/>
        </w:rPr>
        <w:t>Бъяргборна</w:t>
      </w:r>
      <w:proofErr w:type="spellEnd"/>
      <w:r w:rsidRPr="00D26162">
        <w:rPr>
          <w:rFonts w:cs="Times New Roman"/>
          <w:szCs w:val="24"/>
          <w:lang w:val="ru-RU"/>
        </w:rPr>
        <w:t xml:space="preserve"> подбили несколько истребителей, превратив их в облака горящего металла, но </w:t>
      </w:r>
      <w:proofErr w:type="spellStart"/>
      <w:r w:rsidRPr="00D26162">
        <w:rPr>
          <w:rFonts w:cs="Times New Roman"/>
          <w:szCs w:val="24"/>
          <w:lang w:val="ru-RU"/>
        </w:rPr>
        <w:t>бóльшая</w:t>
      </w:r>
      <w:proofErr w:type="spellEnd"/>
      <w:r w:rsidRPr="00D26162">
        <w:rPr>
          <w:rFonts w:cs="Times New Roman"/>
          <w:szCs w:val="24"/>
          <w:lang w:val="ru-RU"/>
        </w:rPr>
        <w:t xml:space="preserve"> часть звена прошла сквозь заградительный огонь, попутно нанося пустотным щитам глубокие раны. Генераторы мигнули, на мгновение оставив галеон без защиты, и иллюминаторы </w:t>
      </w:r>
      <w:r w:rsidRPr="00D26162">
        <w:rPr>
          <w:rFonts w:cs="Times New Roman"/>
          <w:szCs w:val="24"/>
          <w:lang w:val="ru-RU"/>
        </w:rPr>
        <w:lastRenderedPageBreak/>
        <w:t>мостика погасли. Ещ</w:t>
      </w:r>
      <w:r w:rsidR="00BF2D7C" w:rsidRPr="00D26162">
        <w:rPr>
          <w:rFonts w:cs="Times New Roman"/>
          <w:szCs w:val="24"/>
          <w:lang w:val="ru-RU"/>
        </w:rPr>
        <w:t>е</w:t>
      </w:r>
      <w:r w:rsidRPr="00D26162">
        <w:rPr>
          <w:rFonts w:cs="Times New Roman"/>
          <w:szCs w:val="24"/>
          <w:lang w:val="ru-RU"/>
        </w:rPr>
        <w:t xml:space="preserve"> несколько истребителей, подо</w:t>
      </w:r>
      <w:r w:rsidR="005D467A">
        <w:rPr>
          <w:rFonts w:cs="Times New Roman"/>
          <w:szCs w:val="24"/>
          <w:lang w:val="ru-RU"/>
        </w:rPr>
        <w:t>й</w:t>
      </w:r>
      <w:r w:rsidRPr="00D26162">
        <w:rPr>
          <w:rFonts w:cs="Times New Roman"/>
          <w:szCs w:val="24"/>
          <w:lang w:val="ru-RU"/>
        </w:rPr>
        <w:t>дя вплотную, обстреливали обшивку днища, взрывая сегменты корпуса и разбрасывая обломки, словно брызги слюны.</w:t>
      </w:r>
    </w:p>
    <w:p w14:paraId="2495E650" w14:textId="331FBDAF"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Вспомогательные двигатели! — рыкнул </w:t>
      </w:r>
      <w:proofErr w:type="spellStart"/>
      <w:r w:rsidRPr="00D26162">
        <w:rPr>
          <w:rFonts w:cs="Times New Roman"/>
          <w:szCs w:val="24"/>
          <w:lang w:val="ru-RU"/>
        </w:rPr>
        <w:t>Гуннлаугур</w:t>
      </w:r>
      <w:proofErr w:type="spellEnd"/>
      <w:r w:rsidRPr="00D26162">
        <w:rPr>
          <w:rFonts w:cs="Times New Roman"/>
          <w:szCs w:val="24"/>
          <w:lang w:val="ru-RU"/>
        </w:rPr>
        <w:t xml:space="preserve"> на весь мостик и переш</w:t>
      </w:r>
      <w:r w:rsidR="00BF2D7C" w:rsidRPr="00D26162">
        <w:rPr>
          <w:rFonts w:cs="Times New Roman"/>
          <w:szCs w:val="24"/>
          <w:lang w:val="ru-RU"/>
        </w:rPr>
        <w:t>е</w:t>
      </w:r>
      <w:r w:rsidRPr="00D26162">
        <w:rPr>
          <w:rFonts w:cs="Times New Roman"/>
          <w:szCs w:val="24"/>
          <w:lang w:val="ru-RU"/>
        </w:rPr>
        <w:t>л на внутреннюю связь стаи. «</w:t>
      </w:r>
      <w:r w:rsidRPr="00D26162">
        <w:rPr>
          <w:rFonts w:cs="Times New Roman"/>
          <w:i/>
          <w:szCs w:val="24"/>
          <w:lang w:val="ru-RU"/>
        </w:rPr>
        <w:t>Приготовится к эвакуации</w:t>
      </w:r>
      <w:r w:rsidRPr="00D26162">
        <w:rPr>
          <w:rFonts w:cs="Times New Roman"/>
          <w:szCs w:val="24"/>
          <w:lang w:val="ru-RU"/>
        </w:rPr>
        <w:t>».</w:t>
      </w:r>
    </w:p>
    <w:p w14:paraId="25B15FCF"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Взгляд Ингвара по-прежнему был прикован к линейному крейсеру перед ними — одинокой неподвижной точке среди вихря и погибели кораблей. Орудия крейсера были наведены. </w:t>
      </w:r>
    </w:p>
    <w:p w14:paraId="20B54C63" w14:textId="4E7B0E30"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w:t>
      </w:r>
      <w:proofErr w:type="spellStart"/>
      <w:r w:rsidRPr="00D26162">
        <w:rPr>
          <w:rFonts w:cs="Times New Roman"/>
          <w:szCs w:val="24"/>
          <w:lang w:val="ru-RU"/>
        </w:rPr>
        <w:t>Варанги</w:t>
      </w:r>
      <w:proofErr w:type="spellEnd"/>
      <w:r w:rsidRPr="00D26162">
        <w:rPr>
          <w:rFonts w:cs="Times New Roman"/>
          <w:szCs w:val="24"/>
          <w:lang w:val="ru-RU"/>
        </w:rPr>
        <w:t xml:space="preserve">, эта </w:t>
      </w:r>
      <w:r w:rsidR="005D467A">
        <w:rPr>
          <w:rFonts w:cs="Times New Roman"/>
          <w:szCs w:val="24"/>
          <w:lang w:val="ru-RU"/>
        </w:rPr>
        <w:t>хрен</w:t>
      </w:r>
      <w:r w:rsidRPr="00D26162">
        <w:rPr>
          <w:rFonts w:cs="Times New Roman"/>
          <w:szCs w:val="24"/>
          <w:lang w:val="ru-RU"/>
        </w:rPr>
        <w:t xml:space="preserve">овина нас засекла, — предупредил </w:t>
      </w:r>
      <w:proofErr w:type="spellStart"/>
      <w:r w:rsidRPr="00D26162">
        <w:rPr>
          <w:rFonts w:cs="Times New Roman"/>
          <w:szCs w:val="24"/>
          <w:lang w:val="ru-RU"/>
        </w:rPr>
        <w:t>Гирфалькон</w:t>
      </w:r>
      <w:proofErr w:type="spellEnd"/>
      <w:r w:rsidRPr="00D26162">
        <w:rPr>
          <w:rFonts w:cs="Times New Roman"/>
          <w:szCs w:val="24"/>
          <w:lang w:val="ru-RU"/>
        </w:rPr>
        <w:t>.</w:t>
      </w:r>
    </w:p>
    <w:p w14:paraId="664030AE"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Да, потому-то мы и уходим, — сказал </w:t>
      </w:r>
      <w:proofErr w:type="spellStart"/>
      <w:r w:rsidRPr="00D26162">
        <w:rPr>
          <w:rFonts w:cs="Times New Roman"/>
          <w:szCs w:val="24"/>
          <w:lang w:val="ru-RU"/>
        </w:rPr>
        <w:t>Гуннлаугур</w:t>
      </w:r>
      <w:proofErr w:type="spellEnd"/>
      <w:r w:rsidRPr="00D26162">
        <w:rPr>
          <w:rFonts w:cs="Times New Roman"/>
          <w:szCs w:val="24"/>
          <w:lang w:val="ru-RU"/>
        </w:rPr>
        <w:t>.</w:t>
      </w:r>
    </w:p>
    <w:p w14:paraId="47985E53" w14:textId="5751174E"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И не одна она. — Ингвар указал на другой корабль, повыше, который удерживал позицию среди бушующего кольца плазменных разрядов. Это был бронзово-кобальтовый ударный крейсер </w:t>
      </w:r>
      <w:proofErr w:type="spellStart"/>
      <w:r w:rsidRPr="00D26162">
        <w:rPr>
          <w:rFonts w:cs="Times New Roman"/>
          <w:szCs w:val="24"/>
          <w:lang w:val="ru-RU"/>
        </w:rPr>
        <w:t>Адептус</w:t>
      </w:r>
      <w:proofErr w:type="spellEnd"/>
      <w:r w:rsidRPr="00D26162">
        <w:rPr>
          <w:rFonts w:cs="Times New Roman"/>
          <w:szCs w:val="24"/>
          <w:lang w:val="ru-RU"/>
        </w:rPr>
        <w:t xml:space="preserve"> Астартес из </w:t>
      </w:r>
      <w:r w:rsidR="005D467A">
        <w:rPr>
          <w:rFonts w:cs="Times New Roman"/>
          <w:szCs w:val="24"/>
          <w:lang w:val="ru-RU"/>
        </w:rPr>
        <w:t>о</w:t>
      </w:r>
      <w:r w:rsidRPr="00D26162">
        <w:rPr>
          <w:rFonts w:cs="Times New Roman"/>
          <w:szCs w:val="24"/>
          <w:lang w:val="ru-RU"/>
        </w:rPr>
        <w:t>рдена Ультрамаринов. Он уже проложил себе путь сквозь полчища менее боеспособных судов и удерживал позицию, одновременно обстреливая их лазерным огн</w:t>
      </w:r>
      <w:r w:rsidR="00BF2D7C" w:rsidRPr="00D26162">
        <w:rPr>
          <w:rFonts w:cs="Times New Roman"/>
          <w:szCs w:val="24"/>
          <w:lang w:val="ru-RU"/>
        </w:rPr>
        <w:t>е</w:t>
      </w:r>
      <w:r w:rsidRPr="00D26162">
        <w:rPr>
          <w:rFonts w:cs="Times New Roman"/>
          <w:szCs w:val="24"/>
          <w:lang w:val="ru-RU"/>
        </w:rPr>
        <w:t>м. — Эти-то опознавательные знаки я узнаю.</w:t>
      </w:r>
    </w:p>
    <w:p w14:paraId="3B676B32"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И что?</w:t>
      </w:r>
    </w:p>
    <w:p w14:paraId="09883D3A"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Дай мне минутку. Одну минуточку!</w:t>
      </w:r>
    </w:p>
    <w:p w14:paraId="4AA1884D" w14:textId="77777777" w:rsidR="003E58F7" w:rsidRPr="00D26162" w:rsidRDefault="003E58F7" w:rsidP="003E58F7">
      <w:pPr>
        <w:ind w:firstLineChars="275" w:firstLine="660"/>
        <w:rPr>
          <w:rFonts w:cs="Times New Roman"/>
          <w:szCs w:val="24"/>
          <w:lang w:val="ru-RU"/>
        </w:rPr>
      </w:pPr>
      <w:proofErr w:type="spellStart"/>
      <w:r w:rsidRPr="00D26162">
        <w:rPr>
          <w:rFonts w:cs="Times New Roman"/>
          <w:szCs w:val="24"/>
          <w:lang w:val="ru-RU"/>
        </w:rPr>
        <w:t>Гуннлаугур</w:t>
      </w:r>
      <w:proofErr w:type="spellEnd"/>
      <w:r w:rsidRPr="00D26162">
        <w:rPr>
          <w:rFonts w:cs="Times New Roman"/>
          <w:szCs w:val="24"/>
          <w:lang w:val="ru-RU"/>
        </w:rPr>
        <w:t xml:space="preserve"> заколебался; ему хватило секунды, чтобы оценить местоположение линейного крейсера, истребителей, ударного крейсера и сотен сигналов за его пределами. Приближались новые снаряды — они неслись к ним через прицелы, и каждый мог пробить брешь в обороне и привести галеон к мгновенному разрушению. Палубы снова задребезжали, сотрясаясь, как шкура на барабане, и последние остатки пустотного щита могли вот-вот исчезнуть. </w:t>
      </w:r>
    </w:p>
    <w:p w14:paraId="31F6CE96"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Получай свою минуту, — сказал он. — Время пошло. </w:t>
      </w:r>
    </w:p>
    <w:p w14:paraId="64601773" w14:textId="77777777" w:rsidR="003E58F7" w:rsidRPr="00D26162" w:rsidRDefault="003E58F7" w:rsidP="003E58F7">
      <w:pPr>
        <w:ind w:firstLineChars="275" w:firstLine="660"/>
        <w:rPr>
          <w:rFonts w:cs="Times New Roman"/>
          <w:szCs w:val="24"/>
          <w:lang w:val="ru-RU"/>
        </w:rPr>
      </w:pPr>
    </w:p>
    <w:p w14:paraId="55707124" w14:textId="2F982492"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Брат-сержант Каллимах с </w:t>
      </w:r>
      <w:proofErr w:type="spellStart"/>
      <w:r w:rsidRPr="00D26162">
        <w:rPr>
          <w:rFonts w:cs="Times New Roman"/>
          <w:szCs w:val="24"/>
          <w:lang w:val="ru-RU"/>
        </w:rPr>
        <w:t>Пармениона</w:t>
      </w:r>
      <w:proofErr w:type="spellEnd"/>
      <w:r w:rsidRPr="00D26162">
        <w:rPr>
          <w:rFonts w:cs="Times New Roman"/>
          <w:szCs w:val="24"/>
          <w:lang w:val="ru-RU"/>
        </w:rPr>
        <w:t xml:space="preserve"> стоял на мостике «</w:t>
      </w:r>
      <w:r w:rsidRPr="00D26162">
        <w:rPr>
          <w:rFonts w:cs="Times New Roman"/>
          <w:i/>
          <w:szCs w:val="24"/>
          <w:lang w:val="ru-RU"/>
        </w:rPr>
        <w:t>Стрелы решимости</w:t>
      </w:r>
      <w:r w:rsidRPr="00D26162">
        <w:rPr>
          <w:rFonts w:cs="Times New Roman"/>
          <w:szCs w:val="24"/>
          <w:lang w:val="ru-RU"/>
        </w:rPr>
        <w:t>», наблюдая за разворачивающимся побоищем.</w:t>
      </w:r>
    </w:p>
    <w:p w14:paraId="55B14E2A" w14:textId="5530D8AB" w:rsidR="003E58F7" w:rsidRPr="00D26162" w:rsidRDefault="003E58F7" w:rsidP="003E58F7">
      <w:pPr>
        <w:ind w:firstLineChars="275" w:firstLine="660"/>
        <w:rPr>
          <w:rFonts w:cs="Times New Roman"/>
          <w:szCs w:val="24"/>
          <w:lang w:val="ru-RU"/>
        </w:rPr>
      </w:pPr>
      <w:r w:rsidRPr="00D26162">
        <w:rPr>
          <w:rFonts w:cs="Times New Roman"/>
          <w:szCs w:val="24"/>
          <w:lang w:val="ru-RU"/>
        </w:rPr>
        <w:t>Ветеран Ультрамаринов был привычным к пустотной войне. Бóльшую часть своей долгой службы он пров</w:t>
      </w:r>
      <w:r w:rsidR="00BF2D7C" w:rsidRPr="00D26162">
        <w:rPr>
          <w:rFonts w:cs="Times New Roman"/>
          <w:szCs w:val="24"/>
          <w:lang w:val="ru-RU"/>
        </w:rPr>
        <w:t>е</w:t>
      </w:r>
      <w:r w:rsidRPr="00D26162">
        <w:rPr>
          <w:rFonts w:cs="Times New Roman"/>
          <w:szCs w:val="24"/>
          <w:lang w:val="ru-RU"/>
        </w:rPr>
        <w:t>л на мостиках линкоров, сея смерть издалека. Правда, на протяжении десятилетий вне Ордена его послужной список по большей части состоял из рукопашных схваток, сражений на уровне отряда, изучения и оттачивания новых навыков, и во вс</w:t>
      </w:r>
      <w:r w:rsidR="00BF2D7C" w:rsidRPr="00D26162">
        <w:rPr>
          <w:rFonts w:cs="Times New Roman"/>
          <w:szCs w:val="24"/>
          <w:lang w:val="ru-RU"/>
        </w:rPr>
        <w:t>е</w:t>
      </w:r>
      <w:r w:rsidRPr="00D26162">
        <w:rPr>
          <w:rFonts w:cs="Times New Roman"/>
          <w:szCs w:val="24"/>
          <w:lang w:val="ru-RU"/>
        </w:rPr>
        <w:t>м этом он преуспел. Однако по возвращении Каллимах испытал величайшее удовольствие, когда снова встал за штурвал и ощутил под ногами живое сердцебиение огромного корабля, когда направил его мощь на благо Империума и увидел, как враги человечества сгорают в пламени возмездия.</w:t>
      </w:r>
    </w:p>
    <w:p w14:paraId="0E10842B" w14:textId="32ACAD84" w:rsidR="003E58F7" w:rsidRPr="00D26162" w:rsidRDefault="003E58F7" w:rsidP="003E58F7">
      <w:pPr>
        <w:ind w:firstLineChars="275" w:firstLine="660"/>
        <w:rPr>
          <w:rFonts w:cs="Times New Roman"/>
          <w:szCs w:val="24"/>
          <w:lang w:val="ru-RU"/>
        </w:rPr>
      </w:pPr>
      <w:r w:rsidRPr="00D26162">
        <w:rPr>
          <w:rFonts w:cs="Times New Roman"/>
          <w:szCs w:val="24"/>
          <w:lang w:val="ru-RU"/>
        </w:rPr>
        <w:t>Возвращение из Караула Смерти было не из л</w:t>
      </w:r>
      <w:r w:rsidR="00BF2D7C" w:rsidRPr="00D26162">
        <w:rPr>
          <w:rFonts w:cs="Times New Roman"/>
          <w:szCs w:val="24"/>
          <w:lang w:val="ru-RU"/>
        </w:rPr>
        <w:t>е</w:t>
      </w:r>
      <w:r w:rsidRPr="00D26162">
        <w:rPr>
          <w:rFonts w:cs="Times New Roman"/>
          <w:szCs w:val="24"/>
          <w:lang w:val="ru-RU"/>
        </w:rPr>
        <w:t>гких. Кое-кто из братьев твердил, будто Каллимах изменился из-за полученного там опыта. Кое для кого — из тех, кто уткнулся в Кодекс настолько, чтобы считать любого не-</w:t>
      </w:r>
      <w:proofErr w:type="spellStart"/>
      <w:r w:rsidRPr="00D26162">
        <w:rPr>
          <w:rFonts w:cs="Times New Roman"/>
          <w:szCs w:val="24"/>
          <w:lang w:val="ru-RU"/>
        </w:rPr>
        <w:t>Ультрадесантника</w:t>
      </w:r>
      <w:proofErr w:type="spellEnd"/>
      <w:r w:rsidRPr="00D26162">
        <w:rPr>
          <w:rFonts w:cs="Times New Roman"/>
          <w:szCs w:val="24"/>
          <w:lang w:val="ru-RU"/>
        </w:rPr>
        <w:t xml:space="preserve"> едва ли не еретиком, — этого было достаточно, чтобы поставить на ветеране-сержанте клеймо «подозрительного». Может быть, поэтому его так привлекала служба в </w:t>
      </w:r>
      <w:proofErr w:type="spellStart"/>
      <w:r w:rsidRPr="00D26162">
        <w:rPr>
          <w:rFonts w:cs="Times New Roman"/>
          <w:szCs w:val="24"/>
          <w:lang w:val="ru-RU"/>
        </w:rPr>
        <w:t>Кадианской</w:t>
      </w:r>
      <w:proofErr w:type="spellEnd"/>
      <w:r w:rsidRPr="00D26162">
        <w:rPr>
          <w:rFonts w:cs="Times New Roman"/>
          <w:szCs w:val="24"/>
          <w:lang w:val="ru-RU"/>
        </w:rPr>
        <w:t xml:space="preserve"> поч</w:t>
      </w:r>
      <w:r w:rsidR="00BF2D7C" w:rsidRPr="00D26162">
        <w:rPr>
          <w:rFonts w:cs="Times New Roman"/>
          <w:szCs w:val="24"/>
          <w:lang w:val="ru-RU"/>
        </w:rPr>
        <w:t>е</w:t>
      </w:r>
      <w:r w:rsidRPr="00D26162">
        <w:rPr>
          <w:rFonts w:cs="Times New Roman"/>
          <w:szCs w:val="24"/>
          <w:lang w:val="ru-RU"/>
        </w:rPr>
        <w:t>тной роте. Но со временем эти братья перестали подозрительно коситься исподлобья: Каллимах всегда оставался истинным сыном своего примарха. Его спокойствие никуда не делось под давлением, его стать не увяла, его эффективность никогда не подвергалась сомнению.</w:t>
      </w:r>
    </w:p>
    <w:p w14:paraId="2AAB101B" w14:textId="53CEAC3D"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Теперь-то, конечно, эти давние сомнения, если даже и оставались, стали совершенно неуместными — весь Орден был мобилизован, задействованы все силы, и все тактические </w:t>
      </w:r>
      <w:r w:rsidRPr="00D26162">
        <w:rPr>
          <w:rFonts w:cs="Times New Roman"/>
          <w:szCs w:val="24"/>
          <w:lang w:val="ru-RU"/>
        </w:rPr>
        <w:lastRenderedPageBreak/>
        <w:t xml:space="preserve">подразделения от самого </w:t>
      </w:r>
      <w:proofErr w:type="spellStart"/>
      <w:r w:rsidRPr="00D26162">
        <w:rPr>
          <w:rFonts w:cs="Times New Roman"/>
          <w:szCs w:val="24"/>
          <w:lang w:val="ru-RU"/>
        </w:rPr>
        <w:t>Ультрамара</w:t>
      </w:r>
      <w:proofErr w:type="spellEnd"/>
      <w:r w:rsidRPr="00D26162">
        <w:rPr>
          <w:rFonts w:cs="Times New Roman"/>
          <w:szCs w:val="24"/>
          <w:lang w:val="ru-RU"/>
        </w:rPr>
        <w:t xml:space="preserve"> до края Ока и за его пределами находились в состоянии войны. Неофитов бросали в самую гущу событий вместе с ветеранами. Не осталось никаких резервов; больше не было возможности сберегать ресурсы. Вс</w:t>
      </w:r>
      <w:r w:rsidR="00BF2D7C" w:rsidRPr="00D26162">
        <w:rPr>
          <w:rFonts w:cs="Times New Roman"/>
          <w:szCs w:val="24"/>
          <w:lang w:val="ru-RU"/>
        </w:rPr>
        <w:t>е</w:t>
      </w:r>
      <w:r w:rsidRPr="00D26162">
        <w:rPr>
          <w:rFonts w:cs="Times New Roman"/>
          <w:szCs w:val="24"/>
          <w:lang w:val="ru-RU"/>
        </w:rPr>
        <w:t xml:space="preserve"> было именно так, как предписывал </w:t>
      </w:r>
      <w:proofErr w:type="spellStart"/>
      <w:r w:rsidRPr="00D26162">
        <w:rPr>
          <w:rFonts w:cs="Times New Roman"/>
          <w:szCs w:val="24"/>
          <w:lang w:val="ru-RU"/>
        </w:rPr>
        <w:t>примарх</w:t>
      </w:r>
      <w:proofErr w:type="spellEnd"/>
      <w:r w:rsidRPr="00D26162">
        <w:rPr>
          <w:rFonts w:cs="Times New Roman"/>
          <w:szCs w:val="24"/>
          <w:lang w:val="ru-RU"/>
        </w:rPr>
        <w:t xml:space="preserve"> в своих трудах: некоторые ситуации требовали благоразумия, другие же — необузданной </w:t>
      </w:r>
      <w:r w:rsidR="005D467A">
        <w:rPr>
          <w:rFonts w:cs="Times New Roman"/>
          <w:szCs w:val="24"/>
          <w:lang w:val="ru-RU"/>
        </w:rPr>
        <w:t>страсти</w:t>
      </w:r>
      <w:r w:rsidRPr="00D26162">
        <w:rPr>
          <w:rFonts w:cs="Times New Roman"/>
          <w:szCs w:val="24"/>
          <w:lang w:val="ru-RU"/>
        </w:rPr>
        <w:t xml:space="preserve">. Сейчас сама реальность находилась под угрозой — сам </w:t>
      </w:r>
      <w:proofErr w:type="spellStart"/>
      <w:r w:rsidRPr="00D26162">
        <w:rPr>
          <w:rFonts w:cs="Times New Roman"/>
          <w:szCs w:val="24"/>
          <w:lang w:val="ru-RU"/>
        </w:rPr>
        <w:t>Тигурий</w:t>
      </w:r>
      <w:proofErr w:type="spellEnd"/>
      <w:r w:rsidRPr="00D26162">
        <w:rPr>
          <w:rFonts w:cs="Times New Roman"/>
          <w:szCs w:val="24"/>
          <w:lang w:val="ru-RU"/>
        </w:rPr>
        <w:t xml:space="preserve"> предупреждал об этом, и потому сдержанность пришлось отбросить.</w:t>
      </w:r>
    </w:p>
    <w:p w14:paraId="7F95B545" w14:textId="7125F582" w:rsidR="003E58F7" w:rsidRPr="00D26162" w:rsidRDefault="003E58F7" w:rsidP="003E58F7">
      <w:pPr>
        <w:ind w:firstLineChars="275" w:firstLine="660"/>
        <w:rPr>
          <w:rFonts w:cs="Times New Roman"/>
          <w:szCs w:val="24"/>
          <w:lang w:val="ru-RU"/>
        </w:rPr>
      </w:pPr>
      <w:r w:rsidRPr="00D26162">
        <w:rPr>
          <w:rFonts w:cs="Times New Roman"/>
          <w:szCs w:val="24"/>
          <w:lang w:val="ru-RU"/>
        </w:rPr>
        <w:t>Так что один из главных ударных кораблей Поч</w:t>
      </w:r>
      <w:r w:rsidR="00BF2D7C" w:rsidRPr="00D26162">
        <w:rPr>
          <w:rFonts w:cs="Times New Roman"/>
          <w:szCs w:val="24"/>
          <w:lang w:val="ru-RU"/>
        </w:rPr>
        <w:t>е</w:t>
      </w:r>
      <w:r w:rsidRPr="00D26162">
        <w:rPr>
          <w:rFonts w:cs="Times New Roman"/>
          <w:szCs w:val="24"/>
          <w:lang w:val="ru-RU"/>
        </w:rPr>
        <w:t>тной роты, «</w:t>
      </w:r>
      <w:r w:rsidRPr="00D26162">
        <w:rPr>
          <w:rFonts w:cs="Times New Roman"/>
          <w:i/>
          <w:szCs w:val="24"/>
          <w:lang w:val="ru-RU"/>
        </w:rPr>
        <w:t>Стрела решимости</w:t>
      </w:r>
      <w:r w:rsidRPr="00D26162">
        <w:rPr>
          <w:rFonts w:cs="Times New Roman"/>
          <w:szCs w:val="24"/>
          <w:lang w:val="ru-RU"/>
        </w:rPr>
        <w:t xml:space="preserve">», отправился в пустоту. Это был гордый поход: в былые времена линейный крейсер имел бы преимущество практически перед любым неприятелем, против которого его направили, но здесь, в этом месте, он был лишь частью гораздо более обширных собравшихся сил. </w:t>
      </w:r>
    </w:p>
    <w:p w14:paraId="2D5813A0"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Клянусь троном Терры, — выдохнул его адъютант </w:t>
      </w:r>
      <w:proofErr w:type="spellStart"/>
      <w:r w:rsidRPr="00D26162">
        <w:rPr>
          <w:rFonts w:cs="Times New Roman"/>
          <w:szCs w:val="24"/>
          <w:lang w:val="ru-RU"/>
        </w:rPr>
        <w:t>Серро</w:t>
      </w:r>
      <w:proofErr w:type="spellEnd"/>
      <w:r w:rsidRPr="00D26162">
        <w:rPr>
          <w:rFonts w:cs="Times New Roman"/>
          <w:szCs w:val="24"/>
          <w:lang w:val="ru-RU"/>
        </w:rPr>
        <w:t xml:space="preserve">, входя в </w:t>
      </w:r>
      <w:proofErr w:type="spellStart"/>
      <w:r w:rsidRPr="00D26162">
        <w:rPr>
          <w:rFonts w:cs="Times New Roman"/>
          <w:szCs w:val="24"/>
          <w:lang w:val="ru-RU"/>
        </w:rPr>
        <w:t>кадианское</w:t>
      </w:r>
      <w:proofErr w:type="spellEnd"/>
      <w:r w:rsidRPr="00D26162">
        <w:rPr>
          <w:rFonts w:cs="Times New Roman"/>
          <w:szCs w:val="24"/>
          <w:lang w:val="ru-RU"/>
        </w:rPr>
        <w:t xml:space="preserve"> горнило. — Это конец всего сущего.</w:t>
      </w:r>
    </w:p>
    <w:p w14:paraId="26F5A8D5" w14:textId="6CCC7CE2" w:rsidR="003E58F7" w:rsidRPr="00D26162" w:rsidRDefault="003E58F7" w:rsidP="003E58F7">
      <w:pPr>
        <w:ind w:firstLineChars="275" w:firstLine="660"/>
        <w:rPr>
          <w:rFonts w:cs="Times New Roman"/>
          <w:szCs w:val="24"/>
          <w:lang w:val="ru-RU"/>
        </w:rPr>
      </w:pPr>
      <w:r w:rsidRPr="00D26162">
        <w:rPr>
          <w:rFonts w:cs="Times New Roman"/>
          <w:szCs w:val="24"/>
          <w:lang w:val="ru-RU"/>
        </w:rPr>
        <w:t>Каллимах не ответил. У него не было привычки вести светскую беседу, командуя ударным крейсером. Он усердно готовился и развернул свои тщательно продуманные планы, как только вош</w:t>
      </w:r>
      <w:r w:rsidR="00BF2D7C" w:rsidRPr="00D26162">
        <w:rPr>
          <w:rFonts w:cs="Times New Roman"/>
          <w:szCs w:val="24"/>
          <w:lang w:val="ru-RU"/>
        </w:rPr>
        <w:t>е</w:t>
      </w:r>
      <w:r w:rsidRPr="00D26162">
        <w:rPr>
          <w:rFonts w:cs="Times New Roman"/>
          <w:szCs w:val="24"/>
          <w:lang w:val="ru-RU"/>
        </w:rPr>
        <w:t xml:space="preserve">л в бушующую зону сражения. У </w:t>
      </w:r>
      <w:proofErr w:type="spellStart"/>
      <w:r w:rsidRPr="00D26162">
        <w:rPr>
          <w:rFonts w:cs="Times New Roman"/>
          <w:szCs w:val="24"/>
          <w:lang w:val="ru-RU"/>
        </w:rPr>
        <w:t>Каллимаха</w:t>
      </w:r>
      <w:proofErr w:type="spellEnd"/>
      <w:r w:rsidRPr="00D26162">
        <w:rPr>
          <w:rFonts w:cs="Times New Roman"/>
          <w:szCs w:val="24"/>
          <w:lang w:val="ru-RU"/>
        </w:rPr>
        <w:t xml:space="preserve"> были собственные приказы — осуществлять высадку отрядов с крейсера, руководить атаками фрегатов, которые должны были охранять выделенные ему зоны орбитального удара, очищать пространство от вражеских кораблей и поддерживать основное направление удара боевой баржи ордена Авроры «</w:t>
      </w:r>
      <w:proofErr w:type="spellStart"/>
      <w:r w:rsidRPr="00D26162">
        <w:rPr>
          <w:rFonts w:cs="Times New Roman"/>
          <w:i/>
          <w:szCs w:val="24"/>
          <w:lang w:val="ru-RU"/>
        </w:rPr>
        <w:t>Артаменас</w:t>
      </w:r>
      <w:proofErr w:type="spellEnd"/>
      <w:r w:rsidRPr="00D26162">
        <w:rPr>
          <w:rFonts w:cs="Times New Roman"/>
          <w:szCs w:val="24"/>
          <w:lang w:val="ru-RU"/>
        </w:rPr>
        <w:t>».</w:t>
      </w:r>
    </w:p>
    <w:p w14:paraId="395AC6B3" w14:textId="0EC0402B"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Все эти задачи были выполнены, выполнялись или подходили к завершению, и все-таки сейчас, в эпицентре бойни, трудно было удержаться от мысли, что </w:t>
      </w:r>
      <w:proofErr w:type="spellStart"/>
      <w:r w:rsidRPr="00D26162">
        <w:rPr>
          <w:rFonts w:cs="Times New Roman"/>
          <w:szCs w:val="24"/>
          <w:lang w:val="ru-RU"/>
        </w:rPr>
        <w:t>Серро</w:t>
      </w:r>
      <w:proofErr w:type="spellEnd"/>
      <w:r w:rsidRPr="00D26162">
        <w:rPr>
          <w:rFonts w:cs="Times New Roman"/>
          <w:szCs w:val="24"/>
          <w:lang w:val="ru-RU"/>
        </w:rPr>
        <w:t xml:space="preserve"> прав. Несомненно, это конец. Или, быть может, начало. В любом случае, когда все эти пожары будут окончательно потушены, Галактика уже не сможет </w:t>
      </w:r>
      <w:r w:rsidR="005D467A">
        <w:rPr>
          <w:rFonts w:cs="Times New Roman"/>
          <w:szCs w:val="24"/>
          <w:lang w:val="ru-RU"/>
        </w:rPr>
        <w:t>остаться</w:t>
      </w:r>
      <w:r w:rsidRPr="00D26162">
        <w:rPr>
          <w:rFonts w:cs="Times New Roman"/>
          <w:szCs w:val="24"/>
          <w:lang w:val="ru-RU"/>
        </w:rPr>
        <w:t xml:space="preserve"> прежней.</w:t>
      </w:r>
    </w:p>
    <w:p w14:paraId="6A859A44" w14:textId="007D2EE0" w:rsidR="003E58F7" w:rsidRPr="00D26162" w:rsidRDefault="003E58F7" w:rsidP="003E58F7">
      <w:pPr>
        <w:ind w:firstLineChars="275" w:firstLine="660"/>
        <w:rPr>
          <w:rFonts w:cs="Times New Roman"/>
          <w:szCs w:val="24"/>
          <w:lang w:val="ru-RU"/>
        </w:rPr>
      </w:pPr>
      <w:r w:rsidRPr="00D26162">
        <w:rPr>
          <w:rFonts w:cs="Times New Roman"/>
          <w:szCs w:val="24"/>
          <w:lang w:val="ru-RU"/>
        </w:rPr>
        <w:t>— Последние штурмовые отряды над</w:t>
      </w:r>
      <w:r w:rsidR="00BF2D7C" w:rsidRPr="00D26162">
        <w:rPr>
          <w:rFonts w:cs="Times New Roman"/>
          <w:szCs w:val="24"/>
          <w:lang w:val="ru-RU"/>
        </w:rPr>
        <w:t>е</w:t>
      </w:r>
      <w:r w:rsidRPr="00D26162">
        <w:rPr>
          <w:rFonts w:cs="Times New Roman"/>
          <w:szCs w:val="24"/>
          <w:lang w:val="ru-RU"/>
        </w:rPr>
        <w:t>жно закрепились на поверхности, повелитель, — доложила главный связист, повысив голос, чтобы е</w:t>
      </w:r>
      <w:r w:rsidR="00BF2D7C" w:rsidRPr="00D26162">
        <w:rPr>
          <w:rFonts w:cs="Times New Roman"/>
          <w:szCs w:val="24"/>
          <w:lang w:val="ru-RU"/>
        </w:rPr>
        <w:t>е</w:t>
      </w:r>
      <w:r w:rsidRPr="00D26162">
        <w:rPr>
          <w:rFonts w:cs="Times New Roman"/>
          <w:szCs w:val="24"/>
          <w:lang w:val="ru-RU"/>
        </w:rPr>
        <w:t xml:space="preserve"> </w:t>
      </w:r>
      <w:r w:rsidR="005D467A">
        <w:rPr>
          <w:rFonts w:cs="Times New Roman"/>
          <w:szCs w:val="24"/>
          <w:lang w:val="ru-RU"/>
        </w:rPr>
        <w:t>у</w:t>
      </w:r>
      <w:r w:rsidRPr="00D26162">
        <w:rPr>
          <w:rFonts w:cs="Times New Roman"/>
          <w:szCs w:val="24"/>
          <w:lang w:val="ru-RU"/>
        </w:rPr>
        <w:t>слыш</w:t>
      </w:r>
      <w:r w:rsidR="005D467A">
        <w:rPr>
          <w:rFonts w:cs="Times New Roman"/>
          <w:szCs w:val="24"/>
          <w:lang w:val="ru-RU"/>
        </w:rPr>
        <w:t>али</w:t>
      </w:r>
      <w:r w:rsidRPr="00D26162">
        <w:rPr>
          <w:rFonts w:cs="Times New Roman"/>
          <w:szCs w:val="24"/>
          <w:lang w:val="ru-RU"/>
        </w:rPr>
        <w:t xml:space="preserve"> за грохотом развернувшейся вокруг пустотной битвы. — Все транспортные средства и капсулы разв</w:t>
      </w:r>
      <w:r w:rsidR="00BF2D7C" w:rsidRPr="00D26162">
        <w:rPr>
          <w:rFonts w:cs="Times New Roman"/>
          <w:szCs w:val="24"/>
          <w:lang w:val="ru-RU"/>
        </w:rPr>
        <w:t>е</w:t>
      </w:r>
      <w:r w:rsidRPr="00D26162">
        <w:rPr>
          <w:rFonts w:cs="Times New Roman"/>
          <w:szCs w:val="24"/>
          <w:lang w:val="ru-RU"/>
        </w:rPr>
        <w:t xml:space="preserve">рнуты согласно приказу, приступают к действиям. </w:t>
      </w:r>
    </w:p>
    <w:p w14:paraId="227C095B" w14:textId="3A01CE1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Очень хорошо, — спокойно сказал Каллимах, подходя к </w:t>
      </w:r>
      <w:proofErr w:type="spellStart"/>
      <w:r w:rsidRPr="00D26162">
        <w:rPr>
          <w:rFonts w:cs="Times New Roman"/>
          <w:szCs w:val="24"/>
          <w:lang w:val="ru-RU"/>
        </w:rPr>
        <w:t>гололитической</w:t>
      </w:r>
      <w:proofErr w:type="spellEnd"/>
      <w:r w:rsidRPr="00D26162">
        <w:rPr>
          <w:rFonts w:cs="Times New Roman"/>
          <w:szCs w:val="24"/>
          <w:lang w:val="ru-RU"/>
        </w:rPr>
        <w:t xml:space="preserve"> колонне, чтобы изучить тактическую ситуацию в пустоте. — Можешь передать капитану </w:t>
      </w:r>
      <w:proofErr w:type="spellStart"/>
      <w:r w:rsidRPr="00D26162">
        <w:rPr>
          <w:rFonts w:cs="Times New Roman"/>
          <w:szCs w:val="24"/>
          <w:lang w:val="ru-RU"/>
        </w:rPr>
        <w:t>Эхиону</w:t>
      </w:r>
      <w:proofErr w:type="spellEnd"/>
      <w:r w:rsidRPr="00D26162">
        <w:rPr>
          <w:rFonts w:cs="Times New Roman"/>
          <w:szCs w:val="24"/>
          <w:lang w:val="ru-RU"/>
        </w:rPr>
        <w:t xml:space="preserve"> </w:t>
      </w:r>
      <w:proofErr w:type="spellStart"/>
      <w:r w:rsidRPr="00D26162">
        <w:rPr>
          <w:rFonts w:cs="Times New Roman"/>
          <w:szCs w:val="24"/>
          <w:lang w:val="ru-RU"/>
        </w:rPr>
        <w:t>геолокаторы</w:t>
      </w:r>
      <w:proofErr w:type="spellEnd"/>
      <w:r w:rsidRPr="00D26162">
        <w:rPr>
          <w:rFonts w:cs="Times New Roman"/>
          <w:szCs w:val="24"/>
          <w:lang w:val="ru-RU"/>
        </w:rPr>
        <w:t xml:space="preserve"> для высадки, затем открыть канал связи с «</w:t>
      </w:r>
      <w:proofErr w:type="spellStart"/>
      <w:r w:rsidRPr="00D26162">
        <w:rPr>
          <w:rFonts w:cs="Times New Roman"/>
          <w:i/>
          <w:szCs w:val="24"/>
          <w:lang w:val="ru-RU"/>
        </w:rPr>
        <w:t>Артаменасом</w:t>
      </w:r>
      <w:proofErr w:type="spellEnd"/>
      <w:r w:rsidRPr="00D26162">
        <w:rPr>
          <w:rFonts w:cs="Times New Roman"/>
          <w:szCs w:val="24"/>
          <w:lang w:val="ru-RU"/>
        </w:rPr>
        <w:t>», когда тот дойд</w:t>
      </w:r>
      <w:r w:rsidR="00BF2D7C" w:rsidRPr="00D26162">
        <w:rPr>
          <w:rFonts w:cs="Times New Roman"/>
          <w:szCs w:val="24"/>
          <w:lang w:val="ru-RU"/>
        </w:rPr>
        <w:t>е</w:t>
      </w:r>
      <w:r w:rsidRPr="00D26162">
        <w:rPr>
          <w:rFonts w:cs="Times New Roman"/>
          <w:szCs w:val="24"/>
          <w:lang w:val="ru-RU"/>
        </w:rPr>
        <w:t>т к месту встречи.</w:t>
      </w:r>
    </w:p>
    <w:p w14:paraId="0B7FBC0F" w14:textId="6B78847A" w:rsidR="003E58F7" w:rsidRPr="00D26162" w:rsidRDefault="003E58F7" w:rsidP="003E58F7">
      <w:pPr>
        <w:ind w:firstLineChars="275" w:firstLine="660"/>
        <w:rPr>
          <w:rFonts w:cs="Times New Roman"/>
          <w:szCs w:val="24"/>
          <w:lang w:val="ru-RU"/>
        </w:rPr>
      </w:pPr>
      <w:r w:rsidRPr="00D26162">
        <w:rPr>
          <w:rFonts w:cs="Times New Roman"/>
          <w:szCs w:val="24"/>
          <w:lang w:val="ru-RU"/>
        </w:rPr>
        <w:t>На несколько секунд образовалась пауза. Ударный крейсер продолжал обстрел находящихся вокруг судов, укрепляя позиции имперских сил; он делал вс</w:t>
      </w:r>
      <w:r w:rsidR="00BF2D7C" w:rsidRPr="00D26162">
        <w:rPr>
          <w:rFonts w:cs="Times New Roman"/>
          <w:szCs w:val="24"/>
          <w:lang w:val="ru-RU"/>
        </w:rPr>
        <w:t>е</w:t>
      </w:r>
      <w:r w:rsidRPr="00D26162">
        <w:rPr>
          <w:rFonts w:cs="Times New Roman"/>
          <w:szCs w:val="24"/>
          <w:lang w:val="ru-RU"/>
        </w:rPr>
        <w:t xml:space="preserve"> возможное, чтобы помешать продвижению противника, но пока в сражение не вступила боевая баржа, основная задача </w:t>
      </w:r>
      <w:proofErr w:type="spellStart"/>
      <w:r w:rsidRPr="00D26162">
        <w:rPr>
          <w:rFonts w:cs="Times New Roman"/>
          <w:szCs w:val="24"/>
          <w:lang w:val="ru-RU"/>
        </w:rPr>
        <w:t>Каллимаха</w:t>
      </w:r>
      <w:proofErr w:type="spellEnd"/>
      <w:r w:rsidRPr="00D26162">
        <w:rPr>
          <w:rFonts w:cs="Times New Roman"/>
          <w:szCs w:val="24"/>
          <w:lang w:val="ru-RU"/>
        </w:rPr>
        <w:t xml:space="preserve"> оставалась невыполненной.</w:t>
      </w:r>
    </w:p>
    <w:p w14:paraId="3E5E3050" w14:textId="6B00EB08"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А потом, словно по указке какой-то высшей силы, его коммуникатор затрещал. Эта линия связи никогда не должна была открыться вновь: она была воспоминанием, о котором Каллимах поклялся не рассказывать ни единой живой душе. Уже то, что она до сих пор функционировала, вызвало у ветерана-сержанта что-то вроде удивления. С другой стороны, силовая броня была </w:t>
      </w:r>
      <w:r w:rsidR="005D467A">
        <w:rPr>
          <w:rFonts w:cs="Times New Roman"/>
          <w:szCs w:val="24"/>
          <w:lang w:val="ru-RU"/>
        </w:rPr>
        <w:t>пораз</w:t>
      </w:r>
      <w:r w:rsidRPr="00D26162">
        <w:rPr>
          <w:rFonts w:cs="Times New Roman"/>
          <w:szCs w:val="24"/>
          <w:lang w:val="ru-RU"/>
        </w:rPr>
        <w:t>ительной вещью, которой стоило восхищаться — и которую никогда не принимали как должное.</w:t>
      </w:r>
    </w:p>
    <w:p w14:paraId="3E7054FD" w14:textId="6C2E6CE1" w:rsidR="003E58F7" w:rsidRPr="00D26162" w:rsidRDefault="003E58F7" w:rsidP="003E58F7">
      <w:pPr>
        <w:ind w:firstLineChars="275" w:firstLine="660"/>
        <w:rPr>
          <w:rFonts w:cs="Times New Roman"/>
          <w:szCs w:val="24"/>
          <w:lang w:val="ru-RU"/>
        </w:rPr>
      </w:pPr>
      <w:r w:rsidRPr="00D26162">
        <w:rPr>
          <w:rFonts w:cs="Times New Roman"/>
          <w:szCs w:val="24"/>
          <w:lang w:val="ru-RU"/>
        </w:rPr>
        <w:t>Это мог быть кто угодно. Т</w:t>
      </w:r>
      <w:r w:rsidR="00BF2D7C" w:rsidRPr="00D26162">
        <w:rPr>
          <w:rFonts w:cs="Times New Roman"/>
          <w:szCs w:val="24"/>
          <w:lang w:val="ru-RU"/>
        </w:rPr>
        <w:t>е</w:t>
      </w:r>
      <w:r w:rsidRPr="00D26162">
        <w:rPr>
          <w:rFonts w:cs="Times New Roman"/>
          <w:szCs w:val="24"/>
          <w:lang w:val="ru-RU"/>
        </w:rPr>
        <w:t>мный Ангел. Кровавый Ангел. Могущественный Ангел, Палач или Железная Тень. И, конечно же, это были не они, а тот, кто доставлял больше всего хлопот, был самым сложным и, в конце концов, запомнился ему больше, чем кто другой.</w:t>
      </w:r>
    </w:p>
    <w:p w14:paraId="76794546" w14:textId="32ECE89C" w:rsidR="003E58F7" w:rsidRPr="00D26162" w:rsidRDefault="003E58F7" w:rsidP="003E58F7">
      <w:pPr>
        <w:ind w:firstLineChars="275" w:firstLine="660"/>
        <w:rPr>
          <w:rFonts w:cs="Times New Roman"/>
          <w:szCs w:val="24"/>
          <w:lang w:val="ru-RU"/>
        </w:rPr>
      </w:pPr>
      <w:r w:rsidRPr="00D26162">
        <w:rPr>
          <w:rFonts w:cs="Times New Roman"/>
          <w:szCs w:val="24"/>
          <w:lang w:val="ru-RU"/>
        </w:rPr>
        <w:lastRenderedPageBreak/>
        <w:t>— Сын Русса, — произн</w:t>
      </w:r>
      <w:r w:rsidR="00BF2D7C" w:rsidRPr="00D26162">
        <w:rPr>
          <w:rFonts w:cs="Times New Roman"/>
          <w:szCs w:val="24"/>
          <w:lang w:val="ru-RU"/>
        </w:rPr>
        <w:t>е</w:t>
      </w:r>
      <w:r w:rsidRPr="00D26162">
        <w:rPr>
          <w:rFonts w:cs="Times New Roman"/>
          <w:szCs w:val="24"/>
          <w:lang w:val="ru-RU"/>
        </w:rPr>
        <w:t>с Каллимах по закрытому каналу. — Похоже, ты просто не можешь оставить меня в покое.</w:t>
      </w:r>
    </w:p>
    <w:p w14:paraId="256386B1" w14:textId="504CEE7F" w:rsidR="003E58F7" w:rsidRPr="00D26162" w:rsidRDefault="003E58F7" w:rsidP="003E58F7">
      <w:pPr>
        <w:ind w:firstLineChars="275" w:firstLine="660"/>
        <w:rPr>
          <w:rFonts w:cs="Times New Roman"/>
          <w:szCs w:val="24"/>
          <w:lang w:val="ru-RU"/>
        </w:rPr>
      </w:pPr>
      <w:r w:rsidRPr="00D26162">
        <w:rPr>
          <w:rFonts w:cs="Times New Roman"/>
          <w:szCs w:val="24"/>
          <w:lang w:val="ru-RU"/>
        </w:rPr>
        <w:t>«</w:t>
      </w:r>
      <w:r w:rsidRPr="00D26162">
        <w:rPr>
          <w:rFonts w:cs="Times New Roman"/>
          <w:i/>
          <w:szCs w:val="24"/>
          <w:lang w:val="ru-RU"/>
        </w:rPr>
        <w:t>Приношу извинения</w:t>
      </w:r>
      <w:r w:rsidRPr="00D26162">
        <w:rPr>
          <w:rFonts w:cs="Times New Roman"/>
          <w:szCs w:val="24"/>
          <w:lang w:val="ru-RU"/>
        </w:rPr>
        <w:t xml:space="preserve">, — ответил Ингвар. — </w:t>
      </w:r>
      <w:r w:rsidRPr="00D26162">
        <w:rPr>
          <w:rFonts w:cs="Times New Roman"/>
          <w:i/>
          <w:szCs w:val="24"/>
          <w:lang w:val="ru-RU"/>
        </w:rPr>
        <w:t>Я знаю, какую важность ты прида</w:t>
      </w:r>
      <w:r w:rsidR="00BF2D7C" w:rsidRPr="00D26162">
        <w:rPr>
          <w:rFonts w:cs="Times New Roman"/>
          <w:i/>
          <w:szCs w:val="24"/>
          <w:lang w:val="ru-RU"/>
        </w:rPr>
        <w:t>е</w:t>
      </w:r>
      <w:r w:rsidRPr="00D26162">
        <w:rPr>
          <w:rFonts w:cs="Times New Roman"/>
          <w:i/>
          <w:szCs w:val="24"/>
          <w:lang w:val="ru-RU"/>
        </w:rPr>
        <w:t>шь процедуре. Я бы спросил, как дела, если бы это и так не было до боли очевидно</w:t>
      </w:r>
      <w:r w:rsidRPr="00D26162">
        <w:rPr>
          <w:rFonts w:cs="Times New Roman"/>
          <w:szCs w:val="24"/>
          <w:lang w:val="ru-RU"/>
        </w:rPr>
        <w:t>».</w:t>
      </w:r>
    </w:p>
    <w:p w14:paraId="7632FC4E" w14:textId="7327F87A"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Ты сейчас на этом… </w:t>
      </w:r>
      <w:r w:rsidR="00D55D31">
        <w:rPr>
          <w:rFonts w:cs="Times New Roman"/>
          <w:i/>
          <w:szCs w:val="24"/>
          <w:lang w:val="ru-RU"/>
        </w:rPr>
        <w:t>корабле</w:t>
      </w:r>
      <w:r w:rsidRPr="00D26162">
        <w:rPr>
          <w:rFonts w:cs="Times New Roman"/>
          <w:szCs w:val="24"/>
          <w:lang w:val="ru-RU"/>
        </w:rPr>
        <w:t xml:space="preserve">? </w:t>
      </w:r>
    </w:p>
    <w:p w14:paraId="1D062B88" w14:textId="1EB69C0D" w:rsidR="003E58F7" w:rsidRPr="00D26162" w:rsidRDefault="003E58F7" w:rsidP="003E58F7">
      <w:pPr>
        <w:ind w:firstLineChars="275" w:firstLine="660"/>
        <w:rPr>
          <w:rFonts w:cs="Times New Roman"/>
          <w:szCs w:val="24"/>
          <w:lang w:val="ru-RU"/>
        </w:rPr>
      </w:pPr>
      <w:r w:rsidRPr="00D26162">
        <w:rPr>
          <w:rFonts w:cs="Times New Roman"/>
          <w:szCs w:val="24"/>
          <w:lang w:val="ru-RU"/>
        </w:rPr>
        <w:t>«</w:t>
      </w:r>
      <w:r w:rsidRPr="00D26162">
        <w:rPr>
          <w:rFonts w:cs="Times New Roman"/>
          <w:i/>
          <w:szCs w:val="24"/>
          <w:lang w:val="ru-RU"/>
        </w:rPr>
        <w:t>Ненадолго. Мы высаживаемся на планету. Все, что у нас есть, это “Громовой ястреб”. Орбитальные огневые рубежи на н</w:t>
      </w:r>
      <w:r w:rsidR="00BF2D7C" w:rsidRPr="00D26162">
        <w:rPr>
          <w:rFonts w:cs="Times New Roman"/>
          <w:i/>
          <w:szCs w:val="24"/>
          <w:lang w:val="ru-RU"/>
        </w:rPr>
        <w:t>е</w:t>
      </w:r>
      <w:r w:rsidRPr="00D26162">
        <w:rPr>
          <w:rFonts w:cs="Times New Roman"/>
          <w:i/>
          <w:szCs w:val="24"/>
          <w:lang w:val="ru-RU"/>
        </w:rPr>
        <w:t>м не пересечь. Так что считай это просьбой о помощи</w:t>
      </w:r>
      <w:r w:rsidRPr="00D26162">
        <w:rPr>
          <w:rFonts w:cs="Times New Roman"/>
          <w:szCs w:val="24"/>
          <w:lang w:val="ru-RU"/>
        </w:rPr>
        <w:t>».</w:t>
      </w:r>
    </w:p>
    <w:p w14:paraId="10C0C92A"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Мы тут немного заняты.</w:t>
      </w:r>
    </w:p>
    <w:p w14:paraId="4EF2120B" w14:textId="6FE1D153" w:rsidR="003E58F7" w:rsidRPr="00D26162" w:rsidRDefault="003E58F7" w:rsidP="003E58F7">
      <w:pPr>
        <w:ind w:firstLineChars="275" w:firstLine="660"/>
        <w:rPr>
          <w:rFonts w:cs="Times New Roman"/>
          <w:szCs w:val="24"/>
          <w:lang w:val="ru-RU"/>
        </w:rPr>
      </w:pPr>
      <w:r w:rsidRPr="00D26162">
        <w:rPr>
          <w:rFonts w:cs="Times New Roman"/>
          <w:szCs w:val="24"/>
          <w:lang w:val="ru-RU"/>
        </w:rPr>
        <w:t>«</w:t>
      </w:r>
      <w:r w:rsidRPr="00D26162">
        <w:rPr>
          <w:rFonts w:cs="Times New Roman"/>
          <w:i/>
          <w:szCs w:val="24"/>
          <w:lang w:val="ru-RU"/>
        </w:rPr>
        <w:t>Да вижу я вс</w:t>
      </w:r>
      <w:r w:rsidR="00BF2D7C" w:rsidRPr="00D26162">
        <w:rPr>
          <w:rFonts w:cs="Times New Roman"/>
          <w:i/>
          <w:szCs w:val="24"/>
          <w:lang w:val="ru-RU"/>
        </w:rPr>
        <w:t>е</w:t>
      </w:r>
      <w:r w:rsidRPr="00D26162">
        <w:rPr>
          <w:rFonts w:cs="Times New Roman"/>
          <w:i/>
          <w:szCs w:val="24"/>
          <w:lang w:val="ru-RU"/>
        </w:rPr>
        <w:t>».</w:t>
      </w:r>
    </w:p>
    <w:p w14:paraId="37AB1C45" w14:textId="6573F1EC"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Каллимах поймал себя на том, что улыбается под шлемом. Знакомый акцент, сглаженный </w:t>
      </w:r>
      <w:proofErr w:type="spellStart"/>
      <w:r w:rsidRPr="00D26162">
        <w:rPr>
          <w:rFonts w:cs="Times New Roman"/>
          <w:szCs w:val="24"/>
          <w:lang w:val="ru-RU"/>
        </w:rPr>
        <w:t>фенрисийским</w:t>
      </w:r>
      <w:proofErr w:type="spellEnd"/>
      <w:r w:rsidRPr="00D26162">
        <w:rPr>
          <w:rFonts w:cs="Times New Roman"/>
          <w:szCs w:val="24"/>
          <w:lang w:val="ru-RU"/>
        </w:rPr>
        <w:t xml:space="preserve"> льдом. Волки никогда не говорили на готике как следует.</w:t>
      </w:r>
      <w:r w:rsidR="00865B37" w:rsidRPr="00D26162">
        <w:rPr>
          <w:rFonts w:cs="Times New Roman"/>
          <w:szCs w:val="24"/>
          <w:lang w:val="ru-RU"/>
        </w:rPr>
        <w:t xml:space="preserve"> </w:t>
      </w:r>
    </w:p>
    <w:p w14:paraId="3A68489A"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w:t>
      </w:r>
      <w:r w:rsidRPr="00D26162">
        <w:rPr>
          <w:rFonts w:cs="Times New Roman"/>
          <w:iCs/>
          <w:szCs w:val="24"/>
          <w:lang w:val="ru-RU"/>
        </w:rPr>
        <w:t>Это нужно сделать сейчас</w:t>
      </w:r>
      <w:r w:rsidRPr="00D26162">
        <w:rPr>
          <w:rFonts w:cs="Times New Roman"/>
          <w:i/>
          <w:szCs w:val="24"/>
          <w:lang w:val="ru-RU"/>
        </w:rPr>
        <w:t>.</w:t>
      </w:r>
    </w:p>
    <w:p w14:paraId="4DB60500" w14:textId="06289077" w:rsidR="003E58F7" w:rsidRPr="00D26162" w:rsidRDefault="003E58F7" w:rsidP="003E58F7">
      <w:pPr>
        <w:ind w:firstLineChars="275" w:firstLine="660"/>
        <w:rPr>
          <w:rFonts w:cs="Times New Roman"/>
          <w:szCs w:val="24"/>
          <w:lang w:val="ru-RU"/>
        </w:rPr>
      </w:pPr>
      <w:r w:rsidRPr="00D26162">
        <w:rPr>
          <w:rFonts w:cs="Times New Roman"/>
          <w:szCs w:val="24"/>
          <w:lang w:val="ru-RU"/>
        </w:rPr>
        <w:t>«</w:t>
      </w:r>
      <w:r w:rsidRPr="00D26162">
        <w:rPr>
          <w:rFonts w:cs="Times New Roman"/>
          <w:i/>
          <w:szCs w:val="24"/>
          <w:lang w:val="ru-RU"/>
        </w:rPr>
        <w:t>Нам подойд</w:t>
      </w:r>
      <w:r w:rsidR="00BF2D7C" w:rsidRPr="00D26162">
        <w:rPr>
          <w:rFonts w:cs="Times New Roman"/>
          <w:i/>
          <w:szCs w:val="24"/>
          <w:lang w:val="ru-RU"/>
        </w:rPr>
        <w:t>е</w:t>
      </w:r>
      <w:r w:rsidRPr="00D26162">
        <w:rPr>
          <w:rFonts w:cs="Times New Roman"/>
          <w:i/>
          <w:szCs w:val="24"/>
          <w:lang w:val="ru-RU"/>
        </w:rPr>
        <w:t>т. Это будет ещ</w:t>
      </w:r>
      <w:r w:rsidR="00BF2D7C" w:rsidRPr="00D26162">
        <w:rPr>
          <w:rFonts w:cs="Times New Roman"/>
          <w:i/>
          <w:szCs w:val="24"/>
          <w:lang w:val="ru-RU"/>
        </w:rPr>
        <w:t>е</w:t>
      </w:r>
      <w:r w:rsidRPr="00D26162">
        <w:rPr>
          <w:rFonts w:cs="Times New Roman"/>
          <w:i/>
          <w:szCs w:val="24"/>
          <w:lang w:val="ru-RU"/>
        </w:rPr>
        <w:t xml:space="preserve"> одним моим долгом перед тобой</w:t>
      </w:r>
      <w:r w:rsidRPr="00D26162">
        <w:rPr>
          <w:rFonts w:cs="Times New Roman"/>
          <w:szCs w:val="24"/>
          <w:lang w:val="ru-RU"/>
        </w:rPr>
        <w:t>».</w:t>
      </w:r>
    </w:p>
    <w:p w14:paraId="5AEAAEA9" w14:textId="0EDB841A" w:rsidR="003E58F7" w:rsidRPr="00D26162" w:rsidRDefault="003E58F7" w:rsidP="003E58F7">
      <w:pPr>
        <w:ind w:firstLineChars="275" w:firstLine="660"/>
        <w:rPr>
          <w:rFonts w:cs="Times New Roman"/>
          <w:szCs w:val="24"/>
          <w:lang w:val="ru-RU"/>
        </w:rPr>
      </w:pPr>
      <w:r w:rsidRPr="00D26162">
        <w:rPr>
          <w:rFonts w:cs="Times New Roman"/>
          <w:szCs w:val="24"/>
          <w:lang w:val="ru-RU"/>
        </w:rPr>
        <w:t>— Как-нибудь я спрошу, почему ты оказался на это</w:t>
      </w:r>
      <w:r w:rsidR="00D55D31">
        <w:rPr>
          <w:rFonts w:cs="Times New Roman"/>
          <w:szCs w:val="24"/>
          <w:lang w:val="ru-RU"/>
        </w:rPr>
        <w:t>м</w:t>
      </w:r>
      <w:r w:rsidRPr="00D26162">
        <w:rPr>
          <w:rFonts w:cs="Times New Roman"/>
          <w:szCs w:val="24"/>
          <w:lang w:val="ru-RU"/>
        </w:rPr>
        <w:t xml:space="preserve"> несуразно</w:t>
      </w:r>
      <w:r w:rsidR="00D55D31">
        <w:rPr>
          <w:rFonts w:cs="Times New Roman"/>
          <w:szCs w:val="24"/>
          <w:lang w:val="ru-RU"/>
        </w:rPr>
        <w:t>м</w:t>
      </w:r>
      <w:r w:rsidRPr="00D26162">
        <w:rPr>
          <w:rFonts w:cs="Times New Roman"/>
          <w:szCs w:val="24"/>
          <w:lang w:val="ru-RU"/>
        </w:rPr>
        <w:t xml:space="preserve"> </w:t>
      </w:r>
      <w:r w:rsidR="00D26162" w:rsidRPr="00D26162">
        <w:rPr>
          <w:rFonts w:cs="Times New Roman"/>
          <w:szCs w:val="24"/>
          <w:lang w:val="ru-RU"/>
        </w:rPr>
        <w:t>с</w:t>
      </w:r>
      <w:r w:rsidR="00D55D31">
        <w:rPr>
          <w:rFonts w:cs="Times New Roman"/>
          <w:szCs w:val="24"/>
          <w:lang w:val="ru-RU"/>
        </w:rPr>
        <w:t>уденыш</w:t>
      </w:r>
      <w:r w:rsidR="00D26162" w:rsidRPr="00D26162">
        <w:rPr>
          <w:rFonts w:cs="Times New Roman"/>
          <w:szCs w:val="24"/>
          <w:lang w:val="ru-RU"/>
        </w:rPr>
        <w:t>ке</w:t>
      </w:r>
      <w:r w:rsidRPr="00D26162">
        <w:rPr>
          <w:rFonts w:cs="Times New Roman"/>
          <w:szCs w:val="24"/>
          <w:lang w:val="ru-RU"/>
        </w:rPr>
        <w:t>.</w:t>
      </w:r>
    </w:p>
    <w:p w14:paraId="783B652E" w14:textId="22AE56C7" w:rsidR="003E58F7" w:rsidRPr="00D26162" w:rsidRDefault="003E58F7" w:rsidP="003E58F7">
      <w:pPr>
        <w:ind w:firstLineChars="275" w:firstLine="660"/>
        <w:rPr>
          <w:rFonts w:cs="Times New Roman"/>
          <w:szCs w:val="24"/>
          <w:lang w:val="ru-RU"/>
        </w:rPr>
      </w:pPr>
      <w:r w:rsidRPr="00D26162">
        <w:rPr>
          <w:rFonts w:cs="Times New Roman"/>
          <w:szCs w:val="24"/>
          <w:lang w:val="ru-RU"/>
        </w:rPr>
        <w:t>«</w:t>
      </w:r>
      <w:r w:rsidRPr="00D26162">
        <w:rPr>
          <w:rFonts w:cs="Times New Roman"/>
          <w:i/>
          <w:szCs w:val="24"/>
          <w:lang w:val="ru-RU"/>
        </w:rPr>
        <w:t>Если справимся, с удовольствием расскажу</w:t>
      </w:r>
      <w:r w:rsidRPr="00D26162">
        <w:rPr>
          <w:rFonts w:cs="Times New Roman"/>
          <w:szCs w:val="24"/>
          <w:lang w:val="ru-RU"/>
        </w:rPr>
        <w:t>».</w:t>
      </w:r>
    </w:p>
    <w:p w14:paraId="19A5831C"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Команда </w:t>
      </w:r>
      <w:proofErr w:type="spellStart"/>
      <w:r w:rsidRPr="00D26162">
        <w:rPr>
          <w:rFonts w:cs="Times New Roman"/>
          <w:szCs w:val="24"/>
          <w:lang w:val="ru-RU"/>
        </w:rPr>
        <w:t>Каллимаха</w:t>
      </w:r>
      <w:proofErr w:type="spellEnd"/>
      <w:r w:rsidRPr="00D26162">
        <w:rPr>
          <w:rFonts w:cs="Times New Roman"/>
          <w:szCs w:val="24"/>
          <w:lang w:val="ru-RU"/>
        </w:rPr>
        <w:t xml:space="preserve"> смотрела на повелителя. В системах появилось несколько запросов, и все они требовали срочного рассмотрения. </w:t>
      </w:r>
    </w:p>
    <w:p w14:paraId="7DA38423" w14:textId="671B9A40" w:rsidR="003E58F7" w:rsidRPr="00D26162" w:rsidRDefault="003E58F7" w:rsidP="003E58F7">
      <w:pPr>
        <w:ind w:firstLineChars="275" w:firstLine="660"/>
        <w:rPr>
          <w:rFonts w:cs="Times New Roman"/>
          <w:szCs w:val="24"/>
          <w:lang w:val="ru-RU"/>
        </w:rPr>
      </w:pPr>
      <w:r w:rsidRPr="00D26162">
        <w:rPr>
          <w:rFonts w:cs="Times New Roman"/>
          <w:szCs w:val="24"/>
          <w:lang w:val="ru-RU"/>
        </w:rPr>
        <w:t>— Если сможешь вылететь в следующие тридцать секунд, — сказал он, — вокруг будет такое кольцо огня, что согреет даже твою пром</w:t>
      </w:r>
      <w:r w:rsidR="00BF2D7C" w:rsidRPr="00D26162">
        <w:rPr>
          <w:rFonts w:cs="Times New Roman"/>
          <w:szCs w:val="24"/>
          <w:lang w:val="ru-RU"/>
        </w:rPr>
        <w:t>е</w:t>
      </w:r>
      <w:r w:rsidRPr="00D26162">
        <w:rPr>
          <w:rFonts w:cs="Times New Roman"/>
          <w:szCs w:val="24"/>
          <w:lang w:val="ru-RU"/>
        </w:rPr>
        <w:t>рзшую кожу.</w:t>
      </w:r>
    </w:p>
    <w:p w14:paraId="0511310C"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w:t>
      </w:r>
      <w:r w:rsidRPr="00D26162">
        <w:rPr>
          <w:rFonts w:cs="Times New Roman"/>
          <w:i/>
          <w:szCs w:val="24"/>
          <w:lang w:val="ru-RU"/>
        </w:rPr>
        <w:t>Спасибо, брат. Да направит тебя Русс</w:t>
      </w:r>
      <w:r w:rsidRPr="00D26162">
        <w:rPr>
          <w:rFonts w:cs="Times New Roman"/>
          <w:szCs w:val="24"/>
          <w:lang w:val="ru-RU"/>
        </w:rPr>
        <w:t>».</w:t>
      </w:r>
    </w:p>
    <w:p w14:paraId="7F93566C" w14:textId="02DC9536" w:rsidR="003E58F7" w:rsidRPr="00D26162" w:rsidRDefault="003E58F7" w:rsidP="003E58F7">
      <w:pPr>
        <w:ind w:firstLineChars="275" w:firstLine="660"/>
        <w:rPr>
          <w:rFonts w:cs="Times New Roman"/>
          <w:szCs w:val="24"/>
          <w:lang w:val="ru-RU"/>
        </w:rPr>
      </w:pPr>
      <w:r w:rsidRPr="00D26162">
        <w:rPr>
          <w:rFonts w:cs="Times New Roman"/>
          <w:szCs w:val="24"/>
          <w:lang w:val="ru-RU"/>
        </w:rPr>
        <w:t>— Ему не прид</w:t>
      </w:r>
      <w:r w:rsidR="00BF2D7C" w:rsidRPr="00D26162">
        <w:rPr>
          <w:rFonts w:cs="Times New Roman"/>
          <w:szCs w:val="24"/>
          <w:lang w:val="ru-RU"/>
        </w:rPr>
        <w:t>е</w:t>
      </w:r>
      <w:r w:rsidRPr="00D26162">
        <w:rPr>
          <w:rFonts w:cs="Times New Roman"/>
          <w:szCs w:val="24"/>
          <w:lang w:val="ru-RU"/>
        </w:rPr>
        <w:t>тся. Это цивилизованный корабль.</w:t>
      </w:r>
    </w:p>
    <w:p w14:paraId="52676EDC"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Связь прервалась. Каллимах, не переставая улыбаться, повернулся к главному артиллеристу — тот не сумел скрыть обеспокоенность, лицо у него посерело.</w:t>
      </w:r>
    </w:p>
    <w:p w14:paraId="6514D10D" w14:textId="17116A39"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Не смотри </w:t>
      </w:r>
      <w:r w:rsidR="00D26162" w:rsidRPr="00D26162">
        <w:rPr>
          <w:rFonts w:cs="Times New Roman"/>
          <w:szCs w:val="24"/>
          <w:lang w:val="ru-RU"/>
        </w:rPr>
        <w:t>с такой тревогой</w:t>
      </w:r>
      <w:r w:rsidRPr="00D26162">
        <w:rPr>
          <w:rFonts w:cs="Times New Roman"/>
          <w:szCs w:val="24"/>
          <w:lang w:val="ru-RU"/>
        </w:rPr>
        <w:t>, мастер, — сказал ему Каллимах. — Подготовь орбитальные батареи и слушай внимательно. У меня есть особое и очень интересное поручение.</w:t>
      </w:r>
    </w:p>
    <w:p w14:paraId="6AA4C579" w14:textId="70484639" w:rsidR="003E58F7" w:rsidRPr="00D26162" w:rsidRDefault="003E58F7" w:rsidP="003E58F7">
      <w:pPr>
        <w:ind w:firstLineChars="275" w:firstLine="660"/>
        <w:rPr>
          <w:rFonts w:cs="Times New Roman"/>
          <w:szCs w:val="24"/>
          <w:lang w:val="ru-RU"/>
        </w:rPr>
      </w:pPr>
    </w:p>
    <w:p w14:paraId="62143E04" w14:textId="4CD53C2D" w:rsidR="003E58F7" w:rsidRPr="00D26162" w:rsidRDefault="003E58F7">
      <w:pPr>
        <w:pStyle w:val="2"/>
        <w:rPr>
          <w:lang w:val="ru-RU"/>
        </w:rPr>
        <w:pPrChange w:id="707" w:author="user" w:date="2025-02-22T17:21:00Z">
          <w:pPr>
            <w:ind w:firstLineChars="300" w:firstLine="720"/>
            <w:jc w:val="center"/>
          </w:pPr>
        </w:pPrChange>
      </w:pPr>
      <w:r w:rsidRPr="00D26162">
        <w:rPr>
          <w:lang w:val="ru-RU"/>
        </w:rPr>
        <w:t>Глава двадцать четв</w:t>
      </w:r>
      <w:r w:rsidR="00BF2D7C" w:rsidRPr="00D26162">
        <w:rPr>
          <w:lang w:val="ru-RU"/>
        </w:rPr>
        <w:t>е</w:t>
      </w:r>
      <w:r w:rsidRPr="00D26162">
        <w:rPr>
          <w:lang w:val="ru-RU"/>
        </w:rPr>
        <w:t>ртая</w:t>
      </w:r>
    </w:p>
    <w:p w14:paraId="3D9BFB04" w14:textId="77777777" w:rsidR="003E58F7" w:rsidRPr="00D26162" w:rsidRDefault="003E58F7" w:rsidP="003E58F7">
      <w:pPr>
        <w:ind w:firstLineChars="300" w:firstLine="720"/>
        <w:jc w:val="center"/>
        <w:rPr>
          <w:rFonts w:cs="Times New Roman"/>
          <w:szCs w:val="24"/>
          <w:lang w:val="ru-RU"/>
        </w:rPr>
      </w:pPr>
    </w:p>
    <w:p w14:paraId="23F9A0F2" w14:textId="77777777" w:rsidR="003E58F7" w:rsidRPr="00D26162" w:rsidRDefault="003E58F7" w:rsidP="003E58F7">
      <w:pPr>
        <w:ind w:firstLineChars="300" w:firstLine="720"/>
        <w:rPr>
          <w:rFonts w:cs="Times New Roman"/>
          <w:szCs w:val="24"/>
          <w:lang w:val="ru-RU"/>
        </w:rPr>
      </w:pPr>
      <w:r w:rsidRPr="00D26162">
        <w:rPr>
          <w:rFonts w:cs="Times New Roman"/>
          <w:szCs w:val="24"/>
          <w:lang w:val="ru-RU"/>
        </w:rPr>
        <w:t xml:space="preserve">Когда поступил приказ, все действовали как один. Стая, </w:t>
      </w:r>
      <w:proofErr w:type="spellStart"/>
      <w:r w:rsidRPr="00D26162">
        <w:rPr>
          <w:rFonts w:cs="Times New Roman"/>
          <w:szCs w:val="24"/>
          <w:lang w:val="ru-RU"/>
        </w:rPr>
        <w:t>кэрлы</w:t>
      </w:r>
      <w:proofErr w:type="spellEnd"/>
      <w:r w:rsidRPr="00D26162">
        <w:rPr>
          <w:rFonts w:cs="Times New Roman"/>
          <w:szCs w:val="24"/>
          <w:lang w:val="ru-RU"/>
        </w:rPr>
        <w:t xml:space="preserve">, те немногие члены команды </w:t>
      </w:r>
      <w:proofErr w:type="spellStart"/>
      <w:r w:rsidRPr="00D26162">
        <w:rPr>
          <w:rFonts w:cs="Times New Roman"/>
          <w:szCs w:val="24"/>
          <w:lang w:val="ru-RU"/>
        </w:rPr>
        <w:t>Коллаквы</w:t>
      </w:r>
      <w:proofErr w:type="spellEnd"/>
      <w:r w:rsidRPr="00D26162">
        <w:rPr>
          <w:rFonts w:cs="Times New Roman"/>
          <w:szCs w:val="24"/>
          <w:lang w:val="ru-RU"/>
        </w:rPr>
        <w:t>, которые заслужили шанс на выживание. Все посты покидались</w:t>
      </w:r>
      <w:r w:rsidRPr="00D26162" w:rsidDel="009838C8">
        <w:rPr>
          <w:rFonts w:cs="Times New Roman"/>
          <w:szCs w:val="24"/>
          <w:lang w:val="ru-RU"/>
        </w:rPr>
        <w:t xml:space="preserve"> </w:t>
      </w:r>
      <w:r w:rsidRPr="00D26162">
        <w:rPr>
          <w:rFonts w:cs="Times New Roman"/>
          <w:szCs w:val="24"/>
          <w:lang w:val="ru-RU"/>
        </w:rPr>
        <w:t>без промедления; люди вскакивали, хватали собранное пустотное снаряжение и бежали к выходам.</w:t>
      </w:r>
    </w:p>
    <w:p w14:paraId="3AA02B3F" w14:textId="77777777" w:rsidR="003E58F7" w:rsidRPr="00D26162" w:rsidRDefault="003E58F7" w:rsidP="003E58F7">
      <w:pPr>
        <w:ind w:firstLineChars="300" w:firstLine="720"/>
        <w:rPr>
          <w:rFonts w:cs="Times New Roman"/>
          <w:szCs w:val="24"/>
          <w:lang w:val="ru-RU"/>
        </w:rPr>
      </w:pPr>
      <w:r w:rsidRPr="00D26162">
        <w:rPr>
          <w:rFonts w:cs="Times New Roman"/>
          <w:szCs w:val="24"/>
          <w:lang w:val="ru-RU"/>
        </w:rPr>
        <w:t xml:space="preserve">Те, кого не посвятили в эти планы, просто таращились на товарищей, не в состоянии осознать, что происходит. К тому времени мостик уже начал разрушаться, его панели крошились, а </w:t>
      </w:r>
      <w:proofErr w:type="spellStart"/>
      <w:r w:rsidRPr="00D26162">
        <w:rPr>
          <w:rFonts w:cs="Times New Roman"/>
          <w:szCs w:val="24"/>
          <w:lang w:val="ru-RU"/>
        </w:rPr>
        <w:t>когитаторы</w:t>
      </w:r>
      <w:proofErr w:type="spellEnd"/>
      <w:r w:rsidRPr="00D26162">
        <w:rPr>
          <w:rFonts w:cs="Times New Roman"/>
          <w:szCs w:val="24"/>
          <w:lang w:val="ru-RU"/>
        </w:rPr>
        <w:t xml:space="preserve"> плавились. Когда до самых сметливых наконец дошло, что свершилась полномасштабная эвакуация, было уже слишком поздно. Космические Волки и обученный ими экипаж действовали слишком быстро и организованно, юркнув через люки, и шлюзы за их спинами сразу же задраивались. </w:t>
      </w:r>
    </w:p>
    <w:p w14:paraId="2DA7E6BB" w14:textId="60AB9DDA" w:rsidR="003E58F7" w:rsidRPr="00D26162" w:rsidRDefault="003E58F7" w:rsidP="003E58F7">
      <w:pPr>
        <w:ind w:firstLineChars="300" w:firstLine="720"/>
        <w:rPr>
          <w:rFonts w:cs="Times New Roman"/>
          <w:szCs w:val="24"/>
          <w:lang w:val="ru-RU"/>
        </w:rPr>
      </w:pPr>
      <w:r w:rsidRPr="00D26162">
        <w:rPr>
          <w:rFonts w:cs="Times New Roman"/>
          <w:szCs w:val="24"/>
          <w:lang w:val="ru-RU"/>
        </w:rPr>
        <w:t xml:space="preserve">Как только </w:t>
      </w:r>
      <w:proofErr w:type="spellStart"/>
      <w:r w:rsidRPr="00D26162">
        <w:rPr>
          <w:rFonts w:cs="Times New Roman"/>
          <w:szCs w:val="24"/>
          <w:lang w:val="ru-RU"/>
        </w:rPr>
        <w:t>Гуннлаугур</w:t>
      </w:r>
      <w:proofErr w:type="spellEnd"/>
      <w:r w:rsidRPr="00D26162">
        <w:rPr>
          <w:rFonts w:cs="Times New Roman"/>
          <w:szCs w:val="24"/>
          <w:lang w:val="ru-RU"/>
        </w:rPr>
        <w:t xml:space="preserve"> отдал команду, </w:t>
      </w:r>
      <w:proofErr w:type="spellStart"/>
      <w:r w:rsidR="00BF2D7C" w:rsidRPr="00D26162">
        <w:rPr>
          <w:rFonts w:cs="Times New Roman"/>
          <w:szCs w:val="24"/>
          <w:lang w:val="ru-RU"/>
        </w:rPr>
        <w:t>Ёрундур</w:t>
      </w:r>
      <w:proofErr w:type="spellEnd"/>
      <w:r w:rsidRPr="00D26162">
        <w:rPr>
          <w:rFonts w:cs="Times New Roman"/>
          <w:szCs w:val="24"/>
          <w:lang w:val="ru-RU"/>
        </w:rPr>
        <w:t xml:space="preserve">, </w:t>
      </w:r>
      <w:proofErr w:type="spellStart"/>
      <w:r w:rsidRPr="00D26162">
        <w:rPr>
          <w:rFonts w:cs="Times New Roman"/>
          <w:szCs w:val="24"/>
          <w:lang w:val="ru-RU"/>
        </w:rPr>
        <w:t>Хафлои</w:t>
      </w:r>
      <w:proofErr w:type="spellEnd"/>
      <w:r w:rsidRPr="00D26162">
        <w:rPr>
          <w:rFonts w:cs="Times New Roman"/>
          <w:szCs w:val="24"/>
          <w:lang w:val="ru-RU"/>
        </w:rPr>
        <w:t xml:space="preserve"> и </w:t>
      </w:r>
      <w:proofErr w:type="spellStart"/>
      <w:r w:rsidRPr="00D26162">
        <w:rPr>
          <w:rFonts w:cs="Times New Roman"/>
          <w:szCs w:val="24"/>
          <w:lang w:val="ru-RU"/>
        </w:rPr>
        <w:t>кэрлы</w:t>
      </w:r>
      <w:proofErr w:type="spellEnd"/>
      <w:r w:rsidRPr="00D26162">
        <w:rPr>
          <w:rFonts w:cs="Times New Roman"/>
          <w:szCs w:val="24"/>
          <w:lang w:val="ru-RU"/>
        </w:rPr>
        <w:t>, находившиеся в ангарах, активировали внешние дверные замки и убрали то, что осталось от пустотных щитов. «</w:t>
      </w:r>
      <w:proofErr w:type="spellStart"/>
      <w:r w:rsidRPr="00D26162">
        <w:rPr>
          <w:rFonts w:cs="Times New Roman"/>
          <w:i/>
          <w:szCs w:val="24"/>
          <w:lang w:val="ru-RU"/>
        </w:rPr>
        <w:t>Хлаупнир</w:t>
      </w:r>
      <w:proofErr w:type="spellEnd"/>
      <w:r w:rsidRPr="00D26162">
        <w:rPr>
          <w:rFonts w:cs="Times New Roman"/>
          <w:szCs w:val="24"/>
          <w:lang w:val="ru-RU"/>
        </w:rPr>
        <w:t>» и «</w:t>
      </w:r>
      <w:proofErr w:type="spellStart"/>
      <w:r w:rsidRPr="00D26162">
        <w:rPr>
          <w:rFonts w:cs="Times New Roman"/>
          <w:i/>
          <w:szCs w:val="24"/>
          <w:lang w:val="ru-RU"/>
        </w:rPr>
        <w:t>Вуоко</w:t>
      </w:r>
      <w:proofErr w:type="spellEnd"/>
      <w:r w:rsidRPr="00D26162">
        <w:rPr>
          <w:rFonts w:cs="Times New Roman"/>
          <w:szCs w:val="24"/>
          <w:lang w:val="ru-RU"/>
        </w:rPr>
        <w:t xml:space="preserve">» пробудились, их двигатели взревели, а трапы с грохотом опустились на </w:t>
      </w:r>
      <w:r w:rsidRPr="00D26162">
        <w:rPr>
          <w:rFonts w:cs="Times New Roman"/>
          <w:szCs w:val="24"/>
          <w:lang w:val="ru-RU"/>
        </w:rPr>
        <w:lastRenderedPageBreak/>
        <w:t>пол ангара. Вакуум снаружи был ярким, словно магма, освещ</w:t>
      </w:r>
      <w:r w:rsidR="00BF2D7C" w:rsidRPr="00D26162">
        <w:rPr>
          <w:rFonts w:cs="Times New Roman"/>
          <w:szCs w:val="24"/>
          <w:lang w:val="ru-RU"/>
        </w:rPr>
        <w:t>е</w:t>
      </w:r>
      <w:r w:rsidRPr="00D26162">
        <w:rPr>
          <w:rFonts w:cs="Times New Roman"/>
          <w:szCs w:val="24"/>
          <w:lang w:val="ru-RU"/>
        </w:rPr>
        <w:t xml:space="preserve">нная устрашающим безмолвным пылом </w:t>
      </w:r>
      <w:r w:rsidR="005D467A">
        <w:rPr>
          <w:rFonts w:cs="Times New Roman"/>
          <w:szCs w:val="24"/>
          <w:lang w:val="ru-RU"/>
        </w:rPr>
        <w:t>неистов</w:t>
      </w:r>
      <w:r w:rsidRPr="00D26162">
        <w:rPr>
          <w:rFonts w:cs="Times New Roman"/>
          <w:szCs w:val="24"/>
          <w:lang w:val="ru-RU"/>
        </w:rPr>
        <w:t xml:space="preserve">ой орбитальной битвы. </w:t>
      </w:r>
      <w:proofErr w:type="spellStart"/>
      <w:r w:rsidRPr="00D26162">
        <w:rPr>
          <w:rFonts w:cs="Times New Roman"/>
          <w:szCs w:val="24"/>
          <w:lang w:val="ru-RU"/>
        </w:rPr>
        <w:t>Кэрлы</w:t>
      </w:r>
      <w:proofErr w:type="spellEnd"/>
      <w:r w:rsidRPr="00D26162">
        <w:rPr>
          <w:rFonts w:cs="Times New Roman"/>
          <w:szCs w:val="24"/>
          <w:lang w:val="ru-RU"/>
        </w:rPr>
        <w:t xml:space="preserve"> прибыли первыми, проскальзывая через входные люки и спотыкаясь о камнебетонную площадку. </w:t>
      </w:r>
    </w:p>
    <w:p w14:paraId="1D4B5B6B" w14:textId="153B8C94" w:rsidR="003E58F7" w:rsidRPr="00D26162" w:rsidRDefault="003E58F7" w:rsidP="003E58F7">
      <w:pPr>
        <w:ind w:firstLineChars="300" w:firstLine="720"/>
        <w:rPr>
          <w:rFonts w:cs="Times New Roman"/>
          <w:szCs w:val="24"/>
          <w:lang w:val="ru-RU"/>
        </w:rPr>
      </w:pPr>
      <w:r w:rsidRPr="00D26162">
        <w:rPr>
          <w:rFonts w:cs="Times New Roman"/>
          <w:szCs w:val="24"/>
          <w:lang w:val="ru-RU"/>
        </w:rPr>
        <w:t>Все они погрузились в «</w:t>
      </w:r>
      <w:proofErr w:type="spellStart"/>
      <w:r w:rsidRPr="00D26162">
        <w:rPr>
          <w:rFonts w:cs="Times New Roman"/>
          <w:i/>
          <w:szCs w:val="24"/>
          <w:lang w:val="ru-RU"/>
        </w:rPr>
        <w:t>Хлаупнир</w:t>
      </w:r>
      <w:proofErr w:type="spellEnd"/>
      <w:r w:rsidRPr="00D26162">
        <w:rPr>
          <w:rFonts w:cs="Times New Roman"/>
          <w:szCs w:val="24"/>
          <w:lang w:val="ru-RU"/>
        </w:rPr>
        <w:t>», мгновенно заняв отвед</w:t>
      </w:r>
      <w:r w:rsidR="00BF2D7C" w:rsidRPr="00D26162">
        <w:rPr>
          <w:rFonts w:cs="Times New Roman"/>
          <w:szCs w:val="24"/>
          <w:lang w:val="ru-RU"/>
        </w:rPr>
        <w:t>е</w:t>
      </w:r>
      <w:r w:rsidRPr="00D26162">
        <w:rPr>
          <w:rFonts w:cs="Times New Roman"/>
          <w:szCs w:val="24"/>
          <w:lang w:val="ru-RU"/>
        </w:rPr>
        <w:t xml:space="preserve">нные им места у орудий или в инженерном зале. </w:t>
      </w:r>
    </w:p>
    <w:p w14:paraId="6EFED649" w14:textId="7A24D39E" w:rsidR="003E58F7" w:rsidRPr="00D26162" w:rsidRDefault="003E58F7" w:rsidP="003E58F7">
      <w:pPr>
        <w:ind w:firstLineChars="300" w:firstLine="720"/>
        <w:rPr>
          <w:rFonts w:cs="Times New Roman"/>
          <w:szCs w:val="24"/>
          <w:lang w:val="ru-RU"/>
        </w:rPr>
      </w:pPr>
      <w:r w:rsidRPr="00D26162">
        <w:rPr>
          <w:rFonts w:cs="Times New Roman"/>
          <w:szCs w:val="24"/>
          <w:lang w:val="ru-RU"/>
        </w:rPr>
        <w:t>Затем внутрь втиснулись несколько не</w:t>
      </w:r>
      <w:r w:rsidR="005D467A">
        <w:rPr>
          <w:rFonts w:cs="Times New Roman"/>
          <w:szCs w:val="24"/>
          <w:lang w:val="ru-RU"/>
        </w:rPr>
        <w:t>-</w:t>
      </w:r>
      <w:proofErr w:type="spellStart"/>
      <w:r w:rsidRPr="00D26162">
        <w:rPr>
          <w:rFonts w:cs="Times New Roman"/>
          <w:szCs w:val="24"/>
          <w:lang w:val="ru-RU"/>
        </w:rPr>
        <w:t>фенрисийцев</w:t>
      </w:r>
      <w:proofErr w:type="spellEnd"/>
      <w:r w:rsidRPr="00D26162">
        <w:rPr>
          <w:rFonts w:cs="Times New Roman"/>
          <w:szCs w:val="24"/>
          <w:lang w:val="ru-RU"/>
        </w:rPr>
        <w:t xml:space="preserve">, в том числе </w:t>
      </w:r>
      <w:proofErr w:type="spellStart"/>
      <w:r w:rsidRPr="00D26162">
        <w:rPr>
          <w:rFonts w:cs="Times New Roman"/>
          <w:szCs w:val="24"/>
          <w:lang w:val="ru-RU"/>
        </w:rPr>
        <w:t>ван</w:t>
      </w:r>
      <w:proofErr w:type="spellEnd"/>
      <w:r w:rsidRPr="00D26162">
        <w:rPr>
          <w:rFonts w:cs="Times New Roman"/>
          <w:szCs w:val="24"/>
          <w:lang w:val="ru-RU"/>
        </w:rPr>
        <w:t xml:space="preserve"> </w:t>
      </w:r>
      <w:proofErr w:type="spellStart"/>
      <w:r w:rsidRPr="00D26162">
        <w:rPr>
          <w:rFonts w:cs="Times New Roman"/>
          <w:szCs w:val="24"/>
          <w:lang w:val="ru-RU"/>
        </w:rPr>
        <w:t>Клиис</w:t>
      </w:r>
      <w:proofErr w:type="spellEnd"/>
      <w:r w:rsidRPr="00D26162">
        <w:rPr>
          <w:rFonts w:cs="Times New Roman"/>
          <w:szCs w:val="24"/>
          <w:lang w:val="ru-RU"/>
        </w:rPr>
        <w:t xml:space="preserve">, волочившая за собой гремящий ящик, нагруженный самым необходимым; двери закрыли консольной командой, и двигатели выплюнули наружу струи пламени. </w:t>
      </w:r>
    </w:p>
    <w:p w14:paraId="416F941F" w14:textId="77777777" w:rsidR="003E58F7" w:rsidRPr="00D26162" w:rsidRDefault="003E58F7" w:rsidP="003E58F7">
      <w:pPr>
        <w:ind w:firstLineChars="300" w:firstLine="720"/>
        <w:rPr>
          <w:rFonts w:cs="Times New Roman"/>
          <w:szCs w:val="24"/>
          <w:lang w:val="ru-RU"/>
        </w:rPr>
      </w:pPr>
      <w:r w:rsidRPr="00D26162">
        <w:rPr>
          <w:rFonts w:cs="Times New Roman"/>
          <w:szCs w:val="24"/>
          <w:lang w:val="ru-RU"/>
        </w:rPr>
        <w:t xml:space="preserve">Пробежав через ангар вместе со стаей, </w:t>
      </w:r>
      <w:proofErr w:type="spellStart"/>
      <w:r w:rsidRPr="00D26162">
        <w:rPr>
          <w:rFonts w:cs="Times New Roman"/>
          <w:szCs w:val="24"/>
          <w:lang w:val="ru-RU"/>
        </w:rPr>
        <w:t>Бъяргборн</w:t>
      </w:r>
      <w:proofErr w:type="spellEnd"/>
      <w:r w:rsidRPr="00D26162">
        <w:rPr>
          <w:rFonts w:cs="Times New Roman"/>
          <w:szCs w:val="24"/>
          <w:lang w:val="ru-RU"/>
        </w:rPr>
        <w:t xml:space="preserve"> последним поднялся на борт. Он остановился у подножия лестницы в кабину пилота и повернулся к повелителям.</w:t>
      </w:r>
    </w:p>
    <w:p w14:paraId="70924EC9" w14:textId="3E6C5558" w:rsidR="003E58F7" w:rsidRPr="00D26162" w:rsidRDefault="003E58F7" w:rsidP="003E58F7">
      <w:pPr>
        <w:ind w:firstLineChars="300" w:firstLine="720"/>
        <w:rPr>
          <w:rFonts w:cs="Times New Roman"/>
          <w:szCs w:val="24"/>
          <w:lang w:val="ru-RU"/>
        </w:rPr>
      </w:pPr>
      <w:r w:rsidRPr="00D26162">
        <w:rPr>
          <w:rFonts w:cs="Times New Roman"/>
          <w:szCs w:val="24"/>
          <w:lang w:val="ru-RU"/>
        </w:rPr>
        <w:t>— Если бы вы позволили, я бы высадился туда с вами! — воскликнул он, пытаясь перекричать р</w:t>
      </w:r>
      <w:r w:rsidR="00BF2D7C" w:rsidRPr="00D26162">
        <w:rPr>
          <w:rFonts w:cs="Times New Roman"/>
          <w:szCs w:val="24"/>
          <w:lang w:val="ru-RU"/>
        </w:rPr>
        <w:t>е</w:t>
      </w:r>
      <w:r w:rsidRPr="00D26162">
        <w:rPr>
          <w:rFonts w:cs="Times New Roman"/>
          <w:szCs w:val="24"/>
          <w:lang w:val="ru-RU"/>
        </w:rPr>
        <w:t>в двигателей.</w:t>
      </w:r>
    </w:p>
    <w:p w14:paraId="37E579F1" w14:textId="3B2B48D6" w:rsidR="003E58F7" w:rsidRPr="00D26162" w:rsidRDefault="003E58F7" w:rsidP="003E58F7">
      <w:pPr>
        <w:ind w:firstLineChars="300" w:firstLine="720"/>
        <w:rPr>
          <w:rFonts w:cs="Times New Roman"/>
          <w:szCs w:val="24"/>
          <w:lang w:val="ru-RU"/>
        </w:rPr>
      </w:pPr>
      <w:r w:rsidRPr="00D26162">
        <w:rPr>
          <w:rFonts w:cs="Times New Roman"/>
          <w:szCs w:val="24"/>
          <w:lang w:val="ru-RU"/>
        </w:rPr>
        <w:t xml:space="preserve">— </w:t>
      </w:r>
      <w:r w:rsidRPr="00D26162">
        <w:rPr>
          <w:rFonts w:cs="Times New Roman"/>
          <w:i/>
          <w:szCs w:val="24"/>
          <w:lang w:val="ru-RU"/>
        </w:rPr>
        <w:t>Не</w:t>
      </w:r>
      <w:r w:rsidRPr="00D26162">
        <w:rPr>
          <w:rFonts w:cs="Times New Roman"/>
          <w:szCs w:val="24"/>
          <w:lang w:val="ru-RU"/>
        </w:rPr>
        <w:t xml:space="preserve"> задерживайся! — проорал в ответ </w:t>
      </w:r>
      <w:proofErr w:type="spellStart"/>
      <w:r w:rsidRPr="00D26162">
        <w:rPr>
          <w:rFonts w:cs="Times New Roman"/>
          <w:szCs w:val="24"/>
          <w:lang w:val="ru-RU"/>
        </w:rPr>
        <w:t>Гуннлаугур</w:t>
      </w:r>
      <w:proofErr w:type="spellEnd"/>
      <w:r w:rsidRPr="00D26162">
        <w:rPr>
          <w:rFonts w:cs="Times New Roman"/>
          <w:szCs w:val="24"/>
          <w:lang w:val="ru-RU"/>
        </w:rPr>
        <w:t xml:space="preserve">. — Убирайтесь из системы, спасайтесь! Авось встретимся на </w:t>
      </w:r>
      <w:proofErr w:type="spellStart"/>
      <w:r w:rsidRPr="00D26162">
        <w:rPr>
          <w:rFonts w:cs="Times New Roman"/>
          <w:szCs w:val="24"/>
          <w:lang w:val="ru-RU"/>
        </w:rPr>
        <w:t>Фенрисе</w:t>
      </w:r>
      <w:proofErr w:type="spellEnd"/>
      <w:r w:rsidRPr="00D26162">
        <w:rPr>
          <w:rFonts w:cs="Times New Roman"/>
          <w:szCs w:val="24"/>
          <w:lang w:val="ru-RU"/>
        </w:rPr>
        <w:t>, когда верн</w:t>
      </w:r>
      <w:r w:rsidR="00BF2D7C" w:rsidRPr="00D26162">
        <w:rPr>
          <w:rFonts w:cs="Times New Roman"/>
          <w:szCs w:val="24"/>
          <w:lang w:val="ru-RU"/>
        </w:rPr>
        <w:t>е</w:t>
      </w:r>
      <w:r w:rsidRPr="00D26162">
        <w:rPr>
          <w:rFonts w:cs="Times New Roman"/>
          <w:szCs w:val="24"/>
          <w:lang w:val="ru-RU"/>
        </w:rPr>
        <w:t xml:space="preserve">мся! </w:t>
      </w:r>
    </w:p>
    <w:p w14:paraId="7983F561" w14:textId="77777777" w:rsidR="003E58F7" w:rsidRPr="00D26162" w:rsidRDefault="003E58F7" w:rsidP="003E58F7">
      <w:pPr>
        <w:ind w:firstLineChars="300" w:firstLine="720"/>
        <w:rPr>
          <w:rFonts w:cs="Times New Roman"/>
          <w:szCs w:val="24"/>
          <w:lang w:val="ru-RU"/>
        </w:rPr>
      </w:pPr>
      <w:proofErr w:type="spellStart"/>
      <w:r w:rsidRPr="00D26162">
        <w:rPr>
          <w:rFonts w:cs="Times New Roman"/>
          <w:szCs w:val="24"/>
          <w:lang w:val="ru-RU"/>
        </w:rPr>
        <w:t>Хафлои</w:t>
      </w:r>
      <w:proofErr w:type="spellEnd"/>
      <w:r w:rsidRPr="00D26162">
        <w:rPr>
          <w:rFonts w:cs="Times New Roman"/>
          <w:szCs w:val="24"/>
          <w:lang w:val="ru-RU"/>
        </w:rPr>
        <w:t xml:space="preserve"> отсалютовал </w:t>
      </w:r>
      <w:proofErr w:type="spellStart"/>
      <w:r w:rsidRPr="00D26162">
        <w:rPr>
          <w:rFonts w:cs="Times New Roman"/>
          <w:szCs w:val="24"/>
          <w:lang w:val="ru-RU"/>
        </w:rPr>
        <w:t>Бъяргборну</w:t>
      </w:r>
      <w:proofErr w:type="spellEnd"/>
      <w:r w:rsidRPr="00D26162">
        <w:rPr>
          <w:rFonts w:cs="Times New Roman"/>
          <w:szCs w:val="24"/>
          <w:lang w:val="ru-RU"/>
        </w:rPr>
        <w:t xml:space="preserve">: </w:t>
      </w:r>
    </w:p>
    <w:p w14:paraId="56697A7B" w14:textId="35F0E6B9" w:rsidR="003E58F7" w:rsidRPr="00D26162" w:rsidRDefault="003E58F7" w:rsidP="003E58F7">
      <w:pPr>
        <w:ind w:firstLineChars="300" w:firstLine="720"/>
        <w:rPr>
          <w:rFonts w:cs="Times New Roman"/>
          <w:szCs w:val="24"/>
          <w:lang w:val="ru-RU"/>
        </w:rPr>
      </w:pPr>
      <w:r w:rsidRPr="00D26162">
        <w:rPr>
          <w:rFonts w:cs="Times New Roman"/>
          <w:szCs w:val="24"/>
          <w:lang w:val="ru-RU"/>
        </w:rPr>
        <w:t xml:space="preserve">— Живи, командир </w:t>
      </w:r>
      <w:proofErr w:type="spellStart"/>
      <w:r w:rsidR="00D26162" w:rsidRPr="00D26162">
        <w:rPr>
          <w:rFonts w:cs="Times New Roman"/>
          <w:szCs w:val="24"/>
          <w:lang w:val="ru-RU"/>
        </w:rPr>
        <w:t>р</w:t>
      </w:r>
      <w:r w:rsidRPr="00D26162">
        <w:rPr>
          <w:rFonts w:cs="Times New Roman"/>
          <w:szCs w:val="24"/>
          <w:lang w:val="ru-RU"/>
        </w:rPr>
        <w:t>ивена</w:t>
      </w:r>
      <w:proofErr w:type="spellEnd"/>
      <w:r w:rsidRPr="00D26162">
        <w:rPr>
          <w:rFonts w:cs="Times New Roman"/>
          <w:szCs w:val="24"/>
          <w:lang w:val="ru-RU"/>
        </w:rPr>
        <w:t xml:space="preserve">! Ты слишком хорош, чтобы сгинуть в этой </w:t>
      </w:r>
      <w:r w:rsidR="005D467A">
        <w:rPr>
          <w:rFonts w:cs="Times New Roman"/>
          <w:szCs w:val="24"/>
          <w:lang w:val="ru-RU"/>
        </w:rPr>
        <w:t>передряг</w:t>
      </w:r>
      <w:r w:rsidRPr="00D26162">
        <w:rPr>
          <w:rFonts w:cs="Times New Roman"/>
          <w:szCs w:val="24"/>
          <w:lang w:val="ru-RU"/>
        </w:rPr>
        <w:t xml:space="preserve">е. </w:t>
      </w:r>
    </w:p>
    <w:p w14:paraId="278C9E6C" w14:textId="77777777" w:rsidR="003E58F7" w:rsidRPr="00D26162" w:rsidRDefault="003E58F7" w:rsidP="003E58F7">
      <w:pPr>
        <w:ind w:firstLineChars="300" w:firstLine="720"/>
        <w:rPr>
          <w:rFonts w:cs="Times New Roman"/>
          <w:szCs w:val="24"/>
          <w:lang w:val="ru-RU"/>
        </w:rPr>
      </w:pPr>
      <w:r w:rsidRPr="00D26162">
        <w:rPr>
          <w:rFonts w:cs="Times New Roman"/>
          <w:szCs w:val="24"/>
          <w:lang w:val="ru-RU"/>
        </w:rPr>
        <w:t xml:space="preserve">А затем </w:t>
      </w:r>
      <w:proofErr w:type="spellStart"/>
      <w:r w:rsidRPr="00D26162">
        <w:rPr>
          <w:rFonts w:cs="Times New Roman"/>
          <w:szCs w:val="24"/>
          <w:lang w:val="ru-RU"/>
        </w:rPr>
        <w:t>Бъяргборн</w:t>
      </w:r>
      <w:proofErr w:type="spellEnd"/>
      <w:r w:rsidRPr="00D26162">
        <w:rPr>
          <w:rFonts w:cs="Times New Roman"/>
          <w:szCs w:val="24"/>
          <w:lang w:val="ru-RU"/>
        </w:rPr>
        <w:t xml:space="preserve"> исчез, забравшись в последний открытый люк, двигатели подняли «</w:t>
      </w:r>
      <w:proofErr w:type="spellStart"/>
      <w:r w:rsidRPr="00D26162">
        <w:rPr>
          <w:rFonts w:cs="Times New Roman"/>
          <w:i/>
          <w:szCs w:val="24"/>
          <w:lang w:val="ru-RU"/>
        </w:rPr>
        <w:t>Хлаупнир</w:t>
      </w:r>
      <w:proofErr w:type="spellEnd"/>
      <w:r w:rsidRPr="00D26162">
        <w:rPr>
          <w:rFonts w:cs="Times New Roman"/>
          <w:szCs w:val="24"/>
          <w:lang w:val="ru-RU"/>
        </w:rPr>
        <w:t xml:space="preserve">», и шаттл повернулся вокруг своей оси. </w:t>
      </w:r>
    </w:p>
    <w:p w14:paraId="58A651A0" w14:textId="449162C9" w:rsidR="003E58F7" w:rsidRPr="00D26162" w:rsidRDefault="003E58F7" w:rsidP="003E58F7">
      <w:pPr>
        <w:ind w:firstLineChars="300" w:firstLine="720"/>
        <w:rPr>
          <w:rFonts w:cs="Times New Roman"/>
          <w:szCs w:val="24"/>
          <w:lang w:val="ru-RU"/>
        </w:rPr>
      </w:pPr>
      <w:r w:rsidRPr="00D26162">
        <w:rPr>
          <w:rFonts w:cs="Times New Roman"/>
          <w:szCs w:val="24"/>
          <w:lang w:val="ru-RU"/>
        </w:rPr>
        <w:t>Вражеские истребители обрушили на галеон вс</w:t>
      </w:r>
      <w:r w:rsidR="00BF2D7C" w:rsidRPr="00D26162">
        <w:rPr>
          <w:rFonts w:cs="Times New Roman"/>
          <w:szCs w:val="24"/>
          <w:lang w:val="ru-RU"/>
        </w:rPr>
        <w:t>е</w:t>
      </w:r>
      <w:r w:rsidRPr="00D26162">
        <w:rPr>
          <w:rFonts w:cs="Times New Roman"/>
          <w:szCs w:val="24"/>
          <w:lang w:val="ru-RU"/>
        </w:rPr>
        <w:t>, что у них было, и по разваливающемуся «</w:t>
      </w:r>
      <w:r w:rsidRPr="00D26162">
        <w:rPr>
          <w:rFonts w:cs="Times New Roman"/>
          <w:i/>
          <w:iCs/>
          <w:szCs w:val="24"/>
          <w:lang w:val="ru-RU"/>
        </w:rPr>
        <w:t>Аметистовому сюзерену</w:t>
      </w:r>
      <w:r w:rsidRPr="00D26162">
        <w:rPr>
          <w:rFonts w:cs="Times New Roman"/>
          <w:szCs w:val="24"/>
          <w:lang w:val="ru-RU"/>
        </w:rPr>
        <w:t xml:space="preserve">» прошлись новые мощные удары. Секции корпуса разлетелись вдребезги как раз в тот момент, когда внутрисистемный корабль оторвался от ангара, сделав резкий разворот правым бортом, чтобы уклониться от падающих обломков, а затем устремился прямо в вихрь. </w:t>
      </w:r>
    </w:p>
    <w:p w14:paraId="7F965065" w14:textId="4726B40D" w:rsidR="003E58F7" w:rsidRPr="00D26162" w:rsidRDefault="003E58F7" w:rsidP="003E58F7">
      <w:pPr>
        <w:ind w:firstLineChars="300" w:firstLine="720"/>
        <w:rPr>
          <w:rFonts w:cs="Times New Roman"/>
          <w:szCs w:val="24"/>
          <w:lang w:val="ru-RU"/>
        </w:rPr>
      </w:pPr>
      <w:r w:rsidRPr="00D26162">
        <w:rPr>
          <w:rFonts w:cs="Times New Roman"/>
          <w:szCs w:val="24"/>
          <w:lang w:val="ru-RU"/>
        </w:rPr>
        <w:t xml:space="preserve">К тому времени Космические Волки уже заступили на посты в «Громовом ястребе» — </w:t>
      </w:r>
      <w:proofErr w:type="spellStart"/>
      <w:r w:rsidR="00BF2D7C" w:rsidRPr="00D26162">
        <w:rPr>
          <w:rFonts w:cs="Times New Roman"/>
          <w:szCs w:val="24"/>
          <w:lang w:val="ru-RU"/>
        </w:rPr>
        <w:t>Ёрундур</w:t>
      </w:r>
      <w:proofErr w:type="spellEnd"/>
      <w:r w:rsidRPr="00D26162">
        <w:rPr>
          <w:rFonts w:cs="Times New Roman"/>
          <w:szCs w:val="24"/>
          <w:lang w:val="ru-RU"/>
        </w:rPr>
        <w:t xml:space="preserve"> в кресле пилота, </w:t>
      </w:r>
      <w:proofErr w:type="spellStart"/>
      <w:r w:rsidRPr="00D26162">
        <w:rPr>
          <w:rFonts w:cs="Times New Roman"/>
          <w:szCs w:val="24"/>
          <w:lang w:val="ru-RU"/>
        </w:rPr>
        <w:t>Гуннлаугур</w:t>
      </w:r>
      <w:proofErr w:type="spellEnd"/>
      <w:r w:rsidRPr="00D26162">
        <w:rPr>
          <w:rFonts w:cs="Times New Roman"/>
          <w:szCs w:val="24"/>
          <w:lang w:val="ru-RU"/>
        </w:rPr>
        <w:t xml:space="preserve"> рядом, в качестве второго пилота. </w:t>
      </w:r>
      <w:proofErr w:type="spellStart"/>
      <w:r w:rsidRPr="00D26162">
        <w:rPr>
          <w:rFonts w:cs="Times New Roman"/>
          <w:szCs w:val="24"/>
          <w:lang w:val="ru-RU"/>
        </w:rPr>
        <w:t>Ольгейр</w:t>
      </w:r>
      <w:proofErr w:type="spellEnd"/>
      <w:r w:rsidRPr="00D26162">
        <w:rPr>
          <w:rFonts w:cs="Times New Roman"/>
          <w:szCs w:val="24"/>
          <w:lang w:val="ru-RU"/>
        </w:rPr>
        <w:t xml:space="preserve"> занял место стрелка, а Ингвар — штурмана. </w:t>
      </w:r>
      <w:proofErr w:type="spellStart"/>
      <w:r w:rsidR="00BF2D7C" w:rsidRPr="00D26162">
        <w:rPr>
          <w:rFonts w:cs="Times New Roman"/>
          <w:szCs w:val="24"/>
          <w:lang w:val="ru-RU"/>
        </w:rPr>
        <w:t>Ёрундур</w:t>
      </w:r>
      <w:proofErr w:type="spellEnd"/>
      <w:r w:rsidRPr="00D26162">
        <w:rPr>
          <w:rFonts w:cs="Times New Roman"/>
          <w:szCs w:val="24"/>
          <w:lang w:val="ru-RU"/>
        </w:rPr>
        <w:t xml:space="preserve"> поднял машину и сделал резкий наклон, уворачиваясь от столкновения с опорной колонной. Гейзеры воспламен</w:t>
      </w:r>
      <w:r w:rsidR="00BF2D7C" w:rsidRPr="00D26162">
        <w:rPr>
          <w:rFonts w:cs="Times New Roman"/>
          <w:szCs w:val="24"/>
          <w:lang w:val="ru-RU"/>
        </w:rPr>
        <w:t>е</w:t>
      </w:r>
      <w:r w:rsidRPr="00D26162">
        <w:rPr>
          <w:rFonts w:cs="Times New Roman"/>
          <w:szCs w:val="24"/>
          <w:lang w:val="ru-RU"/>
        </w:rPr>
        <w:t>нного прометия вырвались из резервуаров под полом ангара, поднимая камнебетонные плиты и расшвыривая балки. Несколько осколков попали в шасси «Громового ястреба», сильно отбросив его в сторону.</w:t>
      </w:r>
    </w:p>
    <w:p w14:paraId="44973AC3" w14:textId="5A63DC65" w:rsidR="003E58F7" w:rsidRPr="00D26162" w:rsidRDefault="003E58F7" w:rsidP="003E58F7">
      <w:pPr>
        <w:ind w:firstLineChars="300" w:firstLine="720"/>
        <w:rPr>
          <w:rFonts w:cs="Times New Roman"/>
          <w:szCs w:val="24"/>
          <w:lang w:val="ru-RU"/>
        </w:rPr>
      </w:pPr>
      <w:r w:rsidRPr="00D26162">
        <w:rPr>
          <w:rFonts w:cs="Times New Roman"/>
          <w:szCs w:val="24"/>
          <w:lang w:val="ru-RU"/>
        </w:rPr>
        <w:t>— Вот не хотелось бы, чтобы эт</w:t>
      </w:r>
      <w:r w:rsidR="00D55D31">
        <w:rPr>
          <w:rFonts w:cs="Times New Roman"/>
          <w:szCs w:val="24"/>
          <w:lang w:val="ru-RU"/>
        </w:rPr>
        <w:t>а</w:t>
      </w:r>
      <w:r w:rsidRPr="00D26162">
        <w:rPr>
          <w:rFonts w:cs="Times New Roman"/>
          <w:szCs w:val="24"/>
          <w:lang w:val="ru-RU"/>
        </w:rPr>
        <w:t xml:space="preserve"> </w:t>
      </w:r>
      <w:r w:rsidR="00D55D31">
        <w:rPr>
          <w:rFonts w:cs="Times New Roman"/>
          <w:szCs w:val="24"/>
          <w:lang w:val="ru-RU"/>
        </w:rPr>
        <w:t>скорлупка</w:t>
      </w:r>
      <w:r w:rsidRPr="00D26162">
        <w:rPr>
          <w:rFonts w:cs="Times New Roman"/>
          <w:szCs w:val="24"/>
          <w:lang w:val="ru-RU"/>
        </w:rPr>
        <w:t xml:space="preserve"> стал</w:t>
      </w:r>
      <w:r w:rsidR="00D55D31">
        <w:rPr>
          <w:rFonts w:cs="Times New Roman"/>
          <w:szCs w:val="24"/>
          <w:lang w:val="ru-RU"/>
        </w:rPr>
        <w:t>а</w:t>
      </w:r>
      <w:r w:rsidRPr="00D26162">
        <w:rPr>
          <w:rFonts w:cs="Times New Roman"/>
          <w:szCs w:val="24"/>
          <w:lang w:val="ru-RU"/>
        </w:rPr>
        <w:t xml:space="preserve"> моей могилой… — пробормотал </w:t>
      </w:r>
      <w:proofErr w:type="spellStart"/>
      <w:r w:rsidRPr="00D26162">
        <w:rPr>
          <w:rFonts w:cs="Times New Roman"/>
          <w:szCs w:val="24"/>
          <w:lang w:val="ru-RU"/>
        </w:rPr>
        <w:t>Хафлои</w:t>
      </w:r>
      <w:proofErr w:type="spellEnd"/>
      <w:r w:rsidRPr="00D26162">
        <w:rPr>
          <w:rFonts w:cs="Times New Roman"/>
          <w:szCs w:val="24"/>
          <w:lang w:val="ru-RU"/>
        </w:rPr>
        <w:t>.</w:t>
      </w:r>
    </w:p>
    <w:p w14:paraId="78B61F48" w14:textId="486BF6B2" w:rsidR="003E58F7" w:rsidRPr="00D26162" w:rsidRDefault="003E58F7" w:rsidP="003E58F7">
      <w:pPr>
        <w:ind w:firstLineChars="300" w:firstLine="720"/>
        <w:rPr>
          <w:rFonts w:cs="Times New Roman"/>
          <w:szCs w:val="24"/>
          <w:lang w:val="ru-RU"/>
        </w:rPr>
      </w:pPr>
      <w:r w:rsidRPr="00D26162">
        <w:rPr>
          <w:rFonts w:cs="Times New Roman"/>
          <w:szCs w:val="24"/>
          <w:lang w:val="ru-RU"/>
        </w:rPr>
        <w:t xml:space="preserve">— </w:t>
      </w:r>
      <w:proofErr w:type="spellStart"/>
      <w:r w:rsidRPr="00D26162">
        <w:rPr>
          <w:rFonts w:cs="Times New Roman"/>
          <w:szCs w:val="24"/>
          <w:lang w:val="ru-RU"/>
        </w:rPr>
        <w:t>Захлопнись</w:t>
      </w:r>
      <w:proofErr w:type="spellEnd"/>
      <w:r w:rsidRPr="00D26162">
        <w:rPr>
          <w:rFonts w:cs="Times New Roman"/>
          <w:szCs w:val="24"/>
          <w:lang w:val="ru-RU"/>
        </w:rPr>
        <w:t xml:space="preserve">, щенок, иначе я тебе это устрою, — </w:t>
      </w:r>
      <w:r w:rsidR="00D55D31">
        <w:rPr>
          <w:rFonts w:cs="Times New Roman"/>
          <w:szCs w:val="24"/>
          <w:lang w:val="ru-RU"/>
        </w:rPr>
        <w:t>рявкнул</w:t>
      </w:r>
      <w:r w:rsidRPr="00D26162">
        <w:rPr>
          <w:rFonts w:cs="Times New Roman"/>
          <w:szCs w:val="24"/>
          <w:lang w:val="ru-RU"/>
        </w:rPr>
        <w:t xml:space="preserve"> </w:t>
      </w:r>
      <w:proofErr w:type="spellStart"/>
      <w:r w:rsidR="00BF2D7C" w:rsidRPr="00D26162">
        <w:rPr>
          <w:rFonts w:cs="Times New Roman"/>
          <w:szCs w:val="24"/>
          <w:lang w:val="ru-RU"/>
        </w:rPr>
        <w:t>Ёрундур</w:t>
      </w:r>
      <w:proofErr w:type="spellEnd"/>
      <w:r w:rsidRPr="00D26162">
        <w:rPr>
          <w:rFonts w:cs="Times New Roman"/>
          <w:szCs w:val="24"/>
          <w:lang w:val="ru-RU"/>
        </w:rPr>
        <w:t>, включил двигатель на полную мощность и направил «Громовой ястреб» к дверям ангара.</w:t>
      </w:r>
    </w:p>
    <w:p w14:paraId="7DDB0231" w14:textId="13384042" w:rsidR="003E58F7" w:rsidRPr="00D26162" w:rsidRDefault="003E58F7" w:rsidP="003E58F7">
      <w:pPr>
        <w:ind w:firstLineChars="300" w:firstLine="720"/>
        <w:rPr>
          <w:rFonts w:cs="Times New Roman"/>
          <w:szCs w:val="24"/>
          <w:lang w:val="ru-RU"/>
        </w:rPr>
      </w:pPr>
      <w:r w:rsidRPr="00D26162">
        <w:rPr>
          <w:rFonts w:cs="Times New Roman"/>
          <w:szCs w:val="24"/>
          <w:lang w:val="ru-RU"/>
        </w:rPr>
        <w:t>С потолка рухнула перемычка, разлетевшись на части от многократных попаданий, но «</w:t>
      </w:r>
      <w:proofErr w:type="spellStart"/>
      <w:r w:rsidRPr="00D26162">
        <w:rPr>
          <w:rFonts w:cs="Times New Roman"/>
          <w:i/>
          <w:iCs/>
          <w:szCs w:val="24"/>
          <w:lang w:val="ru-RU"/>
        </w:rPr>
        <w:t>Вуоко</w:t>
      </w:r>
      <w:proofErr w:type="spellEnd"/>
      <w:r w:rsidRPr="00D26162">
        <w:rPr>
          <w:rFonts w:cs="Times New Roman"/>
          <w:szCs w:val="24"/>
          <w:lang w:val="ru-RU"/>
        </w:rPr>
        <w:t xml:space="preserve">» успел проскользнуть под ней, в самый последний момент резко сбросив высоту, и </w:t>
      </w:r>
      <w:proofErr w:type="spellStart"/>
      <w:r w:rsidR="00BF2D7C" w:rsidRPr="00D26162">
        <w:rPr>
          <w:rFonts w:cs="Times New Roman"/>
          <w:szCs w:val="24"/>
          <w:lang w:val="ru-RU"/>
        </w:rPr>
        <w:t>Ёрундур</w:t>
      </w:r>
      <w:proofErr w:type="spellEnd"/>
      <w:r w:rsidRPr="00D26162">
        <w:rPr>
          <w:rFonts w:cs="Times New Roman"/>
          <w:szCs w:val="24"/>
          <w:lang w:val="ru-RU"/>
        </w:rPr>
        <w:t xml:space="preserve"> рванул штурвал на себя. Язык пламени устремился за ними следом, достигнув ограничителя пустотного щита и вырвавшись наружу. </w:t>
      </w:r>
    </w:p>
    <w:p w14:paraId="55F00783" w14:textId="7CA7DA63" w:rsidR="003E58F7" w:rsidRPr="00D26162" w:rsidRDefault="003E58F7" w:rsidP="003E58F7">
      <w:pPr>
        <w:ind w:firstLineChars="300" w:firstLine="720"/>
        <w:rPr>
          <w:rFonts w:cs="Times New Roman"/>
          <w:szCs w:val="24"/>
          <w:lang w:val="ru-RU"/>
        </w:rPr>
      </w:pPr>
      <w:r w:rsidRPr="00D26162">
        <w:rPr>
          <w:rFonts w:cs="Times New Roman"/>
          <w:szCs w:val="24"/>
          <w:lang w:val="ru-RU"/>
        </w:rPr>
        <w:t>На секунду с задних рядов был виден сильно поврежд</w:t>
      </w:r>
      <w:r w:rsidR="00BF2D7C" w:rsidRPr="00D26162">
        <w:rPr>
          <w:rFonts w:cs="Times New Roman"/>
          <w:szCs w:val="24"/>
          <w:lang w:val="ru-RU"/>
        </w:rPr>
        <w:t>е</w:t>
      </w:r>
      <w:r w:rsidRPr="00D26162">
        <w:rPr>
          <w:rFonts w:cs="Times New Roman"/>
          <w:szCs w:val="24"/>
          <w:lang w:val="ru-RU"/>
        </w:rPr>
        <w:t>нный «</w:t>
      </w:r>
      <w:r w:rsidRPr="00D26162">
        <w:rPr>
          <w:rFonts w:cs="Times New Roman"/>
          <w:i/>
          <w:szCs w:val="24"/>
          <w:lang w:val="ru-RU"/>
        </w:rPr>
        <w:t>Аметистовый сюзерен</w:t>
      </w:r>
      <w:r w:rsidRPr="00D26162">
        <w:rPr>
          <w:rFonts w:cs="Times New Roman"/>
          <w:szCs w:val="24"/>
          <w:lang w:val="ru-RU"/>
        </w:rPr>
        <w:t>» с близкого расстояния, и наконец «</w:t>
      </w:r>
      <w:proofErr w:type="spellStart"/>
      <w:r w:rsidRPr="00D26162">
        <w:rPr>
          <w:rFonts w:cs="Times New Roman"/>
          <w:i/>
          <w:szCs w:val="24"/>
          <w:lang w:val="ru-RU"/>
        </w:rPr>
        <w:t>Вуоко</w:t>
      </w:r>
      <w:proofErr w:type="spellEnd"/>
      <w:r w:rsidRPr="00D26162">
        <w:rPr>
          <w:rFonts w:cs="Times New Roman"/>
          <w:szCs w:val="24"/>
          <w:lang w:val="ru-RU"/>
        </w:rPr>
        <w:t>» уш</w:t>
      </w:r>
      <w:r w:rsidR="00BF2D7C" w:rsidRPr="00D26162">
        <w:rPr>
          <w:rFonts w:cs="Times New Roman"/>
          <w:szCs w:val="24"/>
          <w:lang w:val="ru-RU"/>
        </w:rPr>
        <w:t>е</w:t>
      </w:r>
      <w:r w:rsidRPr="00D26162">
        <w:rPr>
          <w:rFonts w:cs="Times New Roman"/>
          <w:szCs w:val="24"/>
          <w:lang w:val="ru-RU"/>
        </w:rPr>
        <w:t xml:space="preserve">л в резкий крен на правый борт и камнем устремился к атмосфере Кадии. </w:t>
      </w:r>
    </w:p>
    <w:p w14:paraId="745D1436" w14:textId="116F970E" w:rsidR="003E58F7" w:rsidRPr="00D26162" w:rsidRDefault="003E58F7" w:rsidP="003E58F7">
      <w:pPr>
        <w:ind w:firstLineChars="300" w:firstLine="720"/>
        <w:rPr>
          <w:rFonts w:cs="Times New Roman"/>
          <w:szCs w:val="24"/>
          <w:lang w:val="ru-RU"/>
        </w:rPr>
      </w:pPr>
      <w:r w:rsidRPr="00D26162">
        <w:rPr>
          <w:rFonts w:cs="Times New Roman"/>
          <w:szCs w:val="24"/>
          <w:lang w:val="ru-RU"/>
        </w:rPr>
        <w:t xml:space="preserve">Линкоры вокруг, которые и раньше-то казались гигантскими, теперь выглядели почти до </w:t>
      </w:r>
      <w:r w:rsidR="00D55D31">
        <w:rPr>
          <w:rFonts w:cs="Times New Roman"/>
          <w:szCs w:val="24"/>
          <w:lang w:val="ru-RU"/>
        </w:rPr>
        <w:t>нелеп</w:t>
      </w:r>
      <w:r w:rsidRPr="00D26162">
        <w:rPr>
          <w:rFonts w:cs="Times New Roman"/>
          <w:szCs w:val="24"/>
          <w:lang w:val="ru-RU"/>
        </w:rPr>
        <w:t>о</w:t>
      </w:r>
      <w:r w:rsidR="00D55D31">
        <w:rPr>
          <w:rFonts w:cs="Times New Roman"/>
          <w:szCs w:val="24"/>
          <w:lang w:val="ru-RU"/>
        </w:rPr>
        <w:t>сти</w:t>
      </w:r>
      <w:r w:rsidRPr="00D26162">
        <w:rPr>
          <w:rFonts w:cs="Times New Roman"/>
          <w:szCs w:val="24"/>
          <w:lang w:val="ru-RU"/>
        </w:rPr>
        <w:t xml:space="preserve"> </w:t>
      </w:r>
      <w:r w:rsidR="00D55D31">
        <w:rPr>
          <w:rFonts w:cs="Times New Roman"/>
          <w:szCs w:val="24"/>
          <w:lang w:val="ru-RU"/>
        </w:rPr>
        <w:t>исполински</w:t>
      </w:r>
      <w:r w:rsidRPr="00D26162">
        <w:rPr>
          <w:rFonts w:cs="Times New Roman"/>
          <w:szCs w:val="24"/>
          <w:lang w:val="ru-RU"/>
        </w:rPr>
        <w:t xml:space="preserve">ми — великие боги пустоты, сражающиеся друг с другом дугами молний </w:t>
      </w:r>
      <w:r w:rsidRPr="00D26162">
        <w:rPr>
          <w:rFonts w:cs="Times New Roman"/>
          <w:szCs w:val="24"/>
          <w:lang w:val="ru-RU"/>
        </w:rPr>
        <w:lastRenderedPageBreak/>
        <w:t>и пламени, в то время как приспешники дрались в их тени. Вид из передних иллюминаторов «Громового ястреба» был переполнен — корабли, корабли, а за ними ещ</w:t>
      </w:r>
      <w:r w:rsidR="00BF2D7C" w:rsidRPr="00D26162">
        <w:rPr>
          <w:rFonts w:cs="Times New Roman"/>
          <w:szCs w:val="24"/>
          <w:lang w:val="ru-RU"/>
        </w:rPr>
        <w:t>е</w:t>
      </w:r>
      <w:r w:rsidRPr="00D26162">
        <w:rPr>
          <w:rFonts w:cs="Times New Roman"/>
          <w:szCs w:val="24"/>
          <w:lang w:val="ru-RU"/>
        </w:rPr>
        <w:t xml:space="preserve"> корабли, и все они стреляли, все они пребывали в постоянном движении, поддерживая плазменную завесу, которая мерцала в усеянной обломками пустоте, словно полярные сияния на пром</w:t>
      </w:r>
      <w:r w:rsidR="00BF2D7C" w:rsidRPr="00D26162">
        <w:rPr>
          <w:rFonts w:cs="Times New Roman"/>
          <w:szCs w:val="24"/>
          <w:lang w:val="ru-RU"/>
        </w:rPr>
        <w:t>е</w:t>
      </w:r>
      <w:r w:rsidRPr="00D26162">
        <w:rPr>
          <w:rFonts w:cs="Times New Roman"/>
          <w:szCs w:val="24"/>
          <w:lang w:val="ru-RU"/>
        </w:rPr>
        <w:t>рзлом севере.</w:t>
      </w:r>
    </w:p>
    <w:p w14:paraId="31DD63D7" w14:textId="2E57AA16"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Одинокий «Громовой ястреб» был далеко не такой привлекательной добычей, как линкор, но представлял собой заманчивую цель для множества мелких охотников, рыщущих в пропасти между титанами. Почти сразу же после того, как шаттл покинул разрушенный галеон, консоль </w:t>
      </w:r>
      <w:proofErr w:type="spellStart"/>
      <w:r w:rsidR="00BF2D7C" w:rsidRPr="00D26162">
        <w:rPr>
          <w:rFonts w:cs="Times New Roman"/>
          <w:szCs w:val="24"/>
          <w:lang w:val="ru-RU"/>
        </w:rPr>
        <w:t>Ёрундур</w:t>
      </w:r>
      <w:r w:rsidRPr="00D26162">
        <w:rPr>
          <w:rFonts w:cs="Times New Roman"/>
          <w:szCs w:val="24"/>
          <w:lang w:val="ru-RU"/>
        </w:rPr>
        <w:t>а</w:t>
      </w:r>
      <w:proofErr w:type="spellEnd"/>
      <w:r w:rsidRPr="00D26162">
        <w:rPr>
          <w:rFonts w:cs="Times New Roman"/>
          <w:szCs w:val="24"/>
          <w:lang w:val="ru-RU"/>
        </w:rPr>
        <w:t xml:space="preserve"> замигала красным, предупреждая, что на них навелись. </w:t>
      </w:r>
    </w:p>
    <w:p w14:paraId="154BEB47" w14:textId="43E7CA31" w:rsidR="003E58F7" w:rsidRPr="00D26162" w:rsidRDefault="003E58F7" w:rsidP="003E58F7">
      <w:pPr>
        <w:ind w:firstLineChars="275" w:firstLine="660"/>
        <w:rPr>
          <w:rFonts w:cs="Times New Roman"/>
          <w:szCs w:val="24"/>
          <w:lang w:val="ru-RU"/>
        </w:rPr>
      </w:pPr>
      <w:r w:rsidRPr="00D26162">
        <w:rPr>
          <w:rFonts w:cs="Times New Roman"/>
          <w:szCs w:val="24"/>
          <w:lang w:val="ru-RU"/>
        </w:rPr>
        <w:t>— Помнится, ты что-то говорил насч</w:t>
      </w:r>
      <w:r w:rsidR="00BF2D7C" w:rsidRPr="00D26162">
        <w:rPr>
          <w:rFonts w:cs="Times New Roman"/>
          <w:szCs w:val="24"/>
          <w:lang w:val="ru-RU"/>
        </w:rPr>
        <w:t>е</w:t>
      </w:r>
      <w:r w:rsidRPr="00D26162">
        <w:rPr>
          <w:rFonts w:cs="Times New Roman"/>
          <w:szCs w:val="24"/>
          <w:lang w:val="ru-RU"/>
        </w:rPr>
        <w:t xml:space="preserve">т плана, </w:t>
      </w:r>
      <w:proofErr w:type="spellStart"/>
      <w:r w:rsidRPr="00D26162">
        <w:rPr>
          <w:rFonts w:cs="Times New Roman"/>
          <w:szCs w:val="24"/>
          <w:lang w:val="ru-RU"/>
        </w:rPr>
        <w:t>Гирфалькон</w:t>
      </w:r>
      <w:proofErr w:type="spellEnd"/>
      <w:r w:rsidRPr="00D26162">
        <w:rPr>
          <w:rFonts w:cs="Times New Roman"/>
          <w:szCs w:val="24"/>
          <w:lang w:val="ru-RU"/>
        </w:rPr>
        <w:t xml:space="preserve">, — сухо заметил </w:t>
      </w:r>
      <w:proofErr w:type="spellStart"/>
      <w:r w:rsidR="00BF2D7C" w:rsidRPr="00D26162">
        <w:rPr>
          <w:rFonts w:cs="Times New Roman"/>
          <w:szCs w:val="24"/>
          <w:lang w:val="ru-RU"/>
        </w:rPr>
        <w:t>Ёрундур</w:t>
      </w:r>
      <w:proofErr w:type="spellEnd"/>
      <w:r w:rsidRPr="00D26162">
        <w:rPr>
          <w:rFonts w:cs="Times New Roman"/>
          <w:szCs w:val="24"/>
          <w:lang w:val="ru-RU"/>
        </w:rPr>
        <w:t>, уводя шаттл в вертикальное пике и направляясь прямиком к входу в атмосферу.</w:t>
      </w:r>
    </w:p>
    <w:p w14:paraId="1C8DB0CD" w14:textId="19E634F9" w:rsidR="003E58F7" w:rsidRPr="00D26162" w:rsidRDefault="003E58F7" w:rsidP="003E58F7">
      <w:pPr>
        <w:ind w:firstLineChars="275" w:firstLine="660"/>
        <w:rPr>
          <w:rFonts w:cs="Times New Roman"/>
          <w:szCs w:val="24"/>
          <w:lang w:val="ru-RU"/>
        </w:rPr>
      </w:pPr>
      <w:r w:rsidRPr="00D26162">
        <w:rPr>
          <w:rFonts w:cs="Times New Roman"/>
          <w:szCs w:val="24"/>
          <w:lang w:val="ru-RU"/>
        </w:rPr>
        <w:t>— Придерживайся этой траектории, — ответил Ингвар, взглянув на сенсор: тот показывал, что «</w:t>
      </w:r>
      <w:proofErr w:type="spellStart"/>
      <w:r w:rsidRPr="00D26162">
        <w:rPr>
          <w:rFonts w:cs="Times New Roman"/>
          <w:i/>
          <w:szCs w:val="24"/>
          <w:lang w:val="ru-RU"/>
        </w:rPr>
        <w:t>Хлаупнир</w:t>
      </w:r>
      <w:proofErr w:type="spellEnd"/>
      <w:r w:rsidRPr="00D26162">
        <w:rPr>
          <w:rFonts w:cs="Times New Roman"/>
          <w:szCs w:val="24"/>
          <w:lang w:val="ru-RU"/>
        </w:rPr>
        <w:t>» на большой скорости отдаляется от сферы бо</w:t>
      </w:r>
      <w:r w:rsidR="00BF2D7C" w:rsidRPr="00D26162">
        <w:rPr>
          <w:rFonts w:cs="Times New Roman"/>
          <w:szCs w:val="24"/>
          <w:lang w:val="ru-RU"/>
        </w:rPr>
        <w:t>е</w:t>
      </w:r>
      <w:r w:rsidRPr="00D26162">
        <w:rPr>
          <w:rFonts w:cs="Times New Roman"/>
          <w:szCs w:val="24"/>
          <w:lang w:val="ru-RU"/>
        </w:rPr>
        <w:t>в, а корпус «</w:t>
      </w:r>
      <w:r w:rsidRPr="00D26162">
        <w:rPr>
          <w:rFonts w:cs="Times New Roman"/>
          <w:i/>
          <w:iCs/>
          <w:szCs w:val="24"/>
          <w:lang w:val="ru-RU"/>
        </w:rPr>
        <w:t>Аметистового сюзерена</w:t>
      </w:r>
      <w:r w:rsidRPr="00D26162">
        <w:rPr>
          <w:rFonts w:cs="Times New Roman"/>
          <w:szCs w:val="24"/>
          <w:lang w:val="ru-RU"/>
        </w:rPr>
        <w:t xml:space="preserve">» начинает распадаться под непрерывным обстрелом. </w:t>
      </w:r>
      <w:proofErr w:type="spellStart"/>
      <w:r w:rsidR="00BF2D7C" w:rsidRPr="00D26162">
        <w:rPr>
          <w:rFonts w:cs="Times New Roman"/>
          <w:szCs w:val="24"/>
          <w:lang w:val="ru-RU"/>
        </w:rPr>
        <w:t>Ёрундур</w:t>
      </w:r>
      <w:proofErr w:type="spellEnd"/>
      <w:r w:rsidRPr="00D26162">
        <w:rPr>
          <w:rFonts w:cs="Times New Roman"/>
          <w:szCs w:val="24"/>
          <w:lang w:val="ru-RU"/>
        </w:rPr>
        <w:t xml:space="preserve"> поднял поисковой </w:t>
      </w:r>
      <w:proofErr w:type="spellStart"/>
      <w:r w:rsidRPr="00D26162">
        <w:rPr>
          <w:rFonts w:cs="Times New Roman"/>
          <w:szCs w:val="24"/>
          <w:lang w:val="ru-RU"/>
        </w:rPr>
        <w:t>окулус</w:t>
      </w:r>
      <w:proofErr w:type="spellEnd"/>
      <w:r w:rsidRPr="00D26162">
        <w:rPr>
          <w:rFonts w:cs="Times New Roman"/>
          <w:szCs w:val="24"/>
          <w:lang w:val="ru-RU"/>
        </w:rPr>
        <w:t xml:space="preserve"> дальнего действия вверх, сканируя сотни других кораблей, и наконец обнаружил «</w:t>
      </w:r>
      <w:r w:rsidRPr="00D26162">
        <w:rPr>
          <w:rFonts w:cs="Times New Roman"/>
          <w:i/>
          <w:szCs w:val="24"/>
          <w:lang w:val="ru-RU"/>
        </w:rPr>
        <w:t>Стрелу решимости</w:t>
      </w:r>
      <w:r w:rsidRPr="00D26162">
        <w:rPr>
          <w:rFonts w:cs="Times New Roman"/>
          <w:szCs w:val="24"/>
          <w:lang w:val="ru-RU"/>
        </w:rPr>
        <w:t>» высоко в пустоте, вс</w:t>
      </w:r>
      <w:r w:rsidR="00BF2D7C" w:rsidRPr="00D26162">
        <w:rPr>
          <w:rFonts w:cs="Times New Roman"/>
          <w:szCs w:val="24"/>
          <w:lang w:val="ru-RU"/>
        </w:rPr>
        <w:t>е</w:t>
      </w:r>
      <w:r w:rsidRPr="00D26162">
        <w:rPr>
          <w:rFonts w:cs="Times New Roman"/>
          <w:szCs w:val="24"/>
          <w:lang w:val="ru-RU"/>
        </w:rPr>
        <w:t xml:space="preserve"> ещ</w:t>
      </w:r>
      <w:r w:rsidR="00BF2D7C" w:rsidRPr="00D26162">
        <w:rPr>
          <w:rFonts w:cs="Times New Roman"/>
          <w:szCs w:val="24"/>
          <w:lang w:val="ru-RU"/>
        </w:rPr>
        <w:t>е</w:t>
      </w:r>
      <w:r w:rsidRPr="00D26162">
        <w:rPr>
          <w:rFonts w:cs="Times New Roman"/>
          <w:szCs w:val="24"/>
          <w:lang w:val="ru-RU"/>
        </w:rPr>
        <w:t xml:space="preserve"> неподвижную, с по-прежнему неосвещ</w:t>
      </w:r>
      <w:r w:rsidR="00BF2D7C" w:rsidRPr="00D26162">
        <w:rPr>
          <w:rFonts w:cs="Times New Roman"/>
          <w:szCs w:val="24"/>
          <w:lang w:val="ru-RU"/>
        </w:rPr>
        <w:t>е</w:t>
      </w:r>
      <w:r w:rsidRPr="00D26162">
        <w:rPr>
          <w:rFonts w:cs="Times New Roman"/>
          <w:szCs w:val="24"/>
          <w:lang w:val="ru-RU"/>
        </w:rPr>
        <w:t>нными тяж</w:t>
      </w:r>
      <w:r w:rsidR="00BF2D7C" w:rsidRPr="00D26162">
        <w:rPr>
          <w:rFonts w:cs="Times New Roman"/>
          <w:szCs w:val="24"/>
          <w:lang w:val="ru-RU"/>
        </w:rPr>
        <w:t>е</w:t>
      </w:r>
      <w:r w:rsidRPr="00D26162">
        <w:rPr>
          <w:rFonts w:cs="Times New Roman"/>
          <w:szCs w:val="24"/>
          <w:lang w:val="ru-RU"/>
        </w:rPr>
        <w:t>лыми орудиями.</w:t>
      </w:r>
    </w:p>
    <w:p w14:paraId="02C4702F"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И вдруг по шаттлу ударили лазерные разряды, полоснув судно по бортам, нарушили снижение и вывели его из устойчивой траектории. </w:t>
      </w:r>
    </w:p>
    <w:p w14:paraId="45106808" w14:textId="77777777" w:rsidR="003E58F7" w:rsidRPr="00D26162" w:rsidRDefault="003E58F7" w:rsidP="003E58F7">
      <w:pPr>
        <w:rPr>
          <w:rFonts w:cs="Times New Roman"/>
          <w:szCs w:val="24"/>
          <w:lang w:val="ru-RU"/>
        </w:rPr>
      </w:pPr>
    </w:p>
    <w:p w14:paraId="2173D426"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Сюда быстро идут истребители, — прорычал </w:t>
      </w:r>
      <w:proofErr w:type="spellStart"/>
      <w:r w:rsidRPr="00D26162">
        <w:rPr>
          <w:rFonts w:cs="Times New Roman"/>
          <w:szCs w:val="24"/>
          <w:lang w:val="ru-RU"/>
        </w:rPr>
        <w:t>Гуннлаугур</w:t>
      </w:r>
      <w:proofErr w:type="spellEnd"/>
      <w:r w:rsidRPr="00D26162">
        <w:rPr>
          <w:rFonts w:cs="Times New Roman"/>
          <w:szCs w:val="24"/>
          <w:lang w:val="ru-RU"/>
        </w:rPr>
        <w:t xml:space="preserve">, переключаясь на </w:t>
      </w:r>
      <w:proofErr w:type="spellStart"/>
      <w:r w:rsidRPr="00D26162">
        <w:rPr>
          <w:rFonts w:cs="Times New Roman"/>
          <w:szCs w:val="24"/>
          <w:lang w:val="ru-RU"/>
        </w:rPr>
        <w:t>лазпушки</w:t>
      </w:r>
      <w:proofErr w:type="spellEnd"/>
      <w:r w:rsidRPr="00D26162">
        <w:rPr>
          <w:rFonts w:cs="Times New Roman"/>
          <w:szCs w:val="24"/>
          <w:lang w:val="ru-RU"/>
        </w:rPr>
        <w:t xml:space="preserve"> и посылая в преследователей несколько лазерных лучей. — Много. </w:t>
      </w:r>
    </w:p>
    <w:p w14:paraId="739E8D18" w14:textId="02B0A24E" w:rsidR="003E58F7" w:rsidRPr="00D26162" w:rsidRDefault="00BF2D7C" w:rsidP="003E58F7">
      <w:pPr>
        <w:ind w:firstLineChars="300" w:firstLine="720"/>
        <w:rPr>
          <w:rFonts w:cs="Times New Roman"/>
          <w:szCs w:val="24"/>
          <w:lang w:val="ru-RU"/>
        </w:rPr>
      </w:pPr>
      <w:proofErr w:type="spellStart"/>
      <w:r w:rsidRPr="00D26162">
        <w:rPr>
          <w:rFonts w:cs="Times New Roman"/>
          <w:szCs w:val="24"/>
          <w:lang w:val="ru-RU"/>
        </w:rPr>
        <w:t>Ёрундур</w:t>
      </w:r>
      <w:proofErr w:type="spellEnd"/>
      <w:r w:rsidR="003E58F7" w:rsidRPr="00D26162">
        <w:rPr>
          <w:rFonts w:cs="Times New Roman"/>
          <w:szCs w:val="24"/>
          <w:lang w:val="ru-RU"/>
        </w:rPr>
        <w:t xml:space="preserve"> бился в попытках вернуть кораблю устойчивое положение, крутя рычаги управления, чтобы сделать «бочку». Задача усложняло то, что на крышу шасси обрушился шквал осколочных снарядов, которые раздирали кабели управления и врезались в броневые плиты. На шаттл навели торпеды; это вызвало сигналы тревоги на всех постах управления.</w:t>
      </w:r>
    </w:p>
    <w:p w14:paraId="2497C303" w14:textId="5FE2BEB1" w:rsidR="003E58F7" w:rsidRPr="00D26162" w:rsidRDefault="003E58F7" w:rsidP="003E58F7">
      <w:pPr>
        <w:ind w:firstLineChars="300" w:firstLine="720"/>
        <w:rPr>
          <w:rFonts w:cs="Times New Roman"/>
          <w:szCs w:val="24"/>
          <w:lang w:val="ru-RU"/>
        </w:rPr>
      </w:pPr>
      <w:r w:rsidRPr="00D26162">
        <w:rPr>
          <w:rFonts w:cs="Times New Roman"/>
          <w:szCs w:val="24"/>
          <w:lang w:val="ru-RU"/>
        </w:rPr>
        <w:t>— Где эта ч</w:t>
      </w:r>
      <w:r w:rsidR="00BF2D7C" w:rsidRPr="00D26162">
        <w:rPr>
          <w:rFonts w:cs="Times New Roman"/>
          <w:szCs w:val="24"/>
          <w:lang w:val="ru-RU"/>
        </w:rPr>
        <w:t>е</w:t>
      </w:r>
      <w:r w:rsidRPr="00D26162">
        <w:rPr>
          <w:rFonts w:cs="Times New Roman"/>
          <w:szCs w:val="24"/>
          <w:lang w:val="ru-RU"/>
        </w:rPr>
        <w:t>ртова огневая поддержка... — яростно начал Старый П</w:t>
      </w:r>
      <w:r w:rsidR="00BF2D7C" w:rsidRPr="00D26162">
        <w:rPr>
          <w:rFonts w:cs="Times New Roman"/>
          <w:szCs w:val="24"/>
          <w:lang w:val="ru-RU"/>
        </w:rPr>
        <w:t>е</w:t>
      </w:r>
      <w:r w:rsidRPr="00D26162">
        <w:rPr>
          <w:rFonts w:cs="Times New Roman"/>
          <w:szCs w:val="24"/>
          <w:lang w:val="ru-RU"/>
        </w:rPr>
        <w:t>с.</w:t>
      </w:r>
    </w:p>
    <w:p w14:paraId="6D211624" w14:textId="461A94A4" w:rsidR="003E58F7" w:rsidRPr="00D26162" w:rsidRDefault="003E58F7" w:rsidP="003E58F7">
      <w:pPr>
        <w:ind w:firstLineChars="300" w:firstLine="720"/>
        <w:rPr>
          <w:rFonts w:cs="Times New Roman"/>
          <w:szCs w:val="24"/>
          <w:lang w:val="ru-RU"/>
        </w:rPr>
      </w:pPr>
      <w:r w:rsidRPr="00D26162">
        <w:rPr>
          <w:rFonts w:cs="Times New Roman"/>
          <w:szCs w:val="24"/>
          <w:lang w:val="ru-RU"/>
        </w:rPr>
        <w:t>Затем экраны обзора в реальном времени вспыхнули ж</w:t>
      </w:r>
      <w:r w:rsidR="00BF2D7C" w:rsidRPr="00D26162">
        <w:rPr>
          <w:rFonts w:cs="Times New Roman"/>
          <w:szCs w:val="24"/>
          <w:lang w:val="ru-RU"/>
        </w:rPr>
        <w:t>е</w:t>
      </w:r>
      <w:r w:rsidRPr="00D26162">
        <w:rPr>
          <w:rFonts w:cs="Times New Roman"/>
          <w:szCs w:val="24"/>
          <w:lang w:val="ru-RU"/>
        </w:rPr>
        <w:t>лтым светом. Все разом.</w:t>
      </w:r>
    </w:p>
    <w:p w14:paraId="295B4AEE" w14:textId="77777777" w:rsidR="003E58F7" w:rsidRPr="00D26162" w:rsidRDefault="003E58F7" w:rsidP="003E58F7">
      <w:pPr>
        <w:ind w:firstLineChars="300" w:firstLine="720"/>
        <w:rPr>
          <w:rFonts w:cs="Times New Roman"/>
          <w:szCs w:val="24"/>
          <w:lang w:val="ru-RU"/>
        </w:rPr>
      </w:pPr>
      <w:r w:rsidRPr="00D26162">
        <w:rPr>
          <w:rFonts w:cs="Times New Roman"/>
          <w:szCs w:val="24"/>
          <w:lang w:val="ru-RU"/>
        </w:rPr>
        <w:t>Ингвар громко расхохотался. Каллимах всегда был отменным стрелком, но это было уж чересчур — как будто Ультрамарин выпендривался по старой памяти.</w:t>
      </w:r>
    </w:p>
    <w:p w14:paraId="2E565D03" w14:textId="1C2DE5BC" w:rsidR="003E58F7" w:rsidRPr="00D26162" w:rsidRDefault="003E58F7" w:rsidP="003E58F7">
      <w:pPr>
        <w:ind w:firstLineChars="300" w:firstLine="720"/>
        <w:rPr>
          <w:rFonts w:cs="Times New Roman"/>
          <w:szCs w:val="24"/>
          <w:lang w:val="ru-RU"/>
        </w:rPr>
      </w:pPr>
      <w:r w:rsidRPr="00D26162">
        <w:rPr>
          <w:rFonts w:cs="Times New Roman"/>
          <w:szCs w:val="24"/>
          <w:lang w:val="ru-RU"/>
        </w:rPr>
        <w:t>«Громовой ястреб» упал в трубу яростного лазерного огня — полую колонну, образовавшуюся в результате точного кругового обстрела из пушек, направленных на планету. Вс</w:t>
      </w:r>
      <w:r w:rsidR="00BF2D7C" w:rsidRPr="00D26162">
        <w:rPr>
          <w:rFonts w:cs="Times New Roman"/>
          <w:szCs w:val="24"/>
          <w:lang w:val="ru-RU"/>
        </w:rPr>
        <w:t>е</w:t>
      </w:r>
      <w:r w:rsidRPr="00D26162">
        <w:rPr>
          <w:rFonts w:cs="Times New Roman"/>
          <w:szCs w:val="24"/>
          <w:lang w:val="ru-RU"/>
        </w:rPr>
        <w:t xml:space="preserve">, что попадало в этот энергетический периметр: снаряды, ракеты, даже корпуса истребителей, — разрывалось на части с точностью промышленного формовочного луча. </w:t>
      </w:r>
    </w:p>
    <w:p w14:paraId="423AF9AE" w14:textId="4F86F1C1" w:rsidR="003E58F7" w:rsidRPr="00D26162" w:rsidRDefault="003E58F7" w:rsidP="003E58F7">
      <w:pPr>
        <w:ind w:firstLineChars="300" w:firstLine="720"/>
        <w:rPr>
          <w:rFonts w:cs="Times New Roman"/>
          <w:szCs w:val="24"/>
          <w:lang w:val="ru-RU"/>
        </w:rPr>
      </w:pPr>
      <w:r w:rsidRPr="00D26162">
        <w:rPr>
          <w:rFonts w:cs="Times New Roman"/>
          <w:szCs w:val="24"/>
          <w:lang w:val="ru-RU"/>
        </w:rPr>
        <w:t>Ненадолго укрывшись от бушующего снаружи ада, «</w:t>
      </w:r>
      <w:proofErr w:type="spellStart"/>
      <w:r w:rsidRPr="00D26162">
        <w:rPr>
          <w:rFonts w:cs="Times New Roman"/>
          <w:i/>
          <w:szCs w:val="24"/>
          <w:lang w:val="ru-RU"/>
        </w:rPr>
        <w:t>Вуоко</w:t>
      </w:r>
      <w:proofErr w:type="spellEnd"/>
      <w:r w:rsidRPr="00D26162">
        <w:rPr>
          <w:rFonts w:cs="Times New Roman"/>
          <w:szCs w:val="24"/>
          <w:lang w:val="ru-RU"/>
        </w:rPr>
        <w:t>» с р</w:t>
      </w:r>
      <w:r w:rsidR="00BF2D7C" w:rsidRPr="00D26162">
        <w:rPr>
          <w:rFonts w:cs="Times New Roman"/>
          <w:szCs w:val="24"/>
          <w:lang w:val="ru-RU"/>
        </w:rPr>
        <w:t>е</w:t>
      </w:r>
      <w:r w:rsidRPr="00D26162">
        <w:rPr>
          <w:rFonts w:cs="Times New Roman"/>
          <w:szCs w:val="24"/>
          <w:lang w:val="ru-RU"/>
        </w:rPr>
        <w:t>вом устремился к планете; больше не нужно было совершать ман</w:t>
      </w:r>
      <w:r w:rsidR="00BF2D7C" w:rsidRPr="00D26162">
        <w:rPr>
          <w:rFonts w:cs="Times New Roman"/>
          <w:szCs w:val="24"/>
          <w:lang w:val="ru-RU"/>
        </w:rPr>
        <w:t>е</w:t>
      </w:r>
      <w:r w:rsidRPr="00D26162">
        <w:rPr>
          <w:rFonts w:cs="Times New Roman"/>
          <w:szCs w:val="24"/>
          <w:lang w:val="ru-RU"/>
        </w:rPr>
        <w:t xml:space="preserve">вры уклонения, и благодаря этому можно было разогнаться до полной скорости. </w:t>
      </w:r>
    </w:p>
    <w:p w14:paraId="6B896DE3" w14:textId="77777777" w:rsidR="003E58F7" w:rsidRPr="00D26162" w:rsidRDefault="003E58F7" w:rsidP="003E58F7">
      <w:pPr>
        <w:ind w:firstLineChars="300" w:firstLine="720"/>
        <w:rPr>
          <w:rFonts w:cs="Times New Roman"/>
          <w:szCs w:val="24"/>
          <w:lang w:val="ru-RU"/>
        </w:rPr>
      </w:pPr>
      <w:r w:rsidRPr="00D26162">
        <w:rPr>
          <w:rFonts w:cs="Times New Roman"/>
          <w:szCs w:val="24"/>
          <w:lang w:val="ru-RU"/>
        </w:rPr>
        <w:t>Обстрел длился всего несколько секунд — более длительный огонь мог перегреть батареи даже ударного крейсера, но этого хватило. За несколько мгновений «Громовой ястреб» миновал самую опасную орбитальную зону поражения и резко нырнул во внешнюю тропосферу. Обзорные экраны покраснели, на этот раз — из-за трения, окутавшего несущийся корабль потрескивающим пламенем. «</w:t>
      </w:r>
      <w:proofErr w:type="spellStart"/>
      <w:r w:rsidRPr="00D26162">
        <w:rPr>
          <w:rFonts w:cs="Times New Roman"/>
          <w:i/>
          <w:szCs w:val="24"/>
          <w:lang w:val="ru-RU"/>
        </w:rPr>
        <w:t>Вуоко</w:t>
      </w:r>
      <w:proofErr w:type="spellEnd"/>
      <w:r w:rsidRPr="00D26162">
        <w:rPr>
          <w:rFonts w:cs="Times New Roman"/>
          <w:szCs w:val="24"/>
          <w:lang w:val="ru-RU"/>
        </w:rPr>
        <w:t>» начал рыскать, сбитый с курса внезапным повышением давления, как раз в тот момент, когда лазерные лучи «</w:t>
      </w:r>
      <w:r w:rsidRPr="00D26162">
        <w:rPr>
          <w:rFonts w:cs="Times New Roman"/>
          <w:i/>
          <w:szCs w:val="24"/>
          <w:lang w:val="ru-RU"/>
        </w:rPr>
        <w:t>Стрелы решимости</w:t>
      </w:r>
      <w:r w:rsidRPr="00D26162">
        <w:rPr>
          <w:rFonts w:cs="Times New Roman"/>
          <w:szCs w:val="24"/>
          <w:lang w:val="ru-RU"/>
        </w:rPr>
        <w:t>» погасли.</w:t>
      </w:r>
    </w:p>
    <w:p w14:paraId="124989F7" w14:textId="74A41EFE" w:rsidR="003E58F7" w:rsidRPr="00D26162" w:rsidRDefault="003E58F7" w:rsidP="003E58F7">
      <w:pPr>
        <w:ind w:firstLineChars="300" w:firstLine="720"/>
        <w:rPr>
          <w:rFonts w:cs="Times New Roman"/>
          <w:szCs w:val="24"/>
          <w:lang w:val="ru-RU"/>
        </w:rPr>
      </w:pPr>
      <w:r w:rsidRPr="00D26162">
        <w:rPr>
          <w:rFonts w:cs="Times New Roman"/>
          <w:szCs w:val="24"/>
          <w:lang w:val="ru-RU"/>
        </w:rPr>
        <w:lastRenderedPageBreak/>
        <w:t xml:space="preserve">— Переключаюсь на турбины! — крикнул </w:t>
      </w:r>
      <w:proofErr w:type="spellStart"/>
      <w:r w:rsidR="00BF2D7C" w:rsidRPr="00D26162">
        <w:rPr>
          <w:rFonts w:cs="Times New Roman"/>
          <w:szCs w:val="24"/>
          <w:lang w:val="ru-RU"/>
        </w:rPr>
        <w:t>Ёрундур</w:t>
      </w:r>
      <w:proofErr w:type="spellEnd"/>
      <w:r w:rsidRPr="00D26162">
        <w:rPr>
          <w:rFonts w:cs="Times New Roman"/>
          <w:szCs w:val="24"/>
          <w:lang w:val="ru-RU"/>
        </w:rPr>
        <w:t>, резко поворачивая рычаг управления и готовясь остановить спуск. — Держитесь, будет тряска!</w:t>
      </w:r>
    </w:p>
    <w:p w14:paraId="2A3E7CCF" w14:textId="109D2C95" w:rsidR="003E58F7" w:rsidRPr="00D26162" w:rsidRDefault="003E58F7" w:rsidP="003E58F7">
      <w:pPr>
        <w:ind w:firstLineChars="300" w:firstLine="720"/>
        <w:rPr>
          <w:rFonts w:cs="Times New Roman"/>
          <w:szCs w:val="24"/>
          <w:lang w:val="ru-RU"/>
        </w:rPr>
      </w:pPr>
      <w:r w:rsidRPr="00D26162">
        <w:rPr>
          <w:rFonts w:cs="Times New Roman"/>
          <w:szCs w:val="24"/>
          <w:lang w:val="ru-RU"/>
        </w:rPr>
        <w:t>И их действительно затрясло: «</w:t>
      </w:r>
      <w:proofErr w:type="spellStart"/>
      <w:r w:rsidRPr="00D26162">
        <w:rPr>
          <w:rFonts w:cs="Times New Roman"/>
          <w:i/>
          <w:szCs w:val="24"/>
          <w:lang w:val="ru-RU"/>
        </w:rPr>
        <w:t>Вуоко</w:t>
      </w:r>
      <w:proofErr w:type="spellEnd"/>
      <w:r w:rsidRPr="00D26162">
        <w:rPr>
          <w:rFonts w:cs="Times New Roman"/>
          <w:szCs w:val="24"/>
          <w:lang w:val="ru-RU"/>
        </w:rPr>
        <w:t>» с силой врезался в сгущающуюся атмосферу, словно в тв</w:t>
      </w:r>
      <w:r w:rsidR="00BF2D7C" w:rsidRPr="00D26162">
        <w:rPr>
          <w:rFonts w:cs="Times New Roman"/>
          <w:szCs w:val="24"/>
          <w:lang w:val="ru-RU"/>
        </w:rPr>
        <w:t>е</w:t>
      </w:r>
      <w:r w:rsidRPr="00D26162">
        <w:rPr>
          <w:rFonts w:cs="Times New Roman"/>
          <w:szCs w:val="24"/>
          <w:lang w:val="ru-RU"/>
        </w:rPr>
        <w:t xml:space="preserve">рдую землю. Вся конструкция заскрипела, на потолке кабины вспыхнули тревожные руны. Панель лопнула, рассыпав искры по кабине, а в одном из атмосферных двигателей началось возгорание. </w:t>
      </w:r>
    </w:p>
    <w:p w14:paraId="3A46CDE4" w14:textId="1A2A2BC1" w:rsidR="003E58F7" w:rsidRPr="00D26162" w:rsidRDefault="003E58F7" w:rsidP="003E58F7">
      <w:pPr>
        <w:ind w:firstLineChars="300" w:firstLine="720"/>
        <w:rPr>
          <w:rFonts w:cs="Times New Roman"/>
          <w:szCs w:val="24"/>
          <w:lang w:val="ru-RU"/>
        </w:rPr>
      </w:pPr>
      <w:r w:rsidRPr="00D26162">
        <w:rPr>
          <w:rFonts w:cs="Times New Roman"/>
          <w:szCs w:val="24"/>
          <w:lang w:val="ru-RU"/>
        </w:rPr>
        <w:t xml:space="preserve">— </w:t>
      </w:r>
      <w:proofErr w:type="spellStart"/>
      <w:r w:rsidRPr="00D26162">
        <w:rPr>
          <w:rFonts w:cs="Times New Roman"/>
          <w:szCs w:val="24"/>
          <w:lang w:val="ru-RU"/>
        </w:rPr>
        <w:t>Скит</w:t>
      </w:r>
      <w:r w:rsidR="00D55D31">
        <w:rPr>
          <w:rFonts w:cs="Times New Roman"/>
          <w:szCs w:val="24"/>
          <w:lang w:val="ru-RU"/>
        </w:rPr>
        <w:t>ья</w:t>
      </w:r>
      <w:proofErr w:type="spellEnd"/>
      <w:r w:rsidRPr="00D26162">
        <w:rPr>
          <w:rFonts w:cs="Times New Roman"/>
          <w:szCs w:val="24"/>
          <w:lang w:val="ru-RU"/>
        </w:rPr>
        <w:t xml:space="preserve">! — выругался </w:t>
      </w:r>
      <w:proofErr w:type="spellStart"/>
      <w:r w:rsidR="00BF2D7C" w:rsidRPr="00D26162">
        <w:rPr>
          <w:rFonts w:cs="Times New Roman"/>
          <w:szCs w:val="24"/>
          <w:lang w:val="ru-RU"/>
        </w:rPr>
        <w:t>Ёрундур</w:t>
      </w:r>
      <w:proofErr w:type="spellEnd"/>
      <w:r w:rsidRPr="00D26162">
        <w:rPr>
          <w:rFonts w:cs="Times New Roman"/>
          <w:szCs w:val="24"/>
          <w:lang w:val="ru-RU"/>
        </w:rPr>
        <w:t>, перекрывая идущие к двигателю топливопроводы и делая резкий крен влево. Подсвеченные огн</w:t>
      </w:r>
      <w:r w:rsidR="00BF2D7C" w:rsidRPr="00D26162">
        <w:rPr>
          <w:rFonts w:cs="Times New Roman"/>
          <w:szCs w:val="24"/>
          <w:lang w:val="ru-RU"/>
        </w:rPr>
        <w:t>е</w:t>
      </w:r>
      <w:r w:rsidRPr="00D26162">
        <w:rPr>
          <w:rFonts w:cs="Times New Roman"/>
          <w:szCs w:val="24"/>
          <w:lang w:val="ru-RU"/>
        </w:rPr>
        <w:t>м облака ударили в нос шаттла, и тот резко зад</w:t>
      </w:r>
      <w:r w:rsidR="00BF2D7C" w:rsidRPr="00D26162">
        <w:rPr>
          <w:rFonts w:cs="Times New Roman"/>
          <w:szCs w:val="24"/>
          <w:lang w:val="ru-RU"/>
        </w:rPr>
        <w:t>е</w:t>
      </w:r>
      <w:r w:rsidRPr="00D26162">
        <w:rPr>
          <w:rFonts w:cs="Times New Roman"/>
          <w:szCs w:val="24"/>
          <w:lang w:val="ru-RU"/>
        </w:rPr>
        <w:t>ргался. Ещ</w:t>
      </w:r>
      <w:r w:rsidR="00BF2D7C" w:rsidRPr="00D26162">
        <w:rPr>
          <w:rFonts w:cs="Times New Roman"/>
          <w:szCs w:val="24"/>
          <w:lang w:val="ru-RU"/>
        </w:rPr>
        <w:t>е</w:t>
      </w:r>
      <w:r w:rsidRPr="00D26162">
        <w:rPr>
          <w:rFonts w:cs="Times New Roman"/>
          <w:szCs w:val="24"/>
          <w:lang w:val="ru-RU"/>
        </w:rPr>
        <w:t xml:space="preserve"> несколько мгновений на экранах реального обзора не было ничего — только грязно-оранжевый туман, пронизанный летящим песком и дрожащими металлическими осколками, наконец «</w:t>
      </w:r>
      <w:proofErr w:type="spellStart"/>
      <w:r w:rsidRPr="00D26162">
        <w:rPr>
          <w:rFonts w:cs="Times New Roman"/>
          <w:i/>
          <w:szCs w:val="24"/>
          <w:lang w:val="ru-RU"/>
        </w:rPr>
        <w:t>Вуоко</w:t>
      </w:r>
      <w:proofErr w:type="spellEnd"/>
      <w:r w:rsidRPr="00D26162">
        <w:rPr>
          <w:rFonts w:cs="Times New Roman"/>
          <w:szCs w:val="24"/>
          <w:lang w:val="ru-RU"/>
        </w:rPr>
        <w:t xml:space="preserve">» </w:t>
      </w:r>
      <w:proofErr w:type="gramStart"/>
      <w:r w:rsidRPr="00D26162">
        <w:rPr>
          <w:rFonts w:cs="Times New Roman"/>
          <w:szCs w:val="24"/>
          <w:lang w:val="ru-RU"/>
        </w:rPr>
        <w:t>вынырнул с другой стороны</w:t>
      </w:r>
      <w:proofErr w:type="gramEnd"/>
      <w:r w:rsidRPr="00D26162">
        <w:rPr>
          <w:rFonts w:cs="Times New Roman"/>
          <w:szCs w:val="24"/>
          <w:lang w:val="ru-RU"/>
        </w:rPr>
        <w:t>, и экипаж впервые увидел Кадию собственными глазами.</w:t>
      </w:r>
    </w:p>
    <w:p w14:paraId="4955829D" w14:textId="13F36E67" w:rsidR="003E58F7" w:rsidRPr="00D26162" w:rsidRDefault="003E58F7" w:rsidP="003E58F7">
      <w:pPr>
        <w:ind w:firstLineChars="300" w:firstLine="720"/>
        <w:rPr>
          <w:rFonts w:cs="Times New Roman"/>
          <w:szCs w:val="24"/>
          <w:lang w:val="ru-RU"/>
        </w:rPr>
      </w:pPr>
      <w:r w:rsidRPr="00D26162">
        <w:rPr>
          <w:rFonts w:cs="Times New Roman"/>
          <w:szCs w:val="24"/>
          <w:lang w:val="ru-RU"/>
        </w:rPr>
        <w:t>Перед ними раскинулась широкая, под</w:t>
      </w:r>
      <w:r w:rsidR="00BF2D7C" w:rsidRPr="00D26162">
        <w:rPr>
          <w:rFonts w:cs="Times New Roman"/>
          <w:szCs w:val="24"/>
          <w:lang w:val="ru-RU"/>
        </w:rPr>
        <w:t>е</w:t>
      </w:r>
      <w:r w:rsidRPr="00D26162">
        <w:rPr>
          <w:rFonts w:cs="Times New Roman"/>
          <w:szCs w:val="24"/>
          <w:lang w:val="ru-RU"/>
        </w:rPr>
        <w:t>рнутая дымкой равнина, простирающаяся почти до самого горизонта. Может быть, когда-то поверхность покрывала зелень, но теперь вс</w:t>
      </w:r>
      <w:r w:rsidR="00BF2D7C" w:rsidRPr="00D26162">
        <w:rPr>
          <w:rFonts w:cs="Times New Roman"/>
          <w:szCs w:val="24"/>
          <w:lang w:val="ru-RU"/>
        </w:rPr>
        <w:t>е</w:t>
      </w:r>
      <w:r w:rsidRPr="00D26162">
        <w:rPr>
          <w:rFonts w:cs="Times New Roman"/>
          <w:szCs w:val="24"/>
          <w:lang w:val="ru-RU"/>
        </w:rPr>
        <w:t xml:space="preserve"> заволокло пылью — коричнево-серой пеленой, которая клубилась и кипела, словно живая. Армии маршировали на многие мили во всех направлениях.</w:t>
      </w:r>
    </w:p>
    <w:p w14:paraId="70809241" w14:textId="35AC0628" w:rsidR="003E58F7" w:rsidRPr="00D26162" w:rsidRDefault="003E58F7" w:rsidP="003E58F7">
      <w:pPr>
        <w:ind w:firstLineChars="275" w:firstLine="660"/>
        <w:rPr>
          <w:rFonts w:cs="Times New Roman"/>
          <w:szCs w:val="24"/>
          <w:lang w:val="ru-RU"/>
        </w:rPr>
      </w:pPr>
      <w:r w:rsidRPr="00D26162">
        <w:rPr>
          <w:rFonts w:cs="Times New Roman"/>
          <w:szCs w:val="24"/>
          <w:lang w:val="ru-RU"/>
        </w:rPr>
        <w:t>Целые подразделения мобильной бронетехники с грохотом проносились по пыльным полям, оставляя за собой высокие столбы дыма. В тени обломков изнывала пехота; по отдельности люди казались крошечными точками, но их было так много, что складывалось впечатление, будто сама земля начала плавиться. Над ними и вокруг них на бреющем пол</w:t>
      </w:r>
      <w:r w:rsidR="00BF2D7C" w:rsidRPr="00D26162">
        <w:rPr>
          <w:rFonts w:cs="Times New Roman"/>
          <w:szCs w:val="24"/>
          <w:lang w:val="ru-RU"/>
        </w:rPr>
        <w:t>е</w:t>
      </w:r>
      <w:r w:rsidRPr="00D26162">
        <w:rPr>
          <w:rFonts w:cs="Times New Roman"/>
          <w:szCs w:val="24"/>
          <w:lang w:val="ru-RU"/>
        </w:rPr>
        <w:t>те носились атмосферные корабли, в то время как более тяж</w:t>
      </w:r>
      <w:r w:rsidR="00BF2D7C" w:rsidRPr="00D26162">
        <w:rPr>
          <w:rFonts w:cs="Times New Roman"/>
          <w:szCs w:val="24"/>
          <w:lang w:val="ru-RU"/>
        </w:rPr>
        <w:t>е</w:t>
      </w:r>
      <w:r w:rsidRPr="00D26162">
        <w:rPr>
          <w:rFonts w:cs="Times New Roman"/>
          <w:szCs w:val="24"/>
          <w:lang w:val="ru-RU"/>
        </w:rPr>
        <w:t xml:space="preserve">лые штурмовики зависли у горизонта ровными огневыми линиями, обстреливая расположенные внизу цели. </w:t>
      </w:r>
    </w:p>
    <w:p w14:paraId="0F77C3EC" w14:textId="3025B116"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Вдалеке, в прозрачных сумерках, едва виднелись стоящие по отдельности рукотворные горы, мерцающие слабыми лучами прожекторов и озаряемые вспышками непрерывных, будто барабанный бой, взрывов. Это и были знаменитые </w:t>
      </w:r>
      <w:proofErr w:type="spellStart"/>
      <w:r w:rsidRPr="00D26162">
        <w:rPr>
          <w:rFonts w:cs="Times New Roman"/>
          <w:szCs w:val="24"/>
          <w:lang w:val="ru-RU"/>
        </w:rPr>
        <w:t>касры</w:t>
      </w:r>
      <w:proofErr w:type="spellEnd"/>
      <w:r w:rsidRPr="00D26162">
        <w:rPr>
          <w:rFonts w:cs="Times New Roman"/>
          <w:szCs w:val="24"/>
          <w:lang w:val="ru-RU"/>
        </w:rPr>
        <w:t xml:space="preserve"> — огромные города-крепости, которые усеивали всю поверхность планеты; в них обитало подавляющее большинство населения мира. Вс</w:t>
      </w:r>
      <w:r w:rsidR="00BF2D7C" w:rsidRPr="00D26162">
        <w:rPr>
          <w:rFonts w:cs="Times New Roman"/>
          <w:szCs w:val="24"/>
          <w:lang w:val="ru-RU"/>
        </w:rPr>
        <w:t>е</w:t>
      </w:r>
      <w:r w:rsidRPr="00D26162">
        <w:rPr>
          <w:rFonts w:cs="Times New Roman"/>
          <w:szCs w:val="24"/>
          <w:lang w:val="ru-RU"/>
        </w:rPr>
        <w:t xml:space="preserve">, что находилось в пределах видимости, явно подвергалось нападению; это были неподвижные точки в охватывающем континент вихре, который обрушился на Кадию. Длинные трубопроводы и дамбы, соединяющие </w:t>
      </w:r>
      <w:proofErr w:type="spellStart"/>
      <w:r w:rsidRPr="00D26162">
        <w:rPr>
          <w:rFonts w:cs="Times New Roman"/>
          <w:szCs w:val="24"/>
          <w:lang w:val="ru-RU"/>
        </w:rPr>
        <w:t>касры</w:t>
      </w:r>
      <w:proofErr w:type="spellEnd"/>
      <w:r w:rsidRPr="00D26162">
        <w:rPr>
          <w:rFonts w:cs="Times New Roman"/>
          <w:szCs w:val="24"/>
          <w:lang w:val="ru-RU"/>
        </w:rPr>
        <w:t xml:space="preserve">, были центральными точками </w:t>
      </w:r>
      <w:r w:rsidR="00D55D31">
        <w:rPr>
          <w:rFonts w:cs="Times New Roman"/>
          <w:szCs w:val="24"/>
          <w:lang w:val="ru-RU"/>
        </w:rPr>
        <w:t>боев</w:t>
      </w:r>
      <w:r w:rsidRPr="00D26162">
        <w:rPr>
          <w:rFonts w:cs="Times New Roman"/>
          <w:szCs w:val="24"/>
          <w:lang w:val="ru-RU"/>
        </w:rPr>
        <w:t xml:space="preserve"> на равнинах, где полки и ордена сражались под обстрелом дальнобойной артиллерии, а их теснили парящие орудийные платформы. Ещ</w:t>
      </w:r>
      <w:r w:rsidR="00BF2D7C" w:rsidRPr="00D26162">
        <w:rPr>
          <w:rFonts w:cs="Times New Roman"/>
          <w:szCs w:val="24"/>
          <w:lang w:val="ru-RU"/>
        </w:rPr>
        <w:t>е</w:t>
      </w:r>
      <w:r w:rsidRPr="00D26162">
        <w:rPr>
          <w:rFonts w:cs="Times New Roman"/>
          <w:szCs w:val="24"/>
          <w:lang w:val="ru-RU"/>
        </w:rPr>
        <w:t xml:space="preserve"> дальше высились поистине чудовищные боевые машины — титаны; они маршировали на фоне пылающего горизонта в составе атакующих групп, возвышаясь над всем остальным на поле боя, их огромные корпуса обрамляли вспышки от непрерывных орудийных ударов. </w:t>
      </w:r>
    </w:p>
    <w:p w14:paraId="00A3F567" w14:textId="1ED3831E"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У меня есть </w:t>
      </w:r>
      <w:proofErr w:type="spellStart"/>
      <w:r w:rsidRPr="00D26162">
        <w:rPr>
          <w:rFonts w:cs="Times New Roman"/>
          <w:szCs w:val="24"/>
          <w:lang w:val="ru-RU"/>
        </w:rPr>
        <w:t>геометка</w:t>
      </w:r>
      <w:proofErr w:type="spellEnd"/>
      <w:r w:rsidRPr="00D26162">
        <w:rPr>
          <w:rFonts w:cs="Times New Roman"/>
          <w:szCs w:val="24"/>
          <w:lang w:val="ru-RU"/>
        </w:rPr>
        <w:t>, — мрачно произн</w:t>
      </w:r>
      <w:r w:rsidR="00BF2D7C" w:rsidRPr="00D26162">
        <w:rPr>
          <w:rFonts w:cs="Times New Roman"/>
          <w:szCs w:val="24"/>
          <w:lang w:val="ru-RU"/>
        </w:rPr>
        <w:t>е</w:t>
      </w:r>
      <w:r w:rsidRPr="00D26162">
        <w:rPr>
          <w:rFonts w:cs="Times New Roman"/>
          <w:szCs w:val="24"/>
          <w:lang w:val="ru-RU"/>
        </w:rPr>
        <w:t xml:space="preserve">с </w:t>
      </w:r>
      <w:proofErr w:type="spellStart"/>
      <w:r w:rsidRPr="00D26162">
        <w:rPr>
          <w:rFonts w:cs="Times New Roman"/>
          <w:szCs w:val="24"/>
          <w:lang w:val="ru-RU"/>
        </w:rPr>
        <w:t>Гуннлаугур</w:t>
      </w:r>
      <w:proofErr w:type="spellEnd"/>
      <w:r w:rsidRPr="00D26162">
        <w:rPr>
          <w:rFonts w:cs="Times New Roman"/>
          <w:szCs w:val="24"/>
          <w:lang w:val="ru-RU"/>
        </w:rPr>
        <w:t>. — И нам до того места ещ</w:t>
      </w:r>
      <w:r w:rsidR="00BF2D7C" w:rsidRPr="00D26162">
        <w:rPr>
          <w:rFonts w:cs="Times New Roman"/>
          <w:szCs w:val="24"/>
          <w:lang w:val="ru-RU"/>
        </w:rPr>
        <w:t>е</w:t>
      </w:r>
      <w:r w:rsidRPr="00D26162">
        <w:rPr>
          <w:rFonts w:cs="Times New Roman"/>
          <w:szCs w:val="24"/>
          <w:lang w:val="ru-RU"/>
        </w:rPr>
        <w:t xml:space="preserve"> далеко. </w:t>
      </w:r>
    </w:p>
    <w:p w14:paraId="2D0A1A87" w14:textId="2F600D01" w:rsidR="003E58F7" w:rsidRPr="00D26162" w:rsidRDefault="00BF2D7C" w:rsidP="003E58F7">
      <w:pPr>
        <w:ind w:firstLineChars="300" w:firstLine="720"/>
        <w:rPr>
          <w:rFonts w:cs="Times New Roman"/>
          <w:szCs w:val="24"/>
          <w:lang w:val="ru-RU"/>
        </w:rPr>
      </w:pPr>
      <w:proofErr w:type="spellStart"/>
      <w:r w:rsidRPr="00D26162">
        <w:rPr>
          <w:rFonts w:cs="Times New Roman"/>
          <w:szCs w:val="24"/>
          <w:lang w:val="ru-RU"/>
        </w:rPr>
        <w:t>Ёрундур</w:t>
      </w:r>
      <w:proofErr w:type="spellEnd"/>
      <w:r w:rsidR="003E58F7" w:rsidRPr="00D26162">
        <w:rPr>
          <w:rFonts w:cs="Times New Roman"/>
          <w:szCs w:val="24"/>
          <w:lang w:val="ru-RU"/>
        </w:rPr>
        <w:t xml:space="preserve"> опустил «Громовой ястреб» пониже, уходя в сторону от самых ожесточ</w:t>
      </w:r>
      <w:r w:rsidRPr="00D26162">
        <w:rPr>
          <w:rFonts w:cs="Times New Roman"/>
          <w:szCs w:val="24"/>
          <w:lang w:val="ru-RU"/>
        </w:rPr>
        <w:t>е</w:t>
      </w:r>
      <w:r w:rsidR="003E58F7" w:rsidRPr="00D26162">
        <w:rPr>
          <w:rFonts w:cs="Times New Roman"/>
          <w:szCs w:val="24"/>
          <w:lang w:val="ru-RU"/>
        </w:rPr>
        <w:t>нных бо</w:t>
      </w:r>
      <w:r w:rsidRPr="00D26162">
        <w:rPr>
          <w:rFonts w:cs="Times New Roman"/>
          <w:szCs w:val="24"/>
          <w:lang w:val="ru-RU"/>
        </w:rPr>
        <w:t>е</w:t>
      </w:r>
      <w:r w:rsidR="003E58F7" w:rsidRPr="00D26162">
        <w:rPr>
          <w:rFonts w:cs="Times New Roman"/>
          <w:szCs w:val="24"/>
          <w:lang w:val="ru-RU"/>
        </w:rPr>
        <w:t>в, и нацелился на гряду выщербленного ветром гранита, тянущуюся на северо-восток. Пока шаттл снижался, шум б</w:t>
      </w:r>
      <w:r w:rsidR="00D55D31">
        <w:rPr>
          <w:rFonts w:cs="Times New Roman"/>
          <w:szCs w:val="24"/>
          <w:lang w:val="ru-RU"/>
        </w:rPr>
        <w:t>итвы</w:t>
      </w:r>
      <w:r w:rsidR="003E58F7" w:rsidRPr="00D26162">
        <w:rPr>
          <w:rFonts w:cs="Times New Roman"/>
          <w:szCs w:val="24"/>
          <w:lang w:val="ru-RU"/>
        </w:rPr>
        <w:t xml:space="preserve"> становился вс</w:t>
      </w:r>
      <w:r w:rsidRPr="00D26162">
        <w:rPr>
          <w:rFonts w:cs="Times New Roman"/>
          <w:szCs w:val="24"/>
          <w:lang w:val="ru-RU"/>
        </w:rPr>
        <w:t>е</w:t>
      </w:r>
      <w:r w:rsidR="003E58F7" w:rsidRPr="00D26162">
        <w:rPr>
          <w:rFonts w:cs="Times New Roman"/>
          <w:szCs w:val="24"/>
          <w:lang w:val="ru-RU"/>
        </w:rPr>
        <w:t xml:space="preserve"> сильнее, соперничая с оглушительным р</w:t>
      </w:r>
      <w:r w:rsidRPr="00D26162">
        <w:rPr>
          <w:rFonts w:cs="Times New Roman"/>
          <w:szCs w:val="24"/>
          <w:lang w:val="ru-RU"/>
        </w:rPr>
        <w:t>е</w:t>
      </w:r>
      <w:r w:rsidR="003E58F7" w:rsidRPr="00D26162">
        <w:rPr>
          <w:rFonts w:cs="Times New Roman"/>
          <w:szCs w:val="24"/>
          <w:lang w:val="ru-RU"/>
        </w:rPr>
        <w:t xml:space="preserve">вом двигателей, заполнившим кабину пилота. </w:t>
      </w:r>
    </w:p>
    <w:p w14:paraId="77A88A07" w14:textId="77777777" w:rsidR="003E58F7" w:rsidRPr="00D26162" w:rsidRDefault="003E58F7" w:rsidP="003E58F7">
      <w:pPr>
        <w:ind w:firstLineChars="300" w:firstLine="720"/>
        <w:rPr>
          <w:rFonts w:cs="Times New Roman"/>
          <w:szCs w:val="24"/>
          <w:lang w:val="ru-RU"/>
        </w:rPr>
      </w:pPr>
      <w:r w:rsidRPr="00D26162">
        <w:rPr>
          <w:rFonts w:cs="Times New Roman"/>
          <w:szCs w:val="24"/>
          <w:lang w:val="ru-RU"/>
        </w:rPr>
        <w:t>«</w:t>
      </w:r>
      <w:r w:rsidRPr="00D26162">
        <w:rPr>
          <w:rFonts w:cs="Times New Roman"/>
          <w:i/>
          <w:szCs w:val="24"/>
          <w:lang w:val="ru-RU"/>
        </w:rPr>
        <w:t>Пытаюсь разобраться в тактических данных</w:t>
      </w:r>
      <w:r w:rsidRPr="00D26162">
        <w:rPr>
          <w:rFonts w:cs="Times New Roman"/>
          <w:szCs w:val="24"/>
          <w:lang w:val="ru-RU"/>
        </w:rPr>
        <w:t xml:space="preserve">, — доложил Бальдр по </w:t>
      </w:r>
      <w:proofErr w:type="spellStart"/>
      <w:r w:rsidRPr="00D26162">
        <w:rPr>
          <w:rFonts w:cs="Times New Roman"/>
          <w:szCs w:val="24"/>
          <w:lang w:val="ru-RU"/>
        </w:rPr>
        <w:t>воксу</w:t>
      </w:r>
      <w:proofErr w:type="spellEnd"/>
      <w:r w:rsidRPr="00D26162">
        <w:rPr>
          <w:rFonts w:cs="Times New Roman"/>
          <w:szCs w:val="24"/>
          <w:lang w:val="ru-RU"/>
        </w:rPr>
        <w:t xml:space="preserve">. — </w:t>
      </w:r>
      <w:r w:rsidRPr="00D26162">
        <w:rPr>
          <w:rFonts w:cs="Times New Roman"/>
          <w:i/>
          <w:szCs w:val="24"/>
          <w:lang w:val="ru-RU"/>
        </w:rPr>
        <w:t>Каналы связи перегружены, все приборы работают с задержкой. Ориентирование затруднено</w:t>
      </w:r>
      <w:r w:rsidRPr="00D26162">
        <w:rPr>
          <w:rFonts w:cs="Times New Roman"/>
          <w:szCs w:val="24"/>
          <w:lang w:val="ru-RU"/>
        </w:rPr>
        <w:t xml:space="preserve">». </w:t>
      </w:r>
    </w:p>
    <w:p w14:paraId="17C423D9" w14:textId="1B965F50" w:rsidR="003E58F7" w:rsidRPr="00D26162" w:rsidRDefault="003E58F7" w:rsidP="003E58F7">
      <w:pPr>
        <w:ind w:firstLineChars="300" w:firstLine="720"/>
        <w:rPr>
          <w:rFonts w:cs="Times New Roman"/>
          <w:szCs w:val="24"/>
          <w:lang w:val="ru-RU"/>
        </w:rPr>
      </w:pPr>
      <w:r w:rsidRPr="00D26162">
        <w:rPr>
          <w:rFonts w:cs="Times New Roman"/>
          <w:szCs w:val="24"/>
          <w:lang w:val="ru-RU"/>
        </w:rPr>
        <w:lastRenderedPageBreak/>
        <w:t xml:space="preserve">— Обнаружено наведение орудий, — добавил Ингвар, передавая векторы атаки </w:t>
      </w:r>
      <w:proofErr w:type="spellStart"/>
      <w:r w:rsidR="00BF2D7C" w:rsidRPr="00D26162">
        <w:rPr>
          <w:rFonts w:cs="Times New Roman"/>
          <w:szCs w:val="24"/>
          <w:lang w:val="ru-RU"/>
        </w:rPr>
        <w:t>Ёрундур</w:t>
      </w:r>
      <w:r w:rsidRPr="00D26162">
        <w:rPr>
          <w:rFonts w:cs="Times New Roman"/>
          <w:szCs w:val="24"/>
          <w:lang w:val="ru-RU"/>
        </w:rPr>
        <w:t>у</w:t>
      </w:r>
      <w:proofErr w:type="spellEnd"/>
      <w:r w:rsidRPr="00D26162">
        <w:rPr>
          <w:rFonts w:cs="Times New Roman"/>
          <w:szCs w:val="24"/>
          <w:lang w:val="ru-RU"/>
        </w:rPr>
        <w:t>. — Наш небольшой спуск кто-то зас</w:t>
      </w:r>
      <w:r w:rsidR="00BF2D7C" w:rsidRPr="00D26162">
        <w:rPr>
          <w:rFonts w:cs="Times New Roman"/>
          <w:szCs w:val="24"/>
          <w:lang w:val="ru-RU"/>
        </w:rPr>
        <w:t>е</w:t>
      </w:r>
      <w:r w:rsidRPr="00D26162">
        <w:rPr>
          <w:rFonts w:cs="Times New Roman"/>
          <w:szCs w:val="24"/>
          <w:lang w:val="ru-RU"/>
        </w:rPr>
        <w:t>к.</w:t>
      </w:r>
    </w:p>
    <w:p w14:paraId="5A9FE9E9" w14:textId="1D5DF408" w:rsidR="003E58F7" w:rsidRPr="00D26162" w:rsidRDefault="003E58F7" w:rsidP="003E58F7">
      <w:pPr>
        <w:ind w:firstLineChars="300" w:firstLine="720"/>
        <w:rPr>
          <w:rFonts w:cs="Times New Roman"/>
          <w:szCs w:val="24"/>
          <w:lang w:val="ru-RU"/>
        </w:rPr>
      </w:pPr>
      <w:r w:rsidRPr="00D26162">
        <w:rPr>
          <w:rFonts w:cs="Times New Roman"/>
          <w:szCs w:val="24"/>
          <w:lang w:val="ru-RU"/>
        </w:rPr>
        <w:t>— А ещ</w:t>
      </w:r>
      <w:r w:rsidR="00BF2D7C" w:rsidRPr="00D26162">
        <w:rPr>
          <w:rFonts w:cs="Times New Roman"/>
          <w:szCs w:val="24"/>
          <w:lang w:val="ru-RU"/>
        </w:rPr>
        <w:t>е</w:t>
      </w:r>
      <w:r w:rsidRPr="00D26162">
        <w:rPr>
          <w:rFonts w:cs="Times New Roman"/>
          <w:szCs w:val="24"/>
          <w:lang w:val="ru-RU"/>
        </w:rPr>
        <w:t xml:space="preserve"> мы потеряли лазерную пушку, — сказал </w:t>
      </w:r>
      <w:proofErr w:type="spellStart"/>
      <w:r w:rsidRPr="00D26162">
        <w:rPr>
          <w:rFonts w:cs="Times New Roman"/>
          <w:szCs w:val="24"/>
          <w:lang w:val="ru-RU"/>
        </w:rPr>
        <w:t>Ольгейр</w:t>
      </w:r>
      <w:proofErr w:type="spellEnd"/>
      <w:r w:rsidRPr="00D26162">
        <w:rPr>
          <w:rFonts w:cs="Times New Roman"/>
          <w:szCs w:val="24"/>
          <w:lang w:val="ru-RU"/>
        </w:rPr>
        <w:t>. — Сгорела во время снижения.</w:t>
      </w:r>
    </w:p>
    <w:p w14:paraId="43DD84AF" w14:textId="2DA06D75" w:rsidR="003E58F7" w:rsidRPr="00D26162" w:rsidRDefault="00BF2D7C" w:rsidP="003E58F7">
      <w:pPr>
        <w:ind w:firstLineChars="300" w:firstLine="720"/>
        <w:rPr>
          <w:rFonts w:cs="Times New Roman"/>
          <w:szCs w:val="24"/>
          <w:lang w:val="ru-RU"/>
        </w:rPr>
      </w:pPr>
      <w:proofErr w:type="spellStart"/>
      <w:r w:rsidRPr="00D26162">
        <w:rPr>
          <w:rFonts w:cs="Times New Roman"/>
          <w:szCs w:val="24"/>
          <w:lang w:val="ru-RU"/>
        </w:rPr>
        <w:t>Ёрундур</w:t>
      </w:r>
      <w:proofErr w:type="spellEnd"/>
      <w:r w:rsidR="003E58F7" w:rsidRPr="00D26162">
        <w:rPr>
          <w:rFonts w:cs="Times New Roman"/>
          <w:szCs w:val="24"/>
          <w:lang w:val="ru-RU"/>
        </w:rPr>
        <w:t xml:space="preserve"> насмешливо фыркнул, д</w:t>
      </w:r>
      <w:r w:rsidRPr="00D26162">
        <w:rPr>
          <w:rFonts w:cs="Times New Roman"/>
          <w:szCs w:val="24"/>
          <w:lang w:val="ru-RU"/>
        </w:rPr>
        <w:t>е</w:t>
      </w:r>
      <w:r w:rsidR="003E58F7" w:rsidRPr="00D26162">
        <w:rPr>
          <w:rFonts w:cs="Times New Roman"/>
          <w:szCs w:val="24"/>
          <w:lang w:val="ru-RU"/>
        </w:rPr>
        <w:t>рнул рычаги управления вниз, и «</w:t>
      </w:r>
      <w:proofErr w:type="spellStart"/>
      <w:r w:rsidR="003E58F7" w:rsidRPr="00D26162">
        <w:rPr>
          <w:rFonts w:cs="Times New Roman"/>
          <w:i/>
          <w:szCs w:val="24"/>
          <w:lang w:val="ru-RU"/>
        </w:rPr>
        <w:t>Вуоко</w:t>
      </w:r>
      <w:proofErr w:type="spellEnd"/>
      <w:r w:rsidR="003E58F7" w:rsidRPr="00D26162">
        <w:rPr>
          <w:rFonts w:cs="Times New Roman"/>
          <w:szCs w:val="24"/>
          <w:lang w:val="ru-RU"/>
        </w:rPr>
        <w:t>» стремительно пон</w:t>
      </w:r>
      <w:r w:rsidRPr="00D26162">
        <w:rPr>
          <w:rFonts w:cs="Times New Roman"/>
          <w:szCs w:val="24"/>
          <w:lang w:val="ru-RU"/>
        </w:rPr>
        <w:t>е</w:t>
      </w:r>
      <w:r w:rsidR="003E58F7" w:rsidRPr="00D26162">
        <w:rPr>
          <w:rFonts w:cs="Times New Roman"/>
          <w:szCs w:val="24"/>
          <w:lang w:val="ru-RU"/>
        </w:rPr>
        <w:t>сся к земле.</w:t>
      </w:r>
    </w:p>
    <w:p w14:paraId="2437FCC7" w14:textId="77777777" w:rsidR="003E58F7" w:rsidRPr="00D26162" w:rsidRDefault="003E58F7" w:rsidP="003E58F7">
      <w:pPr>
        <w:ind w:firstLineChars="300" w:firstLine="720"/>
        <w:rPr>
          <w:rFonts w:cs="Times New Roman"/>
          <w:szCs w:val="24"/>
          <w:lang w:val="ru-RU"/>
        </w:rPr>
      </w:pPr>
      <w:r w:rsidRPr="00D26162">
        <w:rPr>
          <w:rFonts w:cs="Times New Roman"/>
          <w:szCs w:val="24"/>
          <w:lang w:val="ru-RU"/>
        </w:rPr>
        <w:t xml:space="preserve">— Обстреляны, наполовину выгорели, оказались в меньшинстве и уже потерялись, — пробормотал он. — Отличное начало. </w:t>
      </w:r>
    </w:p>
    <w:p w14:paraId="12E9118C" w14:textId="77777777" w:rsidR="003E58F7" w:rsidRPr="00D26162" w:rsidRDefault="003E58F7" w:rsidP="003E58F7">
      <w:pPr>
        <w:ind w:firstLineChars="300" w:firstLine="720"/>
        <w:rPr>
          <w:rFonts w:cs="Times New Roman"/>
          <w:szCs w:val="24"/>
          <w:lang w:val="ru-RU"/>
        </w:rPr>
      </w:pPr>
    </w:p>
    <w:p w14:paraId="1252E4A1" w14:textId="06E3B6EA" w:rsidR="003E58F7" w:rsidRPr="00D26162" w:rsidRDefault="003E58F7" w:rsidP="003E58F7">
      <w:pPr>
        <w:ind w:firstLineChars="300" w:firstLine="720"/>
        <w:rPr>
          <w:rFonts w:cs="Times New Roman"/>
          <w:szCs w:val="24"/>
          <w:lang w:val="ru-RU"/>
        </w:rPr>
      </w:pPr>
      <w:r w:rsidRPr="00D26162">
        <w:rPr>
          <w:rFonts w:cs="Times New Roman"/>
          <w:szCs w:val="24"/>
          <w:lang w:val="ru-RU"/>
        </w:rPr>
        <w:t>Практически сразу Космических Волков обстреляли. Бальдр почувствовал удары по нижней части шаттла, где был отсек для экипажа, заставленный перевез</w:t>
      </w:r>
      <w:r w:rsidR="00BF2D7C" w:rsidRPr="00D26162">
        <w:rPr>
          <w:rFonts w:cs="Times New Roman"/>
          <w:szCs w:val="24"/>
          <w:lang w:val="ru-RU"/>
        </w:rPr>
        <w:t>е</w:t>
      </w:r>
      <w:r w:rsidRPr="00D26162">
        <w:rPr>
          <w:rFonts w:cs="Times New Roman"/>
          <w:szCs w:val="24"/>
          <w:lang w:val="ru-RU"/>
        </w:rPr>
        <w:t xml:space="preserve">нным с галеона оборудованием — грудами перевязанных кабелем и </w:t>
      </w:r>
      <w:proofErr w:type="gramStart"/>
      <w:r w:rsidRPr="00D26162">
        <w:rPr>
          <w:rFonts w:cs="Times New Roman"/>
          <w:szCs w:val="24"/>
          <w:lang w:val="ru-RU"/>
        </w:rPr>
        <w:t>привинченных к полу сенсорных коробов</w:t>
      </w:r>
      <w:proofErr w:type="gramEnd"/>
      <w:r w:rsidRPr="00D26162">
        <w:rPr>
          <w:rFonts w:cs="Times New Roman"/>
          <w:szCs w:val="24"/>
          <w:lang w:val="ru-RU"/>
        </w:rPr>
        <w:t xml:space="preserve"> и ящиков с провиантом и боеприпасами, из-за которых в отсеке было тесновато даже для их немногочисленной команды. </w:t>
      </w:r>
    </w:p>
    <w:p w14:paraId="1119B3E1" w14:textId="16BAD9E3" w:rsidR="003E58F7" w:rsidRPr="00D26162" w:rsidRDefault="003E58F7" w:rsidP="003E58F7">
      <w:pPr>
        <w:ind w:firstLineChars="300" w:firstLine="720"/>
        <w:rPr>
          <w:rFonts w:cs="Times New Roman"/>
          <w:szCs w:val="24"/>
          <w:lang w:val="ru-RU"/>
        </w:rPr>
      </w:pPr>
      <w:r w:rsidRPr="00D26162">
        <w:rPr>
          <w:rFonts w:cs="Times New Roman"/>
          <w:szCs w:val="24"/>
          <w:lang w:val="ru-RU"/>
        </w:rPr>
        <w:t xml:space="preserve">Бальдр не обращал внимания на шум снаружи, вместо этого сосредоточившись на тактических экранах и светящихся завитках на них. Сложность представляло не отсутствие сигналов, а их удручающее количество. Каждая линия связи была забита десятком разных каналов, работающих на одной частоте. Время от времени удавалось поймать что-то складное, пока очередная отчаянная </w:t>
      </w:r>
      <w:proofErr w:type="spellStart"/>
      <w:r w:rsidRPr="00D26162">
        <w:rPr>
          <w:rFonts w:cs="Times New Roman"/>
          <w:szCs w:val="24"/>
          <w:lang w:val="ru-RU"/>
        </w:rPr>
        <w:t>вокс</w:t>
      </w:r>
      <w:proofErr w:type="spellEnd"/>
      <w:r w:rsidRPr="00D26162">
        <w:rPr>
          <w:rFonts w:cs="Times New Roman"/>
          <w:szCs w:val="24"/>
          <w:lang w:val="ru-RU"/>
        </w:rPr>
        <w:t>-передача не перебивала это сообщение. Некоторые переговоры были имперскими, на множестве диалектов готика и боевых кодов, искаж</w:t>
      </w:r>
      <w:r w:rsidR="00BF2D7C" w:rsidRPr="00D26162">
        <w:rPr>
          <w:rFonts w:cs="Times New Roman"/>
          <w:szCs w:val="24"/>
          <w:lang w:val="ru-RU"/>
        </w:rPr>
        <w:t>е</w:t>
      </w:r>
      <w:r w:rsidRPr="00D26162">
        <w:rPr>
          <w:rFonts w:cs="Times New Roman"/>
          <w:szCs w:val="24"/>
          <w:lang w:val="ru-RU"/>
        </w:rPr>
        <w:t>нных расстоянием и помехами, не говоря уж о шифрах. Какие-то передавались противником и звучали как смесь мощного рыка и звериного хрюканья. Когда получалось что-нибудь расслышать, Бальдр тщательно записывал названия полков и их позиции, извлекая из путаных и перемежающихся сводок вс</w:t>
      </w:r>
      <w:r w:rsidR="00BF2D7C" w:rsidRPr="00D26162">
        <w:rPr>
          <w:rFonts w:cs="Times New Roman"/>
          <w:szCs w:val="24"/>
          <w:lang w:val="ru-RU"/>
        </w:rPr>
        <w:t>е</w:t>
      </w:r>
      <w:r w:rsidRPr="00D26162">
        <w:rPr>
          <w:rFonts w:cs="Times New Roman"/>
          <w:szCs w:val="24"/>
          <w:lang w:val="ru-RU"/>
        </w:rPr>
        <w:t xml:space="preserve">, что мог. </w:t>
      </w:r>
      <w:proofErr w:type="spellStart"/>
      <w:r w:rsidRPr="00D26162">
        <w:rPr>
          <w:rFonts w:cs="Times New Roman"/>
          <w:szCs w:val="24"/>
          <w:lang w:val="ru-RU"/>
        </w:rPr>
        <w:t>Хафлои</w:t>
      </w:r>
      <w:proofErr w:type="spellEnd"/>
      <w:r w:rsidRPr="00D26162">
        <w:rPr>
          <w:rFonts w:cs="Times New Roman"/>
          <w:szCs w:val="24"/>
          <w:lang w:val="ru-RU"/>
        </w:rPr>
        <w:t xml:space="preserve"> работал за терминалом рядом с ним, раскачиваясь в такт колебаниям шаттла и точно так же пытаясь разобраться в сотнях снимков.</w:t>
      </w:r>
    </w:p>
    <w:p w14:paraId="22168BD7" w14:textId="44CBBE79" w:rsidR="003E58F7" w:rsidRPr="00D26162" w:rsidRDefault="003E58F7" w:rsidP="003E58F7">
      <w:pPr>
        <w:ind w:firstLineChars="300" w:firstLine="720"/>
        <w:rPr>
          <w:rFonts w:cs="Times New Roman"/>
          <w:szCs w:val="24"/>
          <w:lang w:val="ru-RU"/>
        </w:rPr>
      </w:pPr>
      <w:r w:rsidRPr="00D26162">
        <w:rPr>
          <w:rFonts w:cs="Times New Roman"/>
          <w:szCs w:val="24"/>
          <w:lang w:val="ru-RU"/>
        </w:rPr>
        <w:t>— Это же ни к ч</w:t>
      </w:r>
      <w:r w:rsidR="00BF2D7C" w:rsidRPr="00D26162">
        <w:rPr>
          <w:rFonts w:cs="Times New Roman"/>
          <w:szCs w:val="24"/>
          <w:lang w:val="ru-RU"/>
        </w:rPr>
        <w:t>е</w:t>
      </w:r>
      <w:r w:rsidRPr="00D26162">
        <w:rPr>
          <w:rFonts w:cs="Times New Roman"/>
          <w:szCs w:val="24"/>
          <w:lang w:val="ru-RU"/>
        </w:rPr>
        <w:t xml:space="preserve">рту не годится, — буркнул </w:t>
      </w:r>
      <w:proofErr w:type="spellStart"/>
      <w:r w:rsidRPr="00D26162">
        <w:rPr>
          <w:rFonts w:cs="Times New Roman"/>
          <w:szCs w:val="24"/>
          <w:lang w:val="ru-RU"/>
        </w:rPr>
        <w:t>Хафлои</w:t>
      </w:r>
      <w:proofErr w:type="spellEnd"/>
      <w:r w:rsidRPr="00D26162">
        <w:rPr>
          <w:rFonts w:cs="Times New Roman"/>
          <w:szCs w:val="24"/>
          <w:lang w:val="ru-RU"/>
        </w:rPr>
        <w:t xml:space="preserve">, треснув кулаком по корпусу экрана, чтобы </w:t>
      </w:r>
      <w:r w:rsidR="00D55D31">
        <w:rPr>
          <w:rFonts w:cs="Times New Roman"/>
          <w:szCs w:val="24"/>
          <w:lang w:val="ru-RU"/>
        </w:rPr>
        <w:t>настроить</w:t>
      </w:r>
      <w:r w:rsidRPr="00D26162">
        <w:rPr>
          <w:rFonts w:cs="Times New Roman"/>
          <w:szCs w:val="24"/>
          <w:lang w:val="ru-RU"/>
        </w:rPr>
        <w:t xml:space="preserve"> изображение.</w:t>
      </w:r>
    </w:p>
    <w:p w14:paraId="55FF8D6C" w14:textId="715F3185" w:rsidR="003E58F7" w:rsidRPr="00D26162" w:rsidRDefault="003E58F7" w:rsidP="003E58F7">
      <w:pPr>
        <w:ind w:firstLineChars="300" w:firstLine="720"/>
        <w:rPr>
          <w:rFonts w:cs="Times New Roman"/>
          <w:szCs w:val="24"/>
          <w:lang w:val="ru-RU"/>
        </w:rPr>
      </w:pPr>
      <w:r w:rsidRPr="00D26162">
        <w:rPr>
          <w:rFonts w:cs="Times New Roman"/>
          <w:szCs w:val="24"/>
          <w:lang w:val="ru-RU"/>
        </w:rPr>
        <w:t xml:space="preserve">Но это было не так. Только не для Бальдра. Впервые за целую вечность его разум был ясен. Чем дальше они продвигались по </w:t>
      </w:r>
      <w:proofErr w:type="spellStart"/>
      <w:r w:rsidRPr="00D26162">
        <w:rPr>
          <w:rFonts w:cs="Times New Roman"/>
          <w:szCs w:val="24"/>
          <w:lang w:val="ru-RU"/>
        </w:rPr>
        <w:t>кадианскому</w:t>
      </w:r>
      <w:proofErr w:type="spellEnd"/>
      <w:r w:rsidRPr="00D26162">
        <w:rPr>
          <w:rFonts w:cs="Times New Roman"/>
          <w:szCs w:val="24"/>
          <w:lang w:val="ru-RU"/>
        </w:rPr>
        <w:t xml:space="preserve"> ландшафту, несмотря на шквал огня и звуки боя снаружи, тем яснее вс</w:t>
      </w:r>
      <w:r w:rsidR="00BF2D7C" w:rsidRPr="00D26162">
        <w:rPr>
          <w:rFonts w:cs="Times New Roman"/>
          <w:szCs w:val="24"/>
          <w:lang w:val="ru-RU"/>
        </w:rPr>
        <w:t>е</w:t>
      </w:r>
      <w:r w:rsidRPr="00D26162">
        <w:rPr>
          <w:rFonts w:cs="Times New Roman"/>
          <w:szCs w:val="24"/>
          <w:lang w:val="ru-RU"/>
        </w:rPr>
        <w:t xml:space="preserve"> становилось. Будто кто-то убрал груз с его плеч. Кровавые видения больше не затуманивали зрение, а мысли не замедлялись из-за постоянных болей в глазах. Бальдр действовал быстрее, чем когда-либо с момента пробуждения на «</w:t>
      </w:r>
      <w:proofErr w:type="spellStart"/>
      <w:r w:rsidRPr="00D26162">
        <w:rPr>
          <w:rFonts w:cs="Times New Roman"/>
          <w:i/>
          <w:szCs w:val="24"/>
          <w:lang w:val="ru-RU"/>
        </w:rPr>
        <w:t>Хлаупнире</w:t>
      </w:r>
      <w:proofErr w:type="spellEnd"/>
      <w:r w:rsidRPr="00D26162">
        <w:rPr>
          <w:rFonts w:cs="Times New Roman"/>
          <w:szCs w:val="24"/>
          <w:lang w:val="ru-RU"/>
        </w:rPr>
        <w:t>», его пальцы были увереннее в работе, а суждения — тв</w:t>
      </w:r>
      <w:r w:rsidR="00BF2D7C" w:rsidRPr="00D26162">
        <w:rPr>
          <w:rFonts w:cs="Times New Roman"/>
          <w:szCs w:val="24"/>
          <w:lang w:val="ru-RU"/>
        </w:rPr>
        <w:t>е</w:t>
      </w:r>
      <w:r w:rsidRPr="00D26162">
        <w:rPr>
          <w:rFonts w:cs="Times New Roman"/>
          <w:szCs w:val="24"/>
          <w:lang w:val="ru-RU"/>
        </w:rPr>
        <w:t>рже.</w:t>
      </w:r>
    </w:p>
    <w:p w14:paraId="47E14BAA" w14:textId="77777777" w:rsidR="003E58F7" w:rsidRPr="00D26162" w:rsidRDefault="003E58F7" w:rsidP="003E58F7">
      <w:pPr>
        <w:ind w:firstLineChars="300" w:firstLine="720"/>
        <w:rPr>
          <w:rFonts w:cs="Times New Roman"/>
          <w:szCs w:val="24"/>
          <w:lang w:val="ru-RU"/>
        </w:rPr>
      </w:pPr>
      <w:r w:rsidRPr="00D26162">
        <w:rPr>
          <w:rFonts w:cs="Times New Roman"/>
          <w:szCs w:val="24"/>
          <w:lang w:val="ru-RU"/>
        </w:rPr>
        <w:t xml:space="preserve">— От </w:t>
      </w:r>
      <w:proofErr w:type="spellStart"/>
      <w:r w:rsidRPr="00D26162">
        <w:rPr>
          <w:rFonts w:cs="Times New Roman"/>
          <w:szCs w:val="24"/>
          <w:lang w:val="ru-RU"/>
        </w:rPr>
        <w:t>Ольгейра</w:t>
      </w:r>
      <w:proofErr w:type="spellEnd"/>
      <w:r w:rsidRPr="00D26162">
        <w:rPr>
          <w:rFonts w:cs="Times New Roman"/>
          <w:szCs w:val="24"/>
          <w:lang w:val="ru-RU"/>
        </w:rPr>
        <w:t xml:space="preserve"> по-прежнему ничего, — сказал он, расширяя диапазон действия авгуров и пытаясь зафиксировать хоть что-нибудь стабильное. — Мы можем отклониться от курса на сотни миль.</w:t>
      </w:r>
    </w:p>
    <w:p w14:paraId="29209406" w14:textId="32363BFF" w:rsidR="003E58F7" w:rsidRPr="00D26162" w:rsidRDefault="003E58F7" w:rsidP="003E58F7">
      <w:pPr>
        <w:ind w:firstLineChars="300" w:firstLine="720"/>
        <w:rPr>
          <w:rFonts w:cs="Times New Roman"/>
          <w:szCs w:val="24"/>
          <w:lang w:val="ru-RU"/>
        </w:rPr>
      </w:pPr>
      <w:r w:rsidRPr="00D26162">
        <w:rPr>
          <w:rFonts w:cs="Times New Roman"/>
          <w:szCs w:val="24"/>
          <w:lang w:val="ru-RU"/>
        </w:rPr>
        <w:t>— Если повез</w:t>
      </w:r>
      <w:r w:rsidR="00BF2D7C" w:rsidRPr="00D26162">
        <w:rPr>
          <w:rFonts w:cs="Times New Roman"/>
          <w:szCs w:val="24"/>
          <w:lang w:val="ru-RU"/>
        </w:rPr>
        <w:t>е</w:t>
      </w:r>
      <w:r w:rsidRPr="00D26162">
        <w:rPr>
          <w:rFonts w:cs="Times New Roman"/>
          <w:szCs w:val="24"/>
          <w:lang w:val="ru-RU"/>
        </w:rPr>
        <w:t xml:space="preserve">т, — сказал </w:t>
      </w:r>
      <w:proofErr w:type="spellStart"/>
      <w:r w:rsidRPr="00D26162">
        <w:rPr>
          <w:rFonts w:cs="Times New Roman"/>
          <w:szCs w:val="24"/>
          <w:lang w:val="ru-RU"/>
        </w:rPr>
        <w:t>Хафлои</w:t>
      </w:r>
      <w:proofErr w:type="spellEnd"/>
      <w:r w:rsidRPr="00D26162">
        <w:rPr>
          <w:rFonts w:cs="Times New Roman"/>
          <w:szCs w:val="24"/>
          <w:lang w:val="ru-RU"/>
        </w:rPr>
        <w:t>.</w:t>
      </w:r>
    </w:p>
    <w:p w14:paraId="61DB66CC" w14:textId="1287CD7F" w:rsidR="003E58F7" w:rsidRPr="00D26162" w:rsidRDefault="003E58F7" w:rsidP="003E58F7">
      <w:pPr>
        <w:ind w:firstLineChars="300" w:firstLine="720"/>
        <w:rPr>
          <w:rFonts w:cs="Times New Roman"/>
          <w:szCs w:val="24"/>
          <w:lang w:val="ru-RU"/>
        </w:rPr>
      </w:pPr>
      <w:r w:rsidRPr="00D26162">
        <w:rPr>
          <w:rFonts w:cs="Times New Roman"/>
          <w:szCs w:val="24"/>
          <w:lang w:val="ru-RU"/>
        </w:rPr>
        <w:t>Однако по мере продвижения общая картина вырисовывалась вс</w:t>
      </w:r>
      <w:r w:rsidR="00BF2D7C" w:rsidRPr="00D26162">
        <w:rPr>
          <w:rFonts w:cs="Times New Roman"/>
          <w:szCs w:val="24"/>
          <w:lang w:val="ru-RU"/>
        </w:rPr>
        <w:t>е</w:t>
      </w:r>
      <w:r w:rsidRPr="00D26162">
        <w:rPr>
          <w:rFonts w:cs="Times New Roman"/>
          <w:szCs w:val="24"/>
          <w:lang w:val="ru-RU"/>
        </w:rPr>
        <w:t xml:space="preserve"> подробнее. Зона боевых действий была </w:t>
      </w:r>
      <w:r w:rsidR="00D55D31">
        <w:rPr>
          <w:rFonts w:cs="Times New Roman"/>
          <w:szCs w:val="24"/>
          <w:lang w:val="ru-RU"/>
        </w:rPr>
        <w:t>необозрим</w:t>
      </w:r>
      <w:r w:rsidR="00162A98">
        <w:rPr>
          <w:rFonts w:cs="Times New Roman"/>
          <w:szCs w:val="24"/>
          <w:lang w:val="ru-RU"/>
        </w:rPr>
        <w:t>ой</w:t>
      </w:r>
      <w:r w:rsidRPr="00D26162">
        <w:rPr>
          <w:rFonts w:cs="Times New Roman"/>
          <w:szCs w:val="24"/>
          <w:lang w:val="ru-RU"/>
        </w:rPr>
        <w:t xml:space="preserve">, она простиралась далеко по равнинам всего континента. По всем направлениям находились многочисленные </w:t>
      </w:r>
      <w:proofErr w:type="spellStart"/>
      <w:r w:rsidRPr="00D26162">
        <w:rPr>
          <w:rFonts w:cs="Times New Roman"/>
          <w:szCs w:val="24"/>
          <w:lang w:val="ru-RU"/>
        </w:rPr>
        <w:t>касры</w:t>
      </w:r>
      <w:proofErr w:type="spellEnd"/>
      <w:r w:rsidRPr="00D26162">
        <w:rPr>
          <w:rFonts w:cs="Times New Roman"/>
          <w:szCs w:val="24"/>
          <w:lang w:val="ru-RU"/>
        </w:rPr>
        <w:t xml:space="preserve">, хотя основная их масса располагалась вдоль горного хребта. Имперские силы и войска предателей высадились на открытой местности и боролись за преимущество, пытаясь завоевать господство и прорваться к стратегическим сетям </w:t>
      </w:r>
      <w:proofErr w:type="spellStart"/>
      <w:r w:rsidRPr="00D26162">
        <w:rPr>
          <w:rFonts w:cs="Times New Roman"/>
          <w:szCs w:val="24"/>
          <w:lang w:val="ru-RU"/>
        </w:rPr>
        <w:t>касров</w:t>
      </w:r>
      <w:proofErr w:type="spellEnd"/>
      <w:r w:rsidRPr="00D26162">
        <w:rPr>
          <w:rFonts w:cs="Times New Roman"/>
          <w:szCs w:val="24"/>
          <w:lang w:val="ru-RU"/>
        </w:rPr>
        <w:t>. Было понятно, что враг вс</w:t>
      </w:r>
      <w:r w:rsidR="00BF2D7C" w:rsidRPr="00D26162">
        <w:rPr>
          <w:rFonts w:cs="Times New Roman"/>
          <w:szCs w:val="24"/>
          <w:lang w:val="ru-RU"/>
        </w:rPr>
        <w:t>е</w:t>
      </w:r>
      <w:r w:rsidRPr="00D26162">
        <w:rPr>
          <w:rFonts w:cs="Times New Roman"/>
          <w:szCs w:val="24"/>
          <w:lang w:val="ru-RU"/>
        </w:rPr>
        <w:t xml:space="preserve"> это время одерживал верх, главным образом из-за превосходящей численности — особенно на северо-западе, но по-прежнему велись очень </w:t>
      </w:r>
      <w:r w:rsidRPr="00D26162">
        <w:rPr>
          <w:rFonts w:cs="Times New Roman"/>
          <w:szCs w:val="24"/>
          <w:lang w:val="ru-RU"/>
        </w:rPr>
        <w:lastRenderedPageBreak/>
        <w:t>ожесточ</w:t>
      </w:r>
      <w:r w:rsidR="00BF2D7C" w:rsidRPr="00D26162">
        <w:rPr>
          <w:rFonts w:cs="Times New Roman"/>
          <w:szCs w:val="24"/>
          <w:lang w:val="ru-RU"/>
        </w:rPr>
        <w:t>е</w:t>
      </w:r>
      <w:r w:rsidRPr="00D26162">
        <w:rPr>
          <w:rFonts w:cs="Times New Roman"/>
          <w:szCs w:val="24"/>
          <w:lang w:val="ru-RU"/>
        </w:rPr>
        <w:t>нные бои. Это была всеохватывающая война — в космосе, на суше, в городах, в пустошах.</w:t>
      </w:r>
    </w:p>
    <w:p w14:paraId="390377ED" w14:textId="01DEC9DA" w:rsidR="003E58F7" w:rsidRPr="00D26162" w:rsidRDefault="003E58F7" w:rsidP="003E58F7">
      <w:pPr>
        <w:ind w:firstLineChars="300" w:firstLine="720"/>
        <w:rPr>
          <w:rFonts w:cs="Times New Roman"/>
          <w:szCs w:val="24"/>
          <w:lang w:val="ru-RU"/>
        </w:rPr>
      </w:pPr>
      <w:r w:rsidRPr="00D26162">
        <w:rPr>
          <w:rFonts w:cs="Times New Roman"/>
          <w:szCs w:val="24"/>
          <w:lang w:val="ru-RU"/>
        </w:rPr>
        <w:t xml:space="preserve">Бальдр внимательно изучал </w:t>
      </w:r>
      <w:proofErr w:type="spellStart"/>
      <w:r w:rsidRPr="00D26162">
        <w:rPr>
          <w:rFonts w:cs="Times New Roman"/>
          <w:szCs w:val="24"/>
          <w:lang w:val="ru-RU"/>
        </w:rPr>
        <w:t>гололиты</w:t>
      </w:r>
      <w:proofErr w:type="spellEnd"/>
      <w:r w:rsidRPr="00D26162">
        <w:rPr>
          <w:rFonts w:cs="Times New Roman"/>
          <w:szCs w:val="24"/>
          <w:lang w:val="ru-RU"/>
        </w:rPr>
        <w:t>, быстро перебегая глазами по беспорядочным светящимся точкам и векторным индикаторам под непрерывн</w:t>
      </w:r>
      <w:r w:rsidR="00162A98">
        <w:rPr>
          <w:rFonts w:cs="Times New Roman"/>
          <w:szCs w:val="24"/>
          <w:lang w:val="ru-RU"/>
        </w:rPr>
        <w:t>ый</w:t>
      </w:r>
      <w:r w:rsidRPr="00D26162">
        <w:rPr>
          <w:rFonts w:cs="Times New Roman"/>
          <w:szCs w:val="24"/>
          <w:lang w:val="ru-RU"/>
        </w:rPr>
        <w:t xml:space="preserve"> неразборчив</w:t>
      </w:r>
      <w:r w:rsidR="00162A98">
        <w:rPr>
          <w:rFonts w:cs="Times New Roman"/>
          <w:szCs w:val="24"/>
          <w:lang w:val="ru-RU"/>
        </w:rPr>
        <w:t>ый</w:t>
      </w:r>
      <w:r w:rsidRPr="00D26162">
        <w:rPr>
          <w:rFonts w:cs="Times New Roman"/>
          <w:szCs w:val="24"/>
          <w:lang w:val="ru-RU"/>
        </w:rPr>
        <w:t xml:space="preserve"> </w:t>
      </w:r>
      <w:proofErr w:type="spellStart"/>
      <w:r w:rsidRPr="00D26162">
        <w:rPr>
          <w:rFonts w:cs="Times New Roman"/>
          <w:szCs w:val="24"/>
          <w:lang w:val="ru-RU"/>
        </w:rPr>
        <w:t>б</w:t>
      </w:r>
      <w:r w:rsidR="00162A98">
        <w:rPr>
          <w:rFonts w:cs="Times New Roman"/>
          <w:szCs w:val="24"/>
          <w:lang w:val="ru-RU"/>
        </w:rPr>
        <w:t>убнеж</w:t>
      </w:r>
      <w:proofErr w:type="spellEnd"/>
      <w:r w:rsidRPr="00D26162">
        <w:rPr>
          <w:rFonts w:cs="Times New Roman"/>
          <w:szCs w:val="24"/>
          <w:lang w:val="ru-RU"/>
        </w:rPr>
        <w:t xml:space="preserve"> по </w:t>
      </w:r>
      <w:proofErr w:type="spellStart"/>
      <w:r w:rsidRPr="00D26162">
        <w:rPr>
          <w:rFonts w:cs="Times New Roman"/>
          <w:szCs w:val="24"/>
          <w:lang w:val="ru-RU"/>
        </w:rPr>
        <w:t>воксу</w:t>
      </w:r>
      <w:proofErr w:type="spellEnd"/>
      <w:r w:rsidRPr="00D26162">
        <w:rPr>
          <w:rFonts w:cs="Times New Roman"/>
          <w:szCs w:val="24"/>
          <w:lang w:val="ru-RU"/>
        </w:rPr>
        <w:t>. На экранах появились узоры — вначале в виде неч</w:t>
      </w:r>
      <w:r w:rsidR="00BF2D7C" w:rsidRPr="00D26162">
        <w:rPr>
          <w:rFonts w:cs="Times New Roman"/>
          <w:szCs w:val="24"/>
          <w:lang w:val="ru-RU"/>
        </w:rPr>
        <w:t>е</w:t>
      </w:r>
      <w:r w:rsidRPr="00D26162">
        <w:rPr>
          <w:rFonts w:cs="Times New Roman"/>
          <w:szCs w:val="24"/>
          <w:lang w:val="ru-RU"/>
        </w:rPr>
        <w:t xml:space="preserve">тких переплетений, которые позже прояснились. Создавалось впечатление, будто показания сканера дают едва видные, размытые визуальные подсказки, заметные лишь краем глаза и исчезающие, если смотреть на них прямо. </w:t>
      </w:r>
    </w:p>
    <w:p w14:paraId="551C9471" w14:textId="731873D6" w:rsidR="003E58F7" w:rsidRPr="00D26162" w:rsidRDefault="003E58F7" w:rsidP="003E58F7">
      <w:pPr>
        <w:ind w:firstLineChars="300" w:firstLine="720"/>
        <w:rPr>
          <w:rFonts w:cs="Times New Roman"/>
          <w:szCs w:val="24"/>
          <w:lang w:val="ru-RU"/>
        </w:rPr>
      </w:pPr>
      <w:r w:rsidRPr="00D26162">
        <w:rPr>
          <w:rFonts w:cs="Times New Roman"/>
          <w:szCs w:val="24"/>
          <w:lang w:val="ru-RU"/>
        </w:rPr>
        <w:t xml:space="preserve">Через некоторое время </w:t>
      </w:r>
      <w:proofErr w:type="spellStart"/>
      <w:r w:rsidRPr="00D26162">
        <w:rPr>
          <w:rFonts w:cs="Times New Roman"/>
          <w:szCs w:val="24"/>
          <w:lang w:val="ru-RU"/>
        </w:rPr>
        <w:t>Хафлои</w:t>
      </w:r>
      <w:proofErr w:type="spellEnd"/>
      <w:r w:rsidRPr="00D26162">
        <w:rPr>
          <w:rFonts w:cs="Times New Roman"/>
          <w:szCs w:val="24"/>
          <w:lang w:val="ru-RU"/>
        </w:rPr>
        <w:t xml:space="preserve"> надоело возиться с сенсорами, и он поднялся в командный отсек. Бальдр остался в темноте, погруж</w:t>
      </w:r>
      <w:r w:rsidR="00BF2D7C" w:rsidRPr="00D26162">
        <w:rPr>
          <w:rFonts w:cs="Times New Roman"/>
          <w:szCs w:val="24"/>
          <w:lang w:val="ru-RU"/>
        </w:rPr>
        <w:t>е</w:t>
      </w:r>
      <w:r w:rsidRPr="00D26162">
        <w:rPr>
          <w:rFonts w:cs="Times New Roman"/>
          <w:szCs w:val="24"/>
          <w:lang w:val="ru-RU"/>
        </w:rPr>
        <w:t>нный в поиски. «Громовой ястреб» получал вс</w:t>
      </w:r>
      <w:r w:rsidR="00BF2D7C" w:rsidRPr="00D26162">
        <w:rPr>
          <w:rFonts w:cs="Times New Roman"/>
          <w:szCs w:val="24"/>
          <w:lang w:val="ru-RU"/>
        </w:rPr>
        <w:t>е</w:t>
      </w:r>
      <w:r w:rsidRPr="00D26162">
        <w:rPr>
          <w:rFonts w:cs="Times New Roman"/>
          <w:szCs w:val="24"/>
          <w:lang w:val="ru-RU"/>
        </w:rPr>
        <w:t xml:space="preserve"> больше повреждений, и ровный гул двигателя сменился более сдавленным и прерывистым. Шаттл качнулся, так что Бальдр едва удержался на стуле, но не оставлял попыток разобраться в показаниях авгура.</w:t>
      </w:r>
    </w:p>
    <w:p w14:paraId="4477889E" w14:textId="635AABCB" w:rsidR="003E58F7" w:rsidRPr="00D26162" w:rsidRDefault="003E58F7" w:rsidP="003E58F7">
      <w:pPr>
        <w:ind w:firstLineChars="300" w:firstLine="720"/>
        <w:rPr>
          <w:rFonts w:cs="Times New Roman"/>
          <w:szCs w:val="24"/>
          <w:lang w:val="ru-RU"/>
        </w:rPr>
      </w:pPr>
      <w:r w:rsidRPr="00D26162">
        <w:rPr>
          <w:rFonts w:cs="Times New Roman"/>
          <w:szCs w:val="24"/>
          <w:lang w:val="ru-RU"/>
        </w:rPr>
        <w:t>Наконец, после долгого, как ему показалось, пол</w:t>
      </w:r>
      <w:r w:rsidR="00BF2D7C" w:rsidRPr="00D26162">
        <w:rPr>
          <w:rFonts w:cs="Times New Roman"/>
          <w:szCs w:val="24"/>
          <w:lang w:val="ru-RU"/>
        </w:rPr>
        <w:t>е</w:t>
      </w:r>
      <w:r w:rsidRPr="00D26162">
        <w:rPr>
          <w:rFonts w:cs="Times New Roman"/>
          <w:szCs w:val="24"/>
          <w:lang w:val="ru-RU"/>
        </w:rPr>
        <w:t xml:space="preserve">та Бальдр почувствовал, что наклон палубы изменился; натужное гудение двигателя свидетельствовало о быстром наборе высоты. Резкий грохот оружейных выстрелов стих, сменившись завываниями ветра. Шаттл накренился, затем развернулся, снова накренился и начал снижение по привычным правилам. </w:t>
      </w:r>
    </w:p>
    <w:p w14:paraId="38C0FFDF" w14:textId="0DC234C8" w:rsidR="003E58F7" w:rsidRPr="00D26162" w:rsidRDefault="003E58F7" w:rsidP="003E58F7">
      <w:pPr>
        <w:ind w:firstLineChars="300" w:firstLine="720"/>
        <w:rPr>
          <w:rFonts w:cs="Times New Roman"/>
          <w:szCs w:val="24"/>
          <w:lang w:val="ru-RU"/>
        </w:rPr>
      </w:pPr>
      <w:r w:rsidRPr="00D26162">
        <w:rPr>
          <w:rFonts w:cs="Times New Roman"/>
          <w:szCs w:val="24"/>
          <w:lang w:val="ru-RU"/>
        </w:rPr>
        <w:t xml:space="preserve">Бальдр поднялся с места, пошатнулся, когда на корабль налетел внезапный порыв ветра, и направился через узкий проход к боковому люку. Когда он добрался, </w:t>
      </w:r>
      <w:proofErr w:type="spellStart"/>
      <w:r w:rsidR="00BF2D7C" w:rsidRPr="00D26162">
        <w:rPr>
          <w:rFonts w:cs="Times New Roman"/>
          <w:szCs w:val="24"/>
          <w:lang w:val="ru-RU"/>
        </w:rPr>
        <w:t>Ёрундур</w:t>
      </w:r>
      <w:proofErr w:type="spellEnd"/>
      <w:r w:rsidRPr="00D26162">
        <w:rPr>
          <w:rFonts w:cs="Times New Roman"/>
          <w:szCs w:val="24"/>
          <w:lang w:val="ru-RU"/>
        </w:rPr>
        <w:t xml:space="preserve"> уже посадил «Громовой ястреб» на землю с глухим стуком шасси. Внешние люмены выключили, двигатели заглушили. Даже внутреннее освещение потускнело, окрасив вс</w:t>
      </w:r>
      <w:r w:rsidR="00BF2D7C" w:rsidRPr="00D26162">
        <w:rPr>
          <w:rFonts w:cs="Times New Roman"/>
          <w:szCs w:val="24"/>
          <w:lang w:val="ru-RU"/>
        </w:rPr>
        <w:t>е</w:t>
      </w:r>
      <w:r w:rsidRPr="00D26162">
        <w:rPr>
          <w:rFonts w:cs="Times New Roman"/>
          <w:szCs w:val="24"/>
          <w:lang w:val="ru-RU"/>
        </w:rPr>
        <w:t xml:space="preserve"> в тускло-красный цвет. Пока резко остывающий металл лязгал и тикал от напряжения, по связи стаи раздался голос </w:t>
      </w:r>
      <w:proofErr w:type="spellStart"/>
      <w:r w:rsidRPr="00D26162">
        <w:rPr>
          <w:rFonts w:cs="Times New Roman"/>
          <w:szCs w:val="24"/>
          <w:lang w:val="ru-RU"/>
        </w:rPr>
        <w:t>Гуннлаугура</w:t>
      </w:r>
      <w:proofErr w:type="spellEnd"/>
      <w:r w:rsidRPr="00D26162">
        <w:rPr>
          <w:rFonts w:cs="Times New Roman"/>
          <w:szCs w:val="24"/>
          <w:lang w:val="ru-RU"/>
        </w:rPr>
        <w:t>:</w:t>
      </w:r>
    </w:p>
    <w:p w14:paraId="5F24EC1F" w14:textId="77777777" w:rsidR="003E58F7" w:rsidRPr="00D26162" w:rsidRDefault="003E58F7" w:rsidP="003E58F7">
      <w:pPr>
        <w:ind w:firstLineChars="300" w:firstLine="720"/>
        <w:rPr>
          <w:rFonts w:cs="Times New Roman"/>
          <w:szCs w:val="24"/>
          <w:lang w:val="ru-RU"/>
        </w:rPr>
      </w:pPr>
      <w:r w:rsidRPr="00D26162">
        <w:rPr>
          <w:rFonts w:cs="Times New Roman"/>
          <w:szCs w:val="24"/>
          <w:lang w:val="ru-RU"/>
        </w:rPr>
        <w:t>«</w:t>
      </w:r>
      <w:r w:rsidRPr="00D26162">
        <w:rPr>
          <w:rFonts w:cs="Times New Roman"/>
          <w:i/>
          <w:szCs w:val="24"/>
          <w:lang w:val="ru-RU"/>
        </w:rPr>
        <w:t xml:space="preserve">На сегодня хватит. </w:t>
      </w:r>
      <w:proofErr w:type="spellStart"/>
      <w:r w:rsidRPr="00D26162">
        <w:rPr>
          <w:rFonts w:cs="Times New Roman"/>
          <w:i/>
          <w:iCs/>
          <w:szCs w:val="24"/>
          <w:lang w:val="ru-RU"/>
        </w:rPr>
        <w:t>Фъольнир</w:t>
      </w:r>
      <w:proofErr w:type="spellEnd"/>
      <w:r w:rsidRPr="00D26162">
        <w:rPr>
          <w:rFonts w:cs="Times New Roman"/>
          <w:i/>
          <w:szCs w:val="24"/>
          <w:lang w:val="ru-RU"/>
        </w:rPr>
        <w:t>, докладывай, что там у тебя</w:t>
      </w:r>
      <w:r w:rsidRPr="00D26162">
        <w:rPr>
          <w:rFonts w:cs="Times New Roman"/>
          <w:szCs w:val="24"/>
          <w:lang w:val="ru-RU"/>
        </w:rPr>
        <w:t>».</w:t>
      </w:r>
    </w:p>
    <w:p w14:paraId="2683407F" w14:textId="4B719D92" w:rsidR="003E58F7" w:rsidRPr="00D26162" w:rsidRDefault="003E58F7" w:rsidP="003E58F7">
      <w:pPr>
        <w:ind w:firstLineChars="300" w:firstLine="720"/>
        <w:rPr>
          <w:rFonts w:cs="Times New Roman"/>
          <w:szCs w:val="24"/>
          <w:lang w:val="ru-RU"/>
        </w:rPr>
      </w:pPr>
      <w:r w:rsidRPr="00D26162">
        <w:rPr>
          <w:rFonts w:cs="Times New Roman"/>
          <w:szCs w:val="24"/>
          <w:lang w:val="ru-RU"/>
        </w:rPr>
        <w:t xml:space="preserve">Бальдр открыл люк. Внутрь ворвался прохладный ночной воздух, пропитанный запахом пролитого топлива и гари. «Громовой ястреб» стоял высоко, на узком выступе восточного склона того самого хребта, который Бальдр разглядел с воздуха. Он спрыгнул с металлической опоры, ботинки захрустели по рыхлой земле. Остальная стая спустилась с корпуса шаттла, исходящего паром. </w:t>
      </w:r>
      <w:proofErr w:type="spellStart"/>
      <w:r w:rsidR="00BF2D7C" w:rsidRPr="00D26162">
        <w:rPr>
          <w:rFonts w:cs="Times New Roman"/>
          <w:szCs w:val="24"/>
          <w:lang w:val="ru-RU"/>
        </w:rPr>
        <w:t>Ёрундур</w:t>
      </w:r>
      <w:proofErr w:type="spellEnd"/>
      <w:r w:rsidRPr="00D26162">
        <w:rPr>
          <w:rFonts w:cs="Times New Roman"/>
          <w:szCs w:val="24"/>
          <w:lang w:val="ru-RU"/>
        </w:rPr>
        <w:t xml:space="preserve"> и </w:t>
      </w:r>
      <w:proofErr w:type="spellStart"/>
      <w:r w:rsidRPr="00D26162">
        <w:rPr>
          <w:rFonts w:cs="Times New Roman"/>
          <w:szCs w:val="24"/>
          <w:lang w:val="ru-RU"/>
        </w:rPr>
        <w:t>Ольгейр</w:t>
      </w:r>
      <w:proofErr w:type="spellEnd"/>
      <w:r w:rsidRPr="00D26162">
        <w:rPr>
          <w:rFonts w:cs="Times New Roman"/>
          <w:szCs w:val="24"/>
          <w:lang w:val="ru-RU"/>
        </w:rPr>
        <w:t xml:space="preserve"> немедленно принялись за ремонт, открывая панели и копаясь в дымящихся двигательных отсеках. Бальдр повернулся и взглянул на восток.</w:t>
      </w:r>
    </w:p>
    <w:p w14:paraId="144E1CCF" w14:textId="477B3ED6" w:rsidR="003E58F7" w:rsidRPr="00D26162" w:rsidRDefault="003E58F7" w:rsidP="003E58F7">
      <w:pPr>
        <w:ind w:firstLineChars="300" w:firstLine="720"/>
        <w:rPr>
          <w:rFonts w:cs="Times New Roman"/>
          <w:szCs w:val="24"/>
          <w:lang w:val="ru-RU"/>
        </w:rPr>
      </w:pPr>
      <w:r w:rsidRPr="00D26162">
        <w:rPr>
          <w:rFonts w:cs="Times New Roman"/>
          <w:szCs w:val="24"/>
          <w:lang w:val="ru-RU"/>
        </w:rPr>
        <w:t xml:space="preserve">Они перевалили через гребень, миновали зазубренные пики и с трудом спустились под защиту изломанных вершин. Участок ровной земли, который они нашли, был меньше тридцати ярдов в поперечнике — </w:t>
      </w:r>
      <w:proofErr w:type="spellStart"/>
      <w:r w:rsidR="00BF2D7C" w:rsidRPr="00D26162">
        <w:rPr>
          <w:rFonts w:cs="Times New Roman"/>
          <w:szCs w:val="24"/>
          <w:lang w:val="ru-RU"/>
        </w:rPr>
        <w:t>Ёрундур</w:t>
      </w:r>
      <w:proofErr w:type="spellEnd"/>
      <w:r w:rsidRPr="00D26162">
        <w:rPr>
          <w:rFonts w:cs="Times New Roman"/>
          <w:szCs w:val="24"/>
          <w:lang w:val="ru-RU"/>
        </w:rPr>
        <w:t xml:space="preserve"> сотворил маленькое чудо, посадив их здесь. Земля перед ними круто уходила вниз, в скрытые тенью овраги. На землю наползала ночь, хотя под всеохватывающими слоями смога не было видно ни одной звезды, а дал</w:t>
      </w:r>
      <w:r w:rsidR="00BF2D7C" w:rsidRPr="00D26162">
        <w:rPr>
          <w:rFonts w:cs="Times New Roman"/>
          <w:szCs w:val="24"/>
          <w:lang w:val="ru-RU"/>
        </w:rPr>
        <w:t>е</w:t>
      </w:r>
      <w:r w:rsidRPr="00D26162">
        <w:rPr>
          <w:rFonts w:cs="Times New Roman"/>
          <w:szCs w:val="24"/>
          <w:lang w:val="ru-RU"/>
        </w:rPr>
        <w:t xml:space="preserve">кий горизонт освещался вспышками. Звуки </w:t>
      </w:r>
      <w:r w:rsidR="00162A98">
        <w:rPr>
          <w:rFonts w:cs="Times New Roman"/>
          <w:szCs w:val="24"/>
          <w:lang w:val="ru-RU"/>
        </w:rPr>
        <w:t>войны</w:t>
      </w:r>
      <w:r w:rsidRPr="00D26162">
        <w:rPr>
          <w:rFonts w:cs="Times New Roman"/>
          <w:szCs w:val="24"/>
          <w:lang w:val="ru-RU"/>
        </w:rPr>
        <w:t xml:space="preserve"> — грохот мином</w:t>
      </w:r>
      <w:r w:rsidR="00BF2D7C" w:rsidRPr="00D26162">
        <w:rPr>
          <w:rFonts w:cs="Times New Roman"/>
          <w:szCs w:val="24"/>
          <w:lang w:val="ru-RU"/>
        </w:rPr>
        <w:t>е</w:t>
      </w:r>
      <w:r w:rsidRPr="00D26162">
        <w:rPr>
          <w:rFonts w:cs="Times New Roman"/>
          <w:szCs w:val="24"/>
          <w:lang w:val="ru-RU"/>
        </w:rPr>
        <w:t>тов, р</w:t>
      </w:r>
      <w:r w:rsidR="00BF2D7C" w:rsidRPr="00D26162">
        <w:rPr>
          <w:rFonts w:cs="Times New Roman"/>
          <w:szCs w:val="24"/>
          <w:lang w:val="ru-RU"/>
        </w:rPr>
        <w:t>е</w:t>
      </w:r>
      <w:r w:rsidRPr="00D26162">
        <w:rPr>
          <w:rFonts w:cs="Times New Roman"/>
          <w:szCs w:val="24"/>
          <w:lang w:val="ru-RU"/>
        </w:rPr>
        <w:t xml:space="preserve">в двигателей — доносились со всех сторон. </w:t>
      </w:r>
    </w:p>
    <w:p w14:paraId="13B3EE6B" w14:textId="679539A7" w:rsidR="003E58F7" w:rsidRPr="00D26162" w:rsidRDefault="003E58F7" w:rsidP="003E58F7">
      <w:pPr>
        <w:ind w:firstLineChars="300" w:firstLine="720"/>
        <w:rPr>
          <w:rFonts w:cs="Times New Roman"/>
          <w:szCs w:val="24"/>
          <w:lang w:val="ru-RU"/>
        </w:rPr>
      </w:pPr>
      <w:r w:rsidRPr="00D26162">
        <w:rPr>
          <w:rFonts w:cs="Times New Roman"/>
          <w:szCs w:val="24"/>
          <w:lang w:val="ru-RU"/>
        </w:rPr>
        <w:t>Небо на севере вспыхнуло особенно сильной серией раскатистых взрывов; на краткое время стали видны дал</w:t>
      </w:r>
      <w:r w:rsidR="00BF2D7C" w:rsidRPr="00D26162">
        <w:rPr>
          <w:rFonts w:cs="Times New Roman"/>
          <w:szCs w:val="24"/>
          <w:lang w:val="ru-RU"/>
        </w:rPr>
        <w:t>е</w:t>
      </w:r>
      <w:r w:rsidRPr="00D26162">
        <w:rPr>
          <w:rFonts w:cs="Times New Roman"/>
          <w:szCs w:val="24"/>
          <w:lang w:val="ru-RU"/>
        </w:rPr>
        <w:t xml:space="preserve">кие силуэты </w:t>
      </w:r>
      <w:proofErr w:type="spellStart"/>
      <w:r w:rsidRPr="00D26162">
        <w:rPr>
          <w:rFonts w:cs="Times New Roman"/>
          <w:szCs w:val="24"/>
          <w:lang w:val="ru-RU"/>
        </w:rPr>
        <w:t>касра</w:t>
      </w:r>
      <w:proofErr w:type="spellEnd"/>
      <w:r w:rsidRPr="00D26162">
        <w:rPr>
          <w:rFonts w:cs="Times New Roman"/>
          <w:szCs w:val="24"/>
          <w:lang w:val="ru-RU"/>
        </w:rPr>
        <w:t xml:space="preserve"> — совершенно ч</w:t>
      </w:r>
      <w:r w:rsidR="00BF2D7C" w:rsidRPr="00D26162">
        <w:rPr>
          <w:rFonts w:cs="Times New Roman"/>
          <w:szCs w:val="24"/>
          <w:lang w:val="ru-RU"/>
        </w:rPr>
        <w:t>е</w:t>
      </w:r>
      <w:r w:rsidRPr="00D26162">
        <w:rPr>
          <w:rFonts w:cs="Times New Roman"/>
          <w:szCs w:val="24"/>
          <w:lang w:val="ru-RU"/>
        </w:rPr>
        <w:t>рные конусы на фоне бушующего пламени, а потом их снова поглотила темнота.</w:t>
      </w:r>
    </w:p>
    <w:p w14:paraId="78CE41B4" w14:textId="1E1DB578" w:rsidR="003E58F7" w:rsidRPr="00D26162" w:rsidRDefault="003E58F7" w:rsidP="003E58F7">
      <w:pPr>
        <w:ind w:firstLineChars="300" w:firstLine="720"/>
        <w:rPr>
          <w:rFonts w:cs="Times New Roman"/>
          <w:szCs w:val="24"/>
          <w:lang w:val="ru-RU"/>
        </w:rPr>
      </w:pPr>
      <w:r w:rsidRPr="00D26162">
        <w:rPr>
          <w:rFonts w:cs="Times New Roman"/>
          <w:szCs w:val="24"/>
          <w:lang w:val="ru-RU"/>
        </w:rPr>
        <w:t>Бальдр вдохнул свежий воздух. Несмотря на запахи битвы, в н</w:t>
      </w:r>
      <w:r w:rsidR="00BF2D7C" w:rsidRPr="00D26162">
        <w:rPr>
          <w:rFonts w:cs="Times New Roman"/>
          <w:szCs w:val="24"/>
          <w:lang w:val="ru-RU"/>
        </w:rPr>
        <w:t>е</w:t>
      </w:r>
      <w:r w:rsidRPr="00D26162">
        <w:rPr>
          <w:rFonts w:cs="Times New Roman"/>
          <w:szCs w:val="24"/>
          <w:lang w:val="ru-RU"/>
        </w:rPr>
        <w:t>м было что-то бодрящее. При других обстоятельствах и в другое время этот мир мог бы быть прекрасным — с чистыми ветрами и ледяными вершинами.</w:t>
      </w:r>
    </w:p>
    <w:p w14:paraId="1BBB977F" w14:textId="2262715E" w:rsidR="003E58F7" w:rsidRPr="00D26162" w:rsidRDefault="003E58F7" w:rsidP="003E58F7">
      <w:pPr>
        <w:ind w:firstLineChars="300" w:firstLine="720"/>
        <w:rPr>
          <w:rFonts w:cs="Times New Roman"/>
          <w:szCs w:val="24"/>
          <w:lang w:val="ru-RU"/>
        </w:rPr>
      </w:pPr>
      <w:r w:rsidRPr="00D26162">
        <w:rPr>
          <w:rFonts w:cs="Times New Roman"/>
          <w:szCs w:val="24"/>
          <w:lang w:val="ru-RU"/>
        </w:rPr>
        <w:t xml:space="preserve">— Они со всех сторон, — сказал он, едва </w:t>
      </w:r>
      <w:proofErr w:type="spellStart"/>
      <w:r w:rsidRPr="00D26162">
        <w:rPr>
          <w:rFonts w:cs="Times New Roman"/>
          <w:szCs w:val="24"/>
          <w:lang w:val="ru-RU"/>
        </w:rPr>
        <w:t>Гуннлаугур</w:t>
      </w:r>
      <w:proofErr w:type="spellEnd"/>
      <w:r w:rsidRPr="00D26162">
        <w:rPr>
          <w:rFonts w:cs="Times New Roman"/>
          <w:szCs w:val="24"/>
          <w:lang w:val="ru-RU"/>
        </w:rPr>
        <w:t xml:space="preserve"> подош</w:t>
      </w:r>
      <w:r w:rsidR="00BF2D7C" w:rsidRPr="00D26162">
        <w:rPr>
          <w:rFonts w:cs="Times New Roman"/>
          <w:szCs w:val="24"/>
          <w:lang w:val="ru-RU"/>
        </w:rPr>
        <w:t>е</w:t>
      </w:r>
      <w:r w:rsidRPr="00D26162">
        <w:rPr>
          <w:rFonts w:cs="Times New Roman"/>
          <w:szCs w:val="24"/>
          <w:lang w:val="ru-RU"/>
        </w:rPr>
        <w:t>л и встал рядом.</w:t>
      </w:r>
    </w:p>
    <w:p w14:paraId="06AF956B" w14:textId="77777777" w:rsidR="003E58F7" w:rsidRPr="00D26162" w:rsidRDefault="003E58F7" w:rsidP="003E58F7">
      <w:pPr>
        <w:ind w:firstLineChars="300" w:firstLine="720"/>
        <w:rPr>
          <w:rFonts w:cs="Times New Roman"/>
          <w:szCs w:val="24"/>
          <w:lang w:val="ru-RU"/>
        </w:rPr>
      </w:pPr>
      <w:r w:rsidRPr="00D26162">
        <w:rPr>
          <w:rFonts w:cs="Times New Roman"/>
          <w:szCs w:val="24"/>
          <w:lang w:val="ru-RU"/>
        </w:rPr>
        <w:t>— Бои?</w:t>
      </w:r>
    </w:p>
    <w:p w14:paraId="1903D8C7" w14:textId="77777777" w:rsidR="003E58F7" w:rsidRPr="00D26162" w:rsidRDefault="003E58F7" w:rsidP="003E58F7">
      <w:pPr>
        <w:ind w:firstLineChars="300" w:firstLine="720"/>
        <w:rPr>
          <w:rFonts w:cs="Times New Roman"/>
          <w:szCs w:val="24"/>
          <w:lang w:val="ru-RU"/>
        </w:rPr>
      </w:pPr>
      <w:r w:rsidRPr="00D26162">
        <w:rPr>
          <w:rFonts w:cs="Times New Roman"/>
          <w:szCs w:val="24"/>
          <w:lang w:val="ru-RU"/>
        </w:rPr>
        <w:lastRenderedPageBreak/>
        <w:t>— Да. Я поймал сигналы из южной полярной области, с экватора, с океанов. Они не хотят рисковать.</w:t>
      </w:r>
    </w:p>
    <w:p w14:paraId="43A018E5" w14:textId="6D056069" w:rsidR="003E58F7" w:rsidRPr="00D26162" w:rsidRDefault="003E58F7" w:rsidP="003E58F7">
      <w:pPr>
        <w:ind w:firstLineChars="300" w:firstLine="720"/>
        <w:rPr>
          <w:rFonts w:cs="Times New Roman"/>
          <w:szCs w:val="24"/>
          <w:lang w:val="ru-RU"/>
        </w:rPr>
      </w:pPr>
      <w:proofErr w:type="spellStart"/>
      <w:r w:rsidRPr="00D26162">
        <w:rPr>
          <w:rFonts w:cs="Times New Roman"/>
          <w:szCs w:val="24"/>
          <w:lang w:val="ru-RU"/>
        </w:rPr>
        <w:t>Гуннлаугур</w:t>
      </w:r>
      <w:proofErr w:type="spellEnd"/>
      <w:r w:rsidRPr="00D26162">
        <w:rPr>
          <w:rFonts w:cs="Times New Roman"/>
          <w:szCs w:val="24"/>
          <w:lang w:val="ru-RU"/>
        </w:rPr>
        <w:t xml:space="preserve"> что-то проворчал и угрюмо уставился в освещ</w:t>
      </w:r>
      <w:r w:rsidR="00BF2D7C" w:rsidRPr="00D26162">
        <w:rPr>
          <w:rFonts w:cs="Times New Roman"/>
          <w:szCs w:val="24"/>
          <w:lang w:val="ru-RU"/>
        </w:rPr>
        <w:t>е</w:t>
      </w:r>
      <w:r w:rsidRPr="00D26162">
        <w:rPr>
          <w:rFonts w:cs="Times New Roman"/>
          <w:szCs w:val="24"/>
          <w:lang w:val="ru-RU"/>
        </w:rPr>
        <w:t xml:space="preserve">нную огнями даль. </w:t>
      </w:r>
    </w:p>
    <w:p w14:paraId="6FE7D16B" w14:textId="584623BA" w:rsidR="003E58F7" w:rsidRPr="00D26162" w:rsidRDefault="003E58F7" w:rsidP="003E58F7">
      <w:pPr>
        <w:ind w:firstLineChars="300" w:firstLine="720"/>
        <w:rPr>
          <w:rFonts w:cs="Times New Roman"/>
          <w:szCs w:val="24"/>
          <w:lang w:val="ru-RU"/>
        </w:rPr>
      </w:pPr>
      <w:r w:rsidRPr="00D26162">
        <w:rPr>
          <w:rFonts w:cs="Times New Roman"/>
          <w:szCs w:val="24"/>
          <w:lang w:val="ru-RU"/>
        </w:rPr>
        <w:t>— Здесь нельзя долго оставаться. Старый П</w:t>
      </w:r>
      <w:r w:rsidR="00BF2D7C" w:rsidRPr="00D26162">
        <w:rPr>
          <w:rFonts w:cs="Times New Roman"/>
          <w:szCs w:val="24"/>
          <w:lang w:val="ru-RU"/>
        </w:rPr>
        <w:t>е</w:t>
      </w:r>
      <w:r w:rsidRPr="00D26162">
        <w:rPr>
          <w:rFonts w:cs="Times New Roman"/>
          <w:szCs w:val="24"/>
          <w:lang w:val="ru-RU"/>
        </w:rPr>
        <w:t>с снял четыре самол</w:t>
      </w:r>
      <w:r w:rsidR="00BF2D7C" w:rsidRPr="00D26162">
        <w:rPr>
          <w:rFonts w:cs="Times New Roman"/>
          <w:szCs w:val="24"/>
          <w:lang w:val="ru-RU"/>
        </w:rPr>
        <w:t>е</w:t>
      </w:r>
      <w:r w:rsidRPr="00D26162">
        <w:rPr>
          <w:rFonts w:cs="Times New Roman"/>
          <w:szCs w:val="24"/>
          <w:lang w:val="ru-RU"/>
        </w:rPr>
        <w:t>та, но скоро сюда прилетят ещ</w:t>
      </w:r>
      <w:r w:rsidR="00BF2D7C" w:rsidRPr="00D26162">
        <w:rPr>
          <w:rFonts w:cs="Times New Roman"/>
          <w:szCs w:val="24"/>
          <w:lang w:val="ru-RU"/>
        </w:rPr>
        <w:t>е</w:t>
      </w:r>
      <w:r w:rsidRPr="00D26162">
        <w:rPr>
          <w:rFonts w:cs="Times New Roman"/>
          <w:szCs w:val="24"/>
          <w:lang w:val="ru-RU"/>
        </w:rPr>
        <w:t xml:space="preserve">. </w:t>
      </w:r>
    </w:p>
    <w:p w14:paraId="2B59F9F9" w14:textId="77777777" w:rsidR="003E58F7" w:rsidRPr="00D26162" w:rsidRDefault="003E58F7" w:rsidP="003E58F7">
      <w:pPr>
        <w:ind w:firstLineChars="300" w:firstLine="720"/>
        <w:rPr>
          <w:rFonts w:cs="Times New Roman"/>
          <w:szCs w:val="24"/>
          <w:lang w:val="ru-RU"/>
        </w:rPr>
      </w:pPr>
      <w:r w:rsidRPr="00D26162">
        <w:rPr>
          <w:rFonts w:cs="Times New Roman"/>
          <w:szCs w:val="24"/>
          <w:lang w:val="ru-RU"/>
        </w:rPr>
        <w:t xml:space="preserve">— Ради одного-единственного шаттла? </w:t>
      </w:r>
    </w:p>
    <w:p w14:paraId="35D781ED" w14:textId="3823BF5E" w:rsidR="003E58F7" w:rsidRPr="00D26162" w:rsidRDefault="003E58F7" w:rsidP="003E58F7">
      <w:pPr>
        <w:ind w:firstLineChars="300" w:firstLine="720"/>
        <w:rPr>
          <w:rFonts w:cs="Times New Roman"/>
          <w:szCs w:val="24"/>
          <w:lang w:val="ru-RU"/>
        </w:rPr>
      </w:pPr>
      <w:r w:rsidRPr="00D26162">
        <w:rPr>
          <w:rFonts w:cs="Times New Roman"/>
          <w:szCs w:val="24"/>
          <w:lang w:val="ru-RU"/>
        </w:rPr>
        <w:t>— Ты же сам сказал. Они не хотят рисковать. Наш</w:t>
      </w:r>
      <w:r w:rsidR="00BF2D7C" w:rsidRPr="00D26162">
        <w:rPr>
          <w:rFonts w:cs="Times New Roman"/>
          <w:szCs w:val="24"/>
          <w:lang w:val="ru-RU"/>
        </w:rPr>
        <w:t>е</w:t>
      </w:r>
      <w:r w:rsidRPr="00D26162">
        <w:rPr>
          <w:rFonts w:cs="Times New Roman"/>
          <w:szCs w:val="24"/>
          <w:lang w:val="ru-RU"/>
        </w:rPr>
        <w:t>л что-нибудь, что может пригодиться?</w:t>
      </w:r>
    </w:p>
    <w:p w14:paraId="27A02AFB" w14:textId="77777777" w:rsidR="003E58F7" w:rsidRPr="00D26162" w:rsidRDefault="003E58F7" w:rsidP="003E58F7">
      <w:pPr>
        <w:ind w:firstLineChars="300" w:firstLine="720"/>
        <w:rPr>
          <w:rFonts w:cs="Times New Roman"/>
          <w:szCs w:val="24"/>
          <w:lang w:val="ru-RU"/>
        </w:rPr>
      </w:pPr>
      <w:r w:rsidRPr="00D26162">
        <w:rPr>
          <w:rFonts w:cs="Times New Roman"/>
          <w:szCs w:val="24"/>
          <w:lang w:val="ru-RU"/>
        </w:rPr>
        <w:t xml:space="preserve">— Не уверен. От кораблей с </w:t>
      </w:r>
      <w:proofErr w:type="spellStart"/>
      <w:r w:rsidRPr="00D26162">
        <w:rPr>
          <w:rFonts w:cs="Times New Roman"/>
          <w:szCs w:val="24"/>
          <w:lang w:val="ru-RU"/>
        </w:rPr>
        <w:t>Ояды</w:t>
      </w:r>
      <w:proofErr w:type="spellEnd"/>
      <w:r w:rsidRPr="00D26162">
        <w:rPr>
          <w:rFonts w:cs="Times New Roman"/>
          <w:szCs w:val="24"/>
          <w:lang w:val="ru-RU"/>
        </w:rPr>
        <w:t xml:space="preserve"> никаких сигналов — может, их сбили, а может, и нет. На мгновение мне показалось, что удалось поймать имперскую сводку донесений. Там было о Волках </w:t>
      </w:r>
      <w:proofErr w:type="spellStart"/>
      <w:r w:rsidRPr="00D26162">
        <w:rPr>
          <w:rFonts w:cs="Times New Roman"/>
          <w:szCs w:val="24"/>
          <w:lang w:val="ru-RU"/>
        </w:rPr>
        <w:t>Фенриса</w:t>
      </w:r>
      <w:proofErr w:type="spellEnd"/>
      <w:r w:rsidRPr="00D26162">
        <w:rPr>
          <w:rFonts w:cs="Times New Roman"/>
          <w:szCs w:val="24"/>
          <w:lang w:val="ru-RU"/>
        </w:rPr>
        <w:t xml:space="preserve"> на позициях в каком-то из </w:t>
      </w:r>
      <w:proofErr w:type="spellStart"/>
      <w:r w:rsidRPr="00D26162">
        <w:rPr>
          <w:rFonts w:cs="Times New Roman"/>
          <w:szCs w:val="24"/>
          <w:lang w:val="ru-RU"/>
        </w:rPr>
        <w:t>касров</w:t>
      </w:r>
      <w:proofErr w:type="spellEnd"/>
      <w:r w:rsidRPr="00D26162">
        <w:rPr>
          <w:rFonts w:cs="Times New Roman"/>
          <w:szCs w:val="24"/>
          <w:lang w:val="ru-RU"/>
        </w:rPr>
        <w:t xml:space="preserve">. Название я не разобрал — их сотни. Каср </w:t>
      </w:r>
      <w:proofErr w:type="spellStart"/>
      <w:r w:rsidRPr="00D26162">
        <w:rPr>
          <w:rFonts w:cs="Times New Roman"/>
          <w:szCs w:val="24"/>
          <w:lang w:val="ru-RU"/>
        </w:rPr>
        <w:t>Аллок</w:t>
      </w:r>
      <w:proofErr w:type="spellEnd"/>
      <w:r w:rsidRPr="00D26162">
        <w:rPr>
          <w:rFonts w:cs="Times New Roman"/>
          <w:szCs w:val="24"/>
          <w:lang w:val="ru-RU"/>
        </w:rPr>
        <w:t xml:space="preserve">? Каср </w:t>
      </w:r>
      <w:proofErr w:type="spellStart"/>
      <w:r w:rsidRPr="00D26162">
        <w:rPr>
          <w:rFonts w:cs="Times New Roman"/>
          <w:szCs w:val="24"/>
          <w:lang w:val="ru-RU"/>
        </w:rPr>
        <w:t>Ревок</w:t>
      </w:r>
      <w:proofErr w:type="spellEnd"/>
      <w:r w:rsidRPr="00D26162">
        <w:rPr>
          <w:rFonts w:cs="Times New Roman"/>
          <w:szCs w:val="24"/>
          <w:lang w:val="ru-RU"/>
        </w:rPr>
        <w:t xml:space="preserve">? Не знаю. На наши картографические данные нельзя положиться. Но это уже кое-что. Упоминание. </w:t>
      </w:r>
    </w:p>
    <w:p w14:paraId="469D9668" w14:textId="77777777" w:rsidR="003E58F7" w:rsidRPr="00D26162" w:rsidRDefault="003E58F7" w:rsidP="003E58F7">
      <w:pPr>
        <w:ind w:firstLineChars="300" w:firstLine="720"/>
        <w:rPr>
          <w:rFonts w:cs="Times New Roman"/>
          <w:szCs w:val="24"/>
          <w:lang w:val="ru-RU"/>
        </w:rPr>
      </w:pPr>
      <w:proofErr w:type="spellStart"/>
      <w:r w:rsidRPr="00D26162">
        <w:rPr>
          <w:rFonts w:cs="Times New Roman"/>
          <w:szCs w:val="24"/>
          <w:lang w:val="ru-RU"/>
        </w:rPr>
        <w:t>Гуннлаугур</w:t>
      </w:r>
      <w:proofErr w:type="spellEnd"/>
      <w:r w:rsidRPr="00D26162">
        <w:rPr>
          <w:rFonts w:cs="Times New Roman"/>
          <w:szCs w:val="24"/>
          <w:lang w:val="ru-RU"/>
        </w:rPr>
        <w:t xml:space="preserve"> кивнул. </w:t>
      </w:r>
    </w:p>
    <w:p w14:paraId="269FE89A" w14:textId="77777777" w:rsidR="003E58F7" w:rsidRPr="00D26162" w:rsidRDefault="003E58F7" w:rsidP="003E58F7">
      <w:pPr>
        <w:ind w:firstLineChars="300" w:firstLine="720"/>
        <w:rPr>
          <w:rFonts w:cs="Times New Roman"/>
          <w:szCs w:val="24"/>
          <w:lang w:val="ru-RU"/>
        </w:rPr>
      </w:pPr>
      <w:r w:rsidRPr="00D26162">
        <w:rPr>
          <w:rFonts w:cs="Times New Roman"/>
          <w:szCs w:val="24"/>
          <w:lang w:val="ru-RU"/>
        </w:rPr>
        <w:t xml:space="preserve">— </w:t>
      </w:r>
      <w:proofErr w:type="spellStart"/>
      <w:r w:rsidRPr="00D26162">
        <w:rPr>
          <w:rFonts w:cs="Times New Roman"/>
          <w:szCs w:val="24"/>
          <w:lang w:val="ru-RU"/>
        </w:rPr>
        <w:t>Геометка</w:t>
      </w:r>
      <w:proofErr w:type="spellEnd"/>
      <w:r w:rsidRPr="00D26162">
        <w:rPr>
          <w:rFonts w:cs="Times New Roman"/>
          <w:szCs w:val="24"/>
          <w:lang w:val="ru-RU"/>
        </w:rPr>
        <w:t xml:space="preserve"> </w:t>
      </w:r>
      <w:proofErr w:type="spellStart"/>
      <w:r w:rsidRPr="00D26162">
        <w:rPr>
          <w:rFonts w:cs="Times New Roman"/>
          <w:szCs w:val="24"/>
          <w:lang w:val="ru-RU"/>
        </w:rPr>
        <w:t>Ольгейра</w:t>
      </w:r>
      <w:proofErr w:type="spellEnd"/>
      <w:r w:rsidRPr="00D26162">
        <w:rPr>
          <w:rFonts w:cs="Times New Roman"/>
          <w:szCs w:val="24"/>
          <w:lang w:val="ru-RU"/>
        </w:rPr>
        <w:t xml:space="preserve"> — на северо-востоке. Туда-то мы и направляемся. Согласен?</w:t>
      </w:r>
    </w:p>
    <w:p w14:paraId="5FAB2719" w14:textId="6E21B337" w:rsidR="003E58F7" w:rsidRPr="00D26162" w:rsidRDefault="003E58F7" w:rsidP="003E58F7">
      <w:pPr>
        <w:ind w:firstLineChars="300" w:firstLine="720"/>
        <w:rPr>
          <w:rFonts w:cs="Times New Roman"/>
          <w:szCs w:val="24"/>
          <w:lang w:val="ru-RU"/>
        </w:rPr>
      </w:pPr>
      <w:r w:rsidRPr="00D26162">
        <w:rPr>
          <w:rFonts w:cs="Times New Roman"/>
          <w:szCs w:val="24"/>
          <w:lang w:val="ru-RU"/>
        </w:rPr>
        <w:t>— Да. Чем глубже продвигаешься, тем ожесточ</w:t>
      </w:r>
      <w:r w:rsidR="00BF2D7C" w:rsidRPr="00D26162">
        <w:rPr>
          <w:rFonts w:cs="Times New Roman"/>
          <w:szCs w:val="24"/>
          <w:lang w:val="ru-RU"/>
        </w:rPr>
        <w:t>е</w:t>
      </w:r>
      <w:r w:rsidRPr="00D26162">
        <w:rPr>
          <w:rFonts w:cs="Times New Roman"/>
          <w:szCs w:val="24"/>
          <w:lang w:val="ru-RU"/>
        </w:rPr>
        <w:t>ннее бои. И Рагнар должен быть там.</w:t>
      </w:r>
    </w:p>
    <w:p w14:paraId="4407CB0A" w14:textId="5D0BBDCF" w:rsidR="003E58F7" w:rsidRPr="00D26162" w:rsidRDefault="003E58F7" w:rsidP="003E58F7">
      <w:pPr>
        <w:ind w:firstLineChars="300" w:firstLine="720"/>
        <w:rPr>
          <w:rFonts w:cs="Times New Roman"/>
          <w:szCs w:val="24"/>
          <w:lang w:val="ru-RU"/>
        </w:rPr>
      </w:pPr>
      <w:r w:rsidRPr="00D26162">
        <w:rPr>
          <w:rFonts w:cs="Times New Roman"/>
          <w:szCs w:val="24"/>
          <w:lang w:val="ru-RU"/>
        </w:rPr>
        <w:t xml:space="preserve">— Он бы так и поступил. — </w:t>
      </w:r>
      <w:proofErr w:type="spellStart"/>
      <w:r w:rsidRPr="00D26162">
        <w:rPr>
          <w:rFonts w:cs="Times New Roman"/>
          <w:szCs w:val="24"/>
          <w:lang w:val="ru-RU"/>
        </w:rPr>
        <w:t>Гуннлаугур</w:t>
      </w:r>
      <w:proofErr w:type="spellEnd"/>
      <w:r w:rsidRPr="00D26162">
        <w:rPr>
          <w:rFonts w:cs="Times New Roman"/>
          <w:szCs w:val="24"/>
          <w:lang w:val="ru-RU"/>
        </w:rPr>
        <w:t xml:space="preserve"> посмотрел на Бальдра. — Но... ты. У тебя </w:t>
      </w:r>
      <w:r w:rsidR="009F20DD">
        <w:rPr>
          <w:rFonts w:cs="Times New Roman"/>
          <w:szCs w:val="24"/>
          <w:lang w:val="ru-RU"/>
        </w:rPr>
        <w:t>изменился</w:t>
      </w:r>
      <w:r w:rsidRPr="00D26162">
        <w:rPr>
          <w:rFonts w:cs="Times New Roman"/>
          <w:szCs w:val="24"/>
          <w:lang w:val="ru-RU"/>
        </w:rPr>
        <w:t xml:space="preserve"> голос.</w:t>
      </w:r>
    </w:p>
    <w:p w14:paraId="7A051A1E" w14:textId="77777777" w:rsidR="003E58F7" w:rsidRPr="00D26162" w:rsidRDefault="003E58F7" w:rsidP="003E58F7">
      <w:pPr>
        <w:ind w:firstLineChars="300" w:firstLine="720"/>
        <w:rPr>
          <w:rFonts w:cs="Times New Roman"/>
          <w:szCs w:val="24"/>
          <w:lang w:val="ru-RU"/>
        </w:rPr>
      </w:pPr>
      <w:r w:rsidRPr="00D26162">
        <w:rPr>
          <w:rFonts w:cs="Times New Roman"/>
          <w:szCs w:val="24"/>
          <w:lang w:val="ru-RU"/>
        </w:rPr>
        <w:t>— Мне по душе здешний воздух.</w:t>
      </w:r>
    </w:p>
    <w:p w14:paraId="30C7E8C9" w14:textId="77777777" w:rsidR="003E58F7" w:rsidRPr="00D26162" w:rsidRDefault="003E58F7" w:rsidP="003E58F7">
      <w:pPr>
        <w:ind w:firstLineChars="300" w:firstLine="720"/>
        <w:rPr>
          <w:rFonts w:cs="Times New Roman"/>
          <w:szCs w:val="24"/>
          <w:lang w:val="ru-RU"/>
        </w:rPr>
      </w:pPr>
      <w:proofErr w:type="spellStart"/>
      <w:r w:rsidRPr="00D26162">
        <w:rPr>
          <w:rFonts w:cs="Times New Roman"/>
          <w:szCs w:val="24"/>
          <w:lang w:val="ru-RU"/>
        </w:rPr>
        <w:t>Гуннлаугур</w:t>
      </w:r>
      <w:proofErr w:type="spellEnd"/>
      <w:r w:rsidRPr="00D26162">
        <w:rPr>
          <w:rFonts w:cs="Times New Roman"/>
          <w:szCs w:val="24"/>
          <w:lang w:val="ru-RU"/>
        </w:rPr>
        <w:t xml:space="preserve"> фыркнул:</w:t>
      </w:r>
    </w:p>
    <w:p w14:paraId="003A327A" w14:textId="77777777" w:rsidR="003E58F7" w:rsidRPr="00D26162" w:rsidRDefault="003E58F7" w:rsidP="003E58F7">
      <w:pPr>
        <w:ind w:firstLineChars="300" w:firstLine="720"/>
        <w:rPr>
          <w:rFonts w:cs="Times New Roman"/>
          <w:szCs w:val="24"/>
          <w:lang w:val="ru-RU"/>
        </w:rPr>
      </w:pPr>
      <w:r w:rsidRPr="00D26162">
        <w:rPr>
          <w:rFonts w:cs="Times New Roman"/>
          <w:szCs w:val="24"/>
          <w:lang w:val="ru-RU"/>
        </w:rPr>
        <w:t>— По мне, пахнет паршиво.</w:t>
      </w:r>
    </w:p>
    <w:p w14:paraId="53AF226C" w14:textId="77777777" w:rsidR="003E58F7" w:rsidRPr="00D26162" w:rsidRDefault="003E58F7" w:rsidP="003E58F7">
      <w:pPr>
        <w:ind w:firstLineChars="300" w:firstLine="720"/>
        <w:rPr>
          <w:rFonts w:cs="Times New Roman"/>
          <w:szCs w:val="24"/>
          <w:lang w:val="ru-RU"/>
        </w:rPr>
      </w:pPr>
      <w:r w:rsidRPr="00D26162">
        <w:rPr>
          <w:rFonts w:cs="Times New Roman"/>
          <w:szCs w:val="24"/>
          <w:lang w:val="ru-RU"/>
        </w:rPr>
        <w:t>— Да, паршивенько. Но под всем этим… что ж, в этом мире есть что-то странное.</w:t>
      </w:r>
    </w:p>
    <w:p w14:paraId="00C87A9B" w14:textId="0D5A037D" w:rsidR="003E58F7" w:rsidRPr="00D26162" w:rsidRDefault="003E58F7" w:rsidP="003E58F7">
      <w:pPr>
        <w:ind w:firstLineChars="300" w:firstLine="720"/>
        <w:rPr>
          <w:rFonts w:cs="Times New Roman"/>
          <w:szCs w:val="24"/>
          <w:lang w:val="ru-RU"/>
        </w:rPr>
      </w:pPr>
      <w:r w:rsidRPr="00D26162">
        <w:rPr>
          <w:rFonts w:cs="Times New Roman"/>
          <w:szCs w:val="24"/>
          <w:lang w:val="ru-RU"/>
        </w:rPr>
        <w:t xml:space="preserve">Как раз на этих словах Бальдра далеко на восточном горизонте разорвалось </w:t>
      </w:r>
      <w:r w:rsidR="009F20DD">
        <w:rPr>
          <w:rFonts w:cs="Times New Roman"/>
          <w:szCs w:val="24"/>
          <w:lang w:val="ru-RU"/>
        </w:rPr>
        <w:t>неимовер</w:t>
      </w:r>
      <w:r w:rsidRPr="00D26162">
        <w:rPr>
          <w:rFonts w:cs="Times New Roman"/>
          <w:szCs w:val="24"/>
          <w:lang w:val="ru-RU"/>
        </w:rPr>
        <w:t>ное количество боеприпасов, и полыхнуло так, что на краткое время озарилась вторая горная гряда. В одной из чашеобразных долин между горными пиками на мгновение высветилась одинокая тонкая каменная колонна, угловатая, неестественная, обособленная. Е</w:t>
      </w:r>
      <w:r w:rsidR="00BF2D7C" w:rsidRPr="00D26162">
        <w:rPr>
          <w:rFonts w:cs="Times New Roman"/>
          <w:szCs w:val="24"/>
          <w:lang w:val="ru-RU"/>
        </w:rPr>
        <w:t>е</w:t>
      </w:r>
      <w:r w:rsidRPr="00D26162">
        <w:rPr>
          <w:rFonts w:cs="Times New Roman"/>
          <w:szCs w:val="24"/>
          <w:lang w:val="ru-RU"/>
        </w:rPr>
        <w:t xml:space="preserve"> грани были ч</w:t>
      </w:r>
      <w:r w:rsidR="00BF2D7C" w:rsidRPr="00D26162">
        <w:rPr>
          <w:rFonts w:cs="Times New Roman"/>
          <w:szCs w:val="24"/>
          <w:lang w:val="ru-RU"/>
        </w:rPr>
        <w:t>е</w:t>
      </w:r>
      <w:r w:rsidRPr="00D26162">
        <w:rPr>
          <w:rFonts w:cs="Times New Roman"/>
          <w:szCs w:val="24"/>
          <w:lang w:val="ru-RU"/>
        </w:rPr>
        <w:t>рными, и она вздымалась в ночь, как гигантская игла.</w:t>
      </w:r>
    </w:p>
    <w:p w14:paraId="2614475B" w14:textId="4E411695" w:rsidR="003E58F7" w:rsidRPr="00D26162" w:rsidRDefault="003E58F7" w:rsidP="003E58F7">
      <w:pPr>
        <w:ind w:firstLineChars="300" w:firstLine="720"/>
        <w:rPr>
          <w:rFonts w:cs="Times New Roman"/>
          <w:szCs w:val="24"/>
          <w:lang w:val="ru-RU"/>
        </w:rPr>
      </w:pPr>
      <w:proofErr w:type="spellStart"/>
      <w:r w:rsidRPr="00D26162">
        <w:rPr>
          <w:rFonts w:cs="Times New Roman"/>
          <w:szCs w:val="24"/>
          <w:lang w:val="ru-RU"/>
        </w:rPr>
        <w:t>Гуннлаугур</w:t>
      </w:r>
      <w:proofErr w:type="spellEnd"/>
      <w:r w:rsidRPr="00D26162">
        <w:rPr>
          <w:rFonts w:cs="Times New Roman"/>
          <w:szCs w:val="24"/>
          <w:lang w:val="ru-RU"/>
        </w:rPr>
        <w:t xml:space="preserve"> тоже это видел. Он неопредел</w:t>
      </w:r>
      <w:r w:rsidR="00BF2D7C" w:rsidRPr="00D26162">
        <w:rPr>
          <w:rFonts w:cs="Times New Roman"/>
          <w:szCs w:val="24"/>
          <w:lang w:val="ru-RU"/>
        </w:rPr>
        <w:t>е</w:t>
      </w:r>
      <w:r w:rsidRPr="00D26162">
        <w:rPr>
          <w:rFonts w:cs="Times New Roman"/>
          <w:szCs w:val="24"/>
          <w:lang w:val="ru-RU"/>
        </w:rPr>
        <w:t>нно хмыкнул</w:t>
      </w:r>
      <w:r w:rsidR="009F20DD">
        <w:rPr>
          <w:rFonts w:cs="Times New Roman"/>
          <w:szCs w:val="24"/>
          <w:lang w:val="ru-RU"/>
        </w:rPr>
        <w:t>:</w:t>
      </w:r>
      <w:r w:rsidRPr="00D26162">
        <w:rPr>
          <w:rFonts w:cs="Times New Roman"/>
          <w:szCs w:val="24"/>
          <w:lang w:val="ru-RU"/>
        </w:rPr>
        <w:t xml:space="preserve"> </w:t>
      </w:r>
    </w:p>
    <w:p w14:paraId="730226A1" w14:textId="77777777" w:rsidR="003E58F7" w:rsidRPr="00D26162" w:rsidRDefault="003E58F7" w:rsidP="003E58F7">
      <w:pPr>
        <w:ind w:firstLineChars="300" w:firstLine="720"/>
        <w:rPr>
          <w:rFonts w:cs="Times New Roman"/>
          <w:szCs w:val="24"/>
          <w:lang w:val="ru-RU"/>
        </w:rPr>
      </w:pPr>
      <w:r w:rsidRPr="00D26162">
        <w:rPr>
          <w:rFonts w:cs="Times New Roman"/>
          <w:szCs w:val="24"/>
          <w:lang w:val="ru-RU"/>
        </w:rPr>
        <w:t xml:space="preserve">— До тех пор, пока это будет продолжаться. </w:t>
      </w:r>
    </w:p>
    <w:p w14:paraId="3490D926" w14:textId="77777777" w:rsidR="003E58F7" w:rsidRPr="00D26162" w:rsidRDefault="003E58F7" w:rsidP="003E58F7">
      <w:pPr>
        <w:ind w:firstLineChars="300" w:firstLine="720"/>
        <w:rPr>
          <w:rFonts w:cs="Times New Roman"/>
          <w:szCs w:val="24"/>
          <w:lang w:val="ru-RU"/>
        </w:rPr>
      </w:pPr>
      <w:proofErr w:type="spellStart"/>
      <w:r w:rsidRPr="00D26162">
        <w:rPr>
          <w:rFonts w:cs="Times New Roman"/>
          <w:szCs w:val="24"/>
          <w:lang w:val="ru-RU"/>
        </w:rPr>
        <w:t>Варанги</w:t>
      </w:r>
      <w:proofErr w:type="spellEnd"/>
      <w:r w:rsidRPr="00D26162">
        <w:rPr>
          <w:rFonts w:cs="Times New Roman"/>
          <w:szCs w:val="24"/>
          <w:lang w:val="ru-RU"/>
        </w:rPr>
        <w:t xml:space="preserve"> хлопнул Бальдра по руке. </w:t>
      </w:r>
    </w:p>
    <w:p w14:paraId="33E76331" w14:textId="77777777" w:rsidR="003E58F7" w:rsidRPr="00D26162" w:rsidRDefault="003E58F7" w:rsidP="003E58F7">
      <w:pPr>
        <w:ind w:firstLineChars="300" w:firstLine="720"/>
        <w:rPr>
          <w:rFonts w:cs="Times New Roman"/>
          <w:szCs w:val="24"/>
          <w:lang w:val="ru-RU"/>
        </w:rPr>
      </w:pPr>
      <w:r w:rsidRPr="00D26162">
        <w:rPr>
          <w:rFonts w:cs="Times New Roman"/>
          <w:szCs w:val="24"/>
          <w:lang w:val="ru-RU"/>
        </w:rPr>
        <w:t xml:space="preserve">— Но я рад, что это нашло в тебе отклик, брат. </w:t>
      </w:r>
    </w:p>
    <w:p w14:paraId="4ED52737" w14:textId="4E7CD1E8" w:rsidR="003E58F7" w:rsidRPr="00D26162" w:rsidRDefault="003E58F7" w:rsidP="003E58F7">
      <w:pPr>
        <w:ind w:firstLineChars="300" w:firstLine="720"/>
        <w:rPr>
          <w:rFonts w:cs="Times New Roman"/>
          <w:szCs w:val="24"/>
          <w:lang w:val="ru-RU"/>
        </w:rPr>
      </w:pPr>
      <w:r w:rsidRPr="00D26162">
        <w:rPr>
          <w:rFonts w:cs="Times New Roman"/>
          <w:szCs w:val="24"/>
          <w:lang w:val="ru-RU"/>
        </w:rPr>
        <w:t>Бальдр ещ</w:t>
      </w:r>
      <w:r w:rsidR="00BF2D7C" w:rsidRPr="00D26162">
        <w:rPr>
          <w:rFonts w:cs="Times New Roman"/>
          <w:szCs w:val="24"/>
          <w:lang w:val="ru-RU"/>
        </w:rPr>
        <w:t>е</w:t>
      </w:r>
      <w:r w:rsidRPr="00D26162">
        <w:rPr>
          <w:rFonts w:cs="Times New Roman"/>
          <w:szCs w:val="24"/>
          <w:lang w:val="ru-RU"/>
        </w:rPr>
        <w:t xml:space="preserve"> мгновение смотрел в темноту, туда, где был освещ</w:t>
      </w:r>
      <w:r w:rsidR="00BF2D7C" w:rsidRPr="00D26162">
        <w:rPr>
          <w:rFonts w:cs="Times New Roman"/>
          <w:szCs w:val="24"/>
          <w:lang w:val="ru-RU"/>
        </w:rPr>
        <w:t>е</w:t>
      </w:r>
      <w:r w:rsidRPr="00D26162">
        <w:rPr>
          <w:rFonts w:cs="Times New Roman"/>
          <w:szCs w:val="24"/>
          <w:lang w:val="ru-RU"/>
        </w:rPr>
        <w:t>нный огн</w:t>
      </w:r>
      <w:r w:rsidR="00BF2D7C" w:rsidRPr="00D26162">
        <w:rPr>
          <w:rFonts w:cs="Times New Roman"/>
          <w:szCs w:val="24"/>
          <w:lang w:val="ru-RU"/>
        </w:rPr>
        <w:t>е</w:t>
      </w:r>
      <w:r w:rsidRPr="00D26162">
        <w:rPr>
          <w:rFonts w:cs="Times New Roman"/>
          <w:szCs w:val="24"/>
          <w:lang w:val="ru-RU"/>
        </w:rPr>
        <w:t xml:space="preserve">м обелиск. </w:t>
      </w:r>
    </w:p>
    <w:p w14:paraId="624E4FB5" w14:textId="7D2E9800" w:rsidR="003E58F7" w:rsidRPr="00D26162" w:rsidRDefault="003E58F7" w:rsidP="003E58F7">
      <w:pPr>
        <w:ind w:firstLineChars="300" w:firstLine="720"/>
        <w:rPr>
          <w:rFonts w:cs="Times New Roman"/>
          <w:szCs w:val="24"/>
          <w:lang w:val="ru-RU"/>
        </w:rPr>
      </w:pPr>
      <w:r w:rsidRPr="00D26162">
        <w:rPr>
          <w:rFonts w:cs="Times New Roman"/>
          <w:szCs w:val="24"/>
          <w:lang w:val="ru-RU"/>
        </w:rPr>
        <w:t xml:space="preserve">— Долго ли </w:t>
      </w:r>
      <w:proofErr w:type="spellStart"/>
      <w:r w:rsidRPr="00D26162">
        <w:rPr>
          <w:rFonts w:cs="Times New Roman"/>
          <w:szCs w:val="24"/>
          <w:lang w:val="ru-RU"/>
        </w:rPr>
        <w:t>Империум</w:t>
      </w:r>
      <w:proofErr w:type="spellEnd"/>
      <w:r w:rsidRPr="00D26162">
        <w:rPr>
          <w:rFonts w:cs="Times New Roman"/>
          <w:szCs w:val="24"/>
          <w:lang w:val="ru-RU"/>
        </w:rPr>
        <w:t xml:space="preserve"> удерживал это место? — задумчиво спросил он.</w:t>
      </w:r>
    </w:p>
    <w:p w14:paraId="7154ADB7" w14:textId="77777777" w:rsidR="003E58F7" w:rsidRPr="00D26162" w:rsidRDefault="003E58F7" w:rsidP="003E58F7">
      <w:pPr>
        <w:ind w:firstLineChars="300" w:firstLine="720"/>
        <w:rPr>
          <w:rFonts w:cs="Times New Roman"/>
          <w:szCs w:val="24"/>
          <w:lang w:val="ru-RU"/>
        </w:rPr>
      </w:pPr>
      <w:r w:rsidRPr="00D26162">
        <w:rPr>
          <w:rFonts w:cs="Times New Roman"/>
          <w:szCs w:val="24"/>
          <w:lang w:val="ru-RU"/>
        </w:rPr>
        <w:t xml:space="preserve">— Может, </w:t>
      </w:r>
      <w:proofErr w:type="spellStart"/>
      <w:r w:rsidRPr="00D26162">
        <w:rPr>
          <w:rFonts w:cs="Times New Roman"/>
          <w:szCs w:val="24"/>
          <w:lang w:val="ru-RU"/>
        </w:rPr>
        <w:t>Ньяль</w:t>
      </w:r>
      <w:proofErr w:type="spellEnd"/>
      <w:r w:rsidRPr="00D26162">
        <w:rPr>
          <w:rFonts w:cs="Times New Roman"/>
          <w:szCs w:val="24"/>
          <w:lang w:val="ru-RU"/>
        </w:rPr>
        <w:t xml:space="preserve"> знает, — сказал </w:t>
      </w:r>
      <w:proofErr w:type="spellStart"/>
      <w:r w:rsidRPr="00D26162">
        <w:rPr>
          <w:rFonts w:cs="Times New Roman"/>
          <w:szCs w:val="24"/>
          <w:lang w:val="ru-RU"/>
        </w:rPr>
        <w:t>Гуннлаугур</w:t>
      </w:r>
      <w:proofErr w:type="spellEnd"/>
      <w:r w:rsidRPr="00D26162">
        <w:rPr>
          <w:rFonts w:cs="Times New Roman"/>
          <w:szCs w:val="24"/>
          <w:lang w:val="ru-RU"/>
        </w:rPr>
        <w:t xml:space="preserve">, отворачиваясь, без особого беспокойства в голосе. — Но будем надеяться, ради твоего же блага, что его здесь нет. </w:t>
      </w:r>
    </w:p>
    <w:p w14:paraId="589932F3" w14:textId="4BFF732D" w:rsidR="003E58F7" w:rsidRPr="00D26162" w:rsidRDefault="003E58F7" w:rsidP="003E58F7">
      <w:pPr>
        <w:ind w:firstLineChars="300" w:firstLine="720"/>
        <w:rPr>
          <w:rFonts w:cs="Times New Roman"/>
          <w:szCs w:val="24"/>
          <w:lang w:val="ru-RU"/>
        </w:rPr>
      </w:pPr>
      <w:r w:rsidRPr="00D26162">
        <w:rPr>
          <w:rFonts w:cs="Times New Roman"/>
          <w:szCs w:val="24"/>
          <w:lang w:val="ru-RU"/>
        </w:rPr>
        <w:t>— Значит, мы опять выдвигаемся?</w:t>
      </w:r>
    </w:p>
    <w:p w14:paraId="08447CA8" w14:textId="77777777" w:rsidR="003E58F7" w:rsidRPr="00D26162" w:rsidRDefault="003E58F7" w:rsidP="003E58F7">
      <w:pPr>
        <w:ind w:firstLineChars="300" w:firstLine="720"/>
        <w:rPr>
          <w:rFonts w:cs="Times New Roman"/>
          <w:szCs w:val="24"/>
          <w:lang w:val="ru-RU"/>
        </w:rPr>
      </w:pPr>
      <w:r w:rsidRPr="00D26162">
        <w:rPr>
          <w:rFonts w:cs="Times New Roman"/>
          <w:szCs w:val="24"/>
          <w:lang w:val="ru-RU"/>
        </w:rPr>
        <w:t>— В течение часа. Старому Псу нужно залатать кое-какие повреждения, а потом нам понадобятся координаты.</w:t>
      </w:r>
    </w:p>
    <w:p w14:paraId="466EED7B" w14:textId="77777777" w:rsidR="003E58F7" w:rsidRPr="00D26162" w:rsidRDefault="003E58F7" w:rsidP="003E58F7">
      <w:pPr>
        <w:ind w:firstLineChars="300" w:firstLine="720"/>
        <w:rPr>
          <w:rFonts w:cs="Times New Roman"/>
          <w:szCs w:val="24"/>
          <w:lang w:val="ru-RU"/>
        </w:rPr>
      </w:pPr>
      <w:r w:rsidRPr="00D26162">
        <w:rPr>
          <w:rFonts w:cs="Times New Roman"/>
          <w:szCs w:val="24"/>
          <w:lang w:val="ru-RU"/>
        </w:rPr>
        <w:t>— Я займусь этим.</w:t>
      </w:r>
    </w:p>
    <w:p w14:paraId="1FBAF34B" w14:textId="21F25320" w:rsidR="003E58F7" w:rsidRPr="00D26162" w:rsidRDefault="003E58F7" w:rsidP="003E58F7">
      <w:pPr>
        <w:ind w:firstLineChars="275" w:firstLine="660"/>
        <w:rPr>
          <w:rFonts w:cs="Times New Roman"/>
          <w:szCs w:val="24"/>
          <w:lang w:val="ru-RU"/>
        </w:rPr>
      </w:pPr>
    </w:p>
    <w:p w14:paraId="5F291AB6" w14:textId="77777777" w:rsidR="003E58F7" w:rsidRPr="00D26162" w:rsidRDefault="003E58F7">
      <w:pPr>
        <w:pStyle w:val="2"/>
        <w:rPr>
          <w:szCs w:val="24"/>
          <w:lang w:val="ru-RU"/>
        </w:rPr>
        <w:pPrChange w:id="708" w:author="user" w:date="2025-02-22T17:21:00Z">
          <w:pPr>
            <w:ind w:firstLineChars="235" w:firstLine="564"/>
            <w:jc w:val="center"/>
          </w:pPr>
        </w:pPrChange>
      </w:pPr>
      <w:r w:rsidRPr="00D26162">
        <w:rPr>
          <w:lang w:val="ru-RU"/>
        </w:rPr>
        <w:lastRenderedPageBreak/>
        <w:t>Глава двадцать пятая</w:t>
      </w:r>
    </w:p>
    <w:p w14:paraId="46F29374" w14:textId="77777777" w:rsidR="003E58F7" w:rsidRPr="00D26162" w:rsidRDefault="003E58F7" w:rsidP="003E58F7">
      <w:pPr>
        <w:ind w:firstLineChars="235" w:firstLine="564"/>
        <w:rPr>
          <w:rFonts w:cs="Times New Roman"/>
          <w:szCs w:val="24"/>
          <w:lang w:val="ru-RU"/>
        </w:rPr>
      </w:pPr>
    </w:p>
    <w:p w14:paraId="630FB316" w14:textId="60137C4D" w:rsidR="003E58F7" w:rsidRPr="00D26162" w:rsidRDefault="00BF2D7C" w:rsidP="003E58F7">
      <w:pPr>
        <w:ind w:firstLineChars="275" w:firstLine="660"/>
        <w:rPr>
          <w:rFonts w:cs="Times New Roman"/>
          <w:szCs w:val="24"/>
          <w:lang w:val="ru-RU"/>
        </w:rPr>
      </w:pPr>
      <w:proofErr w:type="spellStart"/>
      <w:r w:rsidRPr="00D26162">
        <w:rPr>
          <w:rFonts w:cs="Times New Roman"/>
          <w:szCs w:val="24"/>
          <w:lang w:val="ru-RU"/>
        </w:rPr>
        <w:t>Ёрундур</w:t>
      </w:r>
      <w:proofErr w:type="spellEnd"/>
      <w:r w:rsidR="003E58F7" w:rsidRPr="00D26162">
        <w:rPr>
          <w:rFonts w:cs="Times New Roman"/>
          <w:szCs w:val="24"/>
          <w:lang w:val="ru-RU"/>
        </w:rPr>
        <w:t xml:space="preserve"> сдержал слово — не прошло и часа, как «</w:t>
      </w:r>
      <w:proofErr w:type="spellStart"/>
      <w:r w:rsidR="003E58F7" w:rsidRPr="00D26162">
        <w:rPr>
          <w:rFonts w:cs="Times New Roman"/>
          <w:szCs w:val="24"/>
          <w:lang w:val="ru-RU"/>
        </w:rPr>
        <w:t>Вуоко</w:t>
      </w:r>
      <w:proofErr w:type="spellEnd"/>
      <w:r w:rsidR="003E58F7" w:rsidRPr="00D26162">
        <w:rPr>
          <w:rFonts w:cs="Times New Roman"/>
          <w:szCs w:val="24"/>
          <w:lang w:val="ru-RU"/>
        </w:rPr>
        <w:t xml:space="preserve">» снова поднялся в воздух, взлетел с узкого «птичьего гнезда», устремился вниз по крутому склону и под углом взмыл вверх. </w:t>
      </w:r>
      <w:proofErr w:type="spellStart"/>
      <w:r w:rsidR="003E58F7" w:rsidRPr="00D26162">
        <w:rPr>
          <w:rFonts w:cs="Times New Roman"/>
          <w:szCs w:val="24"/>
          <w:lang w:val="ru-RU"/>
        </w:rPr>
        <w:t>Ярнхаммар</w:t>
      </w:r>
      <w:proofErr w:type="spellEnd"/>
      <w:r w:rsidR="003E58F7" w:rsidRPr="00D26162">
        <w:rPr>
          <w:rFonts w:cs="Times New Roman"/>
          <w:szCs w:val="24"/>
          <w:lang w:val="ru-RU"/>
        </w:rPr>
        <w:t xml:space="preserve"> двинулись на северо-северо-восток, придерживаясь высокого выступа по левую руку и идя на самой низкой высоте, какую только позволяла местность.</w:t>
      </w:r>
    </w:p>
    <w:p w14:paraId="6C564D0C" w14:textId="77777777" w:rsidR="003E58F7" w:rsidRPr="00D26162" w:rsidRDefault="003E58F7" w:rsidP="003E58F7">
      <w:pPr>
        <w:ind w:firstLineChars="275" w:firstLine="660"/>
        <w:rPr>
          <w:rFonts w:cs="Times New Roman"/>
          <w:szCs w:val="24"/>
          <w:lang w:val="ru-RU"/>
        </w:rPr>
      </w:pPr>
      <w:proofErr w:type="spellStart"/>
      <w:r w:rsidRPr="00D26162">
        <w:rPr>
          <w:rFonts w:cs="Times New Roman"/>
          <w:szCs w:val="24"/>
          <w:lang w:val="ru-RU"/>
        </w:rPr>
        <w:t>Гуннлаугур</w:t>
      </w:r>
      <w:proofErr w:type="spellEnd"/>
      <w:r w:rsidRPr="00D26162">
        <w:rPr>
          <w:rFonts w:cs="Times New Roman"/>
          <w:szCs w:val="24"/>
          <w:lang w:val="ru-RU"/>
        </w:rPr>
        <w:t xml:space="preserve"> остался вторым пилотом, а Старому Псу дали делать то, что у него получалось лучше всего. Это было впечатляющее зрелище — то, как он управлял этим огромным куском металла, и стотонный бронированный боевой шаттл в его руках двигался так же проворно, как </w:t>
      </w:r>
      <w:proofErr w:type="spellStart"/>
      <w:r w:rsidRPr="00D26162">
        <w:rPr>
          <w:rFonts w:cs="Times New Roman"/>
          <w:i/>
          <w:szCs w:val="24"/>
          <w:lang w:val="ru-RU"/>
        </w:rPr>
        <w:t>конунгур</w:t>
      </w:r>
      <w:proofErr w:type="spellEnd"/>
      <w:r w:rsidRPr="00D26162">
        <w:rPr>
          <w:rFonts w:cs="Times New Roman"/>
          <w:szCs w:val="24"/>
          <w:lang w:val="ru-RU"/>
        </w:rPr>
        <w:t xml:space="preserve"> на снегу.</w:t>
      </w:r>
    </w:p>
    <w:p w14:paraId="45D6C171" w14:textId="12786650"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Начался дождь — не обычные осадки, а падающее с небес грязное облако пепла. </w:t>
      </w:r>
      <w:proofErr w:type="spellStart"/>
      <w:r w:rsidR="00BF2D7C" w:rsidRPr="00D26162">
        <w:rPr>
          <w:rFonts w:cs="Times New Roman"/>
          <w:szCs w:val="24"/>
          <w:lang w:val="ru-RU"/>
        </w:rPr>
        <w:t>Ёрундур</w:t>
      </w:r>
      <w:proofErr w:type="spellEnd"/>
      <w:r w:rsidRPr="00D26162">
        <w:rPr>
          <w:rFonts w:cs="Times New Roman"/>
          <w:szCs w:val="24"/>
          <w:lang w:val="ru-RU"/>
        </w:rPr>
        <w:t xml:space="preserve"> не включал люмены на «</w:t>
      </w:r>
      <w:proofErr w:type="spellStart"/>
      <w:r w:rsidRPr="00D26162">
        <w:rPr>
          <w:rFonts w:cs="Times New Roman"/>
          <w:i/>
          <w:szCs w:val="24"/>
          <w:lang w:val="ru-RU"/>
        </w:rPr>
        <w:t>Вуоко</w:t>
      </w:r>
      <w:proofErr w:type="spellEnd"/>
      <w:r w:rsidRPr="00D26162">
        <w:rPr>
          <w:rFonts w:cs="Times New Roman"/>
          <w:szCs w:val="24"/>
          <w:lang w:val="ru-RU"/>
        </w:rPr>
        <w:t>», полагаясь на собственное зрение, поэтому впереди стояла сплошная чернота, изредка искаж</w:t>
      </w:r>
      <w:r w:rsidR="00BF2D7C" w:rsidRPr="00D26162">
        <w:rPr>
          <w:rFonts w:cs="Times New Roman"/>
          <w:szCs w:val="24"/>
          <w:lang w:val="ru-RU"/>
        </w:rPr>
        <w:t>е</w:t>
      </w:r>
      <w:r w:rsidRPr="00D26162">
        <w:rPr>
          <w:rFonts w:cs="Times New Roman"/>
          <w:szCs w:val="24"/>
          <w:lang w:val="ru-RU"/>
        </w:rPr>
        <w:t>нная серыми крапинками на обзорном экране. Время от времени отдал</w:t>
      </w:r>
      <w:r w:rsidR="00BF2D7C" w:rsidRPr="00D26162">
        <w:rPr>
          <w:rFonts w:cs="Times New Roman"/>
          <w:szCs w:val="24"/>
          <w:lang w:val="ru-RU"/>
        </w:rPr>
        <w:t>е</w:t>
      </w:r>
      <w:r w:rsidRPr="00D26162">
        <w:rPr>
          <w:rFonts w:cs="Times New Roman"/>
          <w:szCs w:val="24"/>
          <w:lang w:val="ru-RU"/>
        </w:rPr>
        <w:t xml:space="preserve">нный взрыв </w:t>
      </w:r>
      <w:r w:rsidR="009F20DD">
        <w:rPr>
          <w:rFonts w:cs="Times New Roman"/>
          <w:szCs w:val="24"/>
          <w:lang w:val="ru-RU"/>
        </w:rPr>
        <w:t>озарял</w:t>
      </w:r>
      <w:r w:rsidRPr="00D26162">
        <w:rPr>
          <w:rFonts w:cs="Times New Roman"/>
          <w:szCs w:val="24"/>
          <w:lang w:val="ru-RU"/>
        </w:rPr>
        <w:t xml:space="preserve"> ут</w:t>
      </w:r>
      <w:r w:rsidR="00BF2D7C" w:rsidRPr="00D26162">
        <w:rPr>
          <w:rFonts w:cs="Times New Roman"/>
          <w:szCs w:val="24"/>
          <w:lang w:val="ru-RU"/>
        </w:rPr>
        <w:t>е</w:t>
      </w:r>
      <w:r w:rsidRPr="00D26162">
        <w:rPr>
          <w:rFonts w:cs="Times New Roman"/>
          <w:szCs w:val="24"/>
          <w:lang w:val="ru-RU"/>
        </w:rPr>
        <w:t xml:space="preserve">сы по обе стороны — ярко-белые очертания отвесных каменных пластов и чахлых сосен, которые уже вымирали из-за отравления атмосферы, и на краткое время становилось видно, как плотно </w:t>
      </w:r>
      <w:proofErr w:type="spellStart"/>
      <w:r w:rsidR="00BF2D7C" w:rsidRPr="00D26162">
        <w:rPr>
          <w:rFonts w:cs="Times New Roman"/>
          <w:szCs w:val="24"/>
          <w:lang w:val="ru-RU"/>
        </w:rPr>
        <w:t>Ёрундур</w:t>
      </w:r>
      <w:proofErr w:type="spellEnd"/>
      <w:r w:rsidRPr="00D26162">
        <w:rPr>
          <w:rFonts w:cs="Times New Roman"/>
          <w:szCs w:val="24"/>
          <w:lang w:val="ru-RU"/>
        </w:rPr>
        <w:t xml:space="preserve"> прижимается к горным склонам.</w:t>
      </w:r>
    </w:p>
    <w:p w14:paraId="5AC7DE19" w14:textId="0BACC4D8" w:rsidR="003E58F7" w:rsidRPr="00D26162" w:rsidRDefault="003E58F7" w:rsidP="003E58F7">
      <w:pPr>
        <w:ind w:firstLineChars="275" w:firstLine="660"/>
        <w:rPr>
          <w:rFonts w:cs="Times New Roman"/>
          <w:szCs w:val="24"/>
          <w:lang w:val="ru-RU"/>
        </w:rPr>
      </w:pPr>
      <w:r w:rsidRPr="00D26162">
        <w:rPr>
          <w:rFonts w:cs="Times New Roman"/>
          <w:szCs w:val="24"/>
          <w:lang w:val="ru-RU"/>
        </w:rPr>
        <w:t>— Мы так долго не протянем, — в конце концов заявил Старый П</w:t>
      </w:r>
      <w:r w:rsidR="00BF2D7C" w:rsidRPr="00D26162">
        <w:rPr>
          <w:rFonts w:cs="Times New Roman"/>
          <w:szCs w:val="24"/>
          <w:lang w:val="ru-RU"/>
        </w:rPr>
        <w:t>е</w:t>
      </w:r>
      <w:r w:rsidRPr="00D26162">
        <w:rPr>
          <w:rFonts w:cs="Times New Roman"/>
          <w:szCs w:val="24"/>
          <w:lang w:val="ru-RU"/>
        </w:rPr>
        <w:t>с.</w:t>
      </w:r>
    </w:p>
    <w:p w14:paraId="40A03AF3"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В смысле?</w:t>
      </w:r>
    </w:p>
    <w:p w14:paraId="5E025C42" w14:textId="320C2F56" w:rsidR="003E58F7" w:rsidRPr="00D26162" w:rsidRDefault="003E58F7" w:rsidP="003E58F7">
      <w:pPr>
        <w:ind w:firstLineChars="275" w:firstLine="660"/>
        <w:rPr>
          <w:rFonts w:cs="Times New Roman"/>
          <w:szCs w:val="24"/>
          <w:lang w:val="ru-RU"/>
        </w:rPr>
      </w:pPr>
      <w:r w:rsidRPr="00D26162">
        <w:rPr>
          <w:rFonts w:cs="Times New Roman"/>
          <w:szCs w:val="24"/>
          <w:lang w:val="ru-RU"/>
        </w:rPr>
        <w:t>— В пол</w:t>
      </w:r>
      <w:r w:rsidR="00BF2D7C" w:rsidRPr="00D26162">
        <w:rPr>
          <w:rFonts w:cs="Times New Roman"/>
          <w:szCs w:val="24"/>
          <w:lang w:val="ru-RU"/>
        </w:rPr>
        <w:t>е</w:t>
      </w:r>
      <w:r w:rsidRPr="00D26162">
        <w:rPr>
          <w:rFonts w:cs="Times New Roman"/>
          <w:szCs w:val="24"/>
          <w:lang w:val="ru-RU"/>
        </w:rPr>
        <w:t>те. — Он внезапно д</w:t>
      </w:r>
      <w:r w:rsidR="00BF2D7C" w:rsidRPr="00D26162">
        <w:rPr>
          <w:rFonts w:cs="Times New Roman"/>
          <w:szCs w:val="24"/>
          <w:lang w:val="ru-RU"/>
        </w:rPr>
        <w:t>е</w:t>
      </w:r>
      <w:r w:rsidRPr="00D26162">
        <w:rPr>
          <w:rFonts w:cs="Times New Roman"/>
          <w:szCs w:val="24"/>
          <w:lang w:val="ru-RU"/>
        </w:rPr>
        <w:t>рнул рычаги управления, и шаттл проскочил мимо спрятавшегося в темноте скального выступа, до которого был всего ярд или два. — Здесь мы не попадаем в их поле зрения, а вот выйдем на открытую местность...</w:t>
      </w:r>
    </w:p>
    <w:p w14:paraId="1B9A43F8"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Да понятно. Будем лететь, сколько сможем.</w:t>
      </w:r>
    </w:p>
    <w:p w14:paraId="082E3B77"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А потом? Остаток пути — на своих двоих?</w:t>
      </w:r>
    </w:p>
    <w:p w14:paraId="70AC0ACF"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Как получится.</w:t>
      </w:r>
    </w:p>
    <w:p w14:paraId="1327AB73" w14:textId="70BD1440" w:rsidR="003E58F7" w:rsidRPr="00D26162" w:rsidRDefault="00BF2D7C" w:rsidP="003E58F7">
      <w:pPr>
        <w:ind w:firstLineChars="275" w:firstLine="660"/>
        <w:rPr>
          <w:rFonts w:cs="Times New Roman"/>
          <w:szCs w:val="24"/>
          <w:lang w:val="ru-RU"/>
        </w:rPr>
      </w:pPr>
      <w:proofErr w:type="spellStart"/>
      <w:r w:rsidRPr="00D26162">
        <w:rPr>
          <w:rFonts w:cs="Times New Roman"/>
          <w:szCs w:val="24"/>
          <w:lang w:val="ru-RU"/>
        </w:rPr>
        <w:t>Ёрундур</w:t>
      </w:r>
      <w:proofErr w:type="spellEnd"/>
      <w:r w:rsidR="003E58F7" w:rsidRPr="00D26162">
        <w:rPr>
          <w:rFonts w:cs="Times New Roman"/>
          <w:szCs w:val="24"/>
          <w:lang w:val="ru-RU"/>
        </w:rPr>
        <w:t xml:space="preserve"> фыркнул.</w:t>
      </w:r>
    </w:p>
    <w:p w14:paraId="73E9252E"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По-твоему, это дурацкая охота, — сказал </w:t>
      </w:r>
      <w:proofErr w:type="spellStart"/>
      <w:r w:rsidRPr="00D26162">
        <w:rPr>
          <w:rFonts w:cs="Times New Roman"/>
          <w:szCs w:val="24"/>
          <w:lang w:val="ru-RU"/>
        </w:rPr>
        <w:t>Гуннлаугур</w:t>
      </w:r>
      <w:proofErr w:type="spellEnd"/>
      <w:r w:rsidRPr="00D26162">
        <w:rPr>
          <w:rFonts w:cs="Times New Roman"/>
          <w:szCs w:val="24"/>
          <w:lang w:val="ru-RU"/>
        </w:rPr>
        <w:t>.</w:t>
      </w:r>
    </w:p>
    <w:p w14:paraId="52443DB6" w14:textId="5CB52183" w:rsidR="003E58F7" w:rsidRPr="00D26162" w:rsidRDefault="003E58F7" w:rsidP="003E58F7">
      <w:pPr>
        <w:ind w:firstLineChars="275" w:firstLine="660"/>
        <w:rPr>
          <w:rFonts w:cs="Times New Roman"/>
          <w:szCs w:val="24"/>
          <w:lang w:val="ru-RU"/>
        </w:rPr>
      </w:pPr>
      <w:r w:rsidRPr="00D26162">
        <w:rPr>
          <w:rFonts w:cs="Times New Roman"/>
          <w:szCs w:val="24"/>
          <w:lang w:val="ru-RU"/>
        </w:rPr>
        <w:t>— Ну, нет. Я просто хочу найти его. Молодого Короля. — Старый П</w:t>
      </w:r>
      <w:r w:rsidR="00BF2D7C" w:rsidRPr="00D26162">
        <w:rPr>
          <w:rFonts w:cs="Times New Roman"/>
          <w:szCs w:val="24"/>
          <w:lang w:val="ru-RU"/>
        </w:rPr>
        <w:t>е</w:t>
      </w:r>
      <w:r w:rsidRPr="00D26162">
        <w:rPr>
          <w:rFonts w:cs="Times New Roman"/>
          <w:szCs w:val="24"/>
          <w:lang w:val="ru-RU"/>
        </w:rPr>
        <w:t>с мрачно усмехнулся. — Мы всегда были разнош</w:t>
      </w:r>
      <w:r w:rsidR="00BF2D7C" w:rsidRPr="00D26162">
        <w:rPr>
          <w:rFonts w:cs="Times New Roman"/>
          <w:szCs w:val="24"/>
          <w:lang w:val="ru-RU"/>
        </w:rPr>
        <w:t>е</w:t>
      </w:r>
      <w:r w:rsidRPr="00D26162">
        <w:rPr>
          <w:rFonts w:cs="Times New Roman"/>
          <w:szCs w:val="24"/>
          <w:lang w:val="ru-RU"/>
        </w:rPr>
        <w:t>рстной стаей дворняг, от которых отказались все остальные. Неплохо бы, чтобы это нам зачлось. Чтобы именно я вытащил его золоч</w:t>
      </w:r>
      <w:r w:rsidR="00BF2D7C" w:rsidRPr="00D26162">
        <w:rPr>
          <w:rFonts w:cs="Times New Roman"/>
          <w:szCs w:val="24"/>
          <w:lang w:val="ru-RU"/>
        </w:rPr>
        <w:t>е</w:t>
      </w:r>
      <w:r w:rsidRPr="00D26162">
        <w:rPr>
          <w:rFonts w:cs="Times New Roman"/>
          <w:szCs w:val="24"/>
          <w:lang w:val="ru-RU"/>
        </w:rPr>
        <w:t>ную задницу из огня.</w:t>
      </w:r>
    </w:p>
    <w:p w14:paraId="1F004D74" w14:textId="77777777" w:rsidR="003E58F7" w:rsidRPr="00D26162" w:rsidRDefault="003E58F7" w:rsidP="003E58F7">
      <w:pPr>
        <w:ind w:firstLineChars="275" w:firstLine="660"/>
        <w:rPr>
          <w:rFonts w:cs="Times New Roman"/>
          <w:szCs w:val="24"/>
          <w:lang w:val="ru-RU"/>
        </w:rPr>
      </w:pPr>
      <w:proofErr w:type="spellStart"/>
      <w:r w:rsidRPr="00D26162">
        <w:rPr>
          <w:rFonts w:cs="Times New Roman"/>
          <w:szCs w:val="24"/>
          <w:lang w:val="ru-RU"/>
        </w:rPr>
        <w:t>Гуннлаугур</w:t>
      </w:r>
      <w:proofErr w:type="spellEnd"/>
      <w:r w:rsidRPr="00D26162">
        <w:rPr>
          <w:rFonts w:cs="Times New Roman"/>
          <w:szCs w:val="24"/>
          <w:lang w:val="ru-RU"/>
        </w:rPr>
        <w:t xml:space="preserve"> рассмеялся: </w:t>
      </w:r>
    </w:p>
    <w:p w14:paraId="69A828EA"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Да. Было бы здорово!</w:t>
      </w:r>
    </w:p>
    <w:p w14:paraId="733687AD" w14:textId="06627683" w:rsidR="003E58F7" w:rsidRPr="00D26162" w:rsidRDefault="003E58F7" w:rsidP="003E58F7">
      <w:pPr>
        <w:ind w:firstLineChars="275" w:firstLine="660"/>
        <w:rPr>
          <w:rFonts w:cs="Times New Roman"/>
          <w:szCs w:val="24"/>
          <w:lang w:val="ru-RU"/>
        </w:rPr>
      </w:pPr>
      <w:r w:rsidRPr="00D26162">
        <w:rPr>
          <w:rFonts w:cs="Times New Roman"/>
          <w:szCs w:val="24"/>
          <w:lang w:val="ru-RU"/>
        </w:rPr>
        <w:t>На стекло кабины полетело ещ</w:t>
      </w:r>
      <w:r w:rsidR="00BF2D7C" w:rsidRPr="00D26162">
        <w:rPr>
          <w:rFonts w:cs="Times New Roman"/>
          <w:szCs w:val="24"/>
          <w:lang w:val="ru-RU"/>
        </w:rPr>
        <w:t>е</w:t>
      </w:r>
      <w:r w:rsidRPr="00D26162">
        <w:rPr>
          <w:rFonts w:cs="Times New Roman"/>
          <w:szCs w:val="24"/>
          <w:lang w:val="ru-RU"/>
        </w:rPr>
        <w:t xml:space="preserve"> больше пепла, оседая на работающих «дворниках» и оставляя длинные серые полосы. Где-то горело что-то большое. Возможно, </w:t>
      </w:r>
      <w:r w:rsidR="009F20DD">
        <w:rPr>
          <w:rFonts w:cs="Times New Roman"/>
          <w:szCs w:val="24"/>
          <w:lang w:val="ru-RU"/>
        </w:rPr>
        <w:t xml:space="preserve">это </w:t>
      </w:r>
      <w:r w:rsidRPr="00D26162">
        <w:rPr>
          <w:rFonts w:cs="Times New Roman"/>
          <w:szCs w:val="24"/>
          <w:lang w:val="ru-RU"/>
        </w:rPr>
        <w:t>пылал весь мир.</w:t>
      </w:r>
    </w:p>
    <w:p w14:paraId="0DFFDC8E" w14:textId="000FB001"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Вот пролетим эти вершины и увидим </w:t>
      </w:r>
      <w:proofErr w:type="spellStart"/>
      <w:r w:rsidRPr="00D26162">
        <w:rPr>
          <w:rFonts w:cs="Times New Roman"/>
          <w:szCs w:val="24"/>
          <w:lang w:val="ru-RU"/>
        </w:rPr>
        <w:t>касры</w:t>
      </w:r>
      <w:proofErr w:type="spellEnd"/>
      <w:r w:rsidRPr="00D26162">
        <w:rPr>
          <w:rFonts w:cs="Times New Roman"/>
          <w:szCs w:val="24"/>
          <w:lang w:val="ru-RU"/>
        </w:rPr>
        <w:t xml:space="preserve">, — сказал </w:t>
      </w:r>
      <w:proofErr w:type="spellStart"/>
      <w:r w:rsidRPr="00D26162">
        <w:rPr>
          <w:rFonts w:cs="Times New Roman"/>
          <w:szCs w:val="24"/>
          <w:lang w:val="ru-RU"/>
        </w:rPr>
        <w:t>Гуннлаугур</w:t>
      </w:r>
      <w:proofErr w:type="spellEnd"/>
      <w:r w:rsidRPr="00D26162">
        <w:rPr>
          <w:rFonts w:cs="Times New Roman"/>
          <w:szCs w:val="24"/>
          <w:lang w:val="ru-RU"/>
        </w:rPr>
        <w:t>. — Если они ещ</w:t>
      </w:r>
      <w:r w:rsidR="00BF2D7C" w:rsidRPr="00D26162">
        <w:rPr>
          <w:rFonts w:cs="Times New Roman"/>
          <w:szCs w:val="24"/>
          <w:lang w:val="ru-RU"/>
        </w:rPr>
        <w:t>е</w:t>
      </w:r>
      <w:r w:rsidRPr="00D26162">
        <w:rPr>
          <w:rFonts w:cs="Times New Roman"/>
          <w:szCs w:val="24"/>
          <w:lang w:val="ru-RU"/>
        </w:rPr>
        <w:t xml:space="preserve"> держат оборону, можно будет приземлиться и взять планы местности, а уж они нам что-нибудь да расскажут.</w:t>
      </w:r>
    </w:p>
    <w:p w14:paraId="2BBCEBDC" w14:textId="528BBE9E" w:rsidR="003E58F7" w:rsidRPr="00D26162" w:rsidRDefault="00BF2D7C" w:rsidP="003E58F7">
      <w:pPr>
        <w:ind w:firstLineChars="275" w:firstLine="660"/>
        <w:rPr>
          <w:rFonts w:cs="Times New Roman"/>
          <w:szCs w:val="24"/>
          <w:lang w:val="ru-RU"/>
        </w:rPr>
      </w:pPr>
      <w:proofErr w:type="spellStart"/>
      <w:r w:rsidRPr="00D26162">
        <w:rPr>
          <w:rFonts w:cs="Times New Roman"/>
          <w:szCs w:val="24"/>
          <w:lang w:val="ru-RU"/>
        </w:rPr>
        <w:t>Ёрундур</w:t>
      </w:r>
      <w:proofErr w:type="spellEnd"/>
      <w:r w:rsidR="003E58F7" w:rsidRPr="00D26162">
        <w:rPr>
          <w:rFonts w:cs="Times New Roman"/>
          <w:szCs w:val="24"/>
          <w:lang w:val="ru-RU"/>
        </w:rPr>
        <w:t xml:space="preserve"> взглянул на авгуры дальнего действия: на большинстве экранов мигали руны ошибок. </w:t>
      </w:r>
    </w:p>
    <w:p w14:paraId="09B11A36"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Есть вероятность, что карты будут такими же слепыми, как и мы. </w:t>
      </w:r>
    </w:p>
    <w:p w14:paraId="6A474170"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Он отрегулировал несколько шкал; на миг на экране возникло несколько изображений — и тут же исчезло. </w:t>
      </w:r>
    </w:p>
    <w:p w14:paraId="4AA64BE4" w14:textId="327C4EF6" w:rsidR="003E58F7" w:rsidRPr="00D26162" w:rsidRDefault="003E58F7" w:rsidP="003E58F7">
      <w:pPr>
        <w:ind w:firstLineChars="275" w:firstLine="660"/>
        <w:rPr>
          <w:rFonts w:cs="Times New Roman"/>
          <w:szCs w:val="24"/>
          <w:lang w:val="ru-RU"/>
        </w:rPr>
      </w:pPr>
      <w:r w:rsidRPr="00D26162">
        <w:rPr>
          <w:rFonts w:cs="Times New Roman"/>
          <w:szCs w:val="24"/>
          <w:lang w:val="ru-RU"/>
        </w:rPr>
        <w:lastRenderedPageBreak/>
        <w:t>— М</w:t>
      </w:r>
      <w:r w:rsidR="00BF2D7C" w:rsidRPr="00D26162">
        <w:rPr>
          <w:rFonts w:cs="Times New Roman"/>
          <w:szCs w:val="24"/>
          <w:lang w:val="ru-RU"/>
        </w:rPr>
        <w:t>е</w:t>
      </w:r>
      <w:r w:rsidRPr="00D26162">
        <w:rPr>
          <w:rFonts w:cs="Times New Roman"/>
          <w:szCs w:val="24"/>
          <w:lang w:val="ru-RU"/>
        </w:rPr>
        <w:t>ртвая зона радара перекрывается, какие-то данные — наши, какие-то — их. Орбитальные спутники выведены из строя, миллионы кораблей одновременно входят в варп и выходят из него. Чудо, что мы хоть что-то можем получить. Скоро прид</w:t>
      </w:r>
      <w:r w:rsidR="00BF2D7C" w:rsidRPr="00D26162">
        <w:rPr>
          <w:rFonts w:cs="Times New Roman"/>
          <w:szCs w:val="24"/>
          <w:lang w:val="ru-RU"/>
        </w:rPr>
        <w:t>е</w:t>
      </w:r>
      <w:r w:rsidRPr="00D26162">
        <w:rPr>
          <w:rFonts w:cs="Times New Roman"/>
          <w:szCs w:val="24"/>
          <w:lang w:val="ru-RU"/>
        </w:rPr>
        <w:t>тся припадать к земле носом. Вс</w:t>
      </w:r>
      <w:r w:rsidR="00BF2D7C" w:rsidRPr="00D26162">
        <w:rPr>
          <w:rFonts w:cs="Times New Roman"/>
          <w:szCs w:val="24"/>
          <w:lang w:val="ru-RU"/>
        </w:rPr>
        <w:t>е</w:t>
      </w:r>
      <w:r w:rsidRPr="00D26162">
        <w:rPr>
          <w:rFonts w:cs="Times New Roman"/>
          <w:szCs w:val="24"/>
          <w:lang w:val="ru-RU"/>
        </w:rPr>
        <w:t xml:space="preserve"> свед</w:t>
      </w:r>
      <w:r w:rsidR="00BF2D7C" w:rsidRPr="00D26162">
        <w:rPr>
          <w:rFonts w:cs="Times New Roman"/>
          <w:szCs w:val="24"/>
          <w:lang w:val="ru-RU"/>
        </w:rPr>
        <w:t>е</w:t>
      </w:r>
      <w:r w:rsidRPr="00D26162">
        <w:rPr>
          <w:rFonts w:cs="Times New Roman"/>
          <w:szCs w:val="24"/>
          <w:lang w:val="ru-RU"/>
        </w:rPr>
        <w:t>тся к тому, что можно увидеть собственными глазами и потрогать руками…</w:t>
      </w:r>
    </w:p>
    <w:p w14:paraId="68BA3A60"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Совсем как на льду.</w:t>
      </w:r>
    </w:p>
    <w:p w14:paraId="4B5E58D4"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Только грязнее.</w:t>
      </w:r>
    </w:p>
    <w:p w14:paraId="7D82A2B1"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Если бы время не поджимало...</w:t>
      </w:r>
    </w:p>
    <w:p w14:paraId="17A84CCD" w14:textId="1881D92A" w:rsidR="003E58F7" w:rsidRPr="00D26162" w:rsidRDefault="003E58F7" w:rsidP="003E58F7">
      <w:pPr>
        <w:ind w:firstLineChars="275" w:firstLine="660"/>
        <w:rPr>
          <w:rFonts w:cs="Times New Roman"/>
          <w:szCs w:val="24"/>
          <w:lang w:val="ru-RU"/>
        </w:rPr>
      </w:pPr>
      <w:r w:rsidRPr="00D26162">
        <w:rPr>
          <w:rFonts w:cs="Times New Roman"/>
          <w:szCs w:val="24"/>
          <w:lang w:val="ru-RU"/>
        </w:rPr>
        <w:t>— Тебе бы понравилось. Да и мне бы тоже.</w:t>
      </w:r>
    </w:p>
    <w:p w14:paraId="2E97088D" w14:textId="20DEC946" w:rsidR="003E58F7" w:rsidRPr="00D26162" w:rsidRDefault="003E58F7" w:rsidP="003E58F7">
      <w:pPr>
        <w:ind w:firstLineChars="275" w:firstLine="660"/>
        <w:rPr>
          <w:rFonts w:cs="Times New Roman"/>
          <w:szCs w:val="24"/>
          <w:lang w:val="ru-RU"/>
        </w:rPr>
      </w:pPr>
      <w:proofErr w:type="spellStart"/>
      <w:r w:rsidRPr="00D26162">
        <w:rPr>
          <w:rFonts w:cs="Times New Roman"/>
          <w:szCs w:val="24"/>
          <w:lang w:val="ru-RU"/>
        </w:rPr>
        <w:t>Гуннлаугур</w:t>
      </w:r>
      <w:proofErr w:type="spellEnd"/>
      <w:r w:rsidRPr="00D26162">
        <w:rPr>
          <w:rFonts w:cs="Times New Roman"/>
          <w:szCs w:val="24"/>
          <w:lang w:val="ru-RU"/>
        </w:rPr>
        <w:t xml:space="preserve"> пристально посмотрел на </w:t>
      </w:r>
      <w:proofErr w:type="spellStart"/>
      <w:r w:rsidR="00BF2D7C" w:rsidRPr="00D26162">
        <w:rPr>
          <w:rFonts w:cs="Times New Roman"/>
          <w:szCs w:val="24"/>
          <w:lang w:val="ru-RU"/>
        </w:rPr>
        <w:t>Ёрундур</w:t>
      </w:r>
      <w:r w:rsidRPr="00D26162">
        <w:rPr>
          <w:rFonts w:cs="Times New Roman"/>
          <w:szCs w:val="24"/>
          <w:lang w:val="ru-RU"/>
        </w:rPr>
        <w:t>а</w:t>
      </w:r>
      <w:proofErr w:type="spellEnd"/>
      <w:r w:rsidRPr="00D26162">
        <w:rPr>
          <w:rFonts w:cs="Times New Roman"/>
          <w:szCs w:val="24"/>
          <w:lang w:val="ru-RU"/>
        </w:rPr>
        <w:t xml:space="preserve">. </w:t>
      </w:r>
    </w:p>
    <w:p w14:paraId="732FC5E9"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Сначала </w:t>
      </w:r>
      <w:proofErr w:type="spellStart"/>
      <w:r w:rsidRPr="00D26162">
        <w:rPr>
          <w:rFonts w:cs="Times New Roman"/>
          <w:szCs w:val="24"/>
          <w:lang w:val="ru-RU"/>
        </w:rPr>
        <w:t>Фъольнир</w:t>
      </w:r>
      <w:proofErr w:type="spellEnd"/>
      <w:r w:rsidRPr="00D26162">
        <w:rPr>
          <w:rFonts w:cs="Times New Roman"/>
          <w:szCs w:val="24"/>
          <w:lang w:val="ru-RU"/>
        </w:rPr>
        <w:t>, теперь ты. Что это с твоим настроем?</w:t>
      </w:r>
    </w:p>
    <w:p w14:paraId="0AC880CC" w14:textId="262C1E83" w:rsidR="003E58F7" w:rsidRPr="00D26162" w:rsidRDefault="00BF2D7C" w:rsidP="003E58F7">
      <w:pPr>
        <w:ind w:firstLineChars="275" w:firstLine="660"/>
        <w:rPr>
          <w:rFonts w:cs="Times New Roman"/>
          <w:szCs w:val="24"/>
          <w:lang w:val="ru-RU"/>
        </w:rPr>
      </w:pPr>
      <w:proofErr w:type="spellStart"/>
      <w:r w:rsidRPr="00D26162">
        <w:rPr>
          <w:rFonts w:cs="Times New Roman"/>
          <w:szCs w:val="24"/>
          <w:lang w:val="ru-RU"/>
        </w:rPr>
        <w:t>Ёрундур</w:t>
      </w:r>
      <w:proofErr w:type="spellEnd"/>
      <w:r w:rsidR="003E58F7" w:rsidRPr="00D26162">
        <w:rPr>
          <w:rFonts w:cs="Times New Roman"/>
          <w:szCs w:val="24"/>
          <w:lang w:val="ru-RU"/>
        </w:rPr>
        <w:t xml:space="preserve"> рассмеялся — так же мрачно, как и всегда, но с долей веселья: </w:t>
      </w:r>
    </w:p>
    <w:p w14:paraId="4901BD0B" w14:textId="4A0F75F5" w:rsidR="003E58F7" w:rsidRPr="00D26162" w:rsidRDefault="003E58F7" w:rsidP="003E58F7">
      <w:pPr>
        <w:ind w:firstLineChars="275" w:firstLine="660"/>
        <w:rPr>
          <w:rFonts w:cs="Times New Roman"/>
          <w:szCs w:val="24"/>
          <w:lang w:val="ru-RU"/>
        </w:rPr>
      </w:pPr>
      <w:r w:rsidRPr="00D26162">
        <w:rPr>
          <w:rFonts w:cs="Times New Roman"/>
          <w:szCs w:val="24"/>
          <w:lang w:val="ru-RU"/>
        </w:rPr>
        <w:t>— Не знаю. Может, всех встряхнул этот ч</w:t>
      </w:r>
      <w:r w:rsidR="00BF2D7C" w:rsidRPr="00D26162">
        <w:rPr>
          <w:rFonts w:cs="Times New Roman"/>
          <w:szCs w:val="24"/>
          <w:lang w:val="ru-RU"/>
        </w:rPr>
        <w:t>е</w:t>
      </w:r>
      <w:r w:rsidRPr="00D26162">
        <w:rPr>
          <w:rFonts w:cs="Times New Roman"/>
          <w:szCs w:val="24"/>
          <w:lang w:val="ru-RU"/>
        </w:rPr>
        <w:t xml:space="preserve">ртов щенок. Может, к </w:t>
      </w:r>
      <w:proofErr w:type="spellStart"/>
      <w:r w:rsidRPr="00D26162">
        <w:rPr>
          <w:rFonts w:cs="Times New Roman"/>
          <w:szCs w:val="24"/>
          <w:lang w:val="ru-RU"/>
        </w:rPr>
        <w:t>Гирфалькону</w:t>
      </w:r>
      <w:proofErr w:type="spellEnd"/>
      <w:r w:rsidRPr="00D26162">
        <w:rPr>
          <w:rFonts w:cs="Times New Roman"/>
          <w:szCs w:val="24"/>
          <w:lang w:val="ru-RU"/>
        </w:rPr>
        <w:t xml:space="preserve"> возвращается присутствие духа. А может, дело в том, что это конец всего сущего, и мы летим ему навстречу на убитом шаттле, просто чтобы </w:t>
      </w:r>
      <w:r w:rsidR="009F20DD">
        <w:rPr>
          <w:rFonts w:cs="Times New Roman"/>
          <w:szCs w:val="24"/>
          <w:lang w:val="ru-RU"/>
        </w:rPr>
        <w:t>там</w:t>
      </w:r>
      <w:r w:rsidRPr="00D26162">
        <w:rPr>
          <w:rFonts w:cs="Times New Roman"/>
          <w:szCs w:val="24"/>
          <w:lang w:val="ru-RU"/>
        </w:rPr>
        <w:t xml:space="preserve"> присутствовать. Забавно же.</w:t>
      </w:r>
    </w:p>
    <w:p w14:paraId="62BE2BE8" w14:textId="77777777" w:rsidR="003E58F7" w:rsidRPr="00D26162" w:rsidRDefault="003E58F7" w:rsidP="003E58F7">
      <w:pPr>
        <w:ind w:firstLineChars="275" w:firstLine="660"/>
        <w:rPr>
          <w:rFonts w:cs="Times New Roman"/>
          <w:szCs w:val="24"/>
          <w:lang w:val="ru-RU"/>
        </w:rPr>
      </w:pPr>
      <w:proofErr w:type="spellStart"/>
      <w:r w:rsidRPr="00D26162">
        <w:rPr>
          <w:rFonts w:cs="Times New Roman"/>
          <w:szCs w:val="24"/>
          <w:lang w:val="ru-RU"/>
        </w:rPr>
        <w:t>Гуннлаугур</w:t>
      </w:r>
      <w:proofErr w:type="spellEnd"/>
      <w:r w:rsidRPr="00D26162">
        <w:rPr>
          <w:rFonts w:cs="Times New Roman"/>
          <w:szCs w:val="24"/>
          <w:lang w:val="ru-RU"/>
        </w:rPr>
        <w:t xml:space="preserve"> озадаченно покачал головой: </w:t>
      </w:r>
    </w:p>
    <w:p w14:paraId="34A7461D"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Что ж. Рад, что это помогло.</w:t>
      </w:r>
    </w:p>
    <w:p w14:paraId="1039906B" w14:textId="4E2D0D56" w:rsidR="003E58F7" w:rsidRPr="00D26162" w:rsidRDefault="003E58F7" w:rsidP="003E58F7">
      <w:pPr>
        <w:ind w:firstLineChars="275" w:firstLine="660"/>
        <w:rPr>
          <w:rFonts w:cs="Times New Roman"/>
          <w:szCs w:val="24"/>
          <w:lang w:val="ru-RU"/>
        </w:rPr>
      </w:pPr>
      <w:r w:rsidRPr="00D26162">
        <w:rPr>
          <w:rFonts w:cs="Times New Roman"/>
          <w:szCs w:val="24"/>
          <w:lang w:val="ru-RU"/>
        </w:rPr>
        <w:t>Они летели и летели, всячески стараясь не высовываться, даже когда расщелины и ущелья начали сужаться, а скалы — исчезать за кормой «</w:t>
      </w:r>
      <w:proofErr w:type="spellStart"/>
      <w:r w:rsidRPr="009F20DD">
        <w:rPr>
          <w:rFonts w:cs="Times New Roman"/>
          <w:i/>
          <w:iCs/>
          <w:szCs w:val="24"/>
          <w:lang w:val="ru-RU"/>
        </w:rPr>
        <w:t>Вуоко</w:t>
      </w:r>
      <w:proofErr w:type="spellEnd"/>
      <w:r w:rsidRPr="00D26162">
        <w:rPr>
          <w:rFonts w:cs="Times New Roman"/>
          <w:szCs w:val="24"/>
          <w:lang w:val="ru-RU"/>
        </w:rPr>
        <w:t>». Небо вдали мало-помалу светлело: брезжил рассвет, серый размытый рассвет. Когда шаттл вышел из-под прикрытия горы, перед ними снова расстилались равнины. Должно быть, когда-то это были сельскохозяйственные угодья — целые мили открытых полей, за которыми ухаживали промышленные культиваторы, но теперь их поглотила пыль, забившая ирригационные каналы и покрывшая руины зданий. Некоторые гигантские трубопроводы уцелели и извивались вдоль транспортных артерий, отбрасывая длинные тени в полумраке.</w:t>
      </w:r>
    </w:p>
    <w:p w14:paraId="0B661019" w14:textId="01F2BDAF" w:rsidR="003E58F7" w:rsidRPr="00D26162" w:rsidRDefault="003E58F7" w:rsidP="003E58F7">
      <w:pPr>
        <w:ind w:firstLineChars="275" w:firstLine="660"/>
        <w:rPr>
          <w:rFonts w:cs="Times New Roman"/>
          <w:szCs w:val="24"/>
          <w:lang w:val="ru-RU"/>
        </w:rPr>
      </w:pPr>
      <w:r w:rsidRPr="00D26162">
        <w:rPr>
          <w:rFonts w:cs="Times New Roman"/>
          <w:szCs w:val="24"/>
          <w:lang w:val="ru-RU"/>
        </w:rPr>
        <w:t>Местность недолго оставалась пустынной. Уже частично разрушенная укрепл</w:t>
      </w:r>
      <w:r w:rsidR="00BF2D7C" w:rsidRPr="00D26162">
        <w:rPr>
          <w:rFonts w:cs="Times New Roman"/>
          <w:szCs w:val="24"/>
          <w:lang w:val="ru-RU"/>
        </w:rPr>
        <w:t>е</w:t>
      </w:r>
      <w:r w:rsidRPr="00D26162">
        <w:rPr>
          <w:rFonts w:cs="Times New Roman"/>
          <w:szCs w:val="24"/>
          <w:lang w:val="ru-RU"/>
        </w:rPr>
        <w:t>нная стена бастиона разделяла тянущиеся с запада на восток пыльные поля, а за ней земля снова поднималась и переходила в скопление террас, тянущихся к группе из тр</w:t>
      </w:r>
      <w:r w:rsidR="00BF2D7C" w:rsidRPr="00D26162">
        <w:rPr>
          <w:rFonts w:cs="Times New Roman"/>
          <w:szCs w:val="24"/>
          <w:lang w:val="ru-RU"/>
        </w:rPr>
        <w:t>е</w:t>
      </w:r>
      <w:r w:rsidRPr="00D26162">
        <w:rPr>
          <w:rFonts w:cs="Times New Roman"/>
          <w:szCs w:val="24"/>
          <w:lang w:val="ru-RU"/>
        </w:rPr>
        <w:t xml:space="preserve">х </w:t>
      </w:r>
      <w:proofErr w:type="spellStart"/>
      <w:r w:rsidRPr="00D26162">
        <w:rPr>
          <w:rFonts w:cs="Times New Roman"/>
          <w:szCs w:val="24"/>
          <w:lang w:val="ru-RU"/>
        </w:rPr>
        <w:t>касров</w:t>
      </w:r>
      <w:proofErr w:type="spellEnd"/>
      <w:r w:rsidRPr="00D26162">
        <w:rPr>
          <w:rFonts w:cs="Times New Roman"/>
          <w:szCs w:val="24"/>
          <w:lang w:val="ru-RU"/>
        </w:rPr>
        <w:t>. Ветер разносил по трассам дым от множества пожарищ, клубы копоти и грязи, которыми провонял воздух. Огромные громыхающие колонны бронетранспорт</w:t>
      </w:r>
      <w:r w:rsidR="00BF2D7C" w:rsidRPr="00D26162">
        <w:rPr>
          <w:rFonts w:cs="Times New Roman"/>
          <w:szCs w:val="24"/>
          <w:lang w:val="ru-RU"/>
        </w:rPr>
        <w:t>е</w:t>
      </w:r>
      <w:r w:rsidRPr="00D26162">
        <w:rPr>
          <w:rFonts w:cs="Times New Roman"/>
          <w:szCs w:val="24"/>
          <w:lang w:val="ru-RU"/>
        </w:rPr>
        <w:t>ров, крохотные на фоне пейзажа, направлялись на передовую, изрыгая дым из труб, а по бокам от них шагали колонны пехоты. Наступление шло неровно, растянуто, неорганизованно. Одно это выдавало принадлежность бойцов, а множество изодранных знам</w:t>
      </w:r>
      <w:r w:rsidR="00BF2D7C" w:rsidRPr="00D26162">
        <w:rPr>
          <w:rFonts w:cs="Times New Roman"/>
          <w:szCs w:val="24"/>
          <w:lang w:val="ru-RU"/>
        </w:rPr>
        <w:t>е</w:t>
      </w:r>
      <w:r w:rsidRPr="00D26162">
        <w:rPr>
          <w:rFonts w:cs="Times New Roman"/>
          <w:szCs w:val="24"/>
          <w:lang w:val="ru-RU"/>
        </w:rPr>
        <w:t>н с изображениями скелетов и д</w:t>
      </w:r>
      <w:r w:rsidR="00BF2D7C" w:rsidRPr="00D26162">
        <w:rPr>
          <w:rFonts w:cs="Times New Roman"/>
          <w:szCs w:val="24"/>
          <w:lang w:val="ru-RU"/>
        </w:rPr>
        <w:t>е</w:t>
      </w:r>
      <w:r w:rsidRPr="00D26162">
        <w:rPr>
          <w:rFonts w:cs="Times New Roman"/>
          <w:szCs w:val="24"/>
          <w:lang w:val="ru-RU"/>
        </w:rPr>
        <w:t xml:space="preserve">ргающихся тел прогоняло всякие сомнения. </w:t>
      </w:r>
    </w:p>
    <w:p w14:paraId="65843D89" w14:textId="664015A7" w:rsidR="003E58F7" w:rsidRPr="00D26162" w:rsidRDefault="003E58F7" w:rsidP="003E58F7">
      <w:pPr>
        <w:ind w:firstLineChars="235" w:firstLine="564"/>
        <w:rPr>
          <w:rFonts w:cs="Times New Roman"/>
          <w:szCs w:val="24"/>
          <w:lang w:val="ru-RU"/>
        </w:rPr>
      </w:pPr>
      <w:r w:rsidRPr="00D26162">
        <w:rPr>
          <w:rFonts w:cs="Times New Roman"/>
          <w:szCs w:val="24"/>
          <w:lang w:val="ru-RU"/>
        </w:rPr>
        <w:t>Люди, прихрамывая, пробирались мимо горящих остовов машин, разбомбл</w:t>
      </w:r>
      <w:r w:rsidR="00BF2D7C" w:rsidRPr="00D26162">
        <w:rPr>
          <w:rFonts w:cs="Times New Roman"/>
          <w:szCs w:val="24"/>
          <w:lang w:val="ru-RU"/>
        </w:rPr>
        <w:t>е</w:t>
      </w:r>
      <w:r w:rsidRPr="00D26162">
        <w:rPr>
          <w:rFonts w:cs="Times New Roman"/>
          <w:szCs w:val="24"/>
          <w:lang w:val="ru-RU"/>
        </w:rPr>
        <w:t>нных огневых точек и окопов, заваленных обломками. Тяж</w:t>
      </w:r>
      <w:r w:rsidR="00BF2D7C" w:rsidRPr="00D26162">
        <w:rPr>
          <w:rFonts w:cs="Times New Roman"/>
          <w:szCs w:val="24"/>
          <w:lang w:val="ru-RU"/>
        </w:rPr>
        <w:t>е</w:t>
      </w:r>
      <w:r w:rsidRPr="00D26162">
        <w:rPr>
          <w:rFonts w:cs="Times New Roman"/>
          <w:szCs w:val="24"/>
          <w:lang w:val="ru-RU"/>
        </w:rPr>
        <w:t>лая гусеничная бронетехника в сопровождении ещ</w:t>
      </w:r>
      <w:r w:rsidR="00BF2D7C" w:rsidRPr="00D26162">
        <w:rPr>
          <w:rFonts w:cs="Times New Roman"/>
          <w:szCs w:val="24"/>
          <w:lang w:val="ru-RU"/>
        </w:rPr>
        <w:t>е</w:t>
      </w:r>
      <w:r w:rsidRPr="00D26162">
        <w:rPr>
          <w:rFonts w:cs="Times New Roman"/>
          <w:szCs w:val="24"/>
          <w:lang w:val="ru-RU"/>
        </w:rPr>
        <w:t xml:space="preserve"> нескольких фаланг пехоты и </w:t>
      </w:r>
      <w:proofErr w:type="spellStart"/>
      <w:r w:rsidRPr="00D26162">
        <w:rPr>
          <w:rFonts w:cs="Times New Roman"/>
          <w:szCs w:val="24"/>
          <w:lang w:val="ru-RU"/>
        </w:rPr>
        <w:t>шагоходов</w:t>
      </w:r>
      <w:proofErr w:type="spellEnd"/>
      <w:r w:rsidRPr="00D26162">
        <w:rPr>
          <w:rFonts w:cs="Times New Roman"/>
          <w:szCs w:val="24"/>
          <w:lang w:val="ru-RU"/>
        </w:rPr>
        <w:t xml:space="preserve"> прокладывала себе путь неподал</w:t>
      </w:r>
      <w:r w:rsidR="00BF2D7C" w:rsidRPr="00D26162">
        <w:rPr>
          <w:rFonts w:cs="Times New Roman"/>
          <w:szCs w:val="24"/>
          <w:lang w:val="ru-RU"/>
        </w:rPr>
        <w:t>е</w:t>
      </w:r>
      <w:r w:rsidRPr="00D26162">
        <w:rPr>
          <w:rFonts w:cs="Times New Roman"/>
          <w:szCs w:val="24"/>
          <w:lang w:val="ru-RU"/>
        </w:rPr>
        <w:t xml:space="preserve">ку — в нескольких милях к северу. </w:t>
      </w:r>
    </w:p>
    <w:p w14:paraId="1D39A24A"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Постарайся не попасться им на глаза как можно дольше, — сказал </w:t>
      </w:r>
      <w:proofErr w:type="spellStart"/>
      <w:r w:rsidRPr="00D26162">
        <w:rPr>
          <w:rFonts w:cs="Times New Roman"/>
          <w:szCs w:val="24"/>
          <w:lang w:val="ru-RU"/>
        </w:rPr>
        <w:t>Гуннлаугур</w:t>
      </w:r>
      <w:proofErr w:type="spellEnd"/>
      <w:r w:rsidRPr="00D26162">
        <w:rPr>
          <w:rFonts w:cs="Times New Roman"/>
          <w:szCs w:val="24"/>
          <w:lang w:val="ru-RU"/>
        </w:rPr>
        <w:t xml:space="preserve">, внимательно изучая боевые порядки в попытках определить численность войск и рассмотреть, есть ли знаки </w:t>
      </w:r>
      <w:proofErr w:type="spellStart"/>
      <w:r w:rsidRPr="00D26162">
        <w:rPr>
          <w:rFonts w:cs="Times New Roman"/>
          <w:szCs w:val="24"/>
          <w:lang w:val="ru-RU"/>
        </w:rPr>
        <w:t>хаоситских</w:t>
      </w:r>
      <w:proofErr w:type="spellEnd"/>
      <w:r w:rsidRPr="00D26162">
        <w:rPr>
          <w:rFonts w:cs="Times New Roman"/>
          <w:szCs w:val="24"/>
          <w:lang w:val="ru-RU"/>
        </w:rPr>
        <w:t xml:space="preserve"> банд и не осталось ли тех, кто оказывает им сопротивление.</w:t>
      </w:r>
    </w:p>
    <w:p w14:paraId="4713AB7A" w14:textId="5AE87EE8" w:rsidR="003E58F7" w:rsidRPr="00D26162" w:rsidRDefault="003E58F7" w:rsidP="003E58F7">
      <w:pPr>
        <w:ind w:firstLineChars="275" w:firstLine="660"/>
        <w:rPr>
          <w:rFonts w:cs="Times New Roman"/>
          <w:szCs w:val="24"/>
          <w:lang w:val="ru-RU"/>
        </w:rPr>
      </w:pPr>
      <w:r w:rsidRPr="00D26162">
        <w:rPr>
          <w:rFonts w:cs="Times New Roman"/>
          <w:szCs w:val="24"/>
          <w:lang w:val="ru-RU"/>
        </w:rPr>
        <w:lastRenderedPageBreak/>
        <w:t>Шаттл опустился ещ</w:t>
      </w:r>
      <w:r w:rsidR="00BF2D7C" w:rsidRPr="00D26162">
        <w:rPr>
          <w:rFonts w:cs="Times New Roman"/>
          <w:szCs w:val="24"/>
          <w:lang w:val="ru-RU"/>
        </w:rPr>
        <w:t>е</w:t>
      </w:r>
      <w:r w:rsidRPr="00D26162">
        <w:rPr>
          <w:rFonts w:cs="Times New Roman"/>
          <w:szCs w:val="24"/>
          <w:lang w:val="ru-RU"/>
        </w:rPr>
        <w:t xml:space="preserve"> ниже, воспользовавшись тем, что ландшафт стал более пологим, и заскользил вдоль пыльных полей над примятыми колосьями, чуть ли не задевая их стебли вынесенными деталями. </w:t>
      </w:r>
    </w:p>
    <w:p w14:paraId="58A642CE" w14:textId="595E9E05"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Они приблизились к главному </w:t>
      </w:r>
      <w:proofErr w:type="spellStart"/>
      <w:r w:rsidRPr="00D26162">
        <w:rPr>
          <w:rFonts w:cs="Times New Roman"/>
          <w:szCs w:val="24"/>
          <w:lang w:val="ru-RU"/>
        </w:rPr>
        <w:t>касру</w:t>
      </w:r>
      <w:proofErr w:type="spellEnd"/>
      <w:r w:rsidRPr="00D26162">
        <w:rPr>
          <w:rFonts w:cs="Times New Roman"/>
          <w:szCs w:val="24"/>
          <w:lang w:val="ru-RU"/>
        </w:rPr>
        <w:t>; первые лучи солнца освещали его высокие стены. Город-крепость был таким же огромным, как и остальные: колоссальное нагромождение камнебетонных башен и переплетающихся подпорных стен, предназначенных исключительно для обороны, усеянное артиллерийскими расч</w:t>
      </w:r>
      <w:r w:rsidR="00BF2D7C" w:rsidRPr="00D26162">
        <w:rPr>
          <w:rFonts w:cs="Times New Roman"/>
          <w:szCs w:val="24"/>
          <w:lang w:val="ru-RU"/>
        </w:rPr>
        <w:t>е</w:t>
      </w:r>
      <w:r w:rsidRPr="00D26162">
        <w:rPr>
          <w:rFonts w:cs="Times New Roman"/>
          <w:szCs w:val="24"/>
          <w:lang w:val="ru-RU"/>
        </w:rPr>
        <w:t>тами, в слабых отблесках активных пустотных щитов. Края крепости были охвачены красноватым, будто от тлеющих углей, пламенем, из-за чего казалось, будто земля раскалена до состояния лавы. Оборонительные лазеры и установленные на стенах пушки отбивали устойчивый ритм сопротивления, тщательно рассчитанный по времени и хорошо срежиссированный. Значит, что-то в этом городе ещ</w:t>
      </w:r>
      <w:r w:rsidR="00BF2D7C" w:rsidRPr="00D26162">
        <w:rPr>
          <w:rFonts w:cs="Times New Roman"/>
          <w:szCs w:val="24"/>
          <w:lang w:val="ru-RU"/>
        </w:rPr>
        <w:t>е</w:t>
      </w:r>
      <w:r w:rsidRPr="00D26162">
        <w:rPr>
          <w:rFonts w:cs="Times New Roman"/>
          <w:szCs w:val="24"/>
          <w:lang w:val="ru-RU"/>
        </w:rPr>
        <w:t xml:space="preserve"> функционировало, какой бы </w:t>
      </w:r>
      <w:r w:rsidR="009F20DD">
        <w:rPr>
          <w:rFonts w:cs="Times New Roman"/>
          <w:szCs w:val="24"/>
          <w:lang w:val="ru-RU"/>
        </w:rPr>
        <w:t>безнадежной</w:t>
      </w:r>
      <w:r w:rsidRPr="00D26162">
        <w:rPr>
          <w:rFonts w:cs="Times New Roman"/>
          <w:szCs w:val="24"/>
          <w:lang w:val="ru-RU"/>
        </w:rPr>
        <w:t xml:space="preserve"> ни была ситуация на нижних уровнях.</w:t>
      </w:r>
    </w:p>
    <w:p w14:paraId="7D5DD0B8"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Небо перед Космическими Волками начали заполнять колонны транспортников, доставляющих технику на фронт; их сопровождали парящие в воздухе эскадрильи орнитоптеров и шаттлов. </w:t>
      </w:r>
    </w:p>
    <w:p w14:paraId="131D14AA" w14:textId="66BF797E"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Облака над </w:t>
      </w:r>
      <w:proofErr w:type="spellStart"/>
      <w:r w:rsidRPr="00D26162">
        <w:rPr>
          <w:rFonts w:cs="Times New Roman"/>
          <w:szCs w:val="24"/>
          <w:lang w:val="ru-RU"/>
        </w:rPr>
        <w:t>касром</w:t>
      </w:r>
      <w:proofErr w:type="spellEnd"/>
      <w:r w:rsidRPr="00D26162">
        <w:rPr>
          <w:rFonts w:cs="Times New Roman"/>
          <w:szCs w:val="24"/>
          <w:lang w:val="ru-RU"/>
        </w:rPr>
        <w:t xml:space="preserve"> пронизывали вспышки и взрывы — то шли воздушные бои. Группа истребителей-бомбардировщиков пронеслась мимо «</w:t>
      </w:r>
      <w:proofErr w:type="spellStart"/>
      <w:r w:rsidRPr="00D26162">
        <w:rPr>
          <w:rFonts w:cs="Times New Roman"/>
          <w:i/>
          <w:szCs w:val="24"/>
          <w:lang w:val="ru-RU"/>
        </w:rPr>
        <w:t>Вуоко</w:t>
      </w:r>
      <w:proofErr w:type="spellEnd"/>
      <w:r w:rsidRPr="00D26162">
        <w:rPr>
          <w:rFonts w:cs="Times New Roman"/>
          <w:szCs w:val="24"/>
          <w:lang w:val="ru-RU"/>
        </w:rPr>
        <w:t>» так близко, что их зафиксировали тактические навигаторы «Громового ястреба», но л</w:t>
      </w:r>
      <w:r w:rsidR="00BF2D7C" w:rsidRPr="00D26162">
        <w:rPr>
          <w:rFonts w:cs="Times New Roman"/>
          <w:szCs w:val="24"/>
          <w:lang w:val="ru-RU"/>
        </w:rPr>
        <w:t>е</w:t>
      </w:r>
      <w:r w:rsidRPr="00D26162">
        <w:rPr>
          <w:rFonts w:cs="Times New Roman"/>
          <w:szCs w:val="24"/>
          <w:lang w:val="ru-RU"/>
        </w:rPr>
        <w:t>тчики, похоже, не обратили на них внимания, спеша к осажд</w:t>
      </w:r>
      <w:r w:rsidR="00BF2D7C" w:rsidRPr="00D26162">
        <w:rPr>
          <w:rFonts w:cs="Times New Roman"/>
          <w:szCs w:val="24"/>
          <w:lang w:val="ru-RU"/>
        </w:rPr>
        <w:t>е</w:t>
      </w:r>
      <w:r w:rsidRPr="00D26162">
        <w:rPr>
          <w:rFonts w:cs="Times New Roman"/>
          <w:szCs w:val="24"/>
          <w:lang w:val="ru-RU"/>
        </w:rPr>
        <w:t xml:space="preserve">нному </w:t>
      </w:r>
      <w:proofErr w:type="spellStart"/>
      <w:r w:rsidRPr="00D26162">
        <w:rPr>
          <w:rFonts w:cs="Times New Roman"/>
          <w:szCs w:val="24"/>
          <w:lang w:val="ru-RU"/>
        </w:rPr>
        <w:t>касру</w:t>
      </w:r>
      <w:proofErr w:type="spellEnd"/>
      <w:r w:rsidRPr="00D26162">
        <w:rPr>
          <w:rFonts w:cs="Times New Roman"/>
          <w:szCs w:val="24"/>
          <w:lang w:val="ru-RU"/>
        </w:rPr>
        <w:t xml:space="preserve">; машины оставляли за собой полосы густого смога, почти такого же плотного, как их же хвосты. </w:t>
      </w:r>
    </w:p>
    <w:p w14:paraId="5DAE6DEF" w14:textId="3326BF75" w:rsidR="003E58F7" w:rsidRPr="00D26162" w:rsidRDefault="003E58F7" w:rsidP="003E58F7">
      <w:pPr>
        <w:ind w:firstLineChars="275" w:firstLine="660"/>
        <w:rPr>
          <w:rFonts w:cs="Times New Roman"/>
          <w:szCs w:val="24"/>
          <w:lang w:val="ru-RU"/>
        </w:rPr>
      </w:pPr>
      <w:r w:rsidRPr="00D26162">
        <w:rPr>
          <w:rFonts w:cs="Times New Roman"/>
          <w:szCs w:val="24"/>
          <w:lang w:val="ru-RU"/>
        </w:rPr>
        <w:t>— Скоро прид</w:t>
      </w:r>
      <w:r w:rsidR="00BF2D7C" w:rsidRPr="00D26162">
        <w:rPr>
          <w:rFonts w:cs="Times New Roman"/>
          <w:szCs w:val="24"/>
          <w:lang w:val="ru-RU"/>
        </w:rPr>
        <w:t>е</w:t>
      </w:r>
      <w:r w:rsidRPr="00D26162">
        <w:rPr>
          <w:rFonts w:cs="Times New Roman"/>
          <w:szCs w:val="24"/>
          <w:lang w:val="ru-RU"/>
        </w:rPr>
        <w:t xml:space="preserve">тся свернуть на север, </w:t>
      </w:r>
      <w:proofErr w:type="spellStart"/>
      <w:r w:rsidRPr="00D26162">
        <w:rPr>
          <w:rFonts w:cs="Times New Roman"/>
          <w:szCs w:val="24"/>
          <w:lang w:val="ru-RU"/>
        </w:rPr>
        <w:t>варанги</w:t>
      </w:r>
      <w:proofErr w:type="spellEnd"/>
      <w:r w:rsidRPr="00D26162">
        <w:rPr>
          <w:rFonts w:cs="Times New Roman"/>
          <w:szCs w:val="24"/>
          <w:lang w:val="ru-RU"/>
        </w:rPr>
        <w:t xml:space="preserve">, — предупредил </w:t>
      </w:r>
      <w:proofErr w:type="spellStart"/>
      <w:r w:rsidR="00BF2D7C" w:rsidRPr="00D26162">
        <w:rPr>
          <w:rFonts w:cs="Times New Roman"/>
          <w:szCs w:val="24"/>
          <w:lang w:val="ru-RU"/>
        </w:rPr>
        <w:t>Ёрундур</w:t>
      </w:r>
      <w:proofErr w:type="spellEnd"/>
      <w:r w:rsidRPr="00D26162">
        <w:rPr>
          <w:rFonts w:cs="Times New Roman"/>
          <w:szCs w:val="24"/>
          <w:lang w:val="ru-RU"/>
        </w:rPr>
        <w:t xml:space="preserve">, когда равнины под днищем пропали, а худшие признаки сражения стали исчезать из поля зрения сканера. — На </w:t>
      </w:r>
      <w:proofErr w:type="spellStart"/>
      <w:r w:rsidRPr="00D26162">
        <w:rPr>
          <w:rFonts w:cs="Times New Roman"/>
          <w:szCs w:val="24"/>
          <w:lang w:val="ru-RU"/>
        </w:rPr>
        <w:t>картолитах</w:t>
      </w:r>
      <w:proofErr w:type="spellEnd"/>
      <w:r w:rsidRPr="00D26162">
        <w:rPr>
          <w:rFonts w:cs="Times New Roman"/>
          <w:szCs w:val="24"/>
          <w:lang w:val="ru-RU"/>
        </w:rPr>
        <w:t xml:space="preserve"> помечен транзитный путь от этой линии </w:t>
      </w:r>
      <w:proofErr w:type="spellStart"/>
      <w:r w:rsidRPr="00D26162">
        <w:rPr>
          <w:rFonts w:cs="Times New Roman"/>
          <w:szCs w:val="24"/>
          <w:lang w:val="ru-RU"/>
        </w:rPr>
        <w:t>касров</w:t>
      </w:r>
      <w:proofErr w:type="spellEnd"/>
      <w:r w:rsidRPr="00D26162">
        <w:rPr>
          <w:rFonts w:cs="Times New Roman"/>
          <w:szCs w:val="24"/>
          <w:lang w:val="ru-RU"/>
        </w:rPr>
        <w:t xml:space="preserve"> в глубь. Его точно будут атаковать, и никуда не денешься.</w:t>
      </w:r>
    </w:p>
    <w:p w14:paraId="07BC622A" w14:textId="710608E6"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Понял. — </w:t>
      </w:r>
      <w:proofErr w:type="spellStart"/>
      <w:r w:rsidRPr="00D26162">
        <w:rPr>
          <w:rFonts w:cs="Times New Roman"/>
          <w:szCs w:val="24"/>
          <w:lang w:val="ru-RU"/>
        </w:rPr>
        <w:t>Гуннлаугур</w:t>
      </w:r>
      <w:proofErr w:type="spellEnd"/>
      <w:r w:rsidRPr="00D26162">
        <w:rPr>
          <w:rFonts w:cs="Times New Roman"/>
          <w:szCs w:val="24"/>
          <w:lang w:val="ru-RU"/>
        </w:rPr>
        <w:t xml:space="preserve"> переключился на канал связи стаи. — Тяж</w:t>
      </w:r>
      <w:r w:rsidR="00BF2D7C" w:rsidRPr="00D26162">
        <w:rPr>
          <w:rFonts w:cs="Times New Roman"/>
          <w:szCs w:val="24"/>
          <w:lang w:val="ru-RU"/>
        </w:rPr>
        <w:t>е</w:t>
      </w:r>
      <w:r w:rsidRPr="00D26162">
        <w:rPr>
          <w:rFonts w:cs="Times New Roman"/>
          <w:szCs w:val="24"/>
          <w:lang w:val="ru-RU"/>
        </w:rPr>
        <w:t xml:space="preserve">лая Рука, приготовься. </w:t>
      </w:r>
    </w:p>
    <w:p w14:paraId="610E8DCB"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Как всегда, — ответил </w:t>
      </w:r>
      <w:proofErr w:type="spellStart"/>
      <w:r w:rsidRPr="00D26162">
        <w:rPr>
          <w:rFonts w:cs="Times New Roman"/>
          <w:szCs w:val="24"/>
          <w:lang w:val="ru-RU"/>
        </w:rPr>
        <w:t>Ольгейр</w:t>
      </w:r>
      <w:proofErr w:type="spellEnd"/>
      <w:r w:rsidRPr="00D26162">
        <w:rPr>
          <w:rFonts w:cs="Times New Roman"/>
          <w:szCs w:val="24"/>
          <w:lang w:val="ru-RU"/>
        </w:rPr>
        <w:t xml:space="preserve"> с места стрелка, протягивая руку, чтобы активировать питание боевой пушки.</w:t>
      </w:r>
    </w:p>
    <w:p w14:paraId="066288DB" w14:textId="38FFA21B"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Когда </w:t>
      </w:r>
      <w:proofErr w:type="spellStart"/>
      <w:r w:rsidRPr="00D26162">
        <w:rPr>
          <w:rFonts w:cs="Times New Roman"/>
          <w:szCs w:val="24"/>
          <w:lang w:val="ru-RU"/>
        </w:rPr>
        <w:t>каср</w:t>
      </w:r>
      <w:proofErr w:type="spellEnd"/>
      <w:r w:rsidRPr="00D26162">
        <w:rPr>
          <w:rFonts w:cs="Times New Roman"/>
          <w:szCs w:val="24"/>
          <w:lang w:val="ru-RU"/>
        </w:rPr>
        <w:t xml:space="preserve"> остался далеко на западе, </w:t>
      </w:r>
      <w:proofErr w:type="spellStart"/>
      <w:r w:rsidR="00BF2D7C" w:rsidRPr="00D26162">
        <w:rPr>
          <w:rFonts w:cs="Times New Roman"/>
          <w:szCs w:val="24"/>
          <w:lang w:val="ru-RU"/>
        </w:rPr>
        <w:t>Ёрундур</w:t>
      </w:r>
      <w:proofErr w:type="spellEnd"/>
      <w:r w:rsidRPr="00D26162">
        <w:rPr>
          <w:rFonts w:cs="Times New Roman"/>
          <w:szCs w:val="24"/>
          <w:lang w:val="ru-RU"/>
        </w:rPr>
        <w:t xml:space="preserve"> слегка накренил шаттл и заложил вираж, описав широкую петлю и опустив </w:t>
      </w:r>
      <w:proofErr w:type="spellStart"/>
      <w:r w:rsidRPr="00D26162">
        <w:rPr>
          <w:rFonts w:cs="Times New Roman"/>
          <w:szCs w:val="24"/>
          <w:lang w:val="ru-RU"/>
        </w:rPr>
        <w:t>законцовки</w:t>
      </w:r>
      <w:proofErr w:type="spellEnd"/>
      <w:r w:rsidRPr="00D26162">
        <w:rPr>
          <w:rFonts w:cs="Times New Roman"/>
          <w:szCs w:val="24"/>
          <w:lang w:val="ru-RU"/>
        </w:rPr>
        <w:t xml:space="preserve"> левых крыльев. Он увеличил скорость, постепенно выжимая ее на максимум, вс</w:t>
      </w:r>
      <w:r w:rsidR="00BF2D7C" w:rsidRPr="00D26162">
        <w:rPr>
          <w:rFonts w:cs="Times New Roman"/>
          <w:szCs w:val="24"/>
          <w:lang w:val="ru-RU"/>
        </w:rPr>
        <w:t>е</w:t>
      </w:r>
      <w:r w:rsidRPr="00D26162">
        <w:rPr>
          <w:rFonts w:cs="Times New Roman"/>
          <w:szCs w:val="24"/>
          <w:lang w:val="ru-RU"/>
        </w:rPr>
        <w:t xml:space="preserve"> время скользя на минимальной высоте — настолько низко, насколько только осмеливался.</w:t>
      </w:r>
    </w:p>
    <w:p w14:paraId="0D28E073" w14:textId="799FDE3C" w:rsidR="003E58F7" w:rsidRPr="00D26162" w:rsidRDefault="003E58F7" w:rsidP="003E58F7">
      <w:pPr>
        <w:ind w:firstLineChars="275" w:firstLine="660"/>
        <w:rPr>
          <w:rFonts w:cs="Times New Roman"/>
          <w:szCs w:val="24"/>
          <w:lang w:val="ru-RU"/>
        </w:rPr>
      </w:pPr>
      <w:r w:rsidRPr="00D26162">
        <w:rPr>
          <w:rFonts w:cs="Times New Roman"/>
          <w:szCs w:val="24"/>
          <w:lang w:val="ru-RU"/>
        </w:rPr>
        <w:t>Ландшафт становился вс</w:t>
      </w:r>
      <w:r w:rsidR="00BF2D7C" w:rsidRPr="00D26162">
        <w:rPr>
          <w:rFonts w:cs="Times New Roman"/>
          <w:szCs w:val="24"/>
          <w:lang w:val="ru-RU"/>
        </w:rPr>
        <w:t>е</w:t>
      </w:r>
      <w:r w:rsidRPr="00D26162">
        <w:rPr>
          <w:rFonts w:cs="Times New Roman"/>
          <w:szCs w:val="24"/>
          <w:lang w:val="ru-RU"/>
        </w:rPr>
        <w:t xml:space="preserve"> более диким и суровым — </w:t>
      </w:r>
      <w:r w:rsidR="00673C6B">
        <w:rPr>
          <w:rFonts w:cs="Times New Roman"/>
          <w:szCs w:val="24"/>
          <w:lang w:val="ru-RU"/>
        </w:rPr>
        <w:t>обезображе</w:t>
      </w:r>
      <w:r w:rsidRPr="00D26162">
        <w:rPr>
          <w:rFonts w:cs="Times New Roman"/>
          <w:szCs w:val="24"/>
          <w:lang w:val="ru-RU"/>
        </w:rPr>
        <w:t xml:space="preserve">нный стихиями и перерытый войной. На этих равнинах никогда не росло ничего полезного, и зазубренные выступы голых скал соперничали с покрытыми коркой грязи зарослями, жилистыми и твердокаменными. Высота над уровнем моря снова начала снижаться, медленно, </w:t>
      </w:r>
      <w:proofErr w:type="gramStart"/>
      <w:r w:rsidRPr="00D26162">
        <w:rPr>
          <w:rFonts w:cs="Times New Roman"/>
          <w:szCs w:val="24"/>
          <w:lang w:val="ru-RU"/>
        </w:rPr>
        <w:t>но верно</w:t>
      </w:r>
      <w:proofErr w:type="gramEnd"/>
      <w:r w:rsidRPr="00D26162">
        <w:rPr>
          <w:rFonts w:cs="Times New Roman"/>
          <w:szCs w:val="24"/>
          <w:lang w:val="ru-RU"/>
        </w:rPr>
        <w:t xml:space="preserve"> приближаясь к чему-то вроде широкого речного бассейна.</w:t>
      </w:r>
    </w:p>
    <w:p w14:paraId="743759AA" w14:textId="4838BBC6"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Стоило только </w:t>
      </w:r>
      <w:proofErr w:type="spellStart"/>
      <w:r w:rsidR="00BF2D7C" w:rsidRPr="00D26162">
        <w:rPr>
          <w:rFonts w:cs="Times New Roman"/>
          <w:szCs w:val="24"/>
          <w:lang w:val="ru-RU"/>
        </w:rPr>
        <w:t>Ёрундур</w:t>
      </w:r>
      <w:r w:rsidRPr="00D26162">
        <w:rPr>
          <w:rFonts w:cs="Times New Roman"/>
          <w:szCs w:val="24"/>
          <w:lang w:val="ru-RU"/>
        </w:rPr>
        <w:t>у</w:t>
      </w:r>
      <w:proofErr w:type="spellEnd"/>
      <w:r w:rsidRPr="00D26162">
        <w:rPr>
          <w:rFonts w:cs="Times New Roman"/>
          <w:szCs w:val="24"/>
          <w:lang w:val="ru-RU"/>
        </w:rPr>
        <w:t xml:space="preserve"> завершить корректировку курса, зазвучали первые сигналы тревоги.</w:t>
      </w:r>
    </w:p>
    <w:p w14:paraId="0A77D050" w14:textId="41C85783" w:rsidR="003E58F7" w:rsidRPr="00D26162" w:rsidRDefault="003E58F7" w:rsidP="003E58F7">
      <w:pPr>
        <w:ind w:firstLineChars="275" w:firstLine="660"/>
        <w:rPr>
          <w:rFonts w:cs="Times New Roman"/>
          <w:szCs w:val="24"/>
          <w:lang w:val="ru-RU"/>
        </w:rPr>
      </w:pPr>
      <w:r w:rsidRPr="00D26162">
        <w:rPr>
          <w:rFonts w:cs="Times New Roman"/>
          <w:szCs w:val="24"/>
          <w:lang w:val="ru-RU"/>
        </w:rPr>
        <w:t>— Ч</w:t>
      </w:r>
      <w:r w:rsidR="00BF2D7C" w:rsidRPr="00D26162">
        <w:rPr>
          <w:rFonts w:cs="Times New Roman"/>
          <w:szCs w:val="24"/>
          <w:lang w:val="ru-RU"/>
        </w:rPr>
        <w:t>е</w:t>
      </w:r>
      <w:r w:rsidRPr="00D26162">
        <w:rPr>
          <w:rFonts w:cs="Times New Roman"/>
          <w:szCs w:val="24"/>
          <w:lang w:val="ru-RU"/>
        </w:rPr>
        <w:t>рт, — сказал он, вводя новые команды и увеличивая ч</w:t>
      </w:r>
      <w:r w:rsidR="00BF2D7C" w:rsidRPr="00D26162">
        <w:rPr>
          <w:rFonts w:cs="Times New Roman"/>
          <w:szCs w:val="24"/>
          <w:lang w:val="ru-RU"/>
        </w:rPr>
        <w:t>е</w:t>
      </w:r>
      <w:r w:rsidRPr="00D26162">
        <w:rPr>
          <w:rFonts w:cs="Times New Roman"/>
          <w:szCs w:val="24"/>
          <w:lang w:val="ru-RU"/>
        </w:rPr>
        <w:t>ткость линз. — Нас засекли.</w:t>
      </w:r>
    </w:p>
    <w:p w14:paraId="317F42CA" w14:textId="3D1869A3" w:rsidR="003E58F7" w:rsidRPr="00D26162" w:rsidRDefault="003E58F7" w:rsidP="003E58F7">
      <w:pPr>
        <w:ind w:firstLineChars="275" w:firstLine="660"/>
        <w:rPr>
          <w:rFonts w:cs="Times New Roman"/>
          <w:szCs w:val="24"/>
          <w:lang w:val="ru-RU"/>
        </w:rPr>
      </w:pPr>
      <w:r w:rsidRPr="00D26162">
        <w:rPr>
          <w:rFonts w:cs="Times New Roman"/>
          <w:szCs w:val="24"/>
          <w:lang w:val="ru-RU"/>
        </w:rPr>
        <w:t>Из навигационной станции дон</w:t>
      </w:r>
      <w:r w:rsidR="00BF2D7C" w:rsidRPr="00D26162">
        <w:rPr>
          <w:rFonts w:cs="Times New Roman"/>
          <w:szCs w:val="24"/>
          <w:lang w:val="ru-RU"/>
        </w:rPr>
        <w:t>е</w:t>
      </w:r>
      <w:r w:rsidRPr="00D26162">
        <w:rPr>
          <w:rFonts w:cs="Times New Roman"/>
          <w:szCs w:val="24"/>
          <w:lang w:val="ru-RU"/>
        </w:rPr>
        <w:t xml:space="preserve">сся голос Ингвара: </w:t>
      </w:r>
    </w:p>
    <w:p w14:paraId="7A31FBEC"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Три сигнала, идут по нашему курсу, класс «шаттл».</w:t>
      </w:r>
    </w:p>
    <w:p w14:paraId="6A9A83F1" w14:textId="77777777" w:rsidR="003E58F7" w:rsidRPr="00D26162" w:rsidRDefault="003E58F7" w:rsidP="003E58F7">
      <w:pPr>
        <w:ind w:firstLineChars="275" w:firstLine="660"/>
        <w:rPr>
          <w:rFonts w:cs="Times New Roman"/>
          <w:szCs w:val="24"/>
          <w:lang w:val="ru-RU"/>
        </w:rPr>
      </w:pPr>
      <w:proofErr w:type="spellStart"/>
      <w:r w:rsidRPr="00D26162">
        <w:rPr>
          <w:rFonts w:cs="Times New Roman"/>
          <w:szCs w:val="24"/>
          <w:lang w:val="ru-RU"/>
        </w:rPr>
        <w:t>Гуннлаугур</w:t>
      </w:r>
      <w:proofErr w:type="spellEnd"/>
      <w:r w:rsidRPr="00D26162">
        <w:rPr>
          <w:rFonts w:cs="Times New Roman"/>
          <w:szCs w:val="24"/>
          <w:lang w:val="ru-RU"/>
        </w:rPr>
        <w:t xml:space="preserve"> взглянул на показания приборов. </w:t>
      </w:r>
    </w:p>
    <w:p w14:paraId="44C4B474"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lastRenderedPageBreak/>
        <w:t xml:space="preserve">— «Грозовые орлы», — пробормотал </w:t>
      </w:r>
      <w:proofErr w:type="spellStart"/>
      <w:r w:rsidRPr="00D26162">
        <w:rPr>
          <w:rFonts w:cs="Times New Roman"/>
          <w:szCs w:val="24"/>
          <w:lang w:val="ru-RU"/>
        </w:rPr>
        <w:t>варанги</w:t>
      </w:r>
      <w:proofErr w:type="spellEnd"/>
      <w:r w:rsidRPr="00D26162">
        <w:rPr>
          <w:rFonts w:cs="Times New Roman"/>
          <w:szCs w:val="24"/>
          <w:lang w:val="ru-RU"/>
        </w:rPr>
        <w:t xml:space="preserve">. </w:t>
      </w:r>
    </w:p>
    <w:p w14:paraId="494BA24D"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Да, схемы совпадают. Идут по нашему следу.</w:t>
      </w:r>
    </w:p>
    <w:p w14:paraId="759E4DD8" w14:textId="6630AD03" w:rsidR="003E58F7" w:rsidRPr="00D26162" w:rsidRDefault="00BF2D7C" w:rsidP="003E58F7">
      <w:pPr>
        <w:ind w:firstLineChars="275" w:firstLine="660"/>
        <w:rPr>
          <w:rFonts w:cs="Times New Roman"/>
          <w:szCs w:val="24"/>
          <w:lang w:val="ru-RU"/>
        </w:rPr>
      </w:pPr>
      <w:proofErr w:type="spellStart"/>
      <w:r w:rsidRPr="00D26162">
        <w:rPr>
          <w:rFonts w:cs="Times New Roman"/>
          <w:szCs w:val="24"/>
          <w:lang w:val="ru-RU"/>
        </w:rPr>
        <w:t>Ёрундур</w:t>
      </w:r>
      <w:proofErr w:type="spellEnd"/>
      <w:r w:rsidR="003E58F7" w:rsidRPr="00D26162">
        <w:rPr>
          <w:rFonts w:cs="Times New Roman"/>
          <w:szCs w:val="24"/>
          <w:lang w:val="ru-RU"/>
        </w:rPr>
        <w:t xml:space="preserve"> сохранил курс и скорость, немного увеличив нагрузку на двигатель, но разрыв между ними и преследователями начал быстро сокращаться. Каждый аппарат имел одинаковую максимальную скорость, но «</w:t>
      </w:r>
      <w:proofErr w:type="spellStart"/>
      <w:r w:rsidR="003E58F7" w:rsidRPr="00D26162">
        <w:rPr>
          <w:rFonts w:cs="Times New Roman"/>
          <w:i/>
          <w:szCs w:val="24"/>
          <w:lang w:val="ru-RU"/>
        </w:rPr>
        <w:t>Вуоко</w:t>
      </w:r>
      <w:proofErr w:type="spellEnd"/>
      <w:r w:rsidR="003E58F7" w:rsidRPr="00D26162">
        <w:rPr>
          <w:rFonts w:cs="Times New Roman"/>
          <w:szCs w:val="24"/>
          <w:lang w:val="ru-RU"/>
        </w:rPr>
        <w:t>» получил повреждения при снижении, и двигатели вс</w:t>
      </w:r>
      <w:r w:rsidRPr="00D26162">
        <w:rPr>
          <w:rFonts w:cs="Times New Roman"/>
          <w:szCs w:val="24"/>
          <w:lang w:val="ru-RU"/>
        </w:rPr>
        <w:t>е</w:t>
      </w:r>
      <w:r w:rsidR="003E58F7" w:rsidRPr="00D26162">
        <w:rPr>
          <w:rFonts w:cs="Times New Roman"/>
          <w:szCs w:val="24"/>
          <w:lang w:val="ru-RU"/>
        </w:rPr>
        <w:t xml:space="preserve"> ещ</w:t>
      </w:r>
      <w:r w:rsidRPr="00D26162">
        <w:rPr>
          <w:rFonts w:cs="Times New Roman"/>
          <w:szCs w:val="24"/>
          <w:lang w:val="ru-RU"/>
        </w:rPr>
        <w:t>е</w:t>
      </w:r>
      <w:r w:rsidR="003E58F7" w:rsidRPr="00D26162">
        <w:rPr>
          <w:rFonts w:cs="Times New Roman"/>
          <w:szCs w:val="24"/>
          <w:lang w:val="ru-RU"/>
        </w:rPr>
        <w:t xml:space="preserve"> работали не на полную мощность. </w:t>
      </w:r>
    </w:p>
    <w:p w14:paraId="551D4A8F" w14:textId="57EC5463" w:rsidR="003E58F7" w:rsidRPr="00D26162" w:rsidRDefault="003E58F7" w:rsidP="003E58F7">
      <w:pPr>
        <w:ind w:firstLineChars="275" w:firstLine="660"/>
        <w:rPr>
          <w:rFonts w:cs="Times New Roman"/>
          <w:szCs w:val="24"/>
          <w:lang w:val="ru-RU"/>
        </w:rPr>
      </w:pPr>
      <w:r w:rsidRPr="00D26162">
        <w:rPr>
          <w:rFonts w:cs="Times New Roman"/>
          <w:szCs w:val="24"/>
          <w:lang w:val="ru-RU"/>
        </w:rPr>
        <w:t>— Несколько минут, и они будут над нами, — сказал Старый П</w:t>
      </w:r>
      <w:r w:rsidR="00BF2D7C" w:rsidRPr="00D26162">
        <w:rPr>
          <w:rFonts w:cs="Times New Roman"/>
          <w:szCs w:val="24"/>
          <w:lang w:val="ru-RU"/>
        </w:rPr>
        <w:t>е</w:t>
      </w:r>
      <w:r w:rsidRPr="00D26162">
        <w:rPr>
          <w:rFonts w:cs="Times New Roman"/>
          <w:szCs w:val="24"/>
          <w:lang w:val="ru-RU"/>
        </w:rPr>
        <w:t>с.</w:t>
      </w:r>
    </w:p>
    <w:p w14:paraId="5FC229C9"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Тогда выбирай момент, — ответил </w:t>
      </w:r>
      <w:proofErr w:type="spellStart"/>
      <w:r w:rsidRPr="00D26162">
        <w:rPr>
          <w:rFonts w:cs="Times New Roman"/>
          <w:szCs w:val="24"/>
          <w:lang w:val="ru-RU"/>
        </w:rPr>
        <w:t>Гуннлаугур</w:t>
      </w:r>
      <w:proofErr w:type="spellEnd"/>
      <w:r w:rsidRPr="00D26162">
        <w:rPr>
          <w:rFonts w:cs="Times New Roman"/>
          <w:szCs w:val="24"/>
          <w:lang w:val="ru-RU"/>
        </w:rPr>
        <w:t>.</w:t>
      </w:r>
    </w:p>
    <w:p w14:paraId="36C9FC0E" w14:textId="283AE1C1" w:rsidR="003E58F7" w:rsidRPr="00D26162" w:rsidRDefault="003E58F7" w:rsidP="003E58F7">
      <w:pPr>
        <w:ind w:firstLineChars="275" w:firstLine="660"/>
        <w:rPr>
          <w:rFonts w:cs="Times New Roman"/>
          <w:szCs w:val="24"/>
          <w:lang w:val="ru-RU"/>
        </w:rPr>
      </w:pPr>
      <w:r w:rsidRPr="00D26162">
        <w:rPr>
          <w:rFonts w:cs="Times New Roman"/>
          <w:szCs w:val="24"/>
          <w:lang w:val="ru-RU"/>
        </w:rPr>
        <w:t>Ещ</w:t>
      </w:r>
      <w:r w:rsidR="00BF2D7C" w:rsidRPr="00D26162">
        <w:rPr>
          <w:rFonts w:cs="Times New Roman"/>
          <w:szCs w:val="24"/>
          <w:lang w:val="ru-RU"/>
        </w:rPr>
        <w:t>е</w:t>
      </w:r>
      <w:r w:rsidRPr="00D26162">
        <w:rPr>
          <w:rFonts w:cs="Times New Roman"/>
          <w:szCs w:val="24"/>
          <w:lang w:val="ru-RU"/>
        </w:rPr>
        <w:t xml:space="preserve"> несколько напряж</w:t>
      </w:r>
      <w:r w:rsidR="00BF2D7C" w:rsidRPr="00D26162">
        <w:rPr>
          <w:rFonts w:cs="Times New Roman"/>
          <w:szCs w:val="24"/>
          <w:lang w:val="ru-RU"/>
        </w:rPr>
        <w:t>е</w:t>
      </w:r>
      <w:r w:rsidRPr="00D26162">
        <w:rPr>
          <w:rFonts w:cs="Times New Roman"/>
          <w:szCs w:val="24"/>
          <w:lang w:val="ru-RU"/>
        </w:rPr>
        <w:t xml:space="preserve">нных мгновений </w:t>
      </w:r>
      <w:proofErr w:type="spellStart"/>
      <w:r w:rsidR="00BF2D7C" w:rsidRPr="00D26162">
        <w:rPr>
          <w:rFonts w:cs="Times New Roman"/>
          <w:szCs w:val="24"/>
          <w:lang w:val="ru-RU"/>
        </w:rPr>
        <w:t>Ёрундур</w:t>
      </w:r>
      <w:proofErr w:type="spellEnd"/>
      <w:r w:rsidRPr="00D26162">
        <w:rPr>
          <w:rFonts w:cs="Times New Roman"/>
          <w:szCs w:val="24"/>
          <w:lang w:val="ru-RU"/>
        </w:rPr>
        <w:t xml:space="preserve"> держал курс строго на север, с гулом проносясь над пустынной местностью. Три точки на сканере подползали вс</w:t>
      </w:r>
      <w:r w:rsidR="00BF2D7C" w:rsidRPr="00D26162">
        <w:rPr>
          <w:rFonts w:cs="Times New Roman"/>
          <w:szCs w:val="24"/>
          <w:lang w:val="ru-RU"/>
        </w:rPr>
        <w:t>е</w:t>
      </w:r>
      <w:r w:rsidRPr="00D26162">
        <w:rPr>
          <w:rFonts w:cs="Times New Roman"/>
          <w:szCs w:val="24"/>
          <w:lang w:val="ru-RU"/>
        </w:rPr>
        <w:t xml:space="preserve"> ближе и ближе, увеличивая скорость настолько же, насколько и они, сохраняя плотный строй.</w:t>
      </w:r>
    </w:p>
    <w:p w14:paraId="7DD77E79" w14:textId="37053A41"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Едва враги подошли на расстояние пушечного выстрела, </w:t>
      </w:r>
      <w:proofErr w:type="spellStart"/>
      <w:r w:rsidR="00BF2D7C" w:rsidRPr="00D26162">
        <w:rPr>
          <w:rFonts w:cs="Times New Roman"/>
          <w:szCs w:val="24"/>
          <w:lang w:val="ru-RU"/>
        </w:rPr>
        <w:t>Ёрундур</w:t>
      </w:r>
      <w:proofErr w:type="spellEnd"/>
      <w:r w:rsidRPr="00D26162">
        <w:rPr>
          <w:rFonts w:cs="Times New Roman"/>
          <w:szCs w:val="24"/>
          <w:lang w:val="ru-RU"/>
        </w:rPr>
        <w:t xml:space="preserve"> нажал на пневматические тормоза и потянул рычаги управления вверх. Шаттл накренился, нос задрался вверх, и </w:t>
      </w:r>
      <w:proofErr w:type="spellStart"/>
      <w:r w:rsidR="00BF2D7C" w:rsidRPr="00D26162">
        <w:rPr>
          <w:rFonts w:cs="Times New Roman"/>
          <w:szCs w:val="24"/>
          <w:lang w:val="ru-RU"/>
        </w:rPr>
        <w:t>Ёрундур</w:t>
      </w:r>
      <w:proofErr w:type="spellEnd"/>
      <w:r w:rsidRPr="00D26162">
        <w:rPr>
          <w:rFonts w:cs="Times New Roman"/>
          <w:szCs w:val="24"/>
          <w:lang w:val="ru-RU"/>
        </w:rPr>
        <w:t xml:space="preserve"> снова выжал мощность двигателей до максимума; «</w:t>
      </w:r>
      <w:proofErr w:type="spellStart"/>
      <w:r w:rsidRPr="00D26162">
        <w:rPr>
          <w:rFonts w:cs="Times New Roman"/>
          <w:i/>
          <w:szCs w:val="24"/>
          <w:lang w:val="ru-RU"/>
        </w:rPr>
        <w:t>Вуоко</w:t>
      </w:r>
      <w:proofErr w:type="spellEnd"/>
      <w:r w:rsidRPr="00D26162">
        <w:rPr>
          <w:rFonts w:cs="Times New Roman"/>
          <w:szCs w:val="24"/>
          <w:lang w:val="ru-RU"/>
        </w:rPr>
        <w:t>» взмыл вверх, резко развернулся и нав</w:t>
      </w:r>
      <w:r w:rsidR="00BF2D7C" w:rsidRPr="00D26162">
        <w:rPr>
          <w:rFonts w:cs="Times New Roman"/>
          <w:szCs w:val="24"/>
          <w:lang w:val="ru-RU"/>
        </w:rPr>
        <w:t>е</w:t>
      </w:r>
      <w:r w:rsidRPr="00D26162">
        <w:rPr>
          <w:rFonts w:cs="Times New Roman"/>
          <w:szCs w:val="24"/>
          <w:lang w:val="ru-RU"/>
        </w:rPr>
        <w:t>л боевую пушку на приближающиеся «Грозовые орлы».</w:t>
      </w:r>
    </w:p>
    <w:p w14:paraId="4F1BDC8B" w14:textId="34373B4F" w:rsidR="003E58F7" w:rsidRPr="00D26162" w:rsidRDefault="003E58F7" w:rsidP="003E58F7">
      <w:pPr>
        <w:ind w:firstLineChars="275" w:firstLine="660"/>
        <w:rPr>
          <w:rFonts w:cs="Times New Roman"/>
          <w:szCs w:val="24"/>
          <w:lang w:val="ru-RU"/>
        </w:rPr>
      </w:pPr>
      <w:r w:rsidRPr="00D26162">
        <w:rPr>
          <w:rFonts w:cs="Times New Roman"/>
          <w:szCs w:val="24"/>
          <w:lang w:val="ru-RU"/>
        </w:rPr>
        <w:t>Шаттлы, окрашенные в зловещий красный с ч</w:t>
      </w:r>
      <w:r w:rsidR="00BF2D7C" w:rsidRPr="00D26162">
        <w:rPr>
          <w:rFonts w:cs="Times New Roman"/>
          <w:szCs w:val="24"/>
          <w:lang w:val="ru-RU"/>
        </w:rPr>
        <w:t>е</w:t>
      </w:r>
      <w:r w:rsidRPr="00D26162">
        <w:rPr>
          <w:rFonts w:cs="Times New Roman"/>
          <w:szCs w:val="24"/>
          <w:lang w:val="ru-RU"/>
        </w:rPr>
        <w:t>рным, испещр</w:t>
      </w:r>
      <w:r w:rsidR="00BF2D7C" w:rsidRPr="00D26162">
        <w:rPr>
          <w:rFonts w:cs="Times New Roman"/>
          <w:szCs w:val="24"/>
          <w:lang w:val="ru-RU"/>
        </w:rPr>
        <w:t>е</w:t>
      </w:r>
      <w:r w:rsidRPr="00D26162">
        <w:rPr>
          <w:rFonts w:cs="Times New Roman"/>
          <w:szCs w:val="24"/>
          <w:lang w:val="ru-RU"/>
        </w:rPr>
        <w:t xml:space="preserve">нные нечестивыми символами, шипами и </w:t>
      </w:r>
      <w:proofErr w:type="spellStart"/>
      <w:r w:rsidRPr="00D26162">
        <w:rPr>
          <w:rFonts w:cs="Times New Roman"/>
          <w:szCs w:val="24"/>
          <w:lang w:val="ru-RU"/>
        </w:rPr>
        <w:t>полуорганическими</w:t>
      </w:r>
      <w:proofErr w:type="spellEnd"/>
      <w:r w:rsidRPr="00D26162">
        <w:rPr>
          <w:rFonts w:cs="Times New Roman"/>
          <w:szCs w:val="24"/>
          <w:lang w:val="ru-RU"/>
        </w:rPr>
        <w:t xml:space="preserve"> наростами на шасси, мгновенно разорвали строй и разошлись веером в тр</w:t>
      </w:r>
      <w:r w:rsidR="00BF2D7C" w:rsidRPr="00D26162">
        <w:rPr>
          <w:rFonts w:cs="Times New Roman"/>
          <w:szCs w:val="24"/>
          <w:lang w:val="ru-RU"/>
        </w:rPr>
        <w:t>е</w:t>
      </w:r>
      <w:r w:rsidRPr="00D26162">
        <w:rPr>
          <w:rFonts w:cs="Times New Roman"/>
          <w:szCs w:val="24"/>
          <w:lang w:val="ru-RU"/>
        </w:rPr>
        <w:t xml:space="preserve">х направлениях; их двигатели загудели, изрыгая ядовитый дым. </w:t>
      </w:r>
    </w:p>
    <w:p w14:paraId="7AE8B29C" w14:textId="307141D2"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Выстрелом из боевой пушки </w:t>
      </w:r>
      <w:proofErr w:type="spellStart"/>
      <w:r w:rsidRPr="00D26162">
        <w:rPr>
          <w:rFonts w:cs="Times New Roman"/>
          <w:szCs w:val="24"/>
          <w:lang w:val="ru-RU"/>
        </w:rPr>
        <w:t>Ольгейр</w:t>
      </w:r>
      <w:proofErr w:type="spellEnd"/>
      <w:r w:rsidRPr="00D26162">
        <w:rPr>
          <w:rFonts w:cs="Times New Roman"/>
          <w:szCs w:val="24"/>
          <w:lang w:val="ru-RU"/>
        </w:rPr>
        <w:t xml:space="preserve"> почти начисто сн</w:t>
      </w:r>
      <w:r w:rsidR="00BF2D7C" w:rsidRPr="00D26162">
        <w:rPr>
          <w:rFonts w:cs="Times New Roman"/>
          <w:szCs w:val="24"/>
          <w:lang w:val="ru-RU"/>
        </w:rPr>
        <w:t>е</w:t>
      </w:r>
      <w:r w:rsidRPr="00D26162">
        <w:rPr>
          <w:rFonts w:cs="Times New Roman"/>
          <w:szCs w:val="24"/>
          <w:lang w:val="ru-RU"/>
        </w:rPr>
        <w:t xml:space="preserve">с заднюю часть ведущего «Грозового орла» и открыл огонь из оставшейся лазерной пушки. </w:t>
      </w:r>
      <w:proofErr w:type="spellStart"/>
      <w:r w:rsidR="00BF2D7C" w:rsidRPr="00D26162">
        <w:rPr>
          <w:rFonts w:cs="Times New Roman"/>
          <w:szCs w:val="24"/>
          <w:lang w:val="ru-RU"/>
        </w:rPr>
        <w:t>Ёрундур</w:t>
      </w:r>
      <w:proofErr w:type="spellEnd"/>
      <w:r w:rsidRPr="00D26162">
        <w:rPr>
          <w:rFonts w:cs="Times New Roman"/>
          <w:szCs w:val="24"/>
          <w:lang w:val="ru-RU"/>
        </w:rPr>
        <w:t xml:space="preserve"> устремился за добычей по спирали. Первые несколько лазерных залпов прошли мимо, но </w:t>
      </w:r>
      <w:proofErr w:type="spellStart"/>
      <w:r w:rsidR="00BF2D7C" w:rsidRPr="00D26162">
        <w:rPr>
          <w:rFonts w:cs="Times New Roman"/>
          <w:szCs w:val="24"/>
          <w:lang w:val="ru-RU"/>
        </w:rPr>
        <w:t>Ёрундур</w:t>
      </w:r>
      <w:proofErr w:type="spellEnd"/>
      <w:r w:rsidRPr="00D26162">
        <w:rPr>
          <w:rFonts w:cs="Times New Roman"/>
          <w:szCs w:val="24"/>
          <w:lang w:val="ru-RU"/>
        </w:rPr>
        <w:t xml:space="preserve"> предвидел, что вражеский пилот нанес</w:t>
      </w:r>
      <w:r w:rsidR="00BF2D7C" w:rsidRPr="00D26162">
        <w:rPr>
          <w:rFonts w:cs="Times New Roman"/>
          <w:szCs w:val="24"/>
          <w:lang w:val="ru-RU"/>
        </w:rPr>
        <w:t>е</w:t>
      </w:r>
      <w:r w:rsidRPr="00D26162">
        <w:rPr>
          <w:rFonts w:cs="Times New Roman"/>
          <w:szCs w:val="24"/>
          <w:lang w:val="ru-RU"/>
        </w:rPr>
        <w:t>т ответный удар, и уш</w:t>
      </w:r>
      <w:r w:rsidR="00BF2D7C" w:rsidRPr="00D26162">
        <w:rPr>
          <w:rFonts w:cs="Times New Roman"/>
          <w:szCs w:val="24"/>
          <w:lang w:val="ru-RU"/>
        </w:rPr>
        <w:t>е</w:t>
      </w:r>
      <w:r w:rsidRPr="00D26162">
        <w:rPr>
          <w:rFonts w:cs="Times New Roman"/>
          <w:szCs w:val="24"/>
          <w:lang w:val="ru-RU"/>
        </w:rPr>
        <w:t xml:space="preserve">л в пике, на долю секунды предоставив </w:t>
      </w:r>
      <w:proofErr w:type="spellStart"/>
      <w:r w:rsidRPr="00D26162">
        <w:rPr>
          <w:rFonts w:cs="Times New Roman"/>
          <w:szCs w:val="24"/>
          <w:lang w:val="ru-RU"/>
        </w:rPr>
        <w:t>Ольгейру</w:t>
      </w:r>
      <w:proofErr w:type="spellEnd"/>
      <w:r w:rsidRPr="00D26162">
        <w:rPr>
          <w:rFonts w:cs="Times New Roman"/>
          <w:szCs w:val="24"/>
          <w:lang w:val="ru-RU"/>
        </w:rPr>
        <w:t xml:space="preserve"> идеальную мишень. Тот не упустил такой шанс и послал шквал </w:t>
      </w:r>
      <w:r w:rsidR="00673C6B">
        <w:rPr>
          <w:rFonts w:cs="Times New Roman"/>
          <w:szCs w:val="24"/>
          <w:lang w:val="ru-RU"/>
        </w:rPr>
        <w:t>ярост</w:t>
      </w:r>
      <w:r w:rsidRPr="00D26162">
        <w:rPr>
          <w:rFonts w:cs="Times New Roman"/>
          <w:szCs w:val="24"/>
          <w:lang w:val="ru-RU"/>
        </w:rPr>
        <w:t>ных лазерных разрядов в кабину меньшего шаттла, продырявив металл и разнеся бронестекло в облако окровавленных осколков.</w:t>
      </w:r>
    </w:p>
    <w:p w14:paraId="4C18FD03"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С врагом было покончено, хотя к тому времени двое других нападавших успели развернулся и пустить в ход оружие. </w:t>
      </w:r>
    </w:p>
    <w:p w14:paraId="75AF3D1E" w14:textId="0EC0FF78" w:rsidR="003E58F7" w:rsidRPr="00D26162" w:rsidRDefault="003E58F7" w:rsidP="003E58F7">
      <w:pPr>
        <w:ind w:firstLineChars="275" w:firstLine="660"/>
        <w:rPr>
          <w:rFonts w:cs="Times New Roman"/>
          <w:szCs w:val="24"/>
          <w:lang w:val="ru-RU"/>
        </w:rPr>
      </w:pPr>
      <w:r w:rsidRPr="00D26162">
        <w:rPr>
          <w:rFonts w:cs="Times New Roman"/>
          <w:szCs w:val="24"/>
          <w:lang w:val="ru-RU"/>
        </w:rPr>
        <w:t>Тяж</w:t>
      </w:r>
      <w:r w:rsidR="00BF2D7C" w:rsidRPr="00D26162">
        <w:rPr>
          <w:rFonts w:cs="Times New Roman"/>
          <w:szCs w:val="24"/>
          <w:lang w:val="ru-RU"/>
        </w:rPr>
        <w:t>е</w:t>
      </w:r>
      <w:r w:rsidRPr="00D26162">
        <w:rPr>
          <w:rFonts w:cs="Times New Roman"/>
          <w:szCs w:val="24"/>
          <w:lang w:val="ru-RU"/>
        </w:rPr>
        <w:t xml:space="preserve">лые болтеры одновременно открыли огонь, выпуская масс-реактивные снаряды в четырех направлениях. </w:t>
      </w:r>
      <w:proofErr w:type="spellStart"/>
      <w:r w:rsidR="00BF2D7C" w:rsidRPr="00D26162">
        <w:rPr>
          <w:rFonts w:cs="Times New Roman"/>
          <w:szCs w:val="24"/>
          <w:lang w:val="ru-RU"/>
        </w:rPr>
        <w:t>Ёрундур</w:t>
      </w:r>
      <w:proofErr w:type="spellEnd"/>
      <w:r w:rsidRPr="00D26162">
        <w:rPr>
          <w:rFonts w:cs="Times New Roman"/>
          <w:szCs w:val="24"/>
          <w:lang w:val="ru-RU"/>
        </w:rPr>
        <w:t xml:space="preserve"> уш</w:t>
      </w:r>
      <w:r w:rsidR="00BF2D7C" w:rsidRPr="00D26162">
        <w:rPr>
          <w:rFonts w:cs="Times New Roman"/>
          <w:szCs w:val="24"/>
          <w:lang w:val="ru-RU"/>
        </w:rPr>
        <w:t>е</w:t>
      </w:r>
      <w:r w:rsidRPr="00D26162">
        <w:rPr>
          <w:rFonts w:cs="Times New Roman"/>
          <w:szCs w:val="24"/>
          <w:lang w:val="ru-RU"/>
        </w:rPr>
        <w:t xml:space="preserve">л в резкий крен, но ему не удалось уклониться от всех ударов: правый отсек экипажа изуродовало длинной очередью искр и осколков, пластины вдавило, смяло и разорвало. </w:t>
      </w:r>
    </w:p>
    <w:p w14:paraId="5EC8B0B7"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w:t>
      </w:r>
      <w:proofErr w:type="spellStart"/>
      <w:r w:rsidRPr="00D26162">
        <w:rPr>
          <w:rFonts w:cs="Times New Roman"/>
          <w:szCs w:val="24"/>
          <w:lang w:val="ru-RU"/>
        </w:rPr>
        <w:t>Скитья</w:t>
      </w:r>
      <w:proofErr w:type="spellEnd"/>
      <w:r w:rsidRPr="00D26162">
        <w:rPr>
          <w:rFonts w:cs="Times New Roman"/>
          <w:szCs w:val="24"/>
          <w:lang w:val="ru-RU"/>
        </w:rPr>
        <w:t xml:space="preserve">! — </w:t>
      </w:r>
      <w:proofErr w:type="spellStart"/>
      <w:r w:rsidRPr="00D26162">
        <w:rPr>
          <w:rFonts w:cs="Times New Roman"/>
          <w:szCs w:val="24"/>
          <w:lang w:val="ru-RU"/>
        </w:rPr>
        <w:t>Йорундур</w:t>
      </w:r>
      <w:proofErr w:type="spellEnd"/>
      <w:r w:rsidRPr="00D26162">
        <w:rPr>
          <w:rFonts w:cs="Times New Roman"/>
          <w:szCs w:val="24"/>
          <w:lang w:val="ru-RU"/>
        </w:rPr>
        <w:t xml:space="preserve"> выругался, снова отключил двигатель, сбрасывая высоту, и развернулся, чтобы </w:t>
      </w:r>
      <w:proofErr w:type="spellStart"/>
      <w:r w:rsidRPr="00D26162">
        <w:rPr>
          <w:rFonts w:cs="Times New Roman"/>
          <w:szCs w:val="24"/>
          <w:lang w:val="ru-RU"/>
        </w:rPr>
        <w:t>Ольгейру</w:t>
      </w:r>
      <w:proofErr w:type="spellEnd"/>
      <w:r w:rsidRPr="00D26162">
        <w:rPr>
          <w:rFonts w:cs="Times New Roman"/>
          <w:szCs w:val="24"/>
          <w:lang w:val="ru-RU"/>
        </w:rPr>
        <w:t xml:space="preserve"> было во что прицелиться.</w:t>
      </w:r>
    </w:p>
    <w:p w14:paraId="54305065" w14:textId="57533EB1" w:rsidR="003E58F7" w:rsidRPr="00D26162" w:rsidRDefault="003E58F7" w:rsidP="003E58F7">
      <w:pPr>
        <w:ind w:firstLineChars="275" w:firstLine="660"/>
        <w:rPr>
          <w:rFonts w:cs="Times New Roman"/>
          <w:szCs w:val="24"/>
          <w:lang w:val="ru-RU"/>
        </w:rPr>
      </w:pPr>
      <w:r w:rsidRPr="00D26162">
        <w:rPr>
          <w:rFonts w:cs="Times New Roman"/>
          <w:szCs w:val="24"/>
          <w:lang w:val="ru-RU"/>
        </w:rPr>
        <w:t>Пилоты «Грозовых орлов» были начеку, используя превосходную ман</w:t>
      </w:r>
      <w:r w:rsidR="00BF2D7C" w:rsidRPr="00D26162">
        <w:rPr>
          <w:rFonts w:cs="Times New Roman"/>
          <w:szCs w:val="24"/>
          <w:lang w:val="ru-RU"/>
        </w:rPr>
        <w:t>е</w:t>
      </w:r>
      <w:r w:rsidRPr="00D26162">
        <w:rPr>
          <w:rFonts w:cs="Times New Roman"/>
          <w:szCs w:val="24"/>
          <w:lang w:val="ru-RU"/>
        </w:rPr>
        <w:t>вренность своих машин, чтобы уклоняться от лазерных выстрелов и одновременно обстреливать «</w:t>
      </w:r>
      <w:proofErr w:type="spellStart"/>
      <w:r w:rsidRPr="00D26162">
        <w:rPr>
          <w:rFonts w:cs="Times New Roman"/>
          <w:i/>
          <w:szCs w:val="24"/>
          <w:lang w:val="ru-RU"/>
        </w:rPr>
        <w:t>Вуоко</w:t>
      </w:r>
      <w:proofErr w:type="spellEnd"/>
      <w:r w:rsidRPr="00D26162">
        <w:rPr>
          <w:rFonts w:cs="Times New Roman"/>
          <w:szCs w:val="24"/>
          <w:lang w:val="ru-RU"/>
        </w:rPr>
        <w:t xml:space="preserve">» из </w:t>
      </w:r>
      <w:proofErr w:type="spellStart"/>
      <w:r w:rsidRPr="00D26162">
        <w:rPr>
          <w:rFonts w:cs="Times New Roman"/>
          <w:szCs w:val="24"/>
          <w:lang w:val="ru-RU"/>
        </w:rPr>
        <w:t>болтеров</w:t>
      </w:r>
      <w:proofErr w:type="spellEnd"/>
      <w:r w:rsidRPr="00D26162">
        <w:rPr>
          <w:rFonts w:cs="Times New Roman"/>
          <w:szCs w:val="24"/>
          <w:lang w:val="ru-RU"/>
        </w:rPr>
        <w:t xml:space="preserve">. Один из противников выпустил россыпь ракет, которые просвистели совсем рядом — лишь благодаря отчаянному рывку </w:t>
      </w:r>
      <w:proofErr w:type="spellStart"/>
      <w:r w:rsidR="00BF2D7C" w:rsidRPr="00D26162">
        <w:rPr>
          <w:rFonts w:cs="Times New Roman"/>
          <w:szCs w:val="24"/>
          <w:lang w:val="ru-RU"/>
        </w:rPr>
        <w:t>Ёрундур</w:t>
      </w:r>
      <w:r w:rsidRPr="00D26162">
        <w:rPr>
          <w:rFonts w:cs="Times New Roman"/>
          <w:szCs w:val="24"/>
          <w:lang w:val="ru-RU"/>
        </w:rPr>
        <w:t>а</w:t>
      </w:r>
      <w:proofErr w:type="spellEnd"/>
      <w:r w:rsidRPr="00D26162">
        <w:rPr>
          <w:rFonts w:cs="Times New Roman"/>
          <w:szCs w:val="24"/>
          <w:lang w:val="ru-RU"/>
        </w:rPr>
        <w:t xml:space="preserve"> одна не попала прямо в отсек экипажа.</w:t>
      </w:r>
    </w:p>
    <w:p w14:paraId="5C890C74" w14:textId="7848A808"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Бальдр и </w:t>
      </w:r>
      <w:proofErr w:type="spellStart"/>
      <w:r w:rsidRPr="00D26162">
        <w:rPr>
          <w:rFonts w:cs="Times New Roman"/>
          <w:szCs w:val="24"/>
          <w:lang w:val="ru-RU"/>
        </w:rPr>
        <w:t>Хафлои</w:t>
      </w:r>
      <w:proofErr w:type="spellEnd"/>
      <w:r w:rsidRPr="00D26162">
        <w:rPr>
          <w:rFonts w:cs="Times New Roman"/>
          <w:szCs w:val="24"/>
          <w:lang w:val="ru-RU"/>
        </w:rPr>
        <w:t>, заняв места у тяж</w:t>
      </w:r>
      <w:r w:rsidR="00BF2D7C" w:rsidRPr="00D26162">
        <w:rPr>
          <w:rFonts w:cs="Times New Roman"/>
          <w:szCs w:val="24"/>
          <w:lang w:val="ru-RU"/>
        </w:rPr>
        <w:t>е</w:t>
      </w:r>
      <w:r w:rsidRPr="00D26162">
        <w:rPr>
          <w:rFonts w:cs="Times New Roman"/>
          <w:szCs w:val="24"/>
          <w:lang w:val="ru-RU"/>
        </w:rPr>
        <w:t xml:space="preserve">лых </w:t>
      </w:r>
      <w:proofErr w:type="spellStart"/>
      <w:r w:rsidRPr="00D26162">
        <w:rPr>
          <w:rFonts w:cs="Times New Roman"/>
          <w:szCs w:val="24"/>
          <w:lang w:val="ru-RU"/>
        </w:rPr>
        <w:t>болтеров</w:t>
      </w:r>
      <w:proofErr w:type="spellEnd"/>
      <w:r w:rsidRPr="00D26162">
        <w:rPr>
          <w:rFonts w:cs="Times New Roman"/>
          <w:szCs w:val="24"/>
          <w:lang w:val="ru-RU"/>
        </w:rPr>
        <w:t xml:space="preserve"> «Громового ястреба», вели свободный огонь, поворачивая стволы, чтобы прицелиться в приближающиеся шаттлы. Все трое мчались на север над пустынным ландшафтом, ныряя и в</w:t>
      </w:r>
      <w:r w:rsidR="00673C6B">
        <w:rPr>
          <w:rFonts w:cs="Times New Roman"/>
          <w:szCs w:val="24"/>
          <w:lang w:val="ru-RU"/>
        </w:rPr>
        <w:t>раща</w:t>
      </w:r>
      <w:r w:rsidRPr="00D26162">
        <w:rPr>
          <w:rFonts w:cs="Times New Roman"/>
          <w:szCs w:val="24"/>
          <w:lang w:val="ru-RU"/>
        </w:rPr>
        <w:t>ясь, пока стены долины становились вс</w:t>
      </w:r>
      <w:r w:rsidR="00BF2D7C" w:rsidRPr="00D26162">
        <w:rPr>
          <w:rFonts w:cs="Times New Roman"/>
          <w:szCs w:val="24"/>
          <w:lang w:val="ru-RU"/>
        </w:rPr>
        <w:t>е</w:t>
      </w:r>
      <w:r w:rsidRPr="00D26162">
        <w:rPr>
          <w:rFonts w:cs="Times New Roman"/>
          <w:szCs w:val="24"/>
          <w:lang w:val="ru-RU"/>
        </w:rPr>
        <w:t xml:space="preserve"> ниже. </w:t>
      </w:r>
    </w:p>
    <w:p w14:paraId="10AFAF36" w14:textId="0C63175A" w:rsidR="003E58F7" w:rsidRPr="00D26162" w:rsidRDefault="003E58F7" w:rsidP="003E58F7">
      <w:pPr>
        <w:ind w:firstLineChars="275" w:firstLine="660"/>
        <w:rPr>
          <w:rFonts w:cs="Times New Roman"/>
          <w:szCs w:val="24"/>
          <w:lang w:val="ru-RU"/>
        </w:rPr>
      </w:pPr>
      <w:r w:rsidRPr="00D26162">
        <w:rPr>
          <w:rFonts w:cs="Times New Roman"/>
          <w:szCs w:val="24"/>
          <w:lang w:val="ru-RU"/>
        </w:rPr>
        <w:lastRenderedPageBreak/>
        <w:t xml:space="preserve">Внизу поблескивала серебристо-серая гладь большой реки, зажатой меж камнебетонными насыпями, шириной примерно полмили от берега до берега; река теперь превратилась в </w:t>
      </w:r>
      <w:r w:rsidR="00673C6B">
        <w:rPr>
          <w:rFonts w:cs="Times New Roman"/>
          <w:szCs w:val="24"/>
          <w:lang w:val="ru-RU"/>
        </w:rPr>
        <w:t>месив</w:t>
      </w:r>
      <w:r w:rsidRPr="00D26162">
        <w:rPr>
          <w:rFonts w:cs="Times New Roman"/>
          <w:szCs w:val="24"/>
          <w:lang w:val="ru-RU"/>
        </w:rPr>
        <w:t>о из нефтяных пятен и тлеющих обломков.</w:t>
      </w:r>
    </w:p>
    <w:p w14:paraId="3EE161C4" w14:textId="45CF8A63" w:rsidR="003E58F7" w:rsidRPr="00D26162" w:rsidRDefault="003E58F7" w:rsidP="003E58F7">
      <w:pPr>
        <w:ind w:firstLineChars="275" w:firstLine="660"/>
        <w:rPr>
          <w:rFonts w:cs="Times New Roman"/>
          <w:szCs w:val="24"/>
          <w:lang w:val="ru-RU"/>
        </w:rPr>
      </w:pPr>
      <w:r w:rsidRPr="00D26162">
        <w:rPr>
          <w:rFonts w:cs="Times New Roman"/>
          <w:szCs w:val="24"/>
          <w:lang w:val="ru-RU"/>
        </w:rPr>
        <w:t>— Имперские позиции в двух милях к востоку, — доложил Ингвар. — Добер</w:t>
      </w:r>
      <w:r w:rsidR="00BF2D7C" w:rsidRPr="00D26162">
        <w:rPr>
          <w:rFonts w:cs="Times New Roman"/>
          <w:szCs w:val="24"/>
          <w:lang w:val="ru-RU"/>
        </w:rPr>
        <w:t>е</w:t>
      </w:r>
      <w:r w:rsidRPr="00D26162">
        <w:rPr>
          <w:rFonts w:cs="Times New Roman"/>
          <w:szCs w:val="24"/>
          <w:lang w:val="ru-RU"/>
        </w:rPr>
        <w:t xml:space="preserve">мся до них, может, нам дадут какое-никакое укрытие. </w:t>
      </w:r>
    </w:p>
    <w:p w14:paraId="67706A0D" w14:textId="18517E49" w:rsidR="003E58F7" w:rsidRPr="00D26162" w:rsidRDefault="00BF2D7C" w:rsidP="003E58F7">
      <w:pPr>
        <w:ind w:firstLineChars="275" w:firstLine="660"/>
        <w:rPr>
          <w:rFonts w:cs="Times New Roman"/>
          <w:szCs w:val="24"/>
          <w:lang w:val="ru-RU"/>
        </w:rPr>
      </w:pPr>
      <w:proofErr w:type="spellStart"/>
      <w:r w:rsidRPr="00D26162">
        <w:rPr>
          <w:rFonts w:cs="Times New Roman"/>
          <w:szCs w:val="24"/>
          <w:lang w:val="ru-RU"/>
        </w:rPr>
        <w:t>Ёрундур</w:t>
      </w:r>
      <w:proofErr w:type="spellEnd"/>
      <w:r w:rsidR="003E58F7" w:rsidRPr="00D26162">
        <w:rPr>
          <w:rFonts w:cs="Times New Roman"/>
          <w:szCs w:val="24"/>
          <w:lang w:val="ru-RU"/>
        </w:rPr>
        <w:t xml:space="preserve"> направил «</w:t>
      </w:r>
      <w:proofErr w:type="spellStart"/>
      <w:r w:rsidR="003E58F7" w:rsidRPr="00D26162">
        <w:rPr>
          <w:rFonts w:cs="Times New Roman"/>
          <w:i/>
          <w:szCs w:val="24"/>
          <w:lang w:val="ru-RU"/>
        </w:rPr>
        <w:t>Вуоко</w:t>
      </w:r>
      <w:proofErr w:type="spellEnd"/>
      <w:r w:rsidR="003E58F7" w:rsidRPr="00D26162">
        <w:rPr>
          <w:rFonts w:cs="Times New Roman"/>
          <w:szCs w:val="24"/>
          <w:lang w:val="ru-RU"/>
        </w:rPr>
        <w:t xml:space="preserve">» вниз, к окутанной туманом водной поверхности, и с невероятной скоростью помчался над ней; следом с глухим стуком неслись огненные струи, и он развернулся к северному берегу, наклонив машину, чтобы дать </w:t>
      </w:r>
      <w:proofErr w:type="spellStart"/>
      <w:r w:rsidR="003E58F7" w:rsidRPr="00D26162">
        <w:rPr>
          <w:rFonts w:cs="Times New Roman"/>
          <w:szCs w:val="24"/>
          <w:lang w:val="ru-RU"/>
        </w:rPr>
        <w:t>Ольгейру</w:t>
      </w:r>
      <w:proofErr w:type="spellEnd"/>
      <w:r w:rsidR="003E58F7" w:rsidRPr="00D26162">
        <w:rPr>
          <w:rFonts w:cs="Times New Roman"/>
          <w:szCs w:val="24"/>
          <w:lang w:val="ru-RU"/>
        </w:rPr>
        <w:t xml:space="preserve"> ещ</w:t>
      </w:r>
      <w:r w:rsidRPr="00D26162">
        <w:rPr>
          <w:rFonts w:cs="Times New Roman"/>
          <w:szCs w:val="24"/>
          <w:lang w:val="ru-RU"/>
        </w:rPr>
        <w:t>е</w:t>
      </w:r>
      <w:r w:rsidR="003E58F7" w:rsidRPr="00D26162">
        <w:rPr>
          <w:rFonts w:cs="Times New Roman"/>
          <w:szCs w:val="24"/>
          <w:lang w:val="ru-RU"/>
        </w:rPr>
        <w:t xml:space="preserve"> один выстрел. Лазерная пушка сработала, почти навылет пронзив ближайший из двух шаттлов, но сбить его не получилось. </w:t>
      </w:r>
    </w:p>
    <w:p w14:paraId="5EA16A5C"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Не сдаются... — пробормотал </w:t>
      </w:r>
      <w:proofErr w:type="spellStart"/>
      <w:r w:rsidRPr="00D26162">
        <w:rPr>
          <w:rFonts w:cs="Times New Roman"/>
          <w:szCs w:val="24"/>
          <w:lang w:val="ru-RU"/>
        </w:rPr>
        <w:t>Гуннлаугур</w:t>
      </w:r>
      <w:proofErr w:type="spellEnd"/>
      <w:r w:rsidRPr="00D26162">
        <w:rPr>
          <w:rFonts w:cs="Times New Roman"/>
          <w:szCs w:val="24"/>
          <w:lang w:val="ru-RU"/>
        </w:rPr>
        <w:t>, пытаясь разглядеть сквозь плывущие облака, что впереди.</w:t>
      </w:r>
    </w:p>
    <w:p w14:paraId="717A2C00" w14:textId="3C898471" w:rsidR="003E58F7" w:rsidRPr="00D26162" w:rsidRDefault="00BF2D7C" w:rsidP="003E58F7">
      <w:pPr>
        <w:ind w:firstLineChars="275" w:firstLine="660"/>
        <w:rPr>
          <w:rFonts w:cs="Times New Roman"/>
          <w:szCs w:val="24"/>
          <w:lang w:val="ru-RU"/>
        </w:rPr>
      </w:pPr>
      <w:proofErr w:type="spellStart"/>
      <w:r w:rsidRPr="00D26162">
        <w:rPr>
          <w:rFonts w:cs="Times New Roman"/>
          <w:szCs w:val="24"/>
          <w:lang w:val="ru-RU"/>
        </w:rPr>
        <w:t>Ёрундур</w:t>
      </w:r>
      <w:proofErr w:type="spellEnd"/>
      <w:r w:rsidR="003E58F7" w:rsidRPr="00D26162">
        <w:rPr>
          <w:rFonts w:cs="Times New Roman"/>
          <w:szCs w:val="24"/>
          <w:lang w:val="ru-RU"/>
        </w:rPr>
        <w:t xml:space="preserve"> увеличил скорость по прямой, вынырнув из клубящегося тумана, — перед ними открылся длинный мост через реку. </w:t>
      </w:r>
    </w:p>
    <w:p w14:paraId="76F7015F" w14:textId="45429DED" w:rsidR="003E58F7" w:rsidRPr="00D26162" w:rsidRDefault="003E58F7" w:rsidP="003E58F7">
      <w:pPr>
        <w:ind w:firstLineChars="275" w:firstLine="660"/>
        <w:rPr>
          <w:rFonts w:cs="Times New Roman"/>
          <w:szCs w:val="24"/>
          <w:lang w:val="ru-RU"/>
        </w:rPr>
      </w:pPr>
      <w:r w:rsidRPr="00D26162">
        <w:rPr>
          <w:rFonts w:cs="Times New Roman"/>
          <w:szCs w:val="24"/>
          <w:lang w:val="ru-RU"/>
        </w:rPr>
        <w:t>Он был низким, широким и массивным — восемь автомобильных полос и встроенных железнодорожных путей, вдоль которых располагались артиллерийские башни и монументальные оборонительные бастионы. Оба конца моста упирались в разросшиеся здания, нефтеперерабатывающие заводы, речные доки и промышленные комплексы. Северный берег пострадал, но казался относительно целым, зато южный представлял собой горящие руины. Артиллерийские залпы и мином</w:t>
      </w:r>
      <w:r w:rsidR="00BF2D7C" w:rsidRPr="00D26162">
        <w:rPr>
          <w:rFonts w:cs="Times New Roman"/>
          <w:szCs w:val="24"/>
          <w:lang w:val="ru-RU"/>
        </w:rPr>
        <w:t>е</w:t>
      </w:r>
      <w:r w:rsidRPr="00D26162">
        <w:rPr>
          <w:rFonts w:cs="Times New Roman"/>
          <w:szCs w:val="24"/>
          <w:lang w:val="ru-RU"/>
        </w:rPr>
        <w:t>тный огонь метались от одного берега к другому, и вспышки от ударов тускло отражались в медленно текущей воде.</w:t>
      </w:r>
    </w:p>
    <w:p w14:paraId="7CFC7FA3"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Как только мост оказался в поле зрения, «Грозовые орлы» зашли с флангов, обрушив на них шквал болт-снарядов.</w:t>
      </w:r>
    </w:p>
    <w:p w14:paraId="7DB9803B" w14:textId="6F900784" w:rsidR="003E58F7" w:rsidRPr="00D26162" w:rsidRDefault="00BF2D7C" w:rsidP="003E58F7">
      <w:pPr>
        <w:ind w:firstLineChars="275" w:firstLine="660"/>
        <w:rPr>
          <w:rFonts w:cs="Times New Roman"/>
          <w:szCs w:val="24"/>
          <w:lang w:val="ru-RU"/>
        </w:rPr>
      </w:pPr>
      <w:proofErr w:type="spellStart"/>
      <w:r w:rsidRPr="00D26162">
        <w:rPr>
          <w:rFonts w:cs="Times New Roman"/>
          <w:szCs w:val="24"/>
          <w:lang w:val="ru-RU"/>
        </w:rPr>
        <w:t>Ёрундур</w:t>
      </w:r>
      <w:proofErr w:type="spellEnd"/>
      <w:r w:rsidR="003E58F7" w:rsidRPr="00D26162">
        <w:rPr>
          <w:rFonts w:cs="Times New Roman"/>
          <w:szCs w:val="24"/>
          <w:lang w:val="ru-RU"/>
        </w:rPr>
        <w:t xml:space="preserve"> немедленно набрал высоту, но несколько снарядов попали под кабину пилота, выведя из строя стабилизатор и ненадолго отправив «Громовой ястреб» кувырком к воде. </w:t>
      </w:r>
      <w:proofErr w:type="spellStart"/>
      <w:r w:rsidRPr="00D26162">
        <w:rPr>
          <w:rFonts w:cs="Times New Roman"/>
          <w:szCs w:val="24"/>
          <w:lang w:val="ru-RU"/>
        </w:rPr>
        <w:t>Ёрундур</w:t>
      </w:r>
      <w:r w:rsidR="003E58F7" w:rsidRPr="00D26162">
        <w:rPr>
          <w:rFonts w:cs="Times New Roman"/>
          <w:szCs w:val="24"/>
          <w:lang w:val="ru-RU"/>
        </w:rPr>
        <w:t>у</w:t>
      </w:r>
      <w:proofErr w:type="spellEnd"/>
      <w:r w:rsidR="003E58F7" w:rsidRPr="00D26162">
        <w:rPr>
          <w:rFonts w:cs="Times New Roman"/>
          <w:szCs w:val="24"/>
          <w:lang w:val="ru-RU"/>
        </w:rPr>
        <w:t xml:space="preserve"> с трудом удалось выровнять машину, и он, не переставая мчать в сторону моста, резко перевернул «</w:t>
      </w:r>
      <w:proofErr w:type="spellStart"/>
      <w:r w:rsidR="003E58F7" w:rsidRPr="00673C6B">
        <w:rPr>
          <w:rFonts w:cs="Times New Roman"/>
          <w:i/>
          <w:iCs/>
          <w:szCs w:val="24"/>
          <w:lang w:val="ru-RU"/>
        </w:rPr>
        <w:t>Вуоко</w:t>
      </w:r>
      <w:proofErr w:type="spellEnd"/>
      <w:r w:rsidR="003E58F7" w:rsidRPr="00D26162">
        <w:rPr>
          <w:rFonts w:cs="Times New Roman"/>
          <w:szCs w:val="24"/>
          <w:lang w:val="ru-RU"/>
        </w:rPr>
        <w:t xml:space="preserve">» днищем вверх, направив крыло с лазерной пушкой прямо на траекторию «Грозового орла». </w:t>
      </w:r>
    </w:p>
    <w:p w14:paraId="5079468D" w14:textId="55817331" w:rsidR="003E58F7" w:rsidRPr="00D26162" w:rsidRDefault="003E58F7" w:rsidP="003E58F7">
      <w:pPr>
        <w:ind w:firstLineChars="275" w:firstLine="660"/>
        <w:rPr>
          <w:rFonts w:cs="Times New Roman"/>
          <w:szCs w:val="24"/>
          <w:lang w:val="ru-RU"/>
        </w:rPr>
      </w:pPr>
      <w:proofErr w:type="spellStart"/>
      <w:r w:rsidRPr="00D26162">
        <w:rPr>
          <w:rFonts w:cs="Times New Roman"/>
          <w:szCs w:val="24"/>
          <w:lang w:val="ru-RU"/>
        </w:rPr>
        <w:t>Ольгейр</w:t>
      </w:r>
      <w:proofErr w:type="spellEnd"/>
      <w:r w:rsidRPr="00D26162">
        <w:rPr>
          <w:rFonts w:cs="Times New Roman"/>
          <w:szCs w:val="24"/>
          <w:lang w:val="ru-RU"/>
        </w:rPr>
        <w:t xml:space="preserve"> выстрелил, на этот раз попав точно в цель, и поток болтов пробил хвост вражеского шаттла насквозь; тот закувыркался в воздухе. Потеряв управление, «Грозовой ор</w:t>
      </w:r>
      <w:r w:rsidR="00BF2D7C" w:rsidRPr="00D26162">
        <w:rPr>
          <w:rFonts w:cs="Times New Roman"/>
          <w:szCs w:val="24"/>
          <w:lang w:val="ru-RU"/>
        </w:rPr>
        <w:t>е</w:t>
      </w:r>
      <w:r w:rsidRPr="00D26162">
        <w:rPr>
          <w:rFonts w:cs="Times New Roman"/>
          <w:szCs w:val="24"/>
          <w:lang w:val="ru-RU"/>
        </w:rPr>
        <w:t>л» пон</w:t>
      </w:r>
      <w:r w:rsidR="00BF2D7C" w:rsidRPr="00D26162">
        <w:rPr>
          <w:rFonts w:cs="Times New Roman"/>
          <w:szCs w:val="24"/>
          <w:lang w:val="ru-RU"/>
        </w:rPr>
        <w:t>е</w:t>
      </w:r>
      <w:r w:rsidRPr="00D26162">
        <w:rPr>
          <w:rFonts w:cs="Times New Roman"/>
          <w:szCs w:val="24"/>
          <w:lang w:val="ru-RU"/>
        </w:rPr>
        <w:t xml:space="preserve">сся прямиком к земле и врезался в одну из опор моста, взорвавшись в облаке воспламенившегося авиационного топлива. </w:t>
      </w:r>
    </w:p>
    <w:p w14:paraId="57947772" w14:textId="71150B37" w:rsidR="003E58F7" w:rsidRPr="00D26162" w:rsidRDefault="003E58F7" w:rsidP="003E58F7">
      <w:pPr>
        <w:ind w:firstLineChars="275" w:firstLine="660"/>
        <w:rPr>
          <w:rFonts w:cs="Times New Roman"/>
          <w:szCs w:val="24"/>
          <w:lang w:val="ru-RU"/>
        </w:rPr>
      </w:pPr>
      <w:r w:rsidRPr="00D26162">
        <w:rPr>
          <w:rFonts w:cs="Times New Roman"/>
          <w:szCs w:val="24"/>
          <w:lang w:val="ru-RU"/>
        </w:rPr>
        <w:t>Но оставался ещ</w:t>
      </w:r>
      <w:r w:rsidR="00BF2D7C" w:rsidRPr="00D26162">
        <w:rPr>
          <w:rFonts w:cs="Times New Roman"/>
          <w:szCs w:val="24"/>
          <w:lang w:val="ru-RU"/>
        </w:rPr>
        <w:t>е</w:t>
      </w:r>
      <w:r w:rsidRPr="00D26162">
        <w:rPr>
          <w:rFonts w:cs="Times New Roman"/>
          <w:szCs w:val="24"/>
          <w:lang w:val="ru-RU"/>
        </w:rPr>
        <w:t xml:space="preserve"> один противник. Быстро приблизившись, он снова выпустил ракету, и на таком расстоянии промахнуться было невозможно. Ракета попала прямо в задние двигатели, вырвав турбину из корпуса и разбив всю хвостовую часть «</w:t>
      </w:r>
      <w:proofErr w:type="spellStart"/>
      <w:r w:rsidRPr="00D26162">
        <w:rPr>
          <w:rFonts w:cs="Times New Roman"/>
          <w:i/>
          <w:iCs/>
          <w:szCs w:val="24"/>
          <w:lang w:val="ru-RU"/>
        </w:rPr>
        <w:t>Вуоко</w:t>
      </w:r>
      <w:proofErr w:type="spellEnd"/>
      <w:r w:rsidRPr="00D26162">
        <w:rPr>
          <w:rFonts w:cs="Times New Roman"/>
          <w:szCs w:val="24"/>
          <w:lang w:val="ru-RU"/>
        </w:rPr>
        <w:t>».</w:t>
      </w:r>
    </w:p>
    <w:p w14:paraId="75B743A7"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Шаттл накренился, два оставшихся двигателя взвыли, и машина ушла в бешеный крен, едва не перевернувшись и не врезавшись в северную насыпь.</w:t>
      </w:r>
    </w:p>
    <w:p w14:paraId="12AB4572" w14:textId="76570074"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w:t>
      </w:r>
      <w:r w:rsidRPr="00D26162">
        <w:rPr>
          <w:rFonts w:cs="Times New Roman"/>
          <w:i/>
          <w:szCs w:val="24"/>
          <w:lang w:val="ru-RU"/>
        </w:rPr>
        <w:t>Глаза</w:t>
      </w:r>
      <w:r w:rsidRPr="00D26162">
        <w:rPr>
          <w:rFonts w:cs="Times New Roman"/>
          <w:szCs w:val="24"/>
          <w:lang w:val="ru-RU"/>
        </w:rPr>
        <w:t xml:space="preserve"> </w:t>
      </w:r>
      <w:proofErr w:type="spellStart"/>
      <w:r w:rsidRPr="00D26162">
        <w:rPr>
          <w:rFonts w:cs="Times New Roman"/>
          <w:szCs w:val="24"/>
          <w:lang w:val="ru-RU"/>
        </w:rPr>
        <w:t>Хель</w:t>
      </w:r>
      <w:proofErr w:type="spellEnd"/>
      <w:r w:rsidRPr="00D26162">
        <w:rPr>
          <w:rFonts w:cs="Times New Roman"/>
          <w:szCs w:val="24"/>
          <w:lang w:val="ru-RU"/>
        </w:rPr>
        <w:t xml:space="preserve">! — выругался </w:t>
      </w:r>
      <w:proofErr w:type="spellStart"/>
      <w:r w:rsidR="00BF2D7C" w:rsidRPr="00D26162">
        <w:rPr>
          <w:rFonts w:cs="Times New Roman"/>
          <w:szCs w:val="24"/>
          <w:lang w:val="ru-RU"/>
        </w:rPr>
        <w:t>Ёрундур</w:t>
      </w:r>
      <w:proofErr w:type="spellEnd"/>
      <w:r w:rsidRPr="00D26162">
        <w:rPr>
          <w:rFonts w:cs="Times New Roman"/>
          <w:szCs w:val="24"/>
          <w:lang w:val="ru-RU"/>
        </w:rPr>
        <w:t>, до предела потянув рычаг на себя и изо всех сил пытаясь остановить падение. Пушки на мосту развернулись и нацелились на оставшегося «Грозового орла», сбив его с неба совместным огн</w:t>
      </w:r>
      <w:r w:rsidR="00BF2D7C" w:rsidRPr="00D26162">
        <w:rPr>
          <w:rFonts w:cs="Times New Roman"/>
          <w:szCs w:val="24"/>
          <w:lang w:val="ru-RU"/>
        </w:rPr>
        <w:t>е</w:t>
      </w:r>
      <w:r w:rsidRPr="00D26162">
        <w:rPr>
          <w:rFonts w:cs="Times New Roman"/>
          <w:szCs w:val="24"/>
          <w:lang w:val="ru-RU"/>
        </w:rPr>
        <w:t>м; обломки шаттла разлетелись по всей проезжей части, взламывая асфальт.</w:t>
      </w:r>
    </w:p>
    <w:p w14:paraId="4F93EFEB" w14:textId="3A5F1289" w:rsidR="003E58F7" w:rsidRPr="00D26162" w:rsidRDefault="003E58F7" w:rsidP="003E58F7">
      <w:pPr>
        <w:ind w:firstLineChars="275" w:firstLine="660"/>
        <w:rPr>
          <w:rFonts w:cs="Times New Roman"/>
          <w:szCs w:val="24"/>
          <w:lang w:val="ru-RU"/>
        </w:rPr>
      </w:pPr>
      <w:r w:rsidRPr="00D26162">
        <w:rPr>
          <w:rFonts w:cs="Times New Roman"/>
          <w:szCs w:val="24"/>
          <w:lang w:val="ru-RU"/>
        </w:rPr>
        <w:t>Однако «</w:t>
      </w:r>
      <w:proofErr w:type="spellStart"/>
      <w:r w:rsidRPr="00D26162">
        <w:rPr>
          <w:rFonts w:cs="Times New Roman"/>
          <w:i/>
          <w:szCs w:val="24"/>
          <w:lang w:val="ru-RU"/>
        </w:rPr>
        <w:t>Вуоко</w:t>
      </w:r>
      <w:proofErr w:type="spellEnd"/>
      <w:r w:rsidRPr="00D26162">
        <w:rPr>
          <w:rFonts w:cs="Times New Roman"/>
          <w:szCs w:val="24"/>
          <w:lang w:val="ru-RU"/>
        </w:rPr>
        <w:t>», по-прежнему неуправляемый, неистово крутился вокруг своей оси, поврежд</w:t>
      </w:r>
      <w:r w:rsidR="00BF2D7C" w:rsidRPr="00D26162">
        <w:rPr>
          <w:rFonts w:cs="Times New Roman"/>
          <w:szCs w:val="24"/>
          <w:lang w:val="ru-RU"/>
        </w:rPr>
        <w:t>е</w:t>
      </w:r>
      <w:r w:rsidRPr="00D26162">
        <w:rPr>
          <w:rFonts w:cs="Times New Roman"/>
          <w:szCs w:val="24"/>
          <w:lang w:val="ru-RU"/>
        </w:rPr>
        <w:t xml:space="preserve">нные двигатели работали с перебоями. Перегрузки в кабине стали сокрушительными, </w:t>
      </w:r>
      <w:r w:rsidRPr="00D26162">
        <w:rPr>
          <w:rFonts w:cs="Times New Roman"/>
          <w:szCs w:val="24"/>
          <w:lang w:val="ru-RU"/>
        </w:rPr>
        <w:lastRenderedPageBreak/>
        <w:t xml:space="preserve">экипаж вылетел из своих кресел. </w:t>
      </w:r>
      <w:proofErr w:type="spellStart"/>
      <w:r w:rsidRPr="00D26162">
        <w:rPr>
          <w:rFonts w:cs="Times New Roman"/>
          <w:szCs w:val="24"/>
          <w:lang w:val="ru-RU"/>
        </w:rPr>
        <w:t>Гуннлаугур</w:t>
      </w:r>
      <w:proofErr w:type="spellEnd"/>
      <w:r w:rsidRPr="00D26162">
        <w:rPr>
          <w:rFonts w:cs="Times New Roman"/>
          <w:szCs w:val="24"/>
          <w:lang w:val="ru-RU"/>
        </w:rPr>
        <w:t>, крепко сжимая подлокотники трона, успел заметить мелькнувший край моста — и речная гладь устремилась им навстречу.</w:t>
      </w:r>
    </w:p>
    <w:p w14:paraId="7967EB7A" w14:textId="23E49846"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w:t>
      </w:r>
      <w:r w:rsidR="00A742AF">
        <w:rPr>
          <w:rFonts w:cs="Times New Roman"/>
          <w:szCs w:val="24"/>
          <w:lang w:val="ru-RU"/>
        </w:rPr>
        <w:t>Держитесь</w:t>
      </w:r>
      <w:r w:rsidRPr="00D26162">
        <w:rPr>
          <w:rFonts w:cs="Times New Roman"/>
          <w:szCs w:val="24"/>
          <w:lang w:val="ru-RU"/>
        </w:rPr>
        <w:t xml:space="preserve">! — проревел он как раз в тот момент, когда сигнал тревоги на шаттле достиг пика громкости. </w:t>
      </w:r>
      <w:proofErr w:type="spellStart"/>
      <w:r w:rsidR="00BF2D7C" w:rsidRPr="00D26162">
        <w:rPr>
          <w:rFonts w:cs="Times New Roman"/>
          <w:szCs w:val="24"/>
          <w:lang w:val="ru-RU"/>
        </w:rPr>
        <w:t>Ёрундур</w:t>
      </w:r>
      <w:proofErr w:type="spellEnd"/>
      <w:r w:rsidRPr="00D26162">
        <w:rPr>
          <w:rFonts w:cs="Times New Roman"/>
          <w:szCs w:val="24"/>
          <w:lang w:val="ru-RU"/>
        </w:rPr>
        <w:t xml:space="preserve"> попытался поднять машину, но инерция была слишком велика. Панель вылетела, заполнив кабину густым ч</w:t>
      </w:r>
      <w:r w:rsidR="00BF2D7C" w:rsidRPr="00D26162">
        <w:rPr>
          <w:rFonts w:cs="Times New Roman"/>
          <w:szCs w:val="24"/>
          <w:lang w:val="ru-RU"/>
        </w:rPr>
        <w:t>е</w:t>
      </w:r>
      <w:r w:rsidRPr="00D26162">
        <w:rPr>
          <w:rFonts w:cs="Times New Roman"/>
          <w:szCs w:val="24"/>
          <w:lang w:val="ru-RU"/>
        </w:rPr>
        <w:t>рным дымом.</w:t>
      </w:r>
    </w:p>
    <w:p w14:paraId="22C190BF"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Удар! «Громовой ястреб» врезался бортом в колонну моста, корпус треснул посередине, машину отбросило в воду, и вязкие, переполненные обломками волны вышли из берегов. На краткий миг двигатели точно взбесились, взбивая жидкую смесь в пену, а потом их воздухозаборники засорились, и турбины окончательно отказали.</w:t>
      </w:r>
    </w:p>
    <w:p w14:paraId="76DAB8BD"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К тому времени Волки уже зашевелились, освобождаясь от страховочных ремней и изо всех сил молотя ногами по быстро уходящему под воду корпусу. </w:t>
      </w:r>
      <w:proofErr w:type="spellStart"/>
      <w:r w:rsidRPr="00D26162">
        <w:rPr>
          <w:rFonts w:cs="Times New Roman"/>
          <w:szCs w:val="24"/>
          <w:lang w:val="ru-RU"/>
        </w:rPr>
        <w:t>Гуннлаугур</w:t>
      </w:r>
      <w:proofErr w:type="spellEnd"/>
      <w:r w:rsidRPr="00D26162">
        <w:rPr>
          <w:rFonts w:cs="Times New Roman"/>
          <w:szCs w:val="24"/>
          <w:lang w:val="ru-RU"/>
        </w:rPr>
        <w:t xml:space="preserve"> нажал на кнопку аварийного открывания дверей, и все рабочие замки и люки открылись, подняв облако пузырьков. Стая вывалилась из шаттла, отталкиваясь от быстро тонущего шасси, как от платформы, и подтянулась наружу, пока их не утащило вниз, к руслу реки.</w:t>
      </w:r>
    </w:p>
    <w:p w14:paraId="3FEE2432" w14:textId="73C2DCAA"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Ингвару удалось ухватиться за опору моста и выбраться из бурлящей жижи. Он схватил </w:t>
      </w:r>
      <w:proofErr w:type="spellStart"/>
      <w:r w:rsidRPr="00D26162">
        <w:rPr>
          <w:rFonts w:cs="Times New Roman"/>
          <w:szCs w:val="24"/>
          <w:lang w:val="ru-RU"/>
        </w:rPr>
        <w:t>Ольгейра</w:t>
      </w:r>
      <w:proofErr w:type="spellEnd"/>
      <w:r w:rsidRPr="00D26162">
        <w:rPr>
          <w:rFonts w:cs="Times New Roman"/>
          <w:szCs w:val="24"/>
          <w:lang w:val="ru-RU"/>
        </w:rPr>
        <w:t xml:space="preserve"> за руку, и оба космодесантника вскарабкались на выступ, все в масле и тине. </w:t>
      </w:r>
      <w:proofErr w:type="spellStart"/>
      <w:r w:rsidRPr="00D26162">
        <w:rPr>
          <w:rFonts w:cs="Times New Roman"/>
          <w:szCs w:val="24"/>
          <w:lang w:val="ru-RU"/>
        </w:rPr>
        <w:t>Хафлои</w:t>
      </w:r>
      <w:proofErr w:type="spellEnd"/>
      <w:r w:rsidRPr="00D26162">
        <w:rPr>
          <w:rFonts w:cs="Times New Roman"/>
          <w:szCs w:val="24"/>
          <w:lang w:val="ru-RU"/>
        </w:rPr>
        <w:t xml:space="preserve"> и Бальдра унесло вниз по течению, тяж</w:t>
      </w:r>
      <w:r w:rsidR="00BF2D7C" w:rsidRPr="00D26162">
        <w:rPr>
          <w:rFonts w:cs="Times New Roman"/>
          <w:szCs w:val="24"/>
          <w:lang w:val="ru-RU"/>
        </w:rPr>
        <w:t>е</w:t>
      </w:r>
      <w:r w:rsidRPr="00D26162">
        <w:rPr>
          <w:rFonts w:cs="Times New Roman"/>
          <w:szCs w:val="24"/>
          <w:lang w:val="ru-RU"/>
        </w:rPr>
        <w:t xml:space="preserve">лые доспехи прижали их к илистому дну, и им пришлось выбираться на своих двоих. Последними были </w:t>
      </w:r>
      <w:proofErr w:type="spellStart"/>
      <w:r w:rsidR="00BF2D7C" w:rsidRPr="00D26162">
        <w:rPr>
          <w:rFonts w:cs="Times New Roman"/>
          <w:szCs w:val="24"/>
          <w:lang w:val="ru-RU"/>
        </w:rPr>
        <w:t>Ёрундур</w:t>
      </w:r>
      <w:proofErr w:type="spellEnd"/>
      <w:r w:rsidRPr="00D26162">
        <w:rPr>
          <w:rFonts w:cs="Times New Roman"/>
          <w:szCs w:val="24"/>
          <w:lang w:val="ru-RU"/>
        </w:rPr>
        <w:t xml:space="preserve"> и </w:t>
      </w:r>
      <w:proofErr w:type="spellStart"/>
      <w:r w:rsidRPr="00D26162">
        <w:rPr>
          <w:rFonts w:cs="Times New Roman"/>
          <w:szCs w:val="24"/>
          <w:lang w:val="ru-RU"/>
        </w:rPr>
        <w:t>Гуннлаугур</w:t>
      </w:r>
      <w:proofErr w:type="spellEnd"/>
      <w:r w:rsidRPr="00D26162">
        <w:rPr>
          <w:rFonts w:cs="Times New Roman"/>
          <w:szCs w:val="24"/>
          <w:lang w:val="ru-RU"/>
        </w:rPr>
        <w:t xml:space="preserve">, застрявшие в кабине; наконец та развалилась, и они выбрались наверх по грязи и песку, словно кошмары из </w:t>
      </w:r>
      <w:proofErr w:type="spellStart"/>
      <w:r w:rsidRPr="00D26162">
        <w:rPr>
          <w:rFonts w:cs="Times New Roman"/>
          <w:szCs w:val="24"/>
          <w:lang w:val="ru-RU"/>
        </w:rPr>
        <w:t>фенрисийских</w:t>
      </w:r>
      <w:proofErr w:type="spellEnd"/>
      <w:r w:rsidRPr="00D26162">
        <w:rPr>
          <w:rFonts w:cs="Times New Roman"/>
          <w:szCs w:val="24"/>
          <w:lang w:val="ru-RU"/>
        </w:rPr>
        <w:t xml:space="preserve"> глубин. Пошатываясь, по пояс в бурлящей маслянистой воде, они подошли к краю насыпи, и над ними навис мост, т</w:t>
      </w:r>
      <w:r w:rsidR="00BF2D7C" w:rsidRPr="00D26162">
        <w:rPr>
          <w:rFonts w:cs="Times New Roman"/>
          <w:szCs w:val="24"/>
          <w:lang w:val="ru-RU"/>
        </w:rPr>
        <w:t>е</w:t>
      </w:r>
      <w:r w:rsidRPr="00D26162">
        <w:rPr>
          <w:rFonts w:cs="Times New Roman"/>
          <w:szCs w:val="24"/>
          <w:lang w:val="ru-RU"/>
        </w:rPr>
        <w:t>мный на фоне серо-стального неба. С верхних уровней доносились р</w:t>
      </w:r>
      <w:r w:rsidR="00BF2D7C" w:rsidRPr="00D26162">
        <w:rPr>
          <w:rFonts w:cs="Times New Roman"/>
          <w:szCs w:val="24"/>
          <w:lang w:val="ru-RU"/>
        </w:rPr>
        <w:t>е</w:t>
      </w:r>
      <w:r w:rsidRPr="00D26162">
        <w:rPr>
          <w:rFonts w:cs="Times New Roman"/>
          <w:szCs w:val="24"/>
          <w:lang w:val="ru-RU"/>
        </w:rPr>
        <w:t>в двигателей и орудийная стрельба, им вторил непрекращающийся огонь из пушек, установленных по краям проезжей части.</w:t>
      </w:r>
    </w:p>
    <w:p w14:paraId="2DEF5D9E" w14:textId="0F0B8878" w:rsidR="003E58F7" w:rsidRPr="00D26162" w:rsidRDefault="00BF2D7C" w:rsidP="003E58F7">
      <w:pPr>
        <w:ind w:firstLineChars="275" w:firstLine="660"/>
        <w:rPr>
          <w:rFonts w:cs="Times New Roman"/>
          <w:szCs w:val="24"/>
          <w:lang w:val="ru-RU"/>
        </w:rPr>
      </w:pPr>
      <w:proofErr w:type="spellStart"/>
      <w:r w:rsidRPr="00D26162">
        <w:rPr>
          <w:rFonts w:cs="Times New Roman"/>
          <w:szCs w:val="24"/>
          <w:lang w:val="ru-RU"/>
        </w:rPr>
        <w:t>Ёрундур</w:t>
      </w:r>
      <w:proofErr w:type="spellEnd"/>
      <w:r w:rsidR="003E58F7" w:rsidRPr="00D26162">
        <w:rPr>
          <w:rFonts w:cs="Times New Roman"/>
          <w:szCs w:val="24"/>
          <w:lang w:val="ru-RU"/>
        </w:rPr>
        <w:t xml:space="preserve"> обернулся, уставившись на обломки «Громового ястреба». Будь он без шлема, выражение лица у него наверняка оказалось бы растерянным. На какое-то время Старый П</w:t>
      </w:r>
      <w:r w:rsidRPr="00D26162">
        <w:rPr>
          <w:rFonts w:cs="Times New Roman"/>
          <w:szCs w:val="24"/>
          <w:lang w:val="ru-RU"/>
        </w:rPr>
        <w:t>е</w:t>
      </w:r>
      <w:r w:rsidR="003E58F7" w:rsidRPr="00D26162">
        <w:rPr>
          <w:rFonts w:cs="Times New Roman"/>
          <w:szCs w:val="24"/>
          <w:lang w:val="ru-RU"/>
        </w:rPr>
        <w:t>с потерял дар речи — просто вытянул пустую руку, будто мог каким-то образом поднять шаттл на поверхность. Наконец он бессильно опустил руку и покачал головой.</w:t>
      </w:r>
    </w:p>
    <w:p w14:paraId="52E74CDD"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Эх, — пробормотал он. — Значит, так тому и быть. </w:t>
      </w:r>
    </w:p>
    <w:p w14:paraId="0E7CABA8" w14:textId="77777777" w:rsidR="003E58F7" w:rsidRPr="00D26162" w:rsidRDefault="003E58F7" w:rsidP="003E58F7">
      <w:pPr>
        <w:rPr>
          <w:rFonts w:cs="Times New Roman"/>
          <w:szCs w:val="24"/>
          <w:lang w:val="ru-RU"/>
        </w:rPr>
      </w:pPr>
    </w:p>
    <w:p w14:paraId="5FD1F8B0" w14:textId="4CD61408"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Ингвар не пытался подбодрить его. Он знал, что подходящих слов просто не найти. </w:t>
      </w:r>
      <w:proofErr w:type="spellStart"/>
      <w:r w:rsidR="00BF2D7C" w:rsidRPr="00D26162">
        <w:rPr>
          <w:rFonts w:cs="Times New Roman"/>
          <w:szCs w:val="24"/>
          <w:lang w:val="ru-RU"/>
        </w:rPr>
        <w:t>Ёрундур</w:t>
      </w:r>
      <w:proofErr w:type="spellEnd"/>
      <w:r w:rsidRPr="00D26162">
        <w:rPr>
          <w:rFonts w:cs="Times New Roman"/>
          <w:szCs w:val="24"/>
          <w:lang w:val="ru-RU"/>
        </w:rPr>
        <w:t xml:space="preserve"> и так скоро найд</w:t>
      </w:r>
      <w:r w:rsidR="00BF2D7C" w:rsidRPr="00D26162">
        <w:rPr>
          <w:rFonts w:cs="Times New Roman"/>
          <w:szCs w:val="24"/>
          <w:lang w:val="ru-RU"/>
        </w:rPr>
        <w:t>е</w:t>
      </w:r>
      <w:r w:rsidRPr="00D26162">
        <w:rPr>
          <w:rFonts w:cs="Times New Roman"/>
          <w:szCs w:val="24"/>
          <w:lang w:val="ru-RU"/>
        </w:rPr>
        <w:t>т выход своему гневу, и если сказать ему что-то до этого момента, то Старый П</w:t>
      </w:r>
      <w:r w:rsidR="00BF2D7C" w:rsidRPr="00D26162">
        <w:rPr>
          <w:rFonts w:cs="Times New Roman"/>
          <w:szCs w:val="24"/>
          <w:lang w:val="ru-RU"/>
        </w:rPr>
        <w:t>е</w:t>
      </w:r>
      <w:r w:rsidRPr="00D26162">
        <w:rPr>
          <w:rFonts w:cs="Times New Roman"/>
          <w:szCs w:val="24"/>
          <w:lang w:val="ru-RU"/>
        </w:rPr>
        <w:t>с только ещ</w:t>
      </w:r>
      <w:r w:rsidR="00BF2D7C" w:rsidRPr="00D26162">
        <w:rPr>
          <w:rFonts w:cs="Times New Roman"/>
          <w:szCs w:val="24"/>
          <w:lang w:val="ru-RU"/>
        </w:rPr>
        <w:t>е</w:t>
      </w:r>
      <w:r w:rsidRPr="00D26162">
        <w:rPr>
          <w:rFonts w:cs="Times New Roman"/>
          <w:szCs w:val="24"/>
          <w:lang w:val="ru-RU"/>
        </w:rPr>
        <w:t xml:space="preserve"> больше рассердится. </w:t>
      </w:r>
    </w:p>
    <w:p w14:paraId="153E5BAC" w14:textId="7FD79C13" w:rsidR="003E58F7" w:rsidRPr="00D26162" w:rsidRDefault="003E58F7" w:rsidP="003E58F7">
      <w:pPr>
        <w:ind w:firstLineChars="275" w:firstLine="660"/>
        <w:rPr>
          <w:rFonts w:cs="Times New Roman"/>
          <w:szCs w:val="24"/>
          <w:lang w:val="ru-RU"/>
        </w:rPr>
      </w:pPr>
      <w:r w:rsidRPr="00D26162">
        <w:rPr>
          <w:rFonts w:cs="Times New Roman"/>
          <w:szCs w:val="24"/>
          <w:lang w:val="ru-RU"/>
        </w:rPr>
        <w:t>Он чувствовал, как горячая кровь заливает внутреннюю часть шлема и как сильно ноют р</w:t>
      </w:r>
      <w:r w:rsidR="00BF2D7C" w:rsidRPr="00D26162">
        <w:rPr>
          <w:rFonts w:cs="Times New Roman"/>
          <w:szCs w:val="24"/>
          <w:lang w:val="ru-RU"/>
        </w:rPr>
        <w:t>е</w:t>
      </w:r>
      <w:r w:rsidRPr="00D26162">
        <w:rPr>
          <w:rFonts w:cs="Times New Roman"/>
          <w:szCs w:val="24"/>
          <w:lang w:val="ru-RU"/>
        </w:rPr>
        <w:t xml:space="preserve">бра. Космодесантник поднялся, по-прежнему по колено в воде, и огляделся вокруг. «Громовой ястреб» упал как раз в тени моста. В этом месте вода не должна быть глубже десяти футов, так что им, скорее всего, удастся спасти </w:t>
      </w:r>
      <w:proofErr w:type="spellStart"/>
      <w:r w:rsidRPr="00D26162">
        <w:rPr>
          <w:rFonts w:cs="Times New Roman"/>
          <w:szCs w:val="24"/>
          <w:lang w:val="ru-RU"/>
        </w:rPr>
        <w:t>бóльшую</w:t>
      </w:r>
      <w:proofErr w:type="spellEnd"/>
      <w:r w:rsidRPr="00D26162">
        <w:rPr>
          <w:rFonts w:cs="Times New Roman"/>
          <w:szCs w:val="24"/>
          <w:lang w:val="ru-RU"/>
        </w:rPr>
        <w:t xml:space="preserve"> часть снаряжения, оружие и кое-какие припасы. Хотя шаттл по-прежнему оставался крупной потерей. Они лишились возможности быстро передвигаться, а до найденной </w:t>
      </w:r>
      <w:proofErr w:type="spellStart"/>
      <w:r w:rsidRPr="00D26162">
        <w:rPr>
          <w:rFonts w:cs="Times New Roman"/>
          <w:szCs w:val="24"/>
          <w:lang w:val="ru-RU"/>
        </w:rPr>
        <w:t>Ольгейром</w:t>
      </w:r>
      <w:proofErr w:type="spellEnd"/>
      <w:r w:rsidRPr="00D26162">
        <w:rPr>
          <w:rFonts w:cs="Times New Roman"/>
          <w:szCs w:val="24"/>
          <w:lang w:val="ru-RU"/>
        </w:rPr>
        <w:t xml:space="preserve"> точки предстоял долгий путь. Может, попытка преодолеть хоть какое-то расстояние по воздуху и была безрассудной затеей с самого начала, но гибель «</w:t>
      </w:r>
      <w:proofErr w:type="spellStart"/>
      <w:r w:rsidRPr="00562475">
        <w:rPr>
          <w:rFonts w:cs="Times New Roman"/>
          <w:i/>
          <w:iCs/>
          <w:szCs w:val="24"/>
          <w:lang w:val="ru-RU"/>
        </w:rPr>
        <w:t>Вуоко</w:t>
      </w:r>
      <w:proofErr w:type="spellEnd"/>
      <w:r w:rsidRPr="00D26162">
        <w:rPr>
          <w:rFonts w:cs="Times New Roman"/>
          <w:szCs w:val="24"/>
          <w:lang w:val="ru-RU"/>
        </w:rPr>
        <w:t>» вс</w:t>
      </w:r>
      <w:r w:rsidR="00BF2D7C" w:rsidRPr="00D26162">
        <w:rPr>
          <w:rFonts w:cs="Times New Roman"/>
          <w:szCs w:val="24"/>
          <w:lang w:val="ru-RU"/>
        </w:rPr>
        <w:t>е</w:t>
      </w:r>
      <w:r w:rsidRPr="00D26162">
        <w:rPr>
          <w:rFonts w:cs="Times New Roman"/>
          <w:szCs w:val="24"/>
          <w:lang w:val="ru-RU"/>
        </w:rPr>
        <w:t xml:space="preserve"> равно осложнила ситуацию.</w:t>
      </w:r>
    </w:p>
    <w:p w14:paraId="144F7FE6" w14:textId="3B4D7C44" w:rsidR="003E58F7" w:rsidRPr="00D26162" w:rsidRDefault="003E58F7" w:rsidP="003E58F7">
      <w:pPr>
        <w:ind w:firstLineChars="275" w:firstLine="660"/>
        <w:rPr>
          <w:rFonts w:cs="Times New Roman"/>
          <w:szCs w:val="24"/>
          <w:lang w:val="ru-RU"/>
        </w:rPr>
      </w:pPr>
      <w:r w:rsidRPr="00D26162">
        <w:rPr>
          <w:rFonts w:cs="Times New Roman"/>
          <w:szCs w:val="24"/>
          <w:lang w:val="ru-RU"/>
        </w:rPr>
        <w:t>Терпение лопнуло. Ингвар хотел этого больше, чем</w:t>
      </w:r>
      <w:r w:rsidRPr="00D26162" w:rsidDel="00DC1A7F">
        <w:rPr>
          <w:rFonts w:cs="Times New Roman"/>
          <w:szCs w:val="24"/>
          <w:lang w:val="ru-RU"/>
        </w:rPr>
        <w:t xml:space="preserve"> </w:t>
      </w:r>
      <w:r w:rsidRPr="00D26162">
        <w:rPr>
          <w:rFonts w:cs="Times New Roman"/>
          <w:szCs w:val="24"/>
          <w:lang w:val="ru-RU"/>
        </w:rPr>
        <w:t>кто бы то ни было, и теперь, когда охота началась, он стремился довести е</w:t>
      </w:r>
      <w:r w:rsidR="00BF2D7C" w:rsidRPr="00D26162">
        <w:rPr>
          <w:rFonts w:cs="Times New Roman"/>
          <w:szCs w:val="24"/>
          <w:lang w:val="ru-RU"/>
        </w:rPr>
        <w:t>е</w:t>
      </w:r>
      <w:r w:rsidRPr="00D26162">
        <w:rPr>
          <w:rFonts w:cs="Times New Roman"/>
          <w:szCs w:val="24"/>
          <w:lang w:val="ru-RU"/>
        </w:rPr>
        <w:t xml:space="preserve"> до конца. Каждая неудача, каждая задержка уменьшали шансы на успех.</w:t>
      </w:r>
    </w:p>
    <w:p w14:paraId="48EA46B0" w14:textId="71099643" w:rsidR="003E58F7" w:rsidRPr="00D26162" w:rsidRDefault="003E58F7" w:rsidP="003E58F7">
      <w:pPr>
        <w:ind w:firstLineChars="275" w:firstLine="660"/>
        <w:rPr>
          <w:rFonts w:cs="Times New Roman"/>
          <w:szCs w:val="24"/>
          <w:lang w:val="ru-RU"/>
        </w:rPr>
      </w:pPr>
      <w:r w:rsidRPr="00D26162">
        <w:rPr>
          <w:rFonts w:cs="Times New Roman"/>
          <w:szCs w:val="24"/>
          <w:lang w:val="ru-RU"/>
        </w:rPr>
        <w:lastRenderedPageBreak/>
        <w:t>Он поднял голову. Впереди показался заиленный галечный пляж, омываемый т</w:t>
      </w:r>
      <w:r w:rsidR="00BF2D7C" w:rsidRPr="00D26162">
        <w:rPr>
          <w:rFonts w:cs="Times New Roman"/>
          <w:szCs w:val="24"/>
          <w:lang w:val="ru-RU"/>
        </w:rPr>
        <w:t>е</w:t>
      </w:r>
      <w:r w:rsidRPr="00D26162">
        <w:rPr>
          <w:rFonts w:cs="Times New Roman"/>
          <w:szCs w:val="24"/>
          <w:lang w:val="ru-RU"/>
        </w:rPr>
        <w:t>мной водой, за ним — высокая насыпь, испещр</w:t>
      </w:r>
      <w:r w:rsidR="00BF2D7C" w:rsidRPr="00D26162">
        <w:rPr>
          <w:rFonts w:cs="Times New Roman"/>
          <w:szCs w:val="24"/>
          <w:lang w:val="ru-RU"/>
        </w:rPr>
        <w:t>е</w:t>
      </w:r>
      <w:r w:rsidRPr="00D26162">
        <w:rPr>
          <w:rFonts w:cs="Times New Roman"/>
          <w:szCs w:val="24"/>
          <w:lang w:val="ru-RU"/>
        </w:rPr>
        <w:t xml:space="preserve">нная пулевыми отверстиями. Навстречу </w:t>
      </w:r>
      <w:proofErr w:type="spellStart"/>
      <w:r w:rsidRPr="00D26162">
        <w:rPr>
          <w:rFonts w:cs="Times New Roman"/>
          <w:szCs w:val="24"/>
          <w:lang w:val="ru-RU"/>
        </w:rPr>
        <w:t>космодесантнику</w:t>
      </w:r>
      <w:proofErr w:type="spellEnd"/>
      <w:r w:rsidRPr="00D26162">
        <w:rPr>
          <w:rFonts w:cs="Times New Roman"/>
          <w:szCs w:val="24"/>
          <w:lang w:val="ru-RU"/>
        </w:rPr>
        <w:t xml:space="preserve"> уже спускались солдаты, все — в серо-зеленой форме </w:t>
      </w:r>
      <w:proofErr w:type="spellStart"/>
      <w:r w:rsidRPr="00D26162">
        <w:rPr>
          <w:rFonts w:cs="Times New Roman"/>
          <w:szCs w:val="24"/>
          <w:lang w:val="ru-RU"/>
        </w:rPr>
        <w:t>Кадианской</w:t>
      </w:r>
      <w:proofErr w:type="spellEnd"/>
      <w:r w:rsidRPr="00D26162">
        <w:rPr>
          <w:rFonts w:cs="Times New Roman"/>
          <w:szCs w:val="24"/>
          <w:lang w:val="ru-RU"/>
        </w:rPr>
        <w:t xml:space="preserve"> регулярной армии. За их спинами возвышался ряд укрепл</w:t>
      </w:r>
      <w:r w:rsidR="00BF2D7C" w:rsidRPr="00D26162">
        <w:rPr>
          <w:rFonts w:cs="Times New Roman"/>
          <w:szCs w:val="24"/>
          <w:lang w:val="ru-RU"/>
        </w:rPr>
        <w:t>е</w:t>
      </w:r>
      <w:r w:rsidRPr="00D26162">
        <w:rPr>
          <w:rFonts w:cs="Times New Roman"/>
          <w:szCs w:val="24"/>
          <w:lang w:val="ru-RU"/>
        </w:rPr>
        <w:t>нных позиций, а ещ</w:t>
      </w:r>
      <w:r w:rsidR="00BF2D7C" w:rsidRPr="00D26162">
        <w:rPr>
          <w:rFonts w:cs="Times New Roman"/>
          <w:szCs w:val="24"/>
          <w:lang w:val="ru-RU"/>
        </w:rPr>
        <w:t>е</w:t>
      </w:r>
      <w:r w:rsidRPr="00D26162">
        <w:rPr>
          <w:rFonts w:cs="Times New Roman"/>
          <w:szCs w:val="24"/>
          <w:lang w:val="ru-RU"/>
        </w:rPr>
        <w:t xml:space="preserve"> дальше виднелись высокие стены промышленных зданий, постепенно становившиеся бледно-серыми по мере того, как солнце пробивалось все выше по затянутому тучами небу.</w:t>
      </w:r>
    </w:p>
    <w:p w14:paraId="5EA6A740"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Ингвар стряхнул ил с доспехов и зашагал по отступающей воде. Шедшая первой из </w:t>
      </w:r>
      <w:proofErr w:type="spellStart"/>
      <w:r w:rsidRPr="00D26162">
        <w:rPr>
          <w:rFonts w:cs="Times New Roman"/>
          <w:szCs w:val="24"/>
          <w:lang w:val="ru-RU"/>
        </w:rPr>
        <w:t>кадианцев</w:t>
      </w:r>
      <w:proofErr w:type="spellEnd"/>
      <w:r w:rsidRPr="00D26162">
        <w:rPr>
          <w:rFonts w:cs="Times New Roman"/>
          <w:szCs w:val="24"/>
          <w:lang w:val="ru-RU"/>
        </w:rPr>
        <w:t xml:space="preserve"> сотворила знамение </w:t>
      </w:r>
      <w:proofErr w:type="spellStart"/>
      <w:r w:rsidRPr="00D26162">
        <w:rPr>
          <w:rFonts w:cs="Times New Roman"/>
          <w:szCs w:val="24"/>
          <w:lang w:val="ru-RU"/>
        </w:rPr>
        <w:t>аквилы</w:t>
      </w:r>
      <w:proofErr w:type="spellEnd"/>
      <w:r w:rsidRPr="00D26162">
        <w:rPr>
          <w:rFonts w:cs="Times New Roman"/>
          <w:szCs w:val="24"/>
          <w:lang w:val="ru-RU"/>
        </w:rPr>
        <w:t>, бросила короткий взгляд на место крушения шаттла и представилась:</w:t>
      </w:r>
    </w:p>
    <w:p w14:paraId="3A6B2FDF"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Лейтенант Элис Мордова, — сказала она отрывисто и немного устало. — Помощь нужна?</w:t>
      </w:r>
    </w:p>
    <w:p w14:paraId="3D184DE3" w14:textId="19726E94" w:rsidR="003E58F7" w:rsidRPr="00D26162" w:rsidRDefault="003E58F7" w:rsidP="003E58F7">
      <w:pPr>
        <w:ind w:firstLineChars="275" w:firstLine="660"/>
        <w:rPr>
          <w:rFonts w:cs="Times New Roman"/>
          <w:szCs w:val="24"/>
          <w:lang w:val="ru-RU"/>
        </w:rPr>
      </w:pPr>
      <w:r w:rsidRPr="00D26162">
        <w:rPr>
          <w:rFonts w:cs="Times New Roman"/>
          <w:szCs w:val="24"/>
          <w:lang w:val="ru-RU"/>
        </w:rPr>
        <w:t>Ингвар привык к тому, что его присутствие</w:t>
      </w:r>
      <w:r w:rsidRPr="00D26162" w:rsidDel="0008457A">
        <w:rPr>
          <w:rFonts w:cs="Times New Roman"/>
          <w:szCs w:val="24"/>
          <w:lang w:val="ru-RU"/>
        </w:rPr>
        <w:t xml:space="preserve"> </w:t>
      </w:r>
      <w:r w:rsidRPr="00D26162">
        <w:rPr>
          <w:rFonts w:cs="Times New Roman"/>
          <w:szCs w:val="24"/>
          <w:lang w:val="ru-RU"/>
        </w:rPr>
        <w:t>ошеломляет людей. Возможно, выбираясь из реки, потр</w:t>
      </w:r>
      <w:r w:rsidR="00BF2D7C" w:rsidRPr="00D26162">
        <w:rPr>
          <w:rFonts w:cs="Times New Roman"/>
          <w:szCs w:val="24"/>
          <w:lang w:val="ru-RU"/>
        </w:rPr>
        <w:t>е</w:t>
      </w:r>
      <w:r w:rsidRPr="00D26162">
        <w:rPr>
          <w:rFonts w:cs="Times New Roman"/>
          <w:szCs w:val="24"/>
          <w:lang w:val="ru-RU"/>
        </w:rPr>
        <w:t xml:space="preserve">панные и в редких водорослях, они уже не источали такую ауру. Но, скорее, дело было просто в </w:t>
      </w:r>
      <w:proofErr w:type="spellStart"/>
      <w:r w:rsidRPr="00D26162">
        <w:rPr>
          <w:rFonts w:cs="Times New Roman"/>
          <w:szCs w:val="24"/>
          <w:lang w:val="ru-RU"/>
        </w:rPr>
        <w:t>кадианцах</w:t>
      </w:r>
      <w:proofErr w:type="spellEnd"/>
      <w:r w:rsidRPr="00D26162">
        <w:rPr>
          <w:rFonts w:cs="Times New Roman"/>
          <w:szCs w:val="24"/>
          <w:lang w:val="ru-RU"/>
        </w:rPr>
        <w:t xml:space="preserve"> — воинственном народе, сражающемся за собственный мир: они повидали слишком много, чтобы так просто испугаться. </w:t>
      </w:r>
    </w:p>
    <w:p w14:paraId="6870C911"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Ингвар с </w:t>
      </w:r>
      <w:proofErr w:type="spellStart"/>
      <w:r w:rsidRPr="00D26162">
        <w:rPr>
          <w:rFonts w:cs="Times New Roman"/>
          <w:szCs w:val="24"/>
          <w:lang w:val="ru-RU"/>
        </w:rPr>
        <w:t>Фенриса</w:t>
      </w:r>
      <w:proofErr w:type="spellEnd"/>
      <w:r w:rsidRPr="00D26162">
        <w:rPr>
          <w:rFonts w:cs="Times New Roman"/>
          <w:szCs w:val="24"/>
          <w:lang w:val="ru-RU"/>
        </w:rPr>
        <w:t xml:space="preserve">, — ответил он, тоже осенив себя </w:t>
      </w:r>
      <w:proofErr w:type="spellStart"/>
      <w:r w:rsidRPr="00D26162">
        <w:rPr>
          <w:rFonts w:cs="Times New Roman"/>
          <w:szCs w:val="24"/>
          <w:lang w:val="ru-RU"/>
        </w:rPr>
        <w:t>аквилой</w:t>
      </w:r>
      <w:proofErr w:type="spellEnd"/>
      <w:r w:rsidRPr="00D26162">
        <w:rPr>
          <w:rFonts w:cs="Times New Roman"/>
          <w:szCs w:val="24"/>
          <w:lang w:val="ru-RU"/>
        </w:rPr>
        <w:t>. — Что это за место?</w:t>
      </w:r>
    </w:p>
    <w:p w14:paraId="49DE7594"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Девятый переход, — сказала она. — На пути из низин во Внутреннюю Корону через </w:t>
      </w:r>
      <w:proofErr w:type="spellStart"/>
      <w:r w:rsidRPr="00D26162">
        <w:rPr>
          <w:rFonts w:cs="Times New Roman"/>
          <w:szCs w:val="24"/>
          <w:lang w:val="ru-RU"/>
        </w:rPr>
        <w:t>Намуву</w:t>
      </w:r>
      <w:proofErr w:type="spellEnd"/>
      <w:r w:rsidRPr="00D26162">
        <w:rPr>
          <w:rFonts w:cs="Times New Roman"/>
          <w:szCs w:val="24"/>
          <w:lang w:val="ru-RU"/>
        </w:rPr>
        <w:t xml:space="preserve">. Вы выбрали удачное время для прибытия, повелитель. </w:t>
      </w:r>
    </w:p>
    <w:p w14:paraId="765197E3"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Сколько времени вы здесь? </w:t>
      </w:r>
    </w:p>
    <w:p w14:paraId="333CD999"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Шесть недель.</w:t>
      </w:r>
    </w:p>
    <w:p w14:paraId="40749F6B"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И вы так долго сражались?</w:t>
      </w:r>
    </w:p>
    <w:p w14:paraId="5514A7BB" w14:textId="2C5B9584" w:rsidR="003E58F7" w:rsidRPr="00D26162" w:rsidRDefault="003E58F7" w:rsidP="003E58F7">
      <w:pPr>
        <w:ind w:firstLineChars="275" w:firstLine="660"/>
        <w:rPr>
          <w:rFonts w:cs="Times New Roman"/>
          <w:szCs w:val="24"/>
          <w:lang w:val="ru-RU"/>
        </w:rPr>
      </w:pPr>
      <w:r w:rsidRPr="00D26162">
        <w:rPr>
          <w:rFonts w:cs="Times New Roman"/>
          <w:szCs w:val="24"/>
          <w:lang w:val="ru-RU"/>
        </w:rPr>
        <w:t>— Да, вс</w:t>
      </w:r>
      <w:r w:rsidR="00BF2D7C" w:rsidRPr="00D26162">
        <w:rPr>
          <w:rFonts w:cs="Times New Roman"/>
          <w:szCs w:val="24"/>
          <w:lang w:val="ru-RU"/>
        </w:rPr>
        <w:t>е</w:t>
      </w:r>
      <w:r w:rsidRPr="00D26162">
        <w:rPr>
          <w:rFonts w:cs="Times New Roman"/>
          <w:szCs w:val="24"/>
          <w:lang w:val="ru-RU"/>
        </w:rPr>
        <w:t xml:space="preserve"> время. </w:t>
      </w:r>
    </w:p>
    <w:p w14:paraId="1473A54D"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Покажи.</w:t>
      </w:r>
    </w:p>
    <w:p w14:paraId="339931D2" w14:textId="38E2BEF4"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К этому времени остальная часть стаи вышла </w:t>
      </w:r>
      <w:r w:rsidR="00562475">
        <w:rPr>
          <w:rFonts w:cs="Times New Roman"/>
          <w:szCs w:val="24"/>
          <w:lang w:val="ru-RU"/>
        </w:rPr>
        <w:t>с</w:t>
      </w:r>
      <w:r w:rsidRPr="00D26162">
        <w:rPr>
          <w:rFonts w:cs="Times New Roman"/>
          <w:szCs w:val="24"/>
          <w:lang w:val="ru-RU"/>
        </w:rPr>
        <w:t xml:space="preserve"> подветренной стороны моста. </w:t>
      </w:r>
      <w:proofErr w:type="spellStart"/>
      <w:r w:rsidRPr="00D26162">
        <w:rPr>
          <w:rFonts w:cs="Times New Roman"/>
          <w:szCs w:val="24"/>
          <w:lang w:val="ru-RU"/>
        </w:rPr>
        <w:t>Гуннлаугур</w:t>
      </w:r>
      <w:proofErr w:type="spellEnd"/>
      <w:r w:rsidRPr="00D26162">
        <w:rPr>
          <w:rFonts w:cs="Times New Roman"/>
          <w:szCs w:val="24"/>
          <w:lang w:val="ru-RU"/>
        </w:rPr>
        <w:t xml:space="preserve"> и </w:t>
      </w:r>
      <w:proofErr w:type="spellStart"/>
      <w:r w:rsidR="00BF2D7C" w:rsidRPr="00D26162">
        <w:rPr>
          <w:rFonts w:cs="Times New Roman"/>
          <w:szCs w:val="24"/>
          <w:lang w:val="ru-RU"/>
        </w:rPr>
        <w:t>Ёрундур</w:t>
      </w:r>
      <w:proofErr w:type="spellEnd"/>
      <w:r w:rsidRPr="00D26162">
        <w:rPr>
          <w:rFonts w:cs="Times New Roman"/>
          <w:szCs w:val="24"/>
          <w:lang w:val="ru-RU"/>
        </w:rPr>
        <w:t xml:space="preserve"> держались поодаль, оживл</w:t>
      </w:r>
      <w:r w:rsidR="00BF2D7C" w:rsidRPr="00D26162">
        <w:rPr>
          <w:rFonts w:cs="Times New Roman"/>
          <w:szCs w:val="24"/>
          <w:lang w:val="ru-RU"/>
        </w:rPr>
        <w:t>е</w:t>
      </w:r>
      <w:r w:rsidRPr="00D26162">
        <w:rPr>
          <w:rFonts w:cs="Times New Roman"/>
          <w:szCs w:val="24"/>
          <w:lang w:val="ru-RU"/>
        </w:rPr>
        <w:t>нно споря о ч</w:t>
      </w:r>
      <w:r w:rsidR="00BF2D7C" w:rsidRPr="00D26162">
        <w:rPr>
          <w:rFonts w:cs="Times New Roman"/>
          <w:szCs w:val="24"/>
          <w:lang w:val="ru-RU"/>
        </w:rPr>
        <w:t>е</w:t>
      </w:r>
      <w:r w:rsidRPr="00D26162">
        <w:rPr>
          <w:rFonts w:cs="Times New Roman"/>
          <w:szCs w:val="24"/>
          <w:lang w:val="ru-RU"/>
        </w:rPr>
        <w:t>м-то — вероятно, что ещ</w:t>
      </w:r>
      <w:r w:rsidR="00BF2D7C" w:rsidRPr="00D26162">
        <w:rPr>
          <w:rFonts w:cs="Times New Roman"/>
          <w:szCs w:val="24"/>
          <w:lang w:val="ru-RU"/>
        </w:rPr>
        <w:t>е</w:t>
      </w:r>
      <w:r w:rsidRPr="00D26162">
        <w:rPr>
          <w:rFonts w:cs="Times New Roman"/>
          <w:szCs w:val="24"/>
          <w:lang w:val="ru-RU"/>
        </w:rPr>
        <w:t xml:space="preserve"> можно спасти. </w:t>
      </w:r>
      <w:proofErr w:type="spellStart"/>
      <w:r w:rsidRPr="00D26162">
        <w:rPr>
          <w:rFonts w:cs="Times New Roman"/>
          <w:szCs w:val="24"/>
          <w:lang w:val="ru-RU"/>
        </w:rPr>
        <w:t>Хафлои</w:t>
      </w:r>
      <w:proofErr w:type="spellEnd"/>
      <w:r w:rsidRPr="00D26162">
        <w:rPr>
          <w:rFonts w:cs="Times New Roman"/>
          <w:szCs w:val="24"/>
          <w:lang w:val="ru-RU"/>
        </w:rPr>
        <w:t xml:space="preserve"> казался слегка пришибленным, будто ему сильно досталось при падении. </w:t>
      </w:r>
      <w:proofErr w:type="spellStart"/>
      <w:r w:rsidRPr="00D26162">
        <w:rPr>
          <w:rFonts w:cs="Times New Roman"/>
          <w:szCs w:val="24"/>
          <w:lang w:val="ru-RU"/>
        </w:rPr>
        <w:t>Ольгейр</w:t>
      </w:r>
      <w:proofErr w:type="spellEnd"/>
      <w:r w:rsidRPr="00D26162">
        <w:rPr>
          <w:rFonts w:cs="Times New Roman"/>
          <w:szCs w:val="24"/>
          <w:lang w:val="ru-RU"/>
        </w:rPr>
        <w:t xml:space="preserve"> и Бальдр, похоже, не пострадали.</w:t>
      </w:r>
    </w:p>
    <w:p w14:paraId="17191DA2" w14:textId="2BA59FAA"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Ингвар шагал за </w:t>
      </w:r>
      <w:proofErr w:type="spellStart"/>
      <w:r w:rsidRPr="00D26162">
        <w:rPr>
          <w:rFonts w:cs="Times New Roman"/>
          <w:szCs w:val="24"/>
          <w:lang w:val="ru-RU"/>
        </w:rPr>
        <w:t>Мордовой</w:t>
      </w:r>
      <w:proofErr w:type="spellEnd"/>
      <w:r w:rsidR="00865B37" w:rsidRPr="00D26162">
        <w:rPr>
          <w:rFonts w:cs="Times New Roman"/>
          <w:szCs w:val="24"/>
          <w:lang w:val="ru-RU"/>
        </w:rPr>
        <w:t xml:space="preserve"> </w:t>
      </w:r>
      <w:r w:rsidRPr="00D26162">
        <w:rPr>
          <w:rFonts w:cs="Times New Roman"/>
          <w:szCs w:val="24"/>
          <w:lang w:val="ru-RU"/>
        </w:rPr>
        <w:t xml:space="preserve">— она вела их вверх по крутым пластбетонным ступеням, вмонтированным в стену набережной. Наконец они дошли до «вороньего гнезда» </w:t>
      </w:r>
      <w:r w:rsidR="00562475">
        <w:rPr>
          <w:rFonts w:cs="Times New Roman"/>
          <w:szCs w:val="24"/>
          <w:lang w:val="ru-RU"/>
        </w:rPr>
        <w:t xml:space="preserve">— </w:t>
      </w:r>
      <w:r w:rsidRPr="00D26162">
        <w:rPr>
          <w:rFonts w:cs="Times New Roman"/>
          <w:szCs w:val="24"/>
          <w:lang w:val="ru-RU"/>
        </w:rPr>
        <w:t xml:space="preserve">форпоста, заставленного мешками с песком, из которых торчали зенитные установки. Оттуда уровень земли круто поднимался в сторону от реки, пока они не оказались на широкой набережной, протянувшейся на несколько миль вдоль северного берега. В обычное время здесь было пустынное и продуваемое всеми ветрами место, где можно прогуляться после смены на фабрике или устроить парад в честь </w:t>
      </w:r>
      <w:proofErr w:type="spellStart"/>
      <w:r w:rsidRPr="00D26162">
        <w:rPr>
          <w:rFonts w:cs="Times New Roman"/>
          <w:szCs w:val="24"/>
          <w:lang w:val="ru-RU"/>
        </w:rPr>
        <w:t>Сангвиналы</w:t>
      </w:r>
      <w:proofErr w:type="spellEnd"/>
      <w:r w:rsidRPr="00D26162">
        <w:rPr>
          <w:rFonts w:cs="Times New Roman"/>
          <w:szCs w:val="24"/>
          <w:lang w:val="ru-RU"/>
        </w:rPr>
        <w:t xml:space="preserve">, но сейчас оно было забито </w:t>
      </w:r>
      <w:r w:rsidR="00562475">
        <w:rPr>
          <w:rFonts w:cs="Times New Roman"/>
          <w:szCs w:val="24"/>
          <w:lang w:val="ru-RU"/>
        </w:rPr>
        <w:t>людьми</w:t>
      </w:r>
      <w:r w:rsidRPr="00D26162">
        <w:rPr>
          <w:rFonts w:cs="Times New Roman"/>
          <w:szCs w:val="24"/>
          <w:lang w:val="ru-RU"/>
        </w:rPr>
        <w:t>. Из бронеплит и шлакоблоков здесь выстроили импровизированный городок с медицинскими подразделениями, столовыми, оружейными складами — всем необходимым для армии в полевых условиях. За ними высились более прочные стены многочисленных мануфактур, а на их продырявленных крышах сидели снайперы и расч</w:t>
      </w:r>
      <w:r w:rsidR="00BF2D7C" w:rsidRPr="00D26162">
        <w:rPr>
          <w:rFonts w:cs="Times New Roman"/>
          <w:szCs w:val="24"/>
          <w:lang w:val="ru-RU"/>
        </w:rPr>
        <w:t>е</w:t>
      </w:r>
      <w:r w:rsidRPr="00D26162">
        <w:rPr>
          <w:rFonts w:cs="Times New Roman"/>
          <w:szCs w:val="24"/>
          <w:lang w:val="ru-RU"/>
        </w:rPr>
        <w:t xml:space="preserve">ты с переносными авгурами. </w:t>
      </w:r>
    </w:p>
    <w:p w14:paraId="3992893F"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У нас приказ удерживать мост, — сказала Мордова. — Мы занимали оба берега до тех пор, пока несколько дней назад они не захватили южную сторону вплоть до переправы.</w:t>
      </w:r>
    </w:p>
    <w:p w14:paraId="45A814F8"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Кто «они»?</w:t>
      </w:r>
    </w:p>
    <w:p w14:paraId="5C395B30"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Мордова криво усмехнулась за козырьком шлема. </w:t>
      </w:r>
    </w:p>
    <w:p w14:paraId="1F6C2C43" w14:textId="6564B521" w:rsidR="003E58F7" w:rsidRPr="00D26162" w:rsidRDefault="003E58F7" w:rsidP="003E58F7">
      <w:pPr>
        <w:ind w:firstLineChars="275" w:firstLine="660"/>
        <w:rPr>
          <w:rFonts w:cs="Times New Roman"/>
          <w:szCs w:val="24"/>
          <w:lang w:val="ru-RU"/>
        </w:rPr>
      </w:pPr>
      <w:r w:rsidRPr="00D26162">
        <w:rPr>
          <w:rFonts w:cs="Times New Roman"/>
          <w:szCs w:val="24"/>
          <w:lang w:val="ru-RU"/>
        </w:rPr>
        <w:lastRenderedPageBreak/>
        <w:t>— Хотите, чтобы я их перечислила поим</w:t>
      </w:r>
      <w:r w:rsidR="00BF2D7C" w:rsidRPr="00D26162">
        <w:rPr>
          <w:rFonts w:cs="Times New Roman"/>
          <w:szCs w:val="24"/>
          <w:lang w:val="ru-RU"/>
        </w:rPr>
        <w:t>е</w:t>
      </w:r>
      <w:r w:rsidRPr="00D26162">
        <w:rPr>
          <w:rFonts w:cs="Times New Roman"/>
          <w:szCs w:val="24"/>
          <w:lang w:val="ru-RU"/>
        </w:rPr>
        <w:t>нно? На этой неделе каких только бездушных сволочей тут не было. Они нападали на нас трижды. И с каждым разом заходили вс</w:t>
      </w:r>
      <w:r w:rsidR="00BF2D7C" w:rsidRPr="00D26162">
        <w:rPr>
          <w:rFonts w:cs="Times New Roman"/>
          <w:szCs w:val="24"/>
          <w:lang w:val="ru-RU"/>
        </w:rPr>
        <w:t>е</w:t>
      </w:r>
      <w:r w:rsidRPr="00D26162">
        <w:rPr>
          <w:rFonts w:cs="Times New Roman"/>
          <w:szCs w:val="24"/>
          <w:lang w:val="ru-RU"/>
        </w:rPr>
        <w:t xml:space="preserve"> дальше.</w:t>
      </w:r>
    </w:p>
    <w:p w14:paraId="13EAC86E" w14:textId="3FC4EF73"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Они поднялись по другой лестнице; та привела к месту, где мост соединялся с насыпью. Большинство </w:t>
      </w:r>
      <w:proofErr w:type="spellStart"/>
      <w:r w:rsidRPr="00D26162">
        <w:rPr>
          <w:rFonts w:cs="Times New Roman"/>
          <w:szCs w:val="24"/>
          <w:lang w:val="ru-RU"/>
        </w:rPr>
        <w:t>кадианцев</w:t>
      </w:r>
      <w:proofErr w:type="spellEnd"/>
      <w:r w:rsidRPr="00D26162">
        <w:rPr>
          <w:rFonts w:cs="Times New Roman"/>
          <w:szCs w:val="24"/>
          <w:lang w:val="ru-RU"/>
        </w:rPr>
        <w:t xml:space="preserve"> расположились на переходе — обширной площадке шириной более пятидесяти ярдов, где многополосное шоссе пересекалось с транспортными путями к северной части поселения. Теперь этот некогда оживл</w:t>
      </w:r>
      <w:r w:rsidR="00BF2D7C" w:rsidRPr="00D26162">
        <w:rPr>
          <w:rFonts w:cs="Times New Roman"/>
          <w:szCs w:val="24"/>
          <w:lang w:val="ru-RU"/>
        </w:rPr>
        <w:t>е</w:t>
      </w:r>
      <w:r w:rsidRPr="00D26162">
        <w:rPr>
          <w:rFonts w:cs="Times New Roman"/>
          <w:szCs w:val="24"/>
          <w:lang w:val="ru-RU"/>
        </w:rPr>
        <w:t>нный переход был весь перекопан и укрепл</w:t>
      </w:r>
      <w:r w:rsidR="00BF2D7C" w:rsidRPr="00D26162">
        <w:rPr>
          <w:rFonts w:cs="Times New Roman"/>
          <w:szCs w:val="24"/>
          <w:lang w:val="ru-RU"/>
        </w:rPr>
        <w:t>е</w:t>
      </w:r>
      <w:r w:rsidRPr="00D26162">
        <w:rPr>
          <w:rFonts w:cs="Times New Roman"/>
          <w:szCs w:val="24"/>
          <w:lang w:val="ru-RU"/>
        </w:rPr>
        <w:t>н длинными рядами тяж</w:t>
      </w:r>
      <w:r w:rsidR="00BF2D7C" w:rsidRPr="00D26162">
        <w:rPr>
          <w:rFonts w:cs="Times New Roman"/>
          <w:szCs w:val="24"/>
          <w:lang w:val="ru-RU"/>
        </w:rPr>
        <w:t>е</w:t>
      </w:r>
      <w:r w:rsidRPr="00D26162">
        <w:rPr>
          <w:rFonts w:cs="Times New Roman"/>
          <w:szCs w:val="24"/>
          <w:lang w:val="ru-RU"/>
        </w:rPr>
        <w:t>лых камнебетонных заграждений и дотов, прикрываемых заранее подготовленными орудийными башнями и стационарными артиллерийскими позициями. Танки — их было более двадцати — стояли в закутках между грудами мешков с песком, их длинные стволы были направлены на пустую переправу. Пехотные отделения, разместившиеся в укрытиях, насчитывали, должно быть, несколько сотен человек,</w:t>
      </w:r>
      <w:r w:rsidR="00865B37" w:rsidRPr="00D26162">
        <w:rPr>
          <w:rFonts w:cs="Times New Roman"/>
          <w:szCs w:val="24"/>
          <w:lang w:val="ru-RU"/>
        </w:rPr>
        <w:t xml:space="preserve"> </w:t>
      </w:r>
      <w:r w:rsidRPr="00D26162">
        <w:rPr>
          <w:rFonts w:cs="Times New Roman"/>
          <w:szCs w:val="24"/>
          <w:lang w:val="ru-RU"/>
        </w:rPr>
        <w:t>и Ингвар видел ожидающих на улицах неподал</w:t>
      </w:r>
      <w:r w:rsidR="00BF2D7C" w:rsidRPr="00D26162">
        <w:rPr>
          <w:rFonts w:cs="Times New Roman"/>
          <w:szCs w:val="24"/>
          <w:lang w:val="ru-RU"/>
        </w:rPr>
        <w:t>е</w:t>
      </w:r>
      <w:r w:rsidRPr="00D26162">
        <w:rPr>
          <w:rFonts w:cs="Times New Roman"/>
          <w:szCs w:val="24"/>
          <w:lang w:val="ru-RU"/>
        </w:rPr>
        <w:t>ку «Часовых» с разв</w:t>
      </w:r>
      <w:r w:rsidR="00BF2D7C" w:rsidRPr="00D26162">
        <w:rPr>
          <w:rFonts w:cs="Times New Roman"/>
          <w:szCs w:val="24"/>
          <w:lang w:val="ru-RU"/>
        </w:rPr>
        <w:t>е</w:t>
      </w:r>
      <w:r w:rsidRPr="00D26162">
        <w:rPr>
          <w:rFonts w:cs="Times New Roman"/>
          <w:szCs w:val="24"/>
          <w:lang w:val="ru-RU"/>
        </w:rPr>
        <w:t>рнутыми бронетранспорт</w:t>
      </w:r>
      <w:r w:rsidR="00BF2D7C" w:rsidRPr="00D26162">
        <w:rPr>
          <w:rFonts w:cs="Times New Roman"/>
          <w:szCs w:val="24"/>
          <w:lang w:val="ru-RU"/>
        </w:rPr>
        <w:t>е</w:t>
      </w:r>
      <w:r w:rsidRPr="00D26162">
        <w:rPr>
          <w:rFonts w:cs="Times New Roman"/>
          <w:szCs w:val="24"/>
          <w:lang w:val="ru-RU"/>
        </w:rPr>
        <w:t>рами, готовых при необходимости двинуться впер</w:t>
      </w:r>
      <w:r w:rsidR="00BF2D7C" w:rsidRPr="00D26162">
        <w:rPr>
          <w:rFonts w:cs="Times New Roman"/>
          <w:szCs w:val="24"/>
          <w:lang w:val="ru-RU"/>
        </w:rPr>
        <w:t>е</w:t>
      </w:r>
      <w:r w:rsidRPr="00D26162">
        <w:rPr>
          <w:rFonts w:cs="Times New Roman"/>
          <w:szCs w:val="24"/>
          <w:lang w:val="ru-RU"/>
        </w:rPr>
        <w:t>д.</w:t>
      </w:r>
    </w:p>
    <w:p w14:paraId="3117DF61" w14:textId="17B5736F" w:rsidR="003E58F7" w:rsidRPr="00D26162" w:rsidRDefault="003E58F7" w:rsidP="003E58F7">
      <w:pPr>
        <w:ind w:firstLineChars="275" w:firstLine="660"/>
        <w:rPr>
          <w:rFonts w:cs="Times New Roman"/>
          <w:szCs w:val="24"/>
          <w:lang w:val="ru-RU"/>
        </w:rPr>
      </w:pPr>
      <w:r w:rsidRPr="00D26162">
        <w:rPr>
          <w:rFonts w:cs="Times New Roman"/>
          <w:szCs w:val="24"/>
          <w:lang w:val="ru-RU"/>
        </w:rPr>
        <w:t>С высокой стены, обращ</w:t>
      </w:r>
      <w:r w:rsidR="00BF2D7C" w:rsidRPr="00D26162">
        <w:rPr>
          <w:rFonts w:cs="Times New Roman"/>
          <w:szCs w:val="24"/>
          <w:lang w:val="ru-RU"/>
        </w:rPr>
        <w:t>е</w:t>
      </w:r>
      <w:r w:rsidRPr="00D26162">
        <w:rPr>
          <w:rFonts w:cs="Times New Roman"/>
          <w:szCs w:val="24"/>
          <w:lang w:val="ru-RU"/>
        </w:rPr>
        <w:t>нной к переправе, свисали три знамени, все простреленные и изорванные в клочья: имперский двуглавый ор</w:t>
      </w:r>
      <w:r w:rsidR="00BF2D7C" w:rsidRPr="00D26162">
        <w:rPr>
          <w:rFonts w:cs="Times New Roman"/>
          <w:szCs w:val="24"/>
          <w:lang w:val="ru-RU"/>
        </w:rPr>
        <w:t>е</w:t>
      </w:r>
      <w:r w:rsidRPr="00D26162">
        <w:rPr>
          <w:rFonts w:cs="Times New Roman"/>
          <w:szCs w:val="24"/>
          <w:lang w:val="ru-RU"/>
        </w:rPr>
        <w:t>л, штандарт Кадии цвета слоновой кости с черепом на синем фоне и ч</w:t>
      </w:r>
      <w:r w:rsidR="00BF2D7C" w:rsidRPr="00D26162">
        <w:rPr>
          <w:rFonts w:cs="Times New Roman"/>
          <w:szCs w:val="24"/>
          <w:lang w:val="ru-RU"/>
        </w:rPr>
        <w:t>е</w:t>
      </w:r>
      <w:r w:rsidRPr="00D26162">
        <w:rPr>
          <w:rFonts w:cs="Times New Roman"/>
          <w:szCs w:val="24"/>
          <w:lang w:val="ru-RU"/>
        </w:rPr>
        <w:t>рно-фиолетовый крест с м</w:t>
      </w:r>
      <w:r w:rsidR="00BF2D7C" w:rsidRPr="00D26162">
        <w:rPr>
          <w:rFonts w:cs="Times New Roman"/>
          <w:szCs w:val="24"/>
          <w:lang w:val="ru-RU"/>
        </w:rPr>
        <w:t>е</w:t>
      </w:r>
      <w:r w:rsidRPr="00D26162">
        <w:rPr>
          <w:rFonts w:cs="Times New Roman"/>
          <w:szCs w:val="24"/>
          <w:lang w:val="ru-RU"/>
        </w:rPr>
        <w:t xml:space="preserve">ртвой головой в центре — знак полка, расквартированного на Девятой переправе. </w:t>
      </w:r>
    </w:p>
    <w:p w14:paraId="7BE167A6"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Мордова отвела Ингвара к своему начальству, полковнику по имени Ириса </w:t>
      </w:r>
      <w:proofErr w:type="spellStart"/>
      <w:r w:rsidRPr="00D26162">
        <w:rPr>
          <w:rFonts w:cs="Times New Roman"/>
          <w:szCs w:val="24"/>
          <w:lang w:val="ru-RU"/>
        </w:rPr>
        <w:t>Борш</w:t>
      </w:r>
      <w:proofErr w:type="spellEnd"/>
      <w:r w:rsidRPr="00D26162">
        <w:rPr>
          <w:rFonts w:cs="Times New Roman"/>
          <w:szCs w:val="24"/>
          <w:lang w:val="ru-RU"/>
        </w:rPr>
        <w:t>; ему, по-видимому, было около тридцати, но выглядел он намного старше. Форма у полковника была грязной, но доспехи и оружие — в хорошем состоянии, как и у его людей.</w:t>
      </w:r>
    </w:p>
    <w:p w14:paraId="11523C3A"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Повелитель, — сказал полковник, когда Ингвар нырнул под притолоку у входа в дот. Все младшие по званию в этом тесном помещении отвесили Космическому Волку старательный, хотя и не очень низкий, поклон. — Мы видели, как загорелся ваш транспорт. Вам что-нибудь нужно?</w:t>
      </w:r>
    </w:p>
    <w:p w14:paraId="1ADD265C"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Ваш лейтенант уже предложил, — ответил Ингвар. — Что у вас по обстановке?</w:t>
      </w:r>
    </w:p>
    <w:p w14:paraId="31154E1F" w14:textId="686414CD"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Офицеры стояли вокруг длинного стола, заваленного картами и </w:t>
      </w:r>
      <w:proofErr w:type="spellStart"/>
      <w:r w:rsidRPr="00D26162">
        <w:rPr>
          <w:rFonts w:cs="Times New Roman"/>
          <w:szCs w:val="24"/>
          <w:lang w:val="ru-RU"/>
        </w:rPr>
        <w:t>инфопланшетами</w:t>
      </w:r>
      <w:proofErr w:type="spellEnd"/>
      <w:r w:rsidRPr="00D26162">
        <w:rPr>
          <w:rFonts w:cs="Times New Roman"/>
          <w:szCs w:val="24"/>
          <w:lang w:val="ru-RU"/>
        </w:rPr>
        <w:t xml:space="preserve">. У дальней стены стояло несколько видавших виды </w:t>
      </w:r>
      <w:proofErr w:type="spellStart"/>
      <w:r w:rsidRPr="00D26162">
        <w:rPr>
          <w:rFonts w:cs="Times New Roman"/>
          <w:szCs w:val="24"/>
          <w:lang w:val="ru-RU"/>
        </w:rPr>
        <w:t>когитаторов</w:t>
      </w:r>
      <w:proofErr w:type="spellEnd"/>
      <w:r w:rsidRPr="00D26162">
        <w:rPr>
          <w:rFonts w:cs="Times New Roman"/>
          <w:szCs w:val="24"/>
          <w:lang w:val="ru-RU"/>
        </w:rPr>
        <w:t>, проекторов и комм-боксов, подсоедин</w:t>
      </w:r>
      <w:r w:rsidR="00BF2D7C" w:rsidRPr="00D26162">
        <w:rPr>
          <w:rFonts w:cs="Times New Roman"/>
          <w:szCs w:val="24"/>
          <w:lang w:val="ru-RU"/>
        </w:rPr>
        <w:t>е</w:t>
      </w:r>
      <w:r w:rsidRPr="00D26162">
        <w:rPr>
          <w:rFonts w:cs="Times New Roman"/>
          <w:szCs w:val="24"/>
          <w:lang w:val="ru-RU"/>
        </w:rPr>
        <w:t>нных к разъ</w:t>
      </w:r>
      <w:r w:rsidR="00BF2D7C" w:rsidRPr="00D26162">
        <w:rPr>
          <w:rFonts w:cs="Times New Roman"/>
          <w:szCs w:val="24"/>
          <w:lang w:val="ru-RU"/>
        </w:rPr>
        <w:t>е</w:t>
      </w:r>
      <w:r w:rsidRPr="00D26162">
        <w:rPr>
          <w:rFonts w:cs="Times New Roman"/>
          <w:szCs w:val="24"/>
          <w:lang w:val="ru-RU"/>
        </w:rPr>
        <w:t>мам питания переплетением толстых кабелей. Люмены мигали, и внутри стоял холод.</w:t>
      </w:r>
    </w:p>
    <w:p w14:paraId="1962C5AB" w14:textId="00C533FD"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Это последняя переправа в секторе, который мы продолжаем удерживать, — сказал </w:t>
      </w:r>
      <w:proofErr w:type="spellStart"/>
      <w:r w:rsidRPr="00D26162">
        <w:rPr>
          <w:rFonts w:cs="Times New Roman"/>
          <w:szCs w:val="24"/>
          <w:lang w:val="ru-RU"/>
        </w:rPr>
        <w:t>Борш</w:t>
      </w:r>
      <w:proofErr w:type="spellEnd"/>
      <w:r w:rsidRPr="00D26162">
        <w:rPr>
          <w:rFonts w:cs="Times New Roman"/>
          <w:szCs w:val="24"/>
          <w:lang w:val="ru-RU"/>
        </w:rPr>
        <w:t xml:space="preserve">. — К северу отсюда противнику удалось перебросить три дивизии вглубь, но это большой крюк в обход. Так что </w:t>
      </w:r>
      <w:r w:rsidR="00562475">
        <w:rPr>
          <w:rFonts w:cs="Times New Roman"/>
          <w:szCs w:val="24"/>
          <w:lang w:val="ru-RU"/>
        </w:rPr>
        <w:t>они норовят</w:t>
      </w:r>
      <w:r w:rsidRPr="00D26162">
        <w:rPr>
          <w:rFonts w:cs="Times New Roman"/>
          <w:szCs w:val="24"/>
          <w:lang w:val="ru-RU"/>
        </w:rPr>
        <w:t xml:space="preserve"> захватить и эту переправу. Мы хорошо удерживали оба берега. До тех пор, пока не пришли те… </w:t>
      </w:r>
      <w:r w:rsidRPr="00D26162">
        <w:rPr>
          <w:rFonts w:cs="Times New Roman"/>
          <w:i/>
          <w:szCs w:val="24"/>
          <w:lang w:val="ru-RU"/>
        </w:rPr>
        <w:t>типы</w:t>
      </w:r>
      <w:r w:rsidRPr="00D26162">
        <w:rPr>
          <w:rFonts w:cs="Times New Roman"/>
          <w:szCs w:val="24"/>
          <w:lang w:val="ru-RU"/>
        </w:rPr>
        <w:t xml:space="preserve">. </w:t>
      </w:r>
    </w:p>
    <w:p w14:paraId="7D45F2C1"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Астартес-еретики, — предложила полковой комиссар, ширококостная женщина с бледным лицом. — Полагаю, это будет правильным термином. </w:t>
      </w:r>
    </w:p>
    <w:p w14:paraId="7F7EDACF" w14:textId="38DC169F" w:rsidR="003E58F7" w:rsidRPr="00D26162" w:rsidRDefault="003E58F7" w:rsidP="003E58F7">
      <w:pPr>
        <w:ind w:firstLineChars="275" w:firstLine="660"/>
        <w:rPr>
          <w:rFonts w:cs="Times New Roman"/>
          <w:szCs w:val="24"/>
          <w:lang w:val="ru-RU"/>
        </w:rPr>
      </w:pPr>
      <w:proofErr w:type="spellStart"/>
      <w:r w:rsidRPr="00D26162">
        <w:rPr>
          <w:rFonts w:cs="Times New Roman"/>
          <w:szCs w:val="24"/>
          <w:lang w:val="ru-RU"/>
        </w:rPr>
        <w:t>Борш</w:t>
      </w:r>
      <w:proofErr w:type="spellEnd"/>
      <w:r w:rsidRPr="00D26162">
        <w:rPr>
          <w:rFonts w:cs="Times New Roman"/>
          <w:szCs w:val="24"/>
          <w:lang w:val="ru-RU"/>
        </w:rPr>
        <w:t xml:space="preserve"> неприязненно покосился на не</w:t>
      </w:r>
      <w:r w:rsidR="00BF2D7C" w:rsidRPr="00D26162">
        <w:rPr>
          <w:rFonts w:cs="Times New Roman"/>
          <w:szCs w:val="24"/>
          <w:lang w:val="ru-RU"/>
        </w:rPr>
        <w:t>е</w:t>
      </w:r>
      <w:r w:rsidRPr="00D26162">
        <w:rPr>
          <w:rFonts w:cs="Times New Roman"/>
          <w:szCs w:val="24"/>
          <w:lang w:val="ru-RU"/>
        </w:rPr>
        <w:t xml:space="preserve">. </w:t>
      </w:r>
    </w:p>
    <w:p w14:paraId="409D2B6A" w14:textId="4CAFB683"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Да хоть </w:t>
      </w:r>
      <w:r w:rsidR="00562475">
        <w:rPr>
          <w:rFonts w:cs="Times New Roman"/>
          <w:szCs w:val="24"/>
          <w:lang w:val="ru-RU"/>
        </w:rPr>
        <w:t>черт в ступе</w:t>
      </w:r>
      <w:r w:rsidRPr="00D26162">
        <w:rPr>
          <w:rFonts w:cs="Times New Roman"/>
          <w:szCs w:val="24"/>
          <w:lang w:val="ru-RU"/>
        </w:rPr>
        <w:t xml:space="preserve">. Их не так-то просто уложить. К нам должно было подойти подкрепление — </w:t>
      </w:r>
      <w:r w:rsidRPr="00D26162">
        <w:rPr>
          <w:rFonts w:cs="Times New Roman"/>
          <w:i/>
          <w:szCs w:val="24"/>
          <w:lang w:val="ru-RU"/>
        </w:rPr>
        <w:t>массивное</w:t>
      </w:r>
      <w:r w:rsidRPr="00D26162">
        <w:rPr>
          <w:rFonts w:cs="Times New Roman"/>
          <w:szCs w:val="24"/>
          <w:lang w:val="ru-RU"/>
        </w:rPr>
        <w:t xml:space="preserve"> подкрепление, так как я предполагаю, что это место является приоритетным для командования сектора, но прошло уже две недели, и дело не сдвинулось. Вот что у нас по обстановке. </w:t>
      </w:r>
    </w:p>
    <w:p w14:paraId="689750DB"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Пока полковник говорил, в дот пробрался </w:t>
      </w:r>
      <w:proofErr w:type="spellStart"/>
      <w:r w:rsidRPr="00D26162">
        <w:rPr>
          <w:rFonts w:cs="Times New Roman"/>
          <w:szCs w:val="24"/>
          <w:lang w:val="ru-RU"/>
        </w:rPr>
        <w:t>Ольгейр</w:t>
      </w:r>
      <w:proofErr w:type="spellEnd"/>
      <w:r w:rsidRPr="00D26162">
        <w:rPr>
          <w:rFonts w:cs="Times New Roman"/>
          <w:szCs w:val="24"/>
          <w:lang w:val="ru-RU"/>
        </w:rPr>
        <w:t xml:space="preserve">; чтобы войти, ему пришлось пригнуться. Ингвар взглянул на него и передал по </w:t>
      </w:r>
      <w:proofErr w:type="spellStart"/>
      <w:r w:rsidRPr="00D26162">
        <w:rPr>
          <w:rFonts w:cs="Times New Roman"/>
          <w:szCs w:val="24"/>
          <w:lang w:val="ru-RU"/>
        </w:rPr>
        <w:t>воксу</w:t>
      </w:r>
      <w:proofErr w:type="spellEnd"/>
      <w:r w:rsidRPr="00D26162">
        <w:rPr>
          <w:rFonts w:cs="Times New Roman"/>
          <w:szCs w:val="24"/>
          <w:lang w:val="ru-RU"/>
        </w:rPr>
        <w:t xml:space="preserve"> вопрос.</w:t>
      </w:r>
    </w:p>
    <w:p w14:paraId="1005C91D"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lastRenderedPageBreak/>
        <w:t>«</w:t>
      </w:r>
      <w:proofErr w:type="spellStart"/>
      <w:r w:rsidRPr="00D26162">
        <w:rPr>
          <w:rFonts w:cs="Times New Roman"/>
          <w:i/>
          <w:szCs w:val="24"/>
          <w:lang w:val="ru-RU"/>
        </w:rPr>
        <w:t>Раскалыватель</w:t>
      </w:r>
      <w:proofErr w:type="spellEnd"/>
      <w:r w:rsidRPr="00D26162">
        <w:rPr>
          <w:rFonts w:cs="Times New Roman"/>
          <w:i/>
          <w:szCs w:val="24"/>
          <w:lang w:val="ru-RU"/>
        </w:rPr>
        <w:t xml:space="preserve"> Черепов вытаскивает кое-какие пожитки</w:t>
      </w:r>
      <w:r w:rsidRPr="00D26162">
        <w:rPr>
          <w:rFonts w:cs="Times New Roman"/>
          <w:szCs w:val="24"/>
          <w:lang w:val="ru-RU"/>
        </w:rPr>
        <w:t xml:space="preserve">, — ответил </w:t>
      </w:r>
      <w:proofErr w:type="spellStart"/>
      <w:r w:rsidRPr="00D26162">
        <w:rPr>
          <w:rFonts w:cs="Times New Roman"/>
          <w:szCs w:val="24"/>
          <w:lang w:val="ru-RU"/>
        </w:rPr>
        <w:t>Ольгейр</w:t>
      </w:r>
      <w:proofErr w:type="spellEnd"/>
      <w:r w:rsidRPr="00D26162">
        <w:rPr>
          <w:rFonts w:cs="Times New Roman"/>
          <w:szCs w:val="24"/>
          <w:lang w:val="ru-RU"/>
        </w:rPr>
        <w:t xml:space="preserve"> по каналу стаи. — </w:t>
      </w:r>
      <w:r w:rsidRPr="00D26162">
        <w:rPr>
          <w:rFonts w:cs="Times New Roman"/>
          <w:i/>
          <w:szCs w:val="24"/>
          <w:lang w:val="ru-RU"/>
        </w:rPr>
        <w:t>Но шаттл не вернуть</w:t>
      </w:r>
      <w:r w:rsidRPr="00D26162">
        <w:rPr>
          <w:rFonts w:cs="Times New Roman"/>
          <w:szCs w:val="24"/>
          <w:lang w:val="ru-RU"/>
        </w:rPr>
        <w:t xml:space="preserve">». </w:t>
      </w:r>
    </w:p>
    <w:p w14:paraId="4901120F"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Мы должны были встретиться с нашими, — сказал Ингвар </w:t>
      </w:r>
      <w:proofErr w:type="spellStart"/>
      <w:r w:rsidRPr="00D26162">
        <w:rPr>
          <w:rFonts w:cs="Times New Roman"/>
          <w:szCs w:val="24"/>
          <w:lang w:val="ru-RU"/>
        </w:rPr>
        <w:t>Боршу</w:t>
      </w:r>
      <w:proofErr w:type="spellEnd"/>
      <w:r w:rsidRPr="00D26162">
        <w:rPr>
          <w:rFonts w:cs="Times New Roman"/>
          <w:szCs w:val="24"/>
          <w:lang w:val="ru-RU"/>
        </w:rPr>
        <w:t xml:space="preserve">. — Но у нас вышли из строя авгуры, чуть только мы вошли в атмосферу. У вас есть какие-нибудь сведения о действиях </w:t>
      </w:r>
      <w:proofErr w:type="spellStart"/>
      <w:r w:rsidRPr="00D26162">
        <w:rPr>
          <w:rFonts w:cs="Times New Roman"/>
          <w:szCs w:val="24"/>
          <w:lang w:val="ru-RU"/>
        </w:rPr>
        <w:t>Адептус</w:t>
      </w:r>
      <w:proofErr w:type="spellEnd"/>
      <w:r w:rsidRPr="00D26162">
        <w:rPr>
          <w:rFonts w:cs="Times New Roman"/>
          <w:szCs w:val="24"/>
          <w:lang w:val="ru-RU"/>
        </w:rPr>
        <w:t xml:space="preserve"> Астартес к северу отсюда? Волков </w:t>
      </w:r>
      <w:proofErr w:type="spellStart"/>
      <w:r w:rsidRPr="00D26162">
        <w:rPr>
          <w:rFonts w:cs="Times New Roman"/>
          <w:szCs w:val="24"/>
          <w:lang w:val="ru-RU"/>
        </w:rPr>
        <w:t>Фенриса</w:t>
      </w:r>
      <w:proofErr w:type="spellEnd"/>
      <w:r w:rsidRPr="00D26162">
        <w:rPr>
          <w:rFonts w:cs="Times New Roman"/>
          <w:szCs w:val="24"/>
          <w:lang w:val="ru-RU"/>
        </w:rPr>
        <w:t xml:space="preserve">? Или наших вспомогательных полков с </w:t>
      </w:r>
      <w:proofErr w:type="spellStart"/>
      <w:r w:rsidRPr="00D26162">
        <w:rPr>
          <w:rFonts w:cs="Times New Roman"/>
          <w:szCs w:val="24"/>
          <w:lang w:val="ru-RU"/>
        </w:rPr>
        <w:t>Ояды</w:t>
      </w:r>
      <w:proofErr w:type="spellEnd"/>
      <w:r w:rsidRPr="00D26162">
        <w:rPr>
          <w:rFonts w:cs="Times New Roman"/>
          <w:szCs w:val="24"/>
          <w:lang w:val="ru-RU"/>
        </w:rPr>
        <w:t>?</w:t>
      </w:r>
    </w:p>
    <w:p w14:paraId="491EAFF3" w14:textId="77777777" w:rsidR="003E58F7" w:rsidRPr="00D26162" w:rsidRDefault="003E58F7" w:rsidP="003E58F7">
      <w:pPr>
        <w:ind w:firstLineChars="275" w:firstLine="660"/>
        <w:rPr>
          <w:rFonts w:cs="Times New Roman"/>
          <w:szCs w:val="24"/>
          <w:lang w:val="ru-RU"/>
        </w:rPr>
      </w:pPr>
      <w:proofErr w:type="spellStart"/>
      <w:r w:rsidRPr="00D26162">
        <w:rPr>
          <w:rFonts w:cs="Times New Roman"/>
          <w:szCs w:val="24"/>
          <w:lang w:val="ru-RU"/>
        </w:rPr>
        <w:t>Борш</w:t>
      </w:r>
      <w:proofErr w:type="spellEnd"/>
      <w:r w:rsidRPr="00D26162">
        <w:rPr>
          <w:rFonts w:cs="Times New Roman"/>
          <w:szCs w:val="24"/>
          <w:lang w:val="ru-RU"/>
        </w:rPr>
        <w:t xml:space="preserve"> наклонился к офицеру связи, которая покачала головой, а затем принялась рыться в кипе справочников кодов и списков приказов.</w:t>
      </w:r>
    </w:p>
    <w:p w14:paraId="3950E9B3"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Можно проверить, — с сомнением сказал полковник. — Но на это потребуется время.</w:t>
      </w:r>
    </w:p>
    <w:p w14:paraId="70224B7F" w14:textId="71FF7DD5" w:rsidR="003E58F7" w:rsidRPr="00D26162" w:rsidRDefault="003E58F7" w:rsidP="003E58F7">
      <w:pPr>
        <w:ind w:firstLineChars="275" w:firstLine="660"/>
        <w:rPr>
          <w:rFonts w:cs="Times New Roman"/>
          <w:szCs w:val="24"/>
          <w:lang w:val="ru-RU"/>
        </w:rPr>
      </w:pPr>
      <w:r w:rsidRPr="00D26162">
        <w:rPr>
          <w:rFonts w:cs="Times New Roman"/>
          <w:szCs w:val="24"/>
          <w:lang w:val="ru-RU"/>
        </w:rPr>
        <w:t>Едва эти слова слетели с его губ, далеко на юге раздался отдал</w:t>
      </w:r>
      <w:r w:rsidR="00BF2D7C" w:rsidRPr="00D26162">
        <w:rPr>
          <w:rFonts w:cs="Times New Roman"/>
          <w:szCs w:val="24"/>
          <w:lang w:val="ru-RU"/>
        </w:rPr>
        <w:t>е</w:t>
      </w:r>
      <w:r w:rsidRPr="00D26162">
        <w:rPr>
          <w:rFonts w:cs="Times New Roman"/>
          <w:szCs w:val="24"/>
          <w:lang w:val="ru-RU"/>
        </w:rPr>
        <w:t xml:space="preserve">нный грохот. С крыши дота упало несколько струек пыли, и на одном из </w:t>
      </w:r>
      <w:proofErr w:type="spellStart"/>
      <w:r w:rsidRPr="00D26162">
        <w:rPr>
          <w:rFonts w:cs="Times New Roman"/>
          <w:szCs w:val="24"/>
          <w:lang w:val="ru-RU"/>
        </w:rPr>
        <w:t>когитаторов</w:t>
      </w:r>
      <w:proofErr w:type="spellEnd"/>
      <w:r w:rsidRPr="00D26162">
        <w:rPr>
          <w:rFonts w:cs="Times New Roman"/>
          <w:szCs w:val="24"/>
          <w:lang w:val="ru-RU"/>
        </w:rPr>
        <w:t xml:space="preserve"> замигали предупреждающие руны. Тут же включилась </w:t>
      </w:r>
      <w:proofErr w:type="spellStart"/>
      <w:r w:rsidRPr="00D26162">
        <w:rPr>
          <w:rFonts w:cs="Times New Roman"/>
          <w:szCs w:val="24"/>
          <w:lang w:val="ru-RU"/>
        </w:rPr>
        <w:t>вокс</w:t>
      </w:r>
      <w:proofErr w:type="spellEnd"/>
      <w:r w:rsidRPr="00D26162">
        <w:rPr>
          <w:rFonts w:cs="Times New Roman"/>
          <w:szCs w:val="24"/>
          <w:lang w:val="ru-RU"/>
        </w:rPr>
        <w:t>-связь, двое гвардейцев отдали честь и взбежали по лестнице к выходу.</w:t>
      </w:r>
    </w:p>
    <w:p w14:paraId="5B11787C" w14:textId="08DCAE05" w:rsidR="003E58F7" w:rsidRPr="00D26162" w:rsidRDefault="003E58F7" w:rsidP="003E58F7">
      <w:pPr>
        <w:ind w:firstLineChars="275" w:firstLine="660"/>
        <w:rPr>
          <w:rFonts w:cs="Times New Roman"/>
          <w:szCs w:val="24"/>
          <w:lang w:val="ru-RU"/>
        </w:rPr>
      </w:pPr>
      <w:r w:rsidRPr="00D26162">
        <w:rPr>
          <w:rFonts w:cs="Times New Roman"/>
          <w:szCs w:val="24"/>
          <w:lang w:val="ru-RU"/>
        </w:rPr>
        <w:t>— И теперь они пытаются снова, — сказал Ингвар, чувствуя, как в н</w:t>
      </w:r>
      <w:r w:rsidR="00BF2D7C" w:rsidRPr="00D26162">
        <w:rPr>
          <w:rFonts w:cs="Times New Roman"/>
          <w:szCs w:val="24"/>
          <w:lang w:val="ru-RU"/>
        </w:rPr>
        <w:t>е</w:t>
      </w:r>
      <w:r w:rsidRPr="00D26162">
        <w:rPr>
          <w:rFonts w:cs="Times New Roman"/>
          <w:szCs w:val="24"/>
          <w:lang w:val="ru-RU"/>
        </w:rPr>
        <w:t xml:space="preserve">м вновь просыпается извечное нетерпение. Он отправил срочное сообщение </w:t>
      </w:r>
      <w:proofErr w:type="spellStart"/>
      <w:r w:rsidRPr="00D26162">
        <w:rPr>
          <w:rFonts w:cs="Times New Roman"/>
          <w:szCs w:val="24"/>
          <w:lang w:val="ru-RU"/>
        </w:rPr>
        <w:t>Гуннлаугуру</w:t>
      </w:r>
      <w:proofErr w:type="spellEnd"/>
      <w:r w:rsidRPr="00D26162">
        <w:rPr>
          <w:rFonts w:cs="Times New Roman"/>
          <w:szCs w:val="24"/>
          <w:lang w:val="ru-RU"/>
        </w:rPr>
        <w:t xml:space="preserve">, затем достал силовой меч. — Думаю, это значит, что на какое-то время мы здесь задержимся. </w:t>
      </w:r>
    </w:p>
    <w:p w14:paraId="349D0089" w14:textId="112582A5" w:rsidR="00DC2265" w:rsidRPr="00D26162" w:rsidRDefault="00DC2265" w:rsidP="003E58F7">
      <w:pPr>
        <w:ind w:firstLineChars="275" w:firstLine="660"/>
        <w:rPr>
          <w:lang w:val="ru-RU"/>
        </w:rPr>
      </w:pPr>
    </w:p>
    <w:p w14:paraId="4DA627AC" w14:textId="77777777" w:rsidR="003E58F7" w:rsidRPr="00D26162" w:rsidRDefault="003E58F7">
      <w:pPr>
        <w:pStyle w:val="2"/>
        <w:rPr>
          <w:lang w:val="ru-RU"/>
        </w:rPr>
        <w:pPrChange w:id="709" w:author="user" w:date="2025-02-22T17:21:00Z">
          <w:pPr>
            <w:ind w:firstLineChars="300" w:firstLine="720"/>
            <w:jc w:val="center"/>
          </w:pPr>
        </w:pPrChange>
      </w:pPr>
      <w:r w:rsidRPr="00D26162">
        <w:rPr>
          <w:lang w:val="ru-RU"/>
        </w:rPr>
        <w:t>Глава двадцать шестая</w:t>
      </w:r>
    </w:p>
    <w:p w14:paraId="7A4CC58D" w14:textId="77777777" w:rsidR="003E58F7" w:rsidRPr="00D26162" w:rsidRDefault="003E58F7" w:rsidP="003E58F7">
      <w:pPr>
        <w:ind w:firstLineChars="300" w:firstLine="720"/>
        <w:rPr>
          <w:rFonts w:cs="Times New Roman"/>
          <w:szCs w:val="24"/>
          <w:lang w:val="ru-RU"/>
        </w:rPr>
      </w:pPr>
    </w:p>
    <w:p w14:paraId="6E43AAC8" w14:textId="2AD0FB91"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Они с завываниями бросились в атаку, натыкаясь друг на друга, — </w:t>
      </w:r>
      <w:r w:rsidR="00562475">
        <w:rPr>
          <w:rFonts w:cs="Times New Roman"/>
          <w:szCs w:val="24"/>
          <w:lang w:val="ru-RU"/>
        </w:rPr>
        <w:t>подонки</w:t>
      </w:r>
      <w:r w:rsidRPr="00D26162">
        <w:rPr>
          <w:rFonts w:cs="Times New Roman"/>
          <w:szCs w:val="24"/>
          <w:lang w:val="ru-RU"/>
        </w:rPr>
        <w:t xml:space="preserve"> и фанатики; их гнали в авангарде, чтобы прикрыть основные силы от лазерного огня и вынудить защитников растратить ценный боезапас. </w:t>
      </w:r>
    </w:p>
    <w:p w14:paraId="34FB9E89" w14:textId="3F89EE8A"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К тому времени серое солнце уже полностью взошло и осветило сборище плохо экипированных </w:t>
      </w:r>
      <w:r w:rsidR="00562475">
        <w:rPr>
          <w:rFonts w:cs="Times New Roman"/>
          <w:szCs w:val="24"/>
          <w:lang w:val="ru-RU"/>
        </w:rPr>
        <w:t>культист</w:t>
      </w:r>
      <w:r w:rsidRPr="00D26162">
        <w:rPr>
          <w:rFonts w:cs="Times New Roman"/>
          <w:szCs w:val="24"/>
          <w:lang w:val="ru-RU"/>
        </w:rPr>
        <w:t>ов; открытые участки кожи у них были проколоты и растянуты, а покрытые татуировками лица — сшиты наподобие гобеленов из сырой румяной плоти. Тысячи ополоумевших людей</w:t>
      </w:r>
      <w:r w:rsidRPr="00D26162" w:rsidDel="00B864D3">
        <w:rPr>
          <w:rFonts w:cs="Times New Roman"/>
          <w:szCs w:val="24"/>
          <w:lang w:val="ru-RU"/>
        </w:rPr>
        <w:t xml:space="preserve"> </w:t>
      </w:r>
      <w:r w:rsidRPr="00D26162">
        <w:rPr>
          <w:rFonts w:cs="Times New Roman"/>
          <w:szCs w:val="24"/>
          <w:lang w:val="ru-RU"/>
        </w:rPr>
        <w:t xml:space="preserve">растянулись, размахивая руками и ногами, по всей ширине транспортного коридора. Кое у кого из оружия были только гаечные ключи и молотки. Они орали, запрокидывая безволосые головы, и </w:t>
      </w:r>
      <w:proofErr w:type="spellStart"/>
      <w:r w:rsidRPr="00D26162">
        <w:rPr>
          <w:rFonts w:cs="Times New Roman"/>
          <w:szCs w:val="24"/>
          <w:lang w:val="ru-RU"/>
        </w:rPr>
        <w:t>бе</w:t>
      </w:r>
      <w:r w:rsidR="00562475">
        <w:rPr>
          <w:rFonts w:cs="Times New Roman"/>
          <w:szCs w:val="24"/>
          <w:lang w:val="ru-RU"/>
        </w:rPr>
        <w:t>сноват</w:t>
      </w:r>
      <w:r w:rsidRPr="00D26162">
        <w:rPr>
          <w:rFonts w:cs="Times New Roman"/>
          <w:szCs w:val="24"/>
          <w:lang w:val="ru-RU"/>
        </w:rPr>
        <w:t>о</w:t>
      </w:r>
      <w:proofErr w:type="spellEnd"/>
      <w:r w:rsidRPr="00D26162">
        <w:rPr>
          <w:rFonts w:cs="Times New Roman"/>
          <w:szCs w:val="24"/>
          <w:lang w:val="ru-RU"/>
        </w:rPr>
        <w:t xml:space="preserve"> </w:t>
      </w:r>
      <w:r w:rsidR="00562475">
        <w:rPr>
          <w:rFonts w:cs="Times New Roman"/>
          <w:szCs w:val="24"/>
          <w:lang w:val="ru-RU"/>
        </w:rPr>
        <w:t>блаж</w:t>
      </w:r>
      <w:r w:rsidRPr="00D26162">
        <w:rPr>
          <w:rFonts w:cs="Times New Roman"/>
          <w:szCs w:val="24"/>
          <w:lang w:val="ru-RU"/>
        </w:rPr>
        <w:t>или, выкрикивая что-то на языках, которых не знали, пока т</w:t>
      </w:r>
      <w:r w:rsidR="00BF2D7C" w:rsidRPr="00D26162">
        <w:rPr>
          <w:rFonts w:cs="Times New Roman"/>
          <w:szCs w:val="24"/>
          <w:lang w:val="ru-RU"/>
        </w:rPr>
        <w:t>е</w:t>
      </w:r>
      <w:r w:rsidRPr="00D26162">
        <w:rPr>
          <w:rFonts w:cs="Times New Roman"/>
          <w:szCs w:val="24"/>
          <w:lang w:val="ru-RU"/>
        </w:rPr>
        <w:t>мный ш</w:t>
      </w:r>
      <w:r w:rsidR="00BF2D7C" w:rsidRPr="00D26162">
        <w:rPr>
          <w:rFonts w:cs="Times New Roman"/>
          <w:szCs w:val="24"/>
          <w:lang w:val="ru-RU"/>
        </w:rPr>
        <w:t>е</w:t>
      </w:r>
      <w:r w:rsidRPr="00D26162">
        <w:rPr>
          <w:rFonts w:cs="Times New Roman"/>
          <w:szCs w:val="24"/>
          <w:lang w:val="ru-RU"/>
        </w:rPr>
        <w:t xml:space="preserve">пот нечистых </w:t>
      </w:r>
      <w:r w:rsidR="00562475">
        <w:rPr>
          <w:rFonts w:cs="Times New Roman"/>
          <w:szCs w:val="24"/>
          <w:lang w:val="ru-RU"/>
        </w:rPr>
        <w:t>пастей</w:t>
      </w:r>
      <w:r w:rsidRPr="00D26162">
        <w:rPr>
          <w:rFonts w:cs="Times New Roman"/>
          <w:szCs w:val="24"/>
          <w:lang w:val="ru-RU"/>
        </w:rPr>
        <w:t xml:space="preserve"> не научил их. </w:t>
      </w:r>
    </w:p>
    <w:p w14:paraId="33FDCC8E" w14:textId="3A9376A8"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Казалось, от их слов сотрясается сам воздух, уплотняясь по мере того, как сквозь него пробегают культисты, от чего по всему их </w:t>
      </w:r>
      <w:r w:rsidR="00562475">
        <w:rPr>
          <w:rFonts w:cs="Times New Roman"/>
          <w:szCs w:val="24"/>
          <w:lang w:val="ru-RU"/>
        </w:rPr>
        <w:t>безалабер</w:t>
      </w:r>
      <w:r w:rsidRPr="00D26162">
        <w:rPr>
          <w:rFonts w:cs="Times New Roman"/>
          <w:szCs w:val="24"/>
          <w:lang w:val="ru-RU"/>
        </w:rPr>
        <w:t>ному наступлению проходила дрожь, словно от какого-то теплового прилива.</w:t>
      </w:r>
    </w:p>
    <w:p w14:paraId="2A9D34CF" w14:textId="77777777" w:rsidR="003E58F7" w:rsidRPr="00D26162" w:rsidRDefault="003E58F7" w:rsidP="003E58F7">
      <w:pPr>
        <w:ind w:firstLineChars="275" w:firstLine="660"/>
        <w:rPr>
          <w:rFonts w:cs="Times New Roman"/>
          <w:szCs w:val="24"/>
          <w:lang w:val="ru-RU"/>
        </w:rPr>
      </w:pPr>
      <w:proofErr w:type="spellStart"/>
      <w:r w:rsidRPr="00D26162">
        <w:rPr>
          <w:rFonts w:cs="Times New Roman"/>
          <w:szCs w:val="24"/>
          <w:lang w:val="ru-RU"/>
        </w:rPr>
        <w:t>Кадианцы</w:t>
      </w:r>
      <w:proofErr w:type="spellEnd"/>
      <w:r w:rsidRPr="00D26162">
        <w:rPr>
          <w:rFonts w:cs="Times New Roman"/>
          <w:szCs w:val="24"/>
          <w:lang w:val="ru-RU"/>
        </w:rPr>
        <w:t xml:space="preserve"> были хорошо обучены: они привыкли справляться с волнами подобных атак и не стали тратить боеприпасы попусту. Танки подпустили толпу поближе — и открыли по передним рядам огонь шрапнельными снарядами. При взрыве они учиняли чудовищную бойню: культисты падали целыми рядами, утягивая за собой стоящих рядом. Это затормозило наступление, но ненадолго: вскоре бешеный напор тел позади растоптал умирающих и продолжал бесчинствовать.</w:t>
      </w:r>
    </w:p>
    <w:p w14:paraId="6BFFBF24" w14:textId="00791CF1" w:rsidR="003E58F7" w:rsidRPr="00D26162" w:rsidRDefault="003E58F7" w:rsidP="003E58F7">
      <w:pPr>
        <w:ind w:firstLineChars="275" w:firstLine="660"/>
        <w:rPr>
          <w:rFonts w:cs="Times New Roman"/>
          <w:szCs w:val="24"/>
          <w:lang w:val="ru-RU"/>
        </w:rPr>
      </w:pPr>
      <w:r w:rsidRPr="00D26162">
        <w:rPr>
          <w:rFonts w:cs="Times New Roman"/>
          <w:szCs w:val="24"/>
          <w:lang w:val="ru-RU"/>
        </w:rPr>
        <w:t>Танки стреляли ещ</w:t>
      </w:r>
      <w:r w:rsidR="00BF2D7C" w:rsidRPr="00D26162">
        <w:rPr>
          <w:rFonts w:cs="Times New Roman"/>
          <w:szCs w:val="24"/>
          <w:lang w:val="ru-RU"/>
        </w:rPr>
        <w:t>е</w:t>
      </w:r>
      <w:r w:rsidRPr="00D26162">
        <w:rPr>
          <w:rFonts w:cs="Times New Roman"/>
          <w:szCs w:val="24"/>
          <w:lang w:val="ru-RU"/>
        </w:rPr>
        <w:t xml:space="preserve"> трижды, каждый раз вызывая такой же хаос, и каждый раз им удавалось просто отсеять самых безрассудных и неудачливых — и не более. Вс</w:t>
      </w:r>
      <w:r w:rsidR="00BF2D7C" w:rsidRPr="00D26162">
        <w:rPr>
          <w:rFonts w:cs="Times New Roman"/>
          <w:szCs w:val="24"/>
          <w:lang w:val="ru-RU"/>
        </w:rPr>
        <w:t>е</w:t>
      </w:r>
      <w:r w:rsidRPr="00D26162">
        <w:rPr>
          <w:rFonts w:cs="Times New Roman"/>
          <w:szCs w:val="24"/>
          <w:lang w:val="ru-RU"/>
        </w:rPr>
        <w:t xml:space="preserve"> это время </w:t>
      </w:r>
      <w:proofErr w:type="spellStart"/>
      <w:r w:rsidRPr="00D26162">
        <w:rPr>
          <w:rFonts w:cs="Times New Roman"/>
          <w:szCs w:val="24"/>
          <w:lang w:val="ru-RU"/>
        </w:rPr>
        <w:t>кадианская</w:t>
      </w:r>
      <w:proofErr w:type="spellEnd"/>
      <w:r w:rsidRPr="00D26162">
        <w:rPr>
          <w:rFonts w:cs="Times New Roman"/>
          <w:szCs w:val="24"/>
          <w:lang w:val="ru-RU"/>
        </w:rPr>
        <w:t xml:space="preserve"> пехота выжидала за баррикадами, положив </w:t>
      </w:r>
      <w:proofErr w:type="spellStart"/>
      <w:r w:rsidRPr="00D26162">
        <w:rPr>
          <w:rFonts w:cs="Times New Roman"/>
          <w:szCs w:val="24"/>
          <w:lang w:val="ru-RU"/>
        </w:rPr>
        <w:t>лазганы</w:t>
      </w:r>
      <w:proofErr w:type="spellEnd"/>
      <w:r w:rsidRPr="00D26162">
        <w:rPr>
          <w:rFonts w:cs="Times New Roman"/>
          <w:szCs w:val="24"/>
          <w:lang w:val="ru-RU"/>
        </w:rPr>
        <w:t xml:space="preserve"> на мешки с песком, держа пальцы на спусковых крючках и ожидая приказа. Поднялась пыль, окутывая наступающих, словно </w:t>
      </w:r>
      <w:r w:rsidRPr="00D26162">
        <w:rPr>
          <w:rFonts w:cs="Times New Roman"/>
          <w:szCs w:val="24"/>
          <w:lang w:val="ru-RU"/>
        </w:rPr>
        <w:lastRenderedPageBreak/>
        <w:t>союзная армия призраков. Стало трудно что-либо разглядеть за первыми несколькими рядами приближающейся орды, но время от времени в центре этой гигантской массы мелькали более крупные и медлительные силуэты, которые со зловещей уверенностью бежали среди дикой толпы рабов.</w:t>
      </w:r>
    </w:p>
    <w:p w14:paraId="4D54AF07" w14:textId="34004782" w:rsidR="003E58F7" w:rsidRPr="00D26162" w:rsidRDefault="003E58F7" w:rsidP="003E58F7">
      <w:pPr>
        <w:ind w:firstLineChars="275" w:firstLine="660"/>
        <w:rPr>
          <w:rFonts w:cs="Times New Roman"/>
          <w:szCs w:val="24"/>
          <w:lang w:val="ru-RU"/>
        </w:rPr>
      </w:pPr>
      <w:r w:rsidRPr="00D26162">
        <w:rPr>
          <w:rFonts w:cs="Times New Roman"/>
          <w:szCs w:val="24"/>
          <w:lang w:val="ru-RU"/>
        </w:rPr>
        <w:t>Наконец, поступила команда, и солдаты, как один, открыли огонь, заливая мост прицельными неоново-белыми лазерными разрядами. Интенсивность и скорость стрельбы были образцовыми: культисты падали и падали на землю с простреленной грудью или оторванными конечностями. Ещ</w:t>
      </w:r>
      <w:r w:rsidR="00BF2D7C" w:rsidRPr="00D26162">
        <w:rPr>
          <w:rFonts w:cs="Times New Roman"/>
          <w:szCs w:val="24"/>
          <w:lang w:val="ru-RU"/>
        </w:rPr>
        <w:t>е</w:t>
      </w:r>
      <w:r w:rsidRPr="00D26162">
        <w:rPr>
          <w:rFonts w:cs="Times New Roman"/>
          <w:szCs w:val="24"/>
          <w:lang w:val="ru-RU"/>
        </w:rPr>
        <w:t xml:space="preserve"> ближе — и к бойне присоединились тяж</w:t>
      </w:r>
      <w:r w:rsidR="00BF2D7C" w:rsidRPr="00D26162">
        <w:rPr>
          <w:rFonts w:cs="Times New Roman"/>
          <w:szCs w:val="24"/>
          <w:lang w:val="ru-RU"/>
        </w:rPr>
        <w:t>е</w:t>
      </w:r>
      <w:r w:rsidRPr="00D26162">
        <w:rPr>
          <w:rFonts w:cs="Times New Roman"/>
          <w:szCs w:val="24"/>
          <w:lang w:val="ru-RU"/>
        </w:rPr>
        <w:t>лые снаряды; их выпускали артиллерийские команды, работающие с установленными на треногах пушками, которые стреляли с помощью вращательного механизма. Ещ</w:t>
      </w:r>
      <w:r w:rsidR="00BF2D7C" w:rsidRPr="00D26162">
        <w:rPr>
          <w:rFonts w:cs="Times New Roman"/>
          <w:szCs w:val="24"/>
          <w:lang w:val="ru-RU"/>
        </w:rPr>
        <w:t>е</w:t>
      </w:r>
      <w:r w:rsidRPr="00D26162">
        <w:rPr>
          <w:rFonts w:cs="Times New Roman"/>
          <w:szCs w:val="24"/>
          <w:lang w:val="ru-RU"/>
        </w:rPr>
        <w:t xml:space="preserve"> ближе — и высоко над головами культистов взмыли </w:t>
      </w:r>
      <w:proofErr w:type="spellStart"/>
      <w:r w:rsidRPr="00D26162">
        <w:rPr>
          <w:rFonts w:cs="Times New Roman"/>
          <w:szCs w:val="24"/>
          <w:lang w:val="ru-RU"/>
        </w:rPr>
        <w:t>крак</w:t>
      </w:r>
      <w:proofErr w:type="spellEnd"/>
      <w:r w:rsidRPr="00D26162">
        <w:rPr>
          <w:rFonts w:cs="Times New Roman"/>
          <w:szCs w:val="24"/>
          <w:lang w:val="ru-RU"/>
        </w:rPr>
        <w:t xml:space="preserve">-гранаты, срабатывающие при касании: они проделывали новые прорехи в волне, устремившейся на защитников, разбрызгивая кровь и разбрасывая куски брони по асфальту, и без того усыпанному щебнем. </w:t>
      </w:r>
    </w:p>
    <w:p w14:paraId="44CB8F90" w14:textId="07E174BC" w:rsidR="003E58F7" w:rsidRPr="00D26162" w:rsidRDefault="003E58F7" w:rsidP="003E58F7">
      <w:pPr>
        <w:ind w:firstLineChars="275" w:firstLine="660"/>
        <w:rPr>
          <w:rFonts w:cs="Times New Roman"/>
          <w:szCs w:val="24"/>
          <w:lang w:val="ru-RU"/>
        </w:rPr>
      </w:pPr>
      <w:proofErr w:type="spellStart"/>
      <w:r w:rsidRPr="00D26162">
        <w:rPr>
          <w:rFonts w:cs="Times New Roman"/>
          <w:szCs w:val="24"/>
          <w:lang w:val="ru-RU"/>
        </w:rPr>
        <w:t>Гуннлаугур</w:t>
      </w:r>
      <w:proofErr w:type="spellEnd"/>
      <w:r w:rsidRPr="00D26162">
        <w:rPr>
          <w:rFonts w:cs="Times New Roman"/>
          <w:szCs w:val="24"/>
          <w:lang w:val="ru-RU"/>
        </w:rPr>
        <w:t xml:space="preserve"> слышал вс</w:t>
      </w:r>
      <w:r w:rsidR="00BF2D7C" w:rsidRPr="00D26162">
        <w:rPr>
          <w:rFonts w:cs="Times New Roman"/>
          <w:szCs w:val="24"/>
          <w:lang w:val="ru-RU"/>
        </w:rPr>
        <w:t>е</w:t>
      </w:r>
      <w:r w:rsidRPr="00D26162">
        <w:rPr>
          <w:rFonts w:cs="Times New Roman"/>
          <w:szCs w:val="24"/>
          <w:lang w:val="ru-RU"/>
        </w:rPr>
        <w:t>. Как и остальные члены стаи. Но никто не видел, как вс</w:t>
      </w:r>
      <w:r w:rsidR="00BF2D7C" w:rsidRPr="00D26162">
        <w:rPr>
          <w:rFonts w:cs="Times New Roman"/>
          <w:szCs w:val="24"/>
          <w:lang w:val="ru-RU"/>
        </w:rPr>
        <w:t>е</w:t>
      </w:r>
      <w:r w:rsidRPr="00D26162">
        <w:rPr>
          <w:rFonts w:cs="Times New Roman"/>
          <w:szCs w:val="24"/>
          <w:lang w:val="ru-RU"/>
        </w:rPr>
        <w:t xml:space="preserve"> происходило. С их наблюдательных позиций вряд ли удалось бы разглядеть что бы то ни было: космодесантники висели под основным уровнем моста, обхватив руками и ногами перекрещивающиеся стальные опоры и ожидая, когда топот сапог над головой возвестит о том, что авангард атаки прош</w:t>
      </w:r>
      <w:r w:rsidR="00BF2D7C" w:rsidRPr="00D26162">
        <w:rPr>
          <w:rFonts w:cs="Times New Roman"/>
          <w:szCs w:val="24"/>
          <w:lang w:val="ru-RU"/>
        </w:rPr>
        <w:t>е</w:t>
      </w:r>
      <w:r w:rsidRPr="00D26162">
        <w:rPr>
          <w:rFonts w:cs="Times New Roman"/>
          <w:szCs w:val="24"/>
          <w:lang w:val="ru-RU"/>
        </w:rPr>
        <w:t xml:space="preserve">л мимо. Космические Волки засели с обеих сторон моста: </w:t>
      </w:r>
      <w:proofErr w:type="spellStart"/>
      <w:r w:rsidRPr="00D26162">
        <w:rPr>
          <w:rFonts w:cs="Times New Roman"/>
          <w:szCs w:val="24"/>
          <w:lang w:val="ru-RU"/>
        </w:rPr>
        <w:t>Гуннлаугур</w:t>
      </w:r>
      <w:proofErr w:type="spellEnd"/>
      <w:r w:rsidRPr="00D26162">
        <w:rPr>
          <w:rFonts w:cs="Times New Roman"/>
          <w:szCs w:val="24"/>
          <w:lang w:val="ru-RU"/>
        </w:rPr>
        <w:t xml:space="preserve">, Бальдр и </w:t>
      </w:r>
      <w:proofErr w:type="spellStart"/>
      <w:r w:rsidR="00BF2D7C" w:rsidRPr="00D26162">
        <w:rPr>
          <w:rFonts w:cs="Times New Roman"/>
          <w:szCs w:val="24"/>
          <w:lang w:val="ru-RU"/>
        </w:rPr>
        <w:t>Ёрундур</w:t>
      </w:r>
      <w:proofErr w:type="spellEnd"/>
      <w:r w:rsidRPr="00D26162">
        <w:rPr>
          <w:rFonts w:cs="Times New Roman"/>
          <w:szCs w:val="24"/>
          <w:lang w:val="ru-RU"/>
        </w:rPr>
        <w:t xml:space="preserve"> слева, а Ингвар, </w:t>
      </w:r>
      <w:proofErr w:type="spellStart"/>
      <w:r w:rsidRPr="00D26162">
        <w:rPr>
          <w:rFonts w:cs="Times New Roman"/>
          <w:szCs w:val="24"/>
          <w:lang w:val="ru-RU"/>
        </w:rPr>
        <w:t>Ольгейр</w:t>
      </w:r>
      <w:proofErr w:type="spellEnd"/>
      <w:r w:rsidRPr="00D26162">
        <w:rPr>
          <w:rFonts w:cs="Times New Roman"/>
          <w:szCs w:val="24"/>
          <w:lang w:val="ru-RU"/>
        </w:rPr>
        <w:t xml:space="preserve"> и </w:t>
      </w:r>
      <w:proofErr w:type="spellStart"/>
      <w:r w:rsidRPr="00D26162">
        <w:rPr>
          <w:rFonts w:cs="Times New Roman"/>
          <w:szCs w:val="24"/>
          <w:lang w:val="ru-RU"/>
        </w:rPr>
        <w:t>Хафлои</w:t>
      </w:r>
      <w:proofErr w:type="spellEnd"/>
      <w:r w:rsidRPr="00D26162">
        <w:rPr>
          <w:rFonts w:cs="Times New Roman"/>
          <w:szCs w:val="24"/>
          <w:lang w:val="ru-RU"/>
        </w:rPr>
        <w:t xml:space="preserve"> — справа; стая укрылась среди металлических ферм, поддерживающих тяж</w:t>
      </w:r>
      <w:r w:rsidR="00BF2D7C" w:rsidRPr="00D26162">
        <w:rPr>
          <w:rFonts w:cs="Times New Roman"/>
          <w:szCs w:val="24"/>
          <w:lang w:val="ru-RU"/>
        </w:rPr>
        <w:t>е</w:t>
      </w:r>
      <w:r w:rsidRPr="00D26162">
        <w:rPr>
          <w:rFonts w:cs="Times New Roman"/>
          <w:szCs w:val="24"/>
          <w:lang w:val="ru-RU"/>
        </w:rPr>
        <w:t xml:space="preserve">лые камнебетонные блоки. </w:t>
      </w:r>
    </w:p>
    <w:p w14:paraId="504F4FFE" w14:textId="77777777" w:rsidR="003E58F7" w:rsidRPr="00D26162" w:rsidRDefault="003E58F7" w:rsidP="003E58F7">
      <w:pPr>
        <w:ind w:firstLineChars="275" w:firstLine="660"/>
        <w:rPr>
          <w:rFonts w:cs="Times New Roman"/>
          <w:szCs w:val="24"/>
          <w:lang w:val="ru-RU"/>
        </w:rPr>
      </w:pPr>
      <w:proofErr w:type="spellStart"/>
      <w:r w:rsidRPr="00D26162">
        <w:rPr>
          <w:rFonts w:cs="Times New Roman"/>
          <w:szCs w:val="24"/>
          <w:lang w:val="ru-RU"/>
        </w:rPr>
        <w:t>Гуннлаугур</w:t>
      </w:r>
      <w:proofErr w:type="spellEnd"/>
      <w:r w:rsidRPr="00D26162">
        <w:rPr>
          <w:rFonts w:cs="Times New Roman"/>
          <w:szCs w:val="24"/>
          <w:lang w:val="ru-RU"/>
        </w:rPr>
        <w:t xml:space="preserve"> отключил слуховые усилители шлема, прислонил голову к стальным балкам моста так, чтобы отзвуки проходили сквозь керамит, и прислушался. </w:t>
      </w:r>
    </w:p>
    <w:p w14:paraId="0DBCA475" w14:textId="50E4F8FB" w:rsidR="003E58F7" w:rsidRPr="00D26162" w:rsidRDefault="003E58F7" w:rsidP="003E58F7">
      <w:pPr>
        <w:ind w:firstLineChars="275" w:firstLine="660"/>
        <w:rPr>
          <w:rFonts w:cs="Times New Roman"/>
          <w:szCs w:val="24"/>
          <w:lang w:val="ru-RU"/>
        </w:rPr>
      </w:pPr>
      <w:r w:rsidRPr="00D26162">
        <w:rPr>
          <w:rFonts w:cs="Times New Roman"/>
          <w:szCs w:val="24"/>
          <w:lang w:val="ru-RU"/>
        </w:rPr>
        <w:t>Ритм был беспорядочным, рассеянным, не скоординированным; его нарушали атаки защитников ярдах в четыр</w:t>
      </w:r>
      <w:r w:rsidR="00BF2D7C" w:rsidRPr="00D26162">
        <w:rPr>
          <w:rFonts w:cs="Times New Roman"/>
          <w:szCs w:val="24"/>
          <w:lang w:val="ru-RU"/>
        </w:rPr>
        <w:t>е</w:t>
      </w:r>
      <w:r w:rsidRPr="00D26162">
        <w:rPr>
          <w:rFonts w:cs="Times New Roman"/>
          <w:szCs w:val="24"/>
          <w:lang w:val="ru-RU"/>
        </w:rPr>
        <w:t>хстах от перехода.</w:t>
      </w:r>
    </w:p>
    <w:p w14:paraId="18FDE689" w14:textId="3A9FDF43"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Он крепче вцепился в металл. То, что им пришлось отложить продвижение на север, раздражало и могло стать опасным, но на самом деле выбора-то и не было: </w:t>
      </w:r>
      <w:proofErr w:type="spellStart"/>
      <w:r w:rsidRPr="00D26162">
        <w:rPr>
          <w:rFonts w:cs="Times New Roman"/>
          <w:szCs w:val="24"/>
          <w:lang w:val="ru-RU"/>
        </w:rPr>
        <w:t>Гуннлаугур</w:t>
      </w:r>
      <w:proofErr w:type="spellEnd"/>
      <w:r w:rsidRPr="00D26162">
        <w:rPr>
          <w:rFonts w:cs="Times New Roman"/>
          <w:szCs w:val="24"/>
          <w:lang w:val="ru-RU"/>
        </w:rPr>
        <w:t xml:space="preserve"> не хотел, чтобы «</w:t>
      </w:r>
      <w:proofErr w:type="spellStart"/>
      <w:r w:rsidRPr="00D26162">
        <w:rPr>
          <w:rFonts w:cs="Times New Roman"/>
          <w:i/>
          <w:szCs w:val="24"/>
          <w:lang w:val="ru-RU"/>
        </w:rPr>
        <w:t>Вуоко</w:t>
      </w:r>
      <w:proofErr w:type="spellEnd"/>
      <w:r w:rsidRPr="00D26162">
        <w:rPr>
          <w:rFonts w:cs="Times New Roman"/>
          <w:szCs w:val="24"/>
          <w:lang w:val="ru-RU"/>
        </w:rPr>
        <w:t>» захватили до того, как они смогут вс</w:t>
      </w:r>
      <w:r w:rsidR="00BF2D7C" w:rsidRPr="00D26162">
        <w:rPr>
          <w:rFonts w:cs="Times New Roman"/>
          <w:szCs w:val="24"/>
          <w:lang w:val="ru-RU"/>
        </w:rPr>
        <w:t>е</w:t>
      </w:r>
      <w:r w:rsidRPr="00D26162">
        <w:rPr>
          <w:rFonts w:cs="Times New Roman"/>
          <w:szCs w:val="24"/>
          <w:lang w:val="ru-RU"/>
        </w:rPr>
        <w:t xml:space="preserve"> очистить, а защитники заслуживали шанса отстоять свои позиции. Кроме того, </w:t>
      </w:r>
      <w:proofErr w:type="spellStart"/>
      <w:r w:rsidR="00BF2D7C" w:rsidRPr="00D26162">
        <w:rPr>
          <w:rFonts w:cs="Times New Roman"/>
          <w:szCs w:val="24"/>
          <w:lang w:val="ru-RU"/>
        </w:rPr>
        <w:t>Ёрундур</w:t>
      </w:r>
      <w:proofErr w:type="spellEnd"/>
      <w:r w:rsidRPr="00D26162">
        <w:rPr>
          <w:rFonts w:cs="Times New Roman"/>
          <w:szCs w:val="24"/>
          <w:lang w:val="ru-RU"/>
        </w:rPr>
        <w:t xml:space="preserve"> после уничтожения своего любимого шаттла пребывал в опасном настроении, и возможность хотя бы частично выплеснуть ярость дорогого стоила.</w:t>
      </w:r>
    </w:p>
    <w:p w14:paraId="5F81DAED" w14:textId="3BB39001"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Тем не менее, </w:t>
      </w:r>
      <w:proofErr w:type="spellStart"/>
      <w:r w:rsidRPr="00D26162">
        <w:rPr>
          <w:rFonts w:cs="Times New Roman"/>
          <w:szCs w:val="24"/>
          <w:lang w:val="ru-RU"/>
        </w:rPr>
        <w:t>Раскалыватель</w:t>
      </w:r>
      <w:proofErr w:type="spellEnd"/>
      <w:r w:rsidRPr="00D26162">
        <w:rPr>
          <w:rFonts w:cs="Times New Roman"/>
          <w:szCs w:val="24"/>
          <w:lang w:val="ru-RU"/>
        </w:rPr>
        <w:t xml:space="preserve"> Черепов мог бы приказать стае продолжить продвижение к цели. Космические Волки могли бы реквизировать транспортное средство у </w:t>
      </w:r>
      <w:proofErr w:type="spellStart"/>
      <w:r w:rsidRPr="00D26162">
        <w:rPr>
          <w:rFonts w:cs="Times New Roman"/>
          <w:szCs w:val="24"/>
          <w:lang w:val="ru-RU"/>
        </w:rPr>
        <w:t>кадианцев</w:t>
      </w:r>
      <w:proofErr w:type="spellEnd"/>
      <w:r w:rsidRPr="00D26162">
        <w:rPr>
          <w:rFonts w:cs="Times New Roman"/>
          <w:szCs w:val="24"/>
          <w:lang w:val="ru-RU"/>
        </w:rPr>
        <w:t xml:space="preserve"> и предоставить его имперским войскам; несомненно, это сэкономило бы время и, безусловно, свело бы к минимуму риск. Было бы это решение правильным? Скорее всего, но ещ</w:t>
      </w:r>
      <w:r w:rsidR="00BF2D7C" w:rsidRPr="00D26162">
        <w:rPr>
          <w:rFonts w:cs="Times New Roman"/>
          <w:szCs w:val="24"/>
          <w:lang w:val="ru-RU"/>
        </w:rPr>
        <w:t>е</w:t>
      </w:r>
      <w:r w:rsidRPr="00D26162">
        <w:rPr>
          <w:rFonts w:cs="Times New Roman"/>
          <w:szCs w:val="24"/>
          <w:lang w:val="ru-RU"/>
        </w:rPr>
        <w:t xml:space="preserve"> оно определ</w:t>
      </w:r>
      <w:r w:rsidR="00BF2D7C" w:rsidRPr="00D26162">
        <w:rPr>
          <w:rFonts w:cs="Times New Roman"/>
          <w:szCs w:val="24"/>
          <w:lang w:val="ru-RU"/>
        </w:rPr>
        <w:t>е</w:t>
      </w:r>
      <w:r w:rsidRPr="00D26162">
        <w:rPr>
          <w:rFonts w:cs="Times New Roman"/>
          <w:szCs w:val="24"/>
          <w:lang w:val="ru-RU"/>
        </w:rPr>
        <w:t>нно было бы подлым и малодушным. Они и так прошли мимо слишком многих мест в борьбе за скорость и всегда знали, что на каком-то этапе им прид</w:t>
      </w:r>
      <w:r w:rsidR="00BF2D7C" w:rsidRPr="00D26162">
        <w:rPr>
          <w:rFonts w:cs="Times New Roman"/>
          <w:szCs w:val="24"/>
          <w:lang w:val="ru-RU"/>
        </w:rPr>
        <w:t>е</w:t>
      </w:r>
      <w:r w:rsidRPr="00D26162">
        <w:rPr>
          <w:rFonts w:cs="Times New Roman"/>
          <w:szCs w:val="24"/>
          <w:lang w:val="ru-RU"/>
        </w:rPr>
        <w:t>тся вступить в схватку. И это место было самым подходящим, чтобы начать.</w:t>
      </w:r>
    </w:p>
    <w:p w14:paraId="13B8A90A"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w:t>
      </w:r>
      <w:r w:rsidRPr="00D26162">
        <w:rPr>
          <w:rFonts w:cs="Times New Roman"/>
          <w:i/>
          <w:szCs w:val="24"/>
          <w:lang w:val="ru-RU"/>
        </w:rPr>
        <w:t>Упомяни Русса — и увидишь, как они улыбаются</w:t>
      </w:r>
      <w:r w:rsidRPr="00D26162">
        <w:rPr>
          <w:rFonts w:cs="Times New Roman"/>
          <w:szCs w:val="24"/>
          <w:lang w:val="ru-RU"/>
        </w:rPr>
        <w:t>», — говорил Ингвар. Было бы неплохо при случае доказать это.</w:t>
      </w:r>
    </w:p>
    <w:p w14:paraId="2E39B089"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Внезапно звук шагов стал другим — медленнее, тяжелее, так что конструкция моста прогнулась.</w:t>
      </w:r>
    </w:p>
    <w:p w14:paraId="763651AE" w14:textId="3EE003A4"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Пошли, — передал </w:t>
      </w:r>
      <w:proofErr w:type="spellStart"/>
      <w:r w:rsidRPr="00D26162">
        <w:rPr>
          <w:rFonts w:cs="Times New Roman"/>
          <w:szCs w:val="24"/>
          <w:lang w:val="ru-RU"/>
        </w:rPr>
        <w:t>Гуннлаугур</w:t>
      </w:r>
      <w:proofErr w:type="spellEnd"/>
      <w:r w:rsidRPr="00D26162">
        <w:rPr>
          <w:rFonts w:cs="Times New Roman"/>
          <w:szCs w:val="24"/>
          <w:lang w:val="ru-RU"/>
        </w:rPr>
        <w:t xml:space="preserve"> по </w:t>
      </w:r>
      <w:proofErr w:type="spellStart"/>
      <w:r w:rsidRPr="00D26162">
        <w:rPr>
          <w:rFonts w:cs="Times New Roman"/>
          <w:szCs w:val="24"/>
          <w:lang w:val="ru-RU"/>
        </w:rPr>
        <w:t>воксу</w:t>
      </w:r>
      <w:proofErr w:type="spellEnd"/>
      <w:r w:rsidRPr="00D26162">
        <w:rPr>
          <w:rFonts w:cs="Times New Roman"/>
          <w:szCs w:val="24"/>
          <w:lang w:val="ru-RU"/>
        </w:rPr>
        <w:t xml:space="preserve"> и приш</w:t>
      </w:r>
      <w:r w:rsidR="00BF2D7C" w:rsidRPr="00D26162">
        <w:rPr>
          <w:rFonts w:cs="Times New Roman"/>
          <w:szCs w:val="24"/>
          <w:lang w:val="ru-RU"/>
        </w:rPr>
        <w:t>е</w:t>
      </w:r>
      <w:r w:rsidRPr="00D26162">
        <w:rPr>
          <w:rFonts w:cs="Times New Roman"/>
          <w:szCs w:val="24"/>
          <w:lang w:val="ru-RU"/>
        </w:rPr>
        <w:t>л в движение.</w:t>
      </w:r>
    </w:p>
    <w:p w14:paraId="1CE87F38" w14:textId="49EC8FCB" w:rsidR="003E58F7" w:rsidRPr="00D26162" w:rsidRDefault="003E58F7" w:rsidP="003E58F7">
      <w:pPr>
        <w:ind w:firstLineChars="275" w:firstLine="660"/>
        <w:rPr>
          <w:rFonts w:cs="Times New Roman"/>
          <w:szCs w:val="24"/>
          <w:lang w:val="ru-RU"/>
        </w:rPr>
      </w:pPr>
      <w:r w:rsidRPr="00D26162">
        <w:rPr>
          <w:rFonts w:cs="Times New Roman"/>
          <w:szCs w:val="24"/>
          <w:lang w:val="ru-RU"/>
        </w:rPr>
        <w:lastRenderedPageBreak/>
        <w:t xml:space="preserve">Стая среагировала мгновенно: они запрыгивали вверх, разворачивались, перелезая и перепрыгивая через перила, активировали клинки и подавали патроны в патронники </w:t>
      </w:r>
      <w:proofErr w:type="spellStart"/>
      <w:r w:rsidRPr="00D26162">
        <w:rPr>
          <w:rFonts w:cs="Times New Roman"/>
          <w:szCs w:val="24"/>
          <w:lang w:val="ru-RU"/>
        </w:rPr>
        <w:t>болтеров</w:t>
      </w:r>
      <w:proofErr w:type="spellEnd"/>
      <w:r w:rsidRPr="00D26162">
        <w:rPr>
          <w:rFonts w:cs="Times New Roman"/>
          <w:szCs w:val="24"/>
          <w:lang w:val="ru-RU"/>
        </w:rPr>
        <w:t xml:space="preserve">. Волки ворвались прямиком в гущу культистов, находясь вне досягаемости непрекращающегося орудийного огня защитников, зато достаточно близко к авангарду нападающих, чтобы ослабить натиск толпы. </w:t>
      </w:r>
      <w:proofErr w:type="spellStart"/>
      <w:r w:rsidRPr="00D26162">
        <w:rPr>
          <w:rFonts w:cs="Times New Roman"/>
          <w:szCs w:val="24"/>
          <w:lang w:val="ru-RU"/>
        </w:rPr>
        <w:t>Ольгейр</w:t>
      </w:r>
      <w:proofErr w:type="spellEnd"/>
      <w:r w:rsidRPr="00D26162">
        <w:rPr>
          <w:rFonts w:cs="Times New Roman"/>
          <w:szCs w:val="24"/>
          <w:lang w:val="ru-RU"/>
        </w:rPr>
        <w:t xml:space="preserve"> открыл огонь из </w:t>
      </w:r>
      <w:proofErr w:type="spellStart"/>
      <w:r w:rsidRPr="00D26162">
        <w:rPr>
          <w:rFonts w:cs="Times New Roman"/>
          <w:szCs w:val="24"/>
          <w:lang w:val="ru-RU"/>
        </w:rPr>
        <w:t>Сигрун</w:t>
      </w:r>
      <w:proofErr w:type="spellEnd"/>
      <w:r w:rsidRPr="00D26162">
        <w:rPr>
          <w:rFonts w:cs="Times New Roman"/>
          <w:szCs w:val="24"/>
          <w:lang w:val="ru-RU"/>
        </w:rPr>
        <w:t xml:space="preserve">, расчищая перед собой кровавую полосу и разбрасывая во все стороны изувеченные тела. Бальдр, </w:t>
      </w:r>
      <w:proofErr w:type="spellStart"/>
      <w:r w:rsidRPr="00D26162">
        <w:rPr>
          <w:rFonts w:cs="Times New Roman"/>
          <w:szCs w:val="24"/>
          <w:lang w:val="ru-RU"/>
        </w:rPr>
        <w:t>Хафлои</w:t>
      </w:r>
      <w:proofErr w:type="spellEnd"/>
      <w:r w:rsidRPr="00D26162">
        <w:rPr>
          <w:rFonts w:cs="Times New Roman"/>
          <w:szCs w:val="24"/>
          <w:lang w:val="ru-RU"/>
        </w:rPr>
        <w:t xml:space="preserve"> и </w:t>
      </w:r>
      <w:proofErr w:type="spellStart"/>
      <w:r w:rsidR="00BF2D7C" w:rsidRPr="00D26162">
        <w:rPr>
          <w:rFonts w:cs="Times New Roman"/>
          <w:szCs w:val="24"/>
          <w:lang w:val="ru-RU"/>
        </w:rPr>
        <w:t>Ёрундур</w:t>
      </w:r>
      <w:proofErr w:type="spellEnd"/>
      <w:r w:rsidRPr="00D26162">
        <w:rPr>
          <w:rFonts w:cs="Times New Roman"/>
          <w:szCs w:val="24"/>
          <w:lang w:val="ru-RU"/>
        </w:rPr>
        <w:t xml:space="preserve"> тоже открыли стрельбу из </w:t>
      </w:r>
      <w:proofErr w:type="spellStart"/>
      <w:r w:rsidRPr="00D26162">
        <w:rPr>
          <w:rFonts w:cs="Times New Roman"/>
          <w:szCs w:val="24"/>
          <w:lang w:val="ru-RU"/>
        </w:rPr>
        <w:t>болтеров</w:t>
      </w:r>
      <w:proofErr w:type="spellEnd"/>
      <w:r w:rsidRPr="00D26162">
        <w:rPr>
          <w:rFonts w:cs="Times New Roman"/>
          <w:szCs w:val="24"/>
          <w:lang w:val="ru-RU"/>
        </w:rPr>
        <w:t xml:space="preserve">, пробивая проходы в толпе. Ингвар присоединился к остальным со своим силовым мечом, потрескивающим в бледном сиянии. </w:t>
      </w:r>
      <w:proofErr w:type="spellStart"/>
      <w:r w:rsidRPr="00D26162">
        <w:rPr>
          <w:rFonts w:cs="Times New Roman"/>
          <w:szCs w:val="24"/>
          <w:lang w:val="ru-RU"/>
        </w:rPr>
        <w:t>Гуннлаугур</w:t>
      </w:r>
      <w:proofErr w:type="spellEnd"/>
      <w:r w:rsidRPr="00D26162">
        <w:rPr>
          <w:rFonts w:cs="Times New Roman"/>
          <w:szCs w:val="24"/>
          <w:lang w:val="ru-RU"/>
        </w:rPr>
        <w:t xml:space="preserve"> заж</w:t>
      </w:r>
      <w:r w:rsidR="00BF2D7C" w:rsidRPr="00D26162">
        <w:rPr>
          <w:rFonts w:cs="Times New Roman"/>
          <w:szCs w:val="24"/>
          <w:lang w:val="ru-RU"/>
        </w:rPr>
        <w:t>е</w:t>
      </w:r>
      <w:r w:rsidRPr="00D26162">
        <w:rPr>
          <w:rFonts w:cs="Times New Roman"/>
          <w:szCs w:val="24"/>
          <w:lang w:val="ru-RU"/>
        </w:rPr>
        <w:t>г энергетические дуги громового молота и тоже вступил в бой — сбросил сразу двоих предателей с края моста и тут же нан</w:t>
      </w:r>
      <w:r w:rsidR="00BF2D7C" w:rsidRPr="00D26162">
        <w:rPr>
          <w:rFonts w:cs="Times New Roman"/>
          <w:szCs w:val="24"/>
          <w:lang w:val="ru-RU"/>
        </w:rPr>
        <w:t>е</w:t>
      </w:r>
      <w:r w:rsidRPr="00D26162">
        <w:rPr>
          <w:rFonts w:cs="Times New Roman"/>
          <w:szCs w:val="24"/>
          <w:lang w:val="ru-RU"/>
        </w:rPr>
        <w:t>с очередной удар.</w:t>
      </w:r>
    </w:p>
    <w:p w14:paraId="1E653653" w14:textId="4CBC4553" w:rsidR="003E58F7" w:rsidRPr="00D26162" w:rsidRDefault="003E58F7" w:rsidP="003E58F7">
      <w:pPr>
        <w:ind w:firstLineChars="275" w:firstLine="660"/>
        <w:rPr>
          <w:rFonts w:cs="Times New Roman"/>
          <w:szCs w:val="24"/>
          <w:lang w:val="ru-RU"/>
        </w:rPr>
      </w:pPr>
      <w:r w:rsidRPr="00D26162">
        <w:rPr>
          <w:rFonts w:cs="Times New Roman"/>
          <w:szCs w:val="24"/>
          <w:lang w:val="ru-RU"/>
        </w:rPr>
        <w:t>Атака вызвала панику среди культистов, которые подняли вопли ужаса на фоне безумия, но Волки поджидали не их. Прямо перед ними неуклонно продвигались сквозь живой щит рядовых бойцов настоящие цели — пятеро еретиков-астартес в цветах кровавой бронзы, гиганты, погрязшие в древней порче; их доспехи покрывали пятна и волдыри, оружие рычало, а порченые шлемы сияли потусторонним светом. Их броня была вся в трещинах и грязи, но под всей этой зап</w:t>
      </w:r>
      <w:r w:rsidR="00BF2D7C" w:rsidRPr="00D26162">
        <w:rPr>
          <w:rFonts w:cs="Times New Roman"/>
          <w:szCs w:val="24"/>
          <w:lang w:val="ru-RU"/>
        </w:rPr>
        <w:t>е</w:t>
      </w:r>
      <w:r w:rsidRPr="00D26162">
        <w:rPr>
          <w:rFonts w:cs="Times New Roman"/>
          <w:szCs w:val="24"/>
          <w:lang w:val="ru-RU"/>
        </w:rPr>
        <w:t>кшейся слизью и нечистотами с трудом проглядывалась т</w:t>
      </w:r>
      <w:r w:rsidR="00BF2D7C" w:rsidRPr="00D26162">
        <w:rPr>
          <w:rFonts w:cs="Times New Roman"/>
          <w:szCs w:val="24"/>
          <w:lang w:val="ru-RU"/>
        </w:rPr>
        <w:t>е</w:t>
      </w:r>
      <w:r w:rsidRPr="00D26162">
        <w:rPr>
          <w:rFonts w:cs="Times New Roman"/>
          <w:szCs w:val="24"/>
          <w:lang w:val="ru-RU"/>
        </w:rPr>
        <w:t>мно-малиновая краска, сколотая и ободранная до керамита; е</w:t>
      </w:r>
      <w:r w:rsidR="00BF2D7C" w:rsidRPr="00D26162">
        <w:rPr>
          <w:rFonts w:cs="Times New Roman"/>
          <w:szCs w:val="24"/>
          <w:lang w:val="ru-RU"/>
        </w:rPr>
        <w:t>е</w:t>
      </w:r>
      <w:r w:rsidRPr="00D26162">
        <w:rPr>
          <w:rFonts w:cs="Times New Roman"/>
          <w:szCs w:val="24"/>
          <w:lang w:val="ru-RU"/>
        </w:rPr>
        <w:t xml:space="preserve"> изукрасили медью и золотом и увешали лязгающими петлями из выбеленных черепов. Они что-то </w:t>
      </w:r>
      <w:r w:rsidR="00CF6811">
        <w:rPr>
          <w:rFonts w:cs="Times New Roman"/>
          <w:szCs w:val="24"/>
          <w:lang w:val="ru-RU"/>
        </w:rPr>
        <w:t>выкрикива</w:t>
      </w:r>
      <w:r w:rsidRPr="00D26162">
        <w:rPr>
          <w:rFonts w:cs="Times New Roman"/>
          <w:szCs w:val="24"/>
          <w:lang w:val="ru-RU"/>
        </w:rPr>
        <w:t>ли, но слов было не разобрать — просто звериный лай вперемешку со слюнявым хрюканьем, насмешка над человечностью, которой они обладали в другой эпохе.</w:t>
      </w:r>
    </w:p>
    <w:p w14:paraId="2BE1E3B9" w14:textId="5C0E8F15" w:rsidR="003E58F7" w:rsidRPr="00D26162" w:rsidRDefault="003E58F7" w:rsidP="003E58F7">
      <w:pPr>
        <w:ind w:firstLineChars="275" w:firstLine="660"/>
        <w:rPr>
          <w:rFonts w:cs="Times New Roman"/>
          <w:szCs w:val="24"/>
          <w:lang w:val="ru-RU"/>
        </w:rPr>
      </w:pPr>
      <w:r w:rsidRPr="00D26162">
        <w:rPr>
          <w:rFonts w:cs="Times New Roman"/>
          <w:szCs w:val="24"/>
          <w:lang w:val="ru-RU"/>
        </w:rPr>
        <w:t>Едва появились Волки, хрюканье сменилось р</w:t>
      </w:r>
      <w:r w:rsidR="00BF2D7C" w:rsidRPr="00D26162">
        <w:rPr>
          <w:rFonts w:cs="Times New Roman"/>
          <w:szCs w:val="24"/>
          <w:lang w:val="ru-RU"/>
        </w:rPr>
        <w:t>е</w:t>
      </w:r>
      <w:r w:rsidRPr="00D26162">
        <w:rPr>
          <w:rFonts w:cs="Times New Roman"/>
          <w:szCs w:val="24"/>
          <w:lang w:val="ru-RU"/>
        </w:rPr>
        <w:t>вом удовольствия: воины Пожирателей Миров замахали цепными мечами, вы</w:t>
      </w:r>
      <w:r w:rsidR="00CF6811">
        <w:rPr>
          <w:rFonts w:cs="Times New Roman"/>
          <w:szCs w:val="24"/>
          <w:lang w:val="ru-RU"/>
        </w:rPr>
        <w:t>хваты</w:t>
      </w:r>
      <w:r w:rsidRPr="00D26162">
        <w:rPr>
          <w:rFonts w:cs="Times New Roman"/>
          <w:szCs w:val="24"/>
          <w:lang w:val="ru-RU"/>
        </w:rPr>
        <w:t xml:space="preserve">вая демонические клинки и </w:t>
      </w:r>
      <w:r w:rsidR="00CF6811">
        <w:rPr>
          <w:rFonts w:cs="Times New Roman"/>
          <w:szCs w:val="24"/>
          <w:lang w:val="ru-RU"/>
        </w:rPr>
        <w:t>понужда</w:t>
      </w:r>
      <w:r w:rsidRPr="00D26162">
        <w:rPr>
          <w:rFonts w:cs="Times New Roman"/>
          <w:szCs w:val="24"/>
          <w:lang w:val="ru-RU"/>
        </w:rPr>
        <w:t xml:space="preserve">я своих приспешников вступить в бой. Бронированные сапоги взламывали асфальт, от усиленных </w:t>
      </w:r>
      <w:proofErr w:type="spellStart"/>
      <w:r w:rsidRPr="00D26162">
        <w:rPr>
          <w:rFonts w:cs="Times New Roman"/>
          <w:szCs w:val="24"/>
          <w:lang w:val="ru-RU"/>
        </w:rPr>
        <w:t>вокс</w:t>
      </w:r>
      <w:proofErr w:type="spellEnd"/>
      <w:r w:rsidRPr="00D26162">
        <w:rPr>
          <w:rFonts w:cs="Times New Roman"/>
          <w:szCs w:val="24"/>
          <w:lang w:val="ru-RU"/>
        </w:rPr>
        <w:t>-ударов сотрясался воздух, а незащищ</w:t>
      </w:r>
      <w:r w:rsidR="00BF2D7C" w:rsidRPr="00D26162">
        <w:rPr>
          <w:rFonts w:cs="Times New Roman"/>
          <w:szCs w:val="24"/>
          <w:lang w:val="ru-RU"/>
        </w:rPr>
        <w:t>е</w:t>
      </w:r>
      <w:r w:rsidRPr="00D26162">
        <w:rPr>
          <w:rFonts w:cs="Times New Roman"/>
          <w:szCs w:val="24"/>
          <w:lang w:val="ru-RU"/>
        </w:rPr>
        <w:t>нные барабанные перепонки лопались. Никто из пят</w:t>
      </w:r>
      <w:r w:rsidR="00BF2D7C" w:rsidRPr="00D26162">
        <w:rPr>
          <w:rFonts w:cs="Times New Roman"/>
          <w:szCs w:val="24"/>
          <w:lang w:val="ru-RU"/>
        </w:rPr>
        <w:t>е</w:t>
      </w:r>
      <w:r w:rsidRPr="00D26162">
        <w:rPr>
          <w:rFonts w:cs="Times New Roman"/>
          <w:szCs w:val="24"/>
          <w:lang w:val="ru-RU"/>
        </w:rPr>
        <w:t>рки не пользовался оружием дальнего боя, предпочитая пару клинков с тупыми краями, уже скользких от зап</w:t>
      </w:r>
      <w:r w:rsidR="00BF2D7C" w:rsidRPr="00D26162">
        <w:rPr>
          <w:rFonts w:cs="Times New Roman"/>
          <w:szCs w:val="24"/>
          <w:lang w:val="ru-RU"/>
        </w:rPr>
        <w:t>е</w:t>
      </w:r>
      <w:r w:rsidRPr="00D26162">
        <w:rPr>
          <w:rFonts w:cs="Times New Roman"/>
          <w:szCs w:val="24"/>
          <w:lang w:val="ru-RU"/>
        </w:rPr>
        <w:t xml:space="preserve">кшейся крови. Астартес-еретики, когда того хотели, двигались невероятно быстро, словно неудержимые </w:t>
      </w:r>
      <w:proofErr w:type="spellStart"/>
      <w:r w:rsidRPr="00D26162">
        <w:rPr>
          <w:rFonts w:cs="Times New Roman"/>
          <w:szCs w:val="24"/>
          <w:lang w:val="ru-RU"/>
        </w:rPr>
        <w:t>джаггернауты</w:t>
      </w:r>
      <w:proofErr w:type="spellEnd"/>
      <w:r w:rsidRPr="00D26162">
        <w:rPr>
          <w:rFonts w:cs="Times New Roman"/>
          <w:szCs w:val="24"/>
          <w:lang w:val="ru-RU"/>
        </w:rPr>
        <w:t>, но эта чванливая мощь сочеталась с грубой боевой хитростью — инстинктивное восприятие окружения, отточенное многими смертными жизнями, провед</w:t>
      </w:r>
      <w:r w:rsidR="00BF2D7C" w:rsidRPr="00D26162">
        <w:rPr>
          <w:rFonts w:cs="Times New Roman"/>
          <w:szCs w:val="24"/>
          <w:lang w:val="ru-RU"/>
        </w:rPr>
        <w:t>е</w:t>
      </w:r>
      <w:r w:rsidRPr="00D26162">
        <w:rPr>
          <w:rFonts w:cs="Times New Roman"/>
          <w:szCs w:val="24"/>
          <w:lang w:val="ru-RU"/>
        </w:rPr>
        <w:t>нными в бесконечных сражениях.</w:t>
      </w:r>
    </w:p>
    <w:p w14:paraId="13E9F452" w14:textId="3431C151"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Космические Волки разрядили в них полные магазины; </w:t>
      </w:r>
      <w:proofErr w:type="spellStart"/>
      <w:r w:rsidRPr="00D26162">
        <w:rPr>
          <w:rFonts w:cs="Times New Roman"/>
          <w:szCs w:val="24"/>
          <w:lang w:val="ru-RU"/>
        </w:rPr>
        <w:t>Ольгейр</w:t>
      </w:r>
      <w:proofErr w:type="spellEnd"/>
      <w:r w:rsidRPr="00D26162">
        <w:rPr>
          <w:rFonts w:cs="Times New Roman"/>
          <w:szCs w:val="24"/>
          <w:lang w:val="ru-RU"/>
        </w:rPr>
        <w:t xml:space="preserve"> сумел превратить одного из еретиков в </w:t>
      </w:r>
      <w:r w:rsidR="00CF6811">
        <w:rPr>
          <w:rFonts w:cs="Times New Roman"/>
          <w:szCs w:val="24"/>
          <w:lang w:val="ru-RU"/>
        </w:rPr>
        <w:t>фарш</w:t>
      </w:r>
      <w:r w:rsidRPr="00D26162">
        <w:rPr>
          <w:rFonts w:cs="Times New Roman"/>
          <w:szCs w:val="24"/>
          <w:lang w:val="ru-RU"/>
        </w:rPr>
        <w:t xml:space="preserve"> своим тяж</w:t>
      </w:r>
      <w:r w:rsidR="00BF2D7C" w:rsidRPr="00D26162">
        <w:rPr>
          <w:rFonts w:cs="Times New Roman"/>
          <w:szCs w:val="24"/>
          <w:lang w:val="ru-RU"/>
        </w:rPr>
        <w:t>е</w:t>
      </w:r>
      <w:r w:rsidRPr="00D26162">
        <w:rPr>
          <w:rFonts w:cs="Times New Roman"/>
          <w:szCs w:val="24"/>
          <w:lang w:val="ru-RU"/>
        </w:rPr>
        <w:t xml:space="preserve">лым </w:t>
      </w:r>
      <w:proofErr w:type="spellStart"/>
      <w:r w:rsidRPr="00D26162">
        <w:rPr>
          <w:rFonts w:cs="Times New Roman"/>
          <w:szCs w:val="24"/>
          <w:lang w:val="ru-RU"/>
        </w:rPr>
        <w:t>болтером</w:t>
      </w:r>
      <w:proofErr w:type="spellEnd"/>
      <w:r w:rsidRPr="00D26162">
        <w:rPr>
          <w:rFonts w:cs="Times New Roman"/>
          <w:szCs w:val="24"/>
          <w:lang w:val="ru-RU"/>
        </w:rPr>
        <w:t>, и вот расстояние между ними сократилось до нуля. Теперь бой перет</w:t>
      </w:r>
      <w:r w:rsidR="00BF2D7C" w:rsidRPr="00D26162">
        <w:rPr>
          <w:rFonts w:cs="Times New Roman"/>
          <w:szCs w:val="24"/>
          <w:lang w:val="ru-RU"/>
        </w:rPr>
        <w:t>е</w:t>
      </w:r>
      <w:r w:rsidRPr="00D26162">
        <w:rPr>
          <w:rFonts w:cs="Times New Roman"/>
          <w:szCs w:val="24"/>
          <w:lang w:val="ru-RU"/>
        </w:rPr>
        <w:t xml:space="preserve">к в рукопашную схватку на клинках. </w:t>
      </w:r>
      <w:proofErr w:type="spellStart"/>
      <w:r w:rsidRPr="00D26162">
        <w:rPr>
          <w:rFonts w:cs="Times New Roman"/>
          <w:szCs w:val="24"/>
          <w:lang w:val="ru-RU"/>
        </w:rPr>
        <w:t>Гуннлаугур</w:t>
      </w:r>
      <w:proofErr w:type="spellEnd"/>
      <w:r w:rsidRPr="00D26162">
        <w:rPr>
          <w:rFonts w:cs="Times New Roman"/>
          <w:szCs w:val="24"/>
          <w:lang w:val="ru-RU"/>
        </w:rPr>
        <w:t xml:space="preserve"> с хрустом всадил </w:t>
      </w:r>
      <w:proofErr w:type="spellStart"/>
      <w:r w:rsidRPr="00D26162">
        <w:rPr>
          <w:szCs w:val="24"/>
          <w:lang w:val="ru-RU"/>
        </w:rPr>
        <w:t>Скулбротсйор</w:t>
      </w:r>
      <w:proofErr w:type="spellEnd"/>
      <w:r w:rsidRPr="00D26162">
        <w:rPr>
          <w:rFonts w:cs="Times New Roman"/>
          <w:szCs w:val="24"/>
          <w:lang w:val="ru-RU"/>
        </w:rPr>
        <w:t xml:space="preserve"> во вращающийся цепной клинок их чемпиона — колоссального монстра с изогнутыми рогами над медным шлемом. Пожиратели Миров и Космические Волки набросились друг на друга, дробя и круша, разрывая окружающие их участки моста и отбрасывая в стороны изувеченные тела культистов, втянутых в кровавую резню. </w:t>
      </w:r>
      <w:proofErr w:type="spellStart"/>
      <w:r w:rsidRPr="00D26162">
        <w:rPr>
          <w:rFonts w:cs="Times New Roman"/>
          <w:szCs w:val="24"/>
          <w:lang w:val="ru-RU"/>
        </w:rPr>
        <w:t>Гуннлаугур</w:t>
      </w:r>
      <w:proofErr w:type="spellEnd"/>
      <w:r w:rsidRPr="00D26162">
        <w:rPr>
          <w:rFonts w:cs="Times New Roman"/>
          <w:szCs w:val="24"/>
          <w:lang w:val="ru-RU"/>
        </w:rPr>
        <w:t xml:space="preserve"> обрушил молот — ещ</w:t>
      </w:r>
      <w:r w:rsidR="00BF2D7C" w:rsidRPr="00D26162">
        <w:rPr>
          <w:rFonts w:cs="Times New Roman"/>
          <w:szCs w:val="24"/>
          <w:lang w:val="ru-RU"/>
        </w:rPr>
        <w:t>е</w:t>
      </w:r>
      <w:r w:rsidRPr="00D26162">
        <w:rPr>
          <w:rFonts w:cs="Times New Roman"/>
          <w:szCs w:val="24"/>
          <w:lang w:val="ru-RU"/>
        </w:rPr>
        <w:t xml:space="preserve"> и ещ</w:t>
      </w:r>
      <w:r w:rsidR="00BF2D7C" w:rsidRPr="00D26162">
        <w:rPr>
          <w:rFonts w:cs="Times New Roman"/>
          <w:szCs w:val="24"/>
          <w:lang w:val="ru-RU"/>
        </w:rPr>
        <w:t>е</w:t>
      </w:r>
      <w:r w:rsidRPr="00D26162">
        <w:rPr>
          <w:rFonts w:cs="Times New Roman"/>
          <w:szCs w:val="24"/>
          <w:lang w:val="ru-RU"/>
        </w:rPr>
        <w:t xml:space="preserve"> раз, разрушительный заряд бойка отразился от клинка противника, и энергетическое поле оружия взорвалось. </w:t>
      </w:r>
      <w:proofErr w:type="spellStart"/>
      <w:r w:rsidRPr="00D26162">
        <w:rPr>
          <w:rFonts w:cs="Times New Roman"/>
          <w:szCs w:val="24"/>
          <w:lang w:val="ru-RU"/>
        </w:rPr>
        <w:t>Раскалыватель</w:t>
      </w:r>
      <w:proofErr w:type="spellEnd"/>
      <w:r w:rsidRPr="00D26162">
        <w:rPr>
          <w:rFonts w:cs="Times New Roman"/>
          <w:szCs w:val="24"/>
          <w:lang w:val="ru-RU"/>
        </w:rPr>
        <w:t xml:space="preserve"> Черепов слышал, как где-то совсем рядом гремит тяж</w:t>
      </w:r>
      <w:r w:rsidR="00BF2D7C" w:rsidRPr="00D26162">
        <w:rPr>
          <w:rFonts w:cs="Times New Roman"/>
          <w:szCs w:val="24"/>
          <w:lang w:val="ru-RU"/>
        </w:rPr>
        <w:t>е</w:t>
      </w:r>
      <w:r w:rsidRPr="00D26162">
        <w:rPr>
          <w:rFonts w:cs="Times New Roman"/>
          <w:szCs w:val="24"/>
          <w:lang w:val="ru-RU"/>
        </w:rPr>
        <w:t xml:space="preserve">лый болтер </w:t>
      </w:r>
      <w:proofErr w:type="spellStart"/>
      <w:r w:rsidRPr="00D26162">
        <w:rPr>
          <w:rFonts w:cs="Times New Roman"/>
          <w:szCs w:val="24"/>
          <w:lang w:val="ru-RU"/>
        </w:rPr>
        <w:t>Ольгейра</w:t>
      </w:r>
      <w:proofErr w:type="spellEnd"/>
      <w:r w:rsidRPr="00D26162">
        <w:rPr>
          <w:rFonts w:cs="Times New Roman"/>
          <w:szCs w:val="24"/>
          <w:lang w:val="ru-RU"/>
        </w:rPr>
        <w:t>, и краем глаза заметил, как с единственным разъяр</w:t>
      </w:r>
      <w:r w:rsidR="00BF2D7C" w:rsidRPr="00D26162">
        <w:rPr>
          <w:rFonts w:cs="Times New Roman"/>
          <w:szCs w:val="24"/>
          <w:lang w:val="ru-RU"/>
        </w:rPr>
        <w:t>е</w:t>
      </w:r>
      <w:r w:rsidRPr="00D26162">
        <w:rPr>
          <w:rFonts w:cs="Times New Roman"/>
          <w:szCs w:val="24"/>
          <w:lang w:val="ru-RU"/>
        </w:rPr>
        <w:t xml:space="preserve">нным противником сражаются в тандеме Бальдр и Ингвар, а вокруг неистово разлетаются </w:t>
      </w:r>
      <w:r w:rsidR="00CF6811">
        <w:rPr>
          <w:rFonts w:cs="Times New Roman"/>
          <w:szCs w:val="24"/>
          <w:lang w:val="ru-RU"/>
        </w:rPr>
        <w:t>комья</w:t>
      </w:r>
      <w:r w:rsidRPr="00D26162">
        <w:rPr>
          <w:rFonts w:cs="Times New Roman"/>
          <w:szCs w:val="24"/>
          <w:lang w:val="ru-RU"/>
        </w:rPr>
        <w:t xml:space="preserve"> энергии, когда удары достигают цели. </w:t>
      </w:r>
    </w:p>
    <w:p w14:paraId="114EA58A" w14:textId="41497983" w:rsidR="003E58F7" w:rsidRPr="00D26162" w:rsidRDefault="003E58F7" w:rsidP="003E58F7">
      <w:pPr>
        <w:tabs>
          <w:tab w:val="left" w:pos="7938"/>
        </w:tabs>
        <w:ind w:firstLineChars="275" w:firstLine="660"/>
        <w:rPr>
          <w:rFonts w:cs="Times New Roman"/>
          <w:szCs w:val="24"/>
          <w:lang w:val="ru-RU"/>
        </w:rPr>
      </w:pPr>
      <w:r w:rsidRPr="00D26162">
        <w:rPr>
          <w:rFonts w:cs="Times New Roman"/>
          <w:szCs w:val="24"/>
          <w:lang w:val="ru-RU"/>
        </w:rPr>
        <w:t xml:space="preserve">Теперь, когда предатели были так близко, </w:t>
      </w:r>
      <w:proofErr w:type="spellStart"/>
      <w:r w:rsidRPr="00D26162">
        <w:rPr>
          <w:rFonts w:cs="Times New Roman"/>
          <w:szCs w:val="24"/>
          <w:lang w:val="ru-RU"/>
        </w:rPr>
        <w:t>Гуннлаугур</w:t>
      </w:r>
      <w:proofErr w:type="spellEnd"/>
      <w:r w:rsidRPr="00D26162">
        <w:rPr>
          <w:rFonts w:cs="Times New Roman"/>
          <w:szCs w:val="24"/>
          <w:lang w:val="ru-RU"/>
        </w:rPr>
        <w:t xml:space="preserve"> не чувствовал ничего, кроме запаха врага — жж</w:t>
      </w:r>
      <w:r w:rsidR="00BF2D7C" w:rsidRPr="00D26162">
        <w:rPr>
          <w:rFonts w:cs="Times New Roman"/>
          <w:szCs w:val="24"/>
          <w:lang w:val="ru-RU"/>
        </w:rPr>
        <w:t>е</w:t>
      </w:r>
      <w:r w:rsidRPr="00D26162">
        <w:rPr>
          <w:rFonts w:cs="Times New Roman"/>
          <w:szCs w:val="24"/>
          <w:lang w:val="ru-RU"/>
        </w:rPr>
        <w:t xml:space="preserve">ного металла, медного смрада, порченого дыхания, воняющего смертью, душка их стимуляторов, забивающего ноздри. Пожиратели Миров ревели, как взбесившиеся звери, их ор </w:t>
      </w:r>
      <w:r w:rsidRPr="00D26162">
        <w:rPr>
          <w:rFonts w:cs="Times New Roman"/>
          <w:szCs w:val="24"/>
          <w:lang w:val="ru-RU"/>
        </w:rPr>
        <w:lastRenderedPageBreak/>
        <w:t>вырывался из глоток, переполненных кислотной слюной. Их сила была феноменальной, их мускулы — увеличены и искажены порчей, от которой кричала сама броня, а разбитые лица подмигивали и сверкали в остатках отражающей краски. Не было ни обмана, ни коварных иллюзий. Лишь неприкрытая агрессия, усиленная и раздутая, заключ</w:t>
      </w:r>
      <w:r w:rsidR="00BF2D7C" w:rsidRPr="00D26162">
        <w:rPr>
          <w:rFonts w:cs="Times New Roman"/>
          <w:szCs w:val="24"/>
          <w:lang w:val="ru-RU"/>
        </w:rPr>
        <w:t>е</w:t>
      </w:r>
      <w:r w:rsidRPr="00D26162">
        <w:rPr>
          <w:rFonts w:cs="Times New Roman"/>
          <w:szCs w:val="24"/>
          <w:lang w:val="ru-RU"/>
        </w:rPr>
        <w:t>нная в телах, превращ</w:t>
      </w:r>
      <w:r w:rsidR="00BF2D7C" w:rsidRPr="00D26162">
        <w:rPr>
          <w:rFonts w:cs="Times New Roman"/>
          <w:szCs w:val="24"/>
          <w:lang w:val="ru-RU"/>
        </w:rPr>
        <w:t>е</w:t>
      </w:r>
      <w:r w:rsidRPr="00D26162">
        <w:rPr>
          <w:rFonts w:cs="Times New Roman"/>
          <w:szCs w:val="24"/>
          <w:lang w:val="ru-RU"/>
        </w:rPr>
        <w:t>нных в священное оружие для бога необузданного гнева.</w:t>
      </w:r>
    </w:p>
    <w:p w14:paraId="11315802" w14:textId="0DD6C8B1" w:rsidR="003E58F7" w:rsidRPr="00D26162" w:rsidRDefault="003E58F7" w:rsidP="003E58F7">
      <w:pPr>
        <w:ind w:firstLineChars="275" w:firstLine="660"/>
        <w:rPr>
          <w:rFonts w:cs="Times New Roman"/>
          <w:szCs w:val="24"/>
          <w:lang w:val="ru-RU"/>
        </w:rPr>
      </w:pPr>
      <w:proofErr w:type="spellStart"/>
      <w:r w:rsidRPr="00D26162">
        <w:rPr>
          <w:rFonts w:cs="Times New Roman"/>
          <w:szCs w:val="24"/>
          <w:lang w:val="ru-RU"/>
        </w:rPr>
        <w:t>Гуннлаугур</w:t>
      </w:r>
      <w:proofErr w:type="spellEnd"/>
      <w:r w:rsidRPr="00D26162">
        <w:rPr>
          <w:rFonts w:cs="Times New Roman"/>
          <w:szCs w:val="24"/>
          <w:lang w:val="ru-RU"/>
        </w:rPr>
        <w:t xml:space="preserve"> увидел, как ревущий </w:t>
      </w:r>
      <w:proofErr w:type="spellStart"/>
      <w:r w:rsidRPr="00D26162">
        <w:rPr>
          <w:rFonts w:cs="Times New Roman"/>
          <w:szCs w:val="24"/>
          <w:lang w:val="ru-RU"/>
        </w:rPr>
        <w:t>Хафлои</w:t>
      </w:r>
      <w:proofErr w:type="spellEnd"/>
      <w:r w:rsidRPr="00D26162">
        <w:rPr>
          <w:rFonts w:cs="Times New Roman"/>
          <w:szCs w:val="24"/>
          <w:lang w:val="ru-RU"/>
        </w:rPr>
        <w:t>, размахивая клинками, ринулся в самую гущу боя, его юношеский пыл соответствовал суровости окружающих Серых Охотников. Теперь у стаи было численное превосходство — преимущество, которое должно было оказаться решающим с уч</w:t>
      </w:r>
      <w:r w:rsidR="00BF2D7C" w:rsidRPr="00D26162">
        <w:rPr>
          <w:rFonts w:cs="Times New Roman"/>
          <w:szCs w:val="24"/>
          <w:lang w:val="ru-RU"/>
        </w:rPr>
        <w:t>е</w:t>
      </w:r>
      <w:r w:rsidRPr="00D26162">
        <w:rPr>
          <w:rFonts w:cs="Times New Roman"/>
          <w:szCs w:val="24"/>
          <w:lang w:val="ru-RU"/>
        </w:rPr>
        <w:t>том того, что они напали из засады, но вдруг впереди послышался крик, полный отвращения и боли, более резкий, чем у любого другого в стае.</w:t>
      </w:r>
    </w:p>
    <w:p w14:paraId="2D09F309" w14:textId="538E1942" w:rsidR="003E58F7" w:rsidRPr="00D26162" w:rsidRDefault="003E58F7" w:rsidP="003E58F7">
      <w:pPr>
        <w:ind w:firstLineChars="275" w:firstLine="660"/>
        <w:rPr>
          <w:rFonts w:cs="Times New Roman"/>
          <w:szCs w:val="24"/>
          <w:lang w:val="ru-RU"/>
        </w:rPr>
      </w:pPr>
      <w:r w:rsidRPr="00D26162">
        <w:rPr>
          <w:rFonts w:cs="Times New Roman"/>
          <w:szCs w:val="24"/>
          <w:lang w:val="ru-RU"/>
        </w:rPr>
        <w:t>— Старый П</w:t>
      </w:r>
      <w:r w:rsidR="00BF2D7C" w:rsidRPr="00D26162">
        <w:rPr>
          <w:rFonts w:cs="Times New Roman"/>
          <w:szCs w:val="24"/>
          <w:lang w:val="ru-RU"/>
        </w:rPr>
        <w:t>е</w:t>
      </w:r>
      <w:r w:rsidRPr="00D26162">
        <w:rPr>
          <w:rFonts w:cs="Times New Roman"/>
          <w:szCs w:val="24"/>
          <w:lang w:val="ru-RU"/>
        </w:rPr>
        <w:t xml:space="preserve">с! — вскричал </w:t>
      </w:r>
      <w:proofErr w:type="spellStart"/>
      <w:r w:rsidRPr="00D26162">
        <w:rPr>
          <w:rFonts w:cs="Times New Roman"/>
          <w:szCs w:val="24"/>
          <w:lang w:val="ru-RU"/>
        </w:rPr>
        <w:t>Гуннлаугур</w:t>
      </w:r>
      <w:proofErr w:type="spellEnd"/>
      <w:r w:rsidRPr="00D26162">
        <w:rPr>
          <w:rFonts w:cs="Times New Roman"/>
          <w:szCs w:val="24"/>
          <w:lang w:val="ru-RU"/>
        </w:rPr>
        <w:t>, бросаясь впер</w:t>
      </w:r>
      <w:r w:rsidR="00BF2D7C" w:rsidRPr="00D26162">
        <w:rPr>
          <w:rFonts w:cs="Times New Roman"/>
          <w:szCs w:val="24"/>
          <w:lang w:val="ru-RU"/>
        </w:rPr>
        <w:t>е</w:t>
      </w:r>
      <w:r w:rsidRPr="00D26162">
        <w:rPr>
          <w:rFonts w:cs="Times New Roman"/>
          <w:szCs w:val="24"/>
          <w:lang w:val="ru-RU"/>
        </w:rPr>
        <w:t>д, и вбил молот прямиком в незащищ</w:t>
      </w:r>
      <w:r w:rsidR="00BF2D7C" w:rsidRPr="00D26162">
        <w:rPr>
          <w:rFonts w:cs="Times New Roman"/>
          <w:szCs w:val="24"/>
          <w:lang w:val="ru-RU"/>
        </w:rPr>
        <w:t>е</w:t>
      </w:r>
      <w:r w:rsidRPr="00D26162">
        <w:rPr>
          <w:rFonts w:cs="Times New Roman"/>
          <w:szCs w:val="24"/>
          <w:lang w:val="ru-RU"/>
        </w:rPr>
        <w:t xml:space="preserve">нный горжет чемпиона Пожирателей Миров. Плазменная вспышка, взрыв, — шлем сорвало с крепления, и огромное тело рухнуло на землю в луже кипящей крови. Труп не успел с глухим стуком упасть на асфальт, а </w:t>
      </w:r>
      <w:proofErr w:type="spellStart"/>
      <w:r w:rsidRPr="00D26162">
        <w:rPr>
          <w:rFonts w:cs="Times New Roman"/>
          <w:szCs w:val="24"/>
          <w:lang w:val="ru-RU"/>
        </w:rPr>
        <w:t>Гуннлаугур</w:t>
      </w:r>
      <w:proofErr w:type="spellEnd"/>
      <w:r w:rsidRPr="00D26162">
        <w:rPr>
          <w:rFonts w:cs="Times New Roman"/>
          <w:szCs w:val="24"/>
          <w:lang w:val="ru-RU"/>
        </w:rPr>
        <w:t xml:space="preserve"> уже перепрыгнул через него, прорываясь сквозь колышущуюся толпу культистов. Ингвар тоже вырвался из схватки и бросился сквозь еретиков туда, откуда дон</w:t>
      </w:r>
      <w:r w:rsidR="00BF2D7C" w:rsidRPr="00D26162">
        <w:rPr>
          <w:rFonts w:cs="Times New Roman"/>
          <w:szCs w:val="24"/>
          <w:lang w:val="ru-RU"/>
        </w:rPr>
        <w:t>е</w:t>
      </w:r>
      <w:r w:rsidRPr="00D26162">
        <w:rPr>
          <w:rFonts w:cs="Times New Roman"/>
          <w:szCs w:val="24"/>
          <w:lang w:val="ru-RU"/>
        </w:rPr>
        <w:t>сся крик.</w:t>
      </w:r>
    </w:p>
    <w:p w14:paraId="71BD5D7C" w14:textId="424233CC"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Ведомый гневом, </w:t>
      </w:r>
      <w:proofErr w:type="spellStart"/>
      <w:r w:rsidR="00BF2D7C" w:rsidRPr="00D26162">
        <w:rPr>
          <w:rFonts w:cs="Times New Roman"/>
          <w:szCs w:val="24"/>
          <w:lang w:val="ru-RU"/>
        </w:rPr>
        <w:t>Ёрундур</w:t>
      </w:r>
      <w:proofErr w:type="spellEnd"/>
      <w:r w:rsidRPr="00D26162">
        <w:rPr>
          <w:rFonts w:cs="Times New Roman"/>
          <w:szCs w:val="24"/>
          <w:lang w:val="ru-RU"/>
        </w:rPr>
        <w:t xml:space="preserve"> слишком сильно углубился во вражеские позиции, забыв об осторожности. </w:t>
      </w:r>
      <w:proofErr w:type="spellStart"/>
      <w:r w:rsidRPr="00D26162">
        <w:rPr>
          <w:rFonts w:cs="Times New Roman"/>
          <w:szCs w:val="24"/>
          <w:lang w:val="ru-RU"/>
        </w:rPr>
        <w:t>Гуннлаугур</w:t>
      </w:r>
      <w:proofErr w:type="spellEnd"/>
      <w:r w:rsidRPr="00D26162">
        <w:rPr>
          <w:rFonts w:cs="Times New Roman"/>
          <w:szCs w:val="24"/>
          <w:lang w:val="ru-RU"/>
        </w:rPr>
        <w:t xml:space="preserve"> добрался до брата лишь затем, чтобы увидеть, как предатель вонзает пару силовых клинков в грудь старого воина; оба острия вышли из спины, как раз под лопатками. </w:t>
      </w:r>
      <w:proofErr w:type="spellStart"/>
      <w:r w:rsidR="00BF2D7C" w:rsidRPr="00D26162">
        <w:rPr>
          <w:rFonts w:cs="Times New Roman"/>
          <w:szCs w:val="24"/>
          <w:lang w:val="ru-RU"/>
        </w:rPr>
        <w:t>Ёрундур</w:t>
      </w:r>
      <w:proofErr w:type="spellEnd"/>
      <w:r w:rsidRPr="00D26162">
        <w:rPr>
          <w:rFonts w:cs="Times New Roman"/>
          <w:szCs w:val="24"/>
          <w:lang w:val="ru-RU"/>
        </w:rPr>
        <w:t xml:space="preserve"> взревел от боли, из разбитого шлема внезапно хлынула кровь, заглушая крики. Еретик вытащил клинки, и безжизненное тело </w:t>
      </w:r>
      <w:proofErr w:type="spellStart"/>
      <w:r w:rsidR="00BF2D7C" w:rsidRPr="00D26162">
        <w:rPr>
          <w:rFonts w:cs="Times New Roman"/>
          <w:szCs w:val="24"/>
          <w:lang w:val="ru-RU"/>
        </w:rPr>
        <w:t>Ёрундур</w:t>
      </w:r>
      <w:r w:rsidRPr="00D26162">
        <w:rPr>
          <w:rFonts w:cs="Times New Roman"/>
          <w:szCs w:val="24"/>
          <w:lang w:val="ru-RU"/>
        </w:rPr>
        <w:t>а</w:t>
      </w:r>
      <w:proofErr w:type="spellEnd"/>
      <w:r w:rsidRPr="00D26162">
        <w:rPr>
          <w:rFonts w:cs="Times New Roman"/>
          <w:szCs w:val="24"/>
          <w:lang w:val="ru-RU"/>
        </w:rPr>
        <w:t xml:space="preserve"> рухнуло на палубу, безвольно раскинув руки поверх груды других мертвецов. </w:t>
      </w:r>
    </w:p>
    <w:p w14:paraId="08B84740" w14:textId="5831E094" w:rsidR="003E58F7" w:rsidRPr="00D26162" w:rsidRDefault="003E58F7" w:rsidP="003E58F7">
      <w:pPr>
        <w:ind w:firstLineChars="275" w:firstLine="660"/>
        <w:rPr>
          <w:rFonts w:cs="Times New Roman"/>
          <w:szCs w:val="24"/>
          <w:lang w:val="ru-RU"/>
        </w:rPr>
      </w:pPr>
      <w:proofErr w:type="spellStart"/>
      <w:r w:rsidRPr="00D26162">
        <w:rPr>
          <w:rFonts w:cs="Times New Roman"/>
          <w:szCs w:val="24"/>
          <w:lang w:val="ru-RU"/>
        </w:rPr>
        <w:t>Гуннлаугур</w:t>
      </w:r>
      <w:proofErr w:type="spellEnd"/>
      <w:r w:rsidRPr="00D26162">
        <w:rPr>
          <w:rFonts w:cs="Times New Roman"/>
          <w:szCs w:val="24"/>
          <w:lang w:val="ru-RU"/>
        </w:rPr>
        <w:t xml:space="preserve"> закричал от дикой ярости, всем телом рванувшись предателю наперерез. Он ударил раз, другой, нанося молниеносные удары молотом, в которые вложил всю свою силу. Пожиратель Миров потерял равновесие и попытался парировать, но ему уже раздробило оба предплечья. Толчком плеча </w:t>
      </w:r>
      <w:proofErr w:type="spellStart"/>
      <w:r w:rsidRPr="00D26162">
        <w:rPr>
          <w:rFonts w:cs="Times New Roman"/>
          <w:szCs w:val="24"/>
          <w:lang w:val="ru-RU"/>
        </w:rPr>
        <w:t>Гуннлаугур</w:t>
      </w:r>
      <w:proofErr w:type="spellEnd"/>
      <w:r w:rsidRPr="00D26162">
        <w:rPr>
          <w:rFonts w:cs="Times New Roman"/>
          <w:szCs w:val="24"/>
          <w:lang w:val="ru-RU"/>
        </w:rPr>
        <w:t xml:space="preserve"> отбросил еретика-астартес назад, зан</w:t>
      </w:r>
      <w:r w:rsidR="00BF2D7C" w:rsidRPr="00D26162">
        <w:rPr>
          <w:rFonts w:cs="Times New Roman"/>
          <w:szCs w:val="24"/>
          <w:lang w:val="ru-RU"/>
        </w:rPr>
        <w:t>е</w:t>
      </w:r>
      <w:r w:rsidRPr="00D26162">
        <w:rPr>
          <w:rFonts w:cs="Times New Roman"/>
          <w:szCs w:val="24"/>
          <w:lang w:val="ru-RU"/>
        </w:rPr>
        <w:t>с громовой молот и с силой опустил вниз; рычащий бо</w:t>
      </w:r>
      <w:r w:rsidR="00BF2D7C" w:rsidRPr="00D26162">
        <w:rPr>
          <w:rFonts w:cs="Times New Roman"/>
          <w:szCs w:val="24"/>
          <w:lang w:val="ru-RU"/>
        </w:rPr>
        <w:t>е</w:t>
      </w:r>
      <w:r w:rsidRPr="00D26162">
        <w:rPr>
          <w:rFonts w:cs="Times New Roman"/>
          <w:szCs w:val="24"/>
          <w:lang w:val="ru-RU"/>
        </w:rPr>
        <w:t>к врезался в шлем предателя и вонзился глубоко в грудь.</w:t>
      </w:r>
    </w:p>
    <w:p w14:paraId="209216A1" w14:textId="5D8B90AF"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Ингвар присоединился к нему; он рубился с неистовством берсерка, нанося удары так, словно хотел разнести в щепки весь мост. </w:t>
      </w:r>
      <w:proofErr w:type="spellStart"/>
      <w:r w:rsidRPr="00D26162">
        <w:rPr>
          <w:rFonts w:cs="Times New Roman"/>
          <w:szCs w:val="24"/>
          <w:lang w:val="ru-RU"/>
        </w:rPr>
        <w:t>Гуннлаугур</w:t>
      </w:r>
      <w:proofErr w:type="spellEnd"/>
      <w:r w:rsidRPr="00D26162">
        <w:rPr>
          <w:rFonts w:cs="Times New Roman"/>
          <w:szCs w:val="24"/>
          <w:lang w:val="ru-RU"/>
        </w:rPr>
        <w:t xml:space="preserve"> услышал брань </w:t>
      </w:r>
      <w:proofErr w:type="spellStart"/>
      <w:r w:rsidRPr="00D26162">
        <w:rPr>
          <w:rFonts w:cs="Times New Roman"/>
          <w:szCs w:val="24"/>
          <w:lang w:val="ru-RU"/>
        </w:rPr>
        <w:t>Ольгейра</w:t>
      </w:r>
      <w:proofErr w:type="spellEnd"/>
      <w:r w:rsidRPr="00D26162">
        <w:rPr>
          <w:rFonts w:cs="Times New Roman"/>
          <w:szCs w:val="24"/>
          <w:lang w:val="ru-RU"/>
        </w:rPr>
        <w:t xml:space="preserve">, за которой последовал оглушительный залп из </w:t>
      </w:r>
      <w:proofErr w:type="spellStart"/>
      <w:r w:rsidRPr="00D26162">
        <w:rPr>
          <w:rFonts w:cs="Times New Roman"/>
          <w:szCs w:val="24"/>
          <w:lang w:val="ru-RU"/>
        </w:rPr>
        <w:t>Сигрун</w:t>
      </w:r>
      <w:proofErr w:type="spellEnd"/>
      <w:r w:rsidRPr="00D26162">
        <w:rPr>
          <w:rFonts w:cs="Times New Roman"/>
          <w:szCs w:val="24"/>
          <w:lang w:val="ru-RU"/>
        </w:rPr>
        <w:t>; очередь из тяж</w:t>
      </w:r>
      <w:r w:rsidR="00BF2D7C" w:rsidRPr="00D26162">
        <w:rPr>
          <w:rFonts w:cs="Times New Roman"/>
          <w:szCs w:val="24"/>
          <w:lang w:val="ru-RU"/>
        </w:rPr>
        <w:t>е</w:t>
      </w:r>
      <w:r w:rsidRPr="00D26162">
        <w:rPr>
          <w:rFonts w:cs="Times New Roman"/>
          <w:szCs w:val="24"/>
          <w:lang w:val="ru-RU"/>
        </w:rPr>
        <w:t xml:space="preserve">лого </w:t>
      </w:r>
      <w:proofErr w:type="spellStart"/>
      <w:r w:rsidRPr="00D26162">
        <w:rPr>
          <w:rFonts w:cs="Times New Roman"/>
          <w:szCs w:val="24"/>
          <w:lang w:val="ru-RU"/>
        </w:rPr>
        <w:t>болтера</w:t>
      </w:r>
      <w:proofErr w:type="spellEnd"/>
      <w:r w:rsidRPr="00D26162">
        <w:rPr>
          <w:rFonts w:cs="Times New Roman"/>
          <w:szCs w:val="24"/>
          <w:lang w:val="ru-RU"/>
        </w:rPr>
        <w:t xml:space="preserve"> выкосила всех культистов на несколько ярдов вокруг. Бальдр и </w:t>
      </w:r>
      <w:proofErr w:type="spellStart"/>
      <w:r w:rsidRPr="00D26162">
        <w:rPr>
          <w:rFonts w:cs="Times New Roman"/>
          <w:szCs w:val="24"/>
          <w:lang w:val="ru-RU"/>
        </w:rPr>
        <w:t>Хафлои</w:t>
      </w:r>
      <w:proofErr w:type="spellEnd"/>
      <w:r w:rsidRPr="00D26162">
        <w:rPr>
          <w:rFonts w:cs="Times New Roman"/>
          <w:szCs w:val="24"/>
          <w:lang w:val="ru-RU"/>
        </w:rPr>
        <w:t xml:space="preserve"> продолжали вести бой; поодиночке они прикончили двух оставшихся Пожирателей Миров, но сейчас у </w:t>
      </w:r>
      <w:proofErr w:type="spellStart"/>
      <w:r w:rsidRPr="00D26162">
        <w:rPr>
          <w:rFonts w:cs="Times New Roman"/>
          <w:szCs w:val="24"/>
          <w:lang w:val="ru-RU"/>
        </w:rPr>
        <w:t>Гуннлаугура</w:t>
      </w:r>
      <w:proofErr w:type="spellEnd"/>
      <w:r w:rsidRPr="00D26162">
        <w:rPr>
          <w:rFonts w:cs="Times New Roman"/>
          <w:szCs w:val="24"/>
          <w:lang w:val="ru-RU"/>
        </w:rPr>
        <w:t xml:space="preserve"> перед глазами было лишь изуродованное тело </w:t>
      </w:r>
      <w:proofErr w:type="spellStart"/>
      <w:r w:rsidR="00BF2D7C" w:rsidRPr="00D26162">
        <w:rPr>
          <w:rFonts w:cs="Times New Roman"/>
          <w:szCs w:val="24"/>
          <w:lang w:val="ru-RU"/>
        </w:rPr>
        <w:t>Ёрундур</w:t>
      </w:r>
      <w:r w:rsidRPr="00D26162">
        <w:rPr>
          <w:rFonts w:cs="Times New Roman"/>
          <w:szCs w:val="24"/>
          <w:lang w:val="ru-RU"/>
        </w:rPr>
        <w:t>а</w:t>
      </w:r>
      <w:proofErr w:type="spellEnd"/>
      <w:r w:rsidRPr="00D26162">
        <w:rPr>
          <w:rFonts w:cs="Times New Roman"/>
          <w:szCs w:val="24"/>
          <w:lang w:val="ru-RU"/>
        </w:rPr>
        <w:t>, изломанное, как «</w:t>
      </w:r>
      <w:proofErr w:type="spellStart"/>
      <w:r w:rsidRPr="00D26162">
        <w:rPr>
          <w:rFonts w:cs="Times New Roman"/>
          <w:i/>
          <w:szCs w:val="24"/>
          <w:lang w:val="ru-RU"/>
        </w:rPr>
        <w:t>Вуоко</w:t>
      </w:r>
      <w:proofErr w:type="spellEnd"/>
      <w:r w:rsidRPr="00D26162">
        <w:rPr>
          <w:rFonts w:cs="Times New Roman"/>
          <w:szCs w:val="24"/>
          <w:lang w:val="ru-RU"/>
        </w:rPr>
        <w:t>», которое могли растоптать в рукопашной схватке и потерять в надвигающемся потоке битвы.</w:t>
      </w:r>
    </w:p>
    <w:p w14:paraId="1F7AD0B1" w14:textId="57A2E1FD"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С раскрытым ртом он ринулся на врагов перед собой, кромсая, отбрасывая назад, раскидывая изувеченные трупы во все стороны. </w:t>
      </w:r>
      <w:proofErr w:type="spellStart"/>
      <w:r w:rsidRPr="00D26162">
        <w:rPr>
          <w:rFonts w:cs="Times New Roman"/>
          <w:szCs w:val="24"/>
          <w:lang w:val="ru-RU"/>
        </w:rPr>
        <w:t>Гуннлаугур</w:t>
      </w:r>
      <w:proofErr w:type="spellEnd"/>
      <w:r w:rsidRPr="00D26162">
        <w:rPr>
          <w:rFonts w:cs="Times New Roman"/>
          <w:szCs w:val="24"/>
          <w:lang w:val="ru-RU"/>
        </w:rPr>
        <w:t xml:space="preserve"> с Ингваром прорубили залитый кровью коридор прямо в сердце орды, </w:t>
      </w:r>
      <w:proofErr w:type="spellStart"/>
      <w:r w:rsidRPr="00D26162">
        <w:rPr>
          <w:rFonts w:cs="Times New Roman"/>
          <w:szCs w:val="24"/>
          <w:lang w:val="ru-RU"/>
        </w:rPr>
        <w:t>Ольгейр</w:t>
      </w:r>
      <w:proofErr w:type="spellEnd"/>
      <w:r w:rsidRPr="00D26162">
        <w:rPr>
          <w:rFonts w:cs="Times New Roman"/>
          <w:szCs w:val="24"/>
          <w:lang w:val="ru-RU"/>
        </w:rPr>
        <w:t xml:space="preserve"> прикрывал их бушующим огн</w:t>
      </w:r>
      <w:r w:rsidR="00BF2D7C" w:rsidRPr="00D26162">
        <w:rPr>
          <w:rFonts w:cs="Times New Roman"/>
          <w:szCs w:val="24"/>
          <w:lang w:val="ru-RU"/>
        </w:rPr>
        <w:t>е</w:t>
      </w:r>
      <w:r w:rsidRPr="00D26162">
        <w:rPr>
          <w:rFonts w:cs="Times New Roman"/>
          <w:szCs w:val="24"/>
          <w:lang w:val="ru-RU"/>
        </w:rPr>
        <w:t>м из тяж</w:t>
      </w:r>
      <w:r w:rsidR="00BF2D7C" w:rsidRPr="00D26162">
        <w:rPr>
          <w:rFonts w:cs="Times New Roman"/>
          <w:szCs w:val="24"/>
          <w:lang w:val="ru-RU"/>
        </w:rPr>
        <w:t>е</w:t>
      </w:r>
      <w:r w:rsidRPr="00D26162">
        <w:rPr>
          <w:rFonts w:cs="Times New Roman"/>
          <w:szCs w:val="24"/>
          <w:lang w:val="ru-RU"/>
        </w:rPr>
        <w:t xml:space="preserve">лого </w:t>
      </w:r>
      <w:proofErr w:type="spellStart"/>
      <w:r w:rsidRPr="00D26162">
        <w:rPr>
          <w:rFonts w:cs="Times New Roman"/>
          <w:szCs w:val="24"/>
          <w:lang w:val="ru-RU"/>
        </w:rPr>
        <w:t>болтера</w:t>
      </w:r>
      <w:proofErr w:type="spellEnd"/>
      <w:r w:rsidRPr="00D26162">
        <w:rPr>
          <w:rFonts w:cs="Times New Roman"/>
          <w:szCs w:val="24"/>
          <w:lang w:val="ru-RU"/>
        </w:rPr>
        <w:t>. Вс</w:t>
      </w:r>
      <w:r w:rsidR="00BF2D7C" w:rsidRPr="00D26162">
        <w:rPr>
          <w:rFonts w:cs="Times New Roman"/>
          <w:szCs w:val="24"/>
          <w:lang w:val="ru-RU"/>
        </w:rPr>
        <w:t>е</w:t>
      </w:r>
      <w:r w:rsidRPr="00D26162">
        <w:rPr>
          <w:rFonts w:cs="Times New Roman"/>
          <w:szCs w:val="24"/>
          <w:lang w:val="ru-RU"/>
        </w:rPr>
        <w:t xml:space="preserve">, чего в тот момент хотел </w:t>
      </w:r>
      <w:proofErr w:type="spellStart"/>
      <w:r w:rsidRPr="00D26162">
        <w:rPr>
          <w:rFonts w:cs="Times New Roman"/>
          <w:szCs w:val="24"/>
          <w:lang w:val="ru-RU"/>
        </w:rPr>
        <w:t>Раскалыватель</w:t>
      </w:r>
      <w:proofErr w:type="spellEnd"/>
      <w:r w:rsidRPr="00D26162">
        <w:rPr>
          <w:rFonts w:cs="Times New Roman"/>
          <w:szCs w:val="24"/>
          <w:lang w:val="ru-RU"/>
        </w:rPr>
        <w:t xml:space="preserve"> Черепов, — найти побольше таких, как они, рабов Т</w:t>
      </w:r>
      <w:r w:rsidR="00BF2D7C" w:rsidRPr="00D26162">
        <w:rPr>
          <w:rFonts w:cs="Times New Roman"/>
          <w:szCs w:val="24"/>
          <w:lang w:val="ru-RU"/>
        </w:rPr>
        <w:t>е</w:t>
      </w:r>
      <w:r w:rsidRPr="00D26162">
        <w:rPr>
          <w:rFonts w:cs="Times New Roman"/>
          <w:szCs w:val="24"/>
          <w:lang w:val="ru-RU"/>
        </w:rPr>
        <w:t xml:space="preserve">мных Богов, больше </w:t>
      </w:r>
      <w:r w:rsidR="00CF6811">
        <w:rPr>
          <w:rFonts w:cs="Times New Roman"/>
          <w:szCs w:val="24"/>
          <w:lang w:val="ru-RU"/>
        </w:rPr>
        <w:t>веролом</w:t>
      </w:r>
      <w:r w:rsidRPr="00D26162">
        <w:rPr>
          <w:rFonts w:cs="Times New Roman"/>
          <w:szCs w:val="24"/>
          <w:lang w:val="ru-RU"/>
        </w:rPr>
        <w:t>ных членов Старых легионов, воинов, на которых он мог бы обрушить ярость и погасить е</w:t>
      </w:r>
      <w:r w:rsidR="00BF2D7C" w:rsidRPr="00D26162">
        <w:rPr>
          <w:rFonts w:cs="Times New Roman"/>
          <w:szCs w:val="24"/>
          <w:lang w:val="ru-RU"/>
        </w:rPr>
        <w:t>е</w:t>
      </w:r>
      <w:r w:rsidRPr="00D26162">
        <w:rPr>
          <w:rFonts w:cs="Times New Roman"/>
          <w:szCs w:val="24"/>
          <w:lang w:val="ru-RU"/>
        </w:rPr>
        <w:t xml:space="preserve"> их смертью. Они должны были быть где-то в этой толпе — может, несколько, а может, и несколько десятков, и доведись </w:t>
      </w:r>
      <w:proofErr w:type="spellStart"/>
      <w:r w:rsidRPr="00D26162">
        <w:rPr>
          <w:rFonts w:cs="Times New Roman"/>
          <w:szCs w:val="24"/>
          <w:lang w:val="ru-RU"/>
        </w:rPr>
        <w:t>Гуннлаугуру</w:t>
      </w:r>
      <w:proofErr w:type="spellEnd"/>
      <w:r w:rsidRPr="00D26162">
        <w:rPr>
          <w:rFonts w:cs="Times New Roman"/>
          <w:szCs w:val="24"/>
          <w:lang w:val="ru-RU"/>
        </w:rPr>
        <w:t xml:space="preserve"> прокладывать себе путь через всех до единого погруж</w:t>
      </w:r>
      <w:r w:rsidR="00BF2D7C" w:rsidRPr="00D26162">
        <w:rPr>
          <w:rFonts w:cs="Times New Roman"/>
          <w:szCs w:val="24"/>
          <w:lang w:val="ru-RU"/>
        </w:rPr>
        <w:t>е</w:t>
      </w:r>
      <w:r w:rsidRPr="00D26162">
        <w:rPr>
          <w:rFonts w:cs="Times New Roman"/>
          <w:szCs w:val="24"/>
          <w:lang w:val="ru-RU"/>
        </w:rPr>
        <w:t>нных во тьму смертных, чтобы добраться до них, он бы это сделал.</w:t>
      </w:r>
    </w:p>
    <w:p w14:paraId="45A4E49A" w14:textId="284CA556" w:rsidR="003E58F7" w:rsidRPr="00D26162" w:rsidRDefault="003E58F7" w:rsidP="003E58F7">
      <w:pPr>
        <w:ind w:firstLineChars="275" w:firstLine="660"/>
        <w:rPr>
          <w:rFonts w:cs="Times New Roman"/>
          <w:szCs w:val="24"/>
          <w:lang w:val="ru-RU"/>
        </w:rPr>
      </w:pPr>
      <w:r w:rsidRPr="00D26162">
        <w:rPr>
          <w:rFonts w:cs="Times New Roman"/>
          <w:szCs w:val="24"/>
          <w:lang w:val="ru-RU"/>
        </w:rPr>
        <w:lastRenderedPageBreak/>
        <w:t xml:space="preserve">Должно быть, обезумевшие и неудержимые Космические Волки прорвались к самому центру моста, истребляя целые массы, и тут протрубили боевые рога. Даже сквозь крики и гул битвы, даже сквозь непрерывный грохот </w:t>
      </w:r>
      <w:proofErr w:type="spellStart"/>
      <w:r w:rsidRPr="00D26162">
        <w:rPr>
          <w:rFonts w:cs="Times New Roman"/>
          <w:szCs w:val="24"/>
          <w:lang w:val="ru-RU"/>
        </w:rPr>
        <w:t>кадианских</w:t>
      </w:r>
      <w:proofErr w:type="spellEnd"/>
      <w:r w:rsidRPr="00D26162">
        <w:rPr>
          <w:rFonts w:cs="Times New Roman"/>
          <w:szCs w:val="24"/>
          <w:lang w:val="ru-RU"/>
        </w:rPr>
        <w:t xml:space="preserve"> орудий эти колоссальные </w:t>
      </w:r>
      <w:proofErr w:type="spellStart"/>
      <w:r w:rsidRPr="00D26162">
        <w:rPr>
          <w:rFonts w:cs="Times New Roman"/>
          <w:szCs w:val="24"/>
          <w:lang w:val="ru-RU"/>
        </w:rPr>
        <w:t>вокс</w:t>
      </w:r>
      <w:proofErr w:type="spellEnd"/>
      <w:r w:rsidRPr="00D26162">
        <w:rPr>
          <w:rFonts w:cs="Times New Roman"/>
          <w:szCs w:val="24"/>
          <w:lang w:val="ru-RU"/>
        </w:rPr>
        <w:t>-излучатели гудели так, что в окнах зданий на обоих берегах вылетали последние ст</w:t>
      </w:r>
      <w:r w:rsidR="00BF2D7C" w:rsidRPr="00D26162">
        <w:rPr>
          <w:rFonts w:cs="Times New Roman"/>
          <w:szCs w:val="24"/>
          <w:lang w:val="ru-RU"/>
        </w:rPr>
        <w:t>е</w:t>
      </w:r>
      <w:r w:rsidRPr="00D26162">
        <w:rPr>
          <w:rFonts w:cs="Times New Roman"/>
          <w:szCs w:val="24"/>
          <w:lang w:val="ru-RU"/>
        </w:rPr>
        <w:t>кла.</w:t>
      </w:r>
    </w:p>
    <w:p w14:paraId="61E2BAAA" w14:textId="156B5958" w:rsidR="003E58F7" w:rsidRPr="00D26162" w:rsidRDefault="003E58F7" w:rsidP="003E58F7">
      <w:pPr>
        <w:ind w:firstLineChars="275" w:firstLine="660"/>
        <w:rPr>
          <w:rFonts w:cs="Times New Roman"/>
          <w:szCs w:val="24"/>
          <w:lang w:val="ru-RU"/>
        </w:rPr>
      </w:pPr>
      <w:proofErr w:type="spellStart"/>
      <w:r w:rsidRPr="00D26162">
        <w:rPr>
          <w:rFonts w:cs="Times New Roman"/>
          <w:szCs w:val="24"/>
          <w:lang w:val="ru-RU"/>
        </w:rPr>
        <w:t>Гуннлаугур</w:t>
      </w:r>
      <w:proofErr w:type="spellEnd"/>
      <w:r w:rsidRPr="00D26162">
        <w:rPr>
          <w:rFonts w:cs="Times New Roman"/>
          <w:szCs w:val="24"/>
          <w:lang w:val="ru-RU"/>
        </w:rPr>
        <w:t xml:space="preserve"> о</w:t>
      </w:r>
      <w:r w:rsidR="00CF6811">
        <w:rPr>
          <w:rFonts w:cs="Times New Roman"/>
          <w:szCs w:val="24"/>
          <w:lang w:val="ru-RU"/>
        </w:rPr>
        <w:t>помни</w:t>
      </w:r>
      <w:r w:rsidRPr="00D26162">
        <w:rPr>
          <w:rFonts w:cs="Times New Roman"/>
          <w:szCs w:val="24"/>
          <w:lang w:val="ru-RU"/>
        </w:rPr>
        <w:t>лся от неистовства и поднял голову. Вверх по реке шагал титан; вода бурлила у его колен, из труб валил ч</w:t>
      </w:r>
      <w:r w:rsidR="00BF2D7C" w:rsidRPr="00D26162">
        <w:rPr>
          <w:rFonts w:cs="Times New Roman"/>
          <w:szCs w:val="24"/>
          <w:lang w:val="ru-RU"/>
        </w:rPr>
        <w:t>е</w:t>
      </w:r>
      <w:r w:rsidRPr="00D26162">
        <w:rPr>
          <w:rFonts w:cs="Times New Roman"/>
          <w:szCs w:val="24"/>
          <w:lang w:val="ru-RU"/>
        </w:rPr>
        <w:t>рный смог, орудия медленно поворачивались в сторону южного берега. Он был имперским, класса «Нал</w:t>
      </w:r>
      <w:r w:rsidR="00BF2D7C" w:rsidRPr="00D26162">
        <w:rPr>
          <w:rFonts w:cs="Times New Roman"/>
          <w:szCs w:val="24"/>
          <w:lang w:val="ru-RU"/>
        </w:rPr>
        <w:t>е</w:t>
      </w:r>
      <w:r w:rsidRPr="00D26162">
        <w:rPr>
          <w:rFonts w:cs="Times New Roman"/>
          <w:szCs w:val="24"/>
          <w:lang w:val="ru-RU"/>
        </w:rPr>
        <w:t xml:space="preserve">тчик», и возвышался над окружающими зданиями. Боевые штандарты тяжело раскачивались, когда могучие поршневые конечности пробирались сквозь грязный прибой. С южного берега, почти с таким же шумом, прибыла группа сопровождения из «Гончих» в таких же золотисто-синих цветах. Судя по знакам отличия, титаны принадлежали к </w:t>
      </w:r>
      <w:proofErr w:type="spellStart"/>
      <w:r w:rsidRPr="00D26162">
        <w:rPr>
          <w:rFonts w:cs="Times New Roman"/>
          <w:szCs w:val="24"/>
          <w:lang w:val="ru-RU"/>
        </w:rPr>
        <w:t>Легио</w:t>
      </w:r>
      <w:proofErr w:type="spellEnd"/>
      <w:r w:rsidRPr="00D26162">
        <w:rPr>
          <w:rFonts w:cs="Times New Roman"/>
          <w:szCs w:val="24"/>
          <w:lang w:val="ru-RU"/>
        </w:rPr>
        <w:t xml:space="preserve"> </w:t>
      </w:r>
      <w:proofErr w:type="spellStart"/>
      <w:r w:rsidRPr="00D26162">
        <w:rPr>
          <w:rFonts w:cs="Times New Roman"/>
          <w:szCs w:val="24"/>
          <w:lang w:val="ru-RU"/>
        </w:rPr>
        <w:t>Грифоникус</w:t>
      </w:r>
      <w:proofErr w:type="spellEnd"/>
      <w:r w:rsidRPr="00D26162">
        <w:rPr>
          <w:rFonts w:cs="Times New Roman"/>
          <w:szCs w:val="24"/>
          <w:lang w:val="ru-RU"/>
        </w:rPr>
        <w:t xml:space="preserve"> — древнему и славному имперскому ордену. Можно было разглядеть характерные шлемы </w:t>
      </w:r>
      <w:proofErr w:type="spellStart"/>
      <w:r w:rsidRPr="00D26162">
        <w:rPr>
          <w:rFonts w:cs="Times New Roman"/>
          <w:szCs w:val="24"/>
          <w:lang w:val="ru-RU"/>
        </w:rPr>
        <w:t>скитариев</w:t>
      </w:r>
      <w:proofErr w:type="spellEnd"/>
      <w:r w:rsidRPr="00D26162">
        <w:rPr>
          <w:rFonts w:cs="Times New Roman"/>
          <w:szCs w:val="24"/>
          <w:lang w:val="ru-RU"/>
        </w:rPr>
        <w:t xml:space="preserve"> из пехотных подразделений поддержки: они наступали у ног </w:t>
      </w:r>
      <w:proofErr w:type="spellStart"/>
      <w:r w:rsidRPr="00D26162">
        <w:rPr>
          <w:rFonts w:cs="Times New Roman"/>
          <w:szCs w:val="24"/>
          <w:lang w:val="ru-RU"/>
        </w:rPr>
        <w:t>богомашин</w:t>
      </w:r>
      <w:proofErr w:type="spellEnd"/>
      <w:r w:rsidRPr="00D26162">
        <w:rPr>
          <w:rFonts w:cs="Times New Roman"/>
          <w:szCs w:val="24"/>
          <w:lang w:val="ru-RU"/>
        </w:rPr>
        <w:t>, пробираясь сквозь руины на берегу, неуклонно продвигаясь к тому месту, где мост выходил на сушу.</w:t>
      </w:r>
    </w:p>
    <w:p w14:paraId="521FF9FA"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В конце концов, этого оказалось достаточно, чтобы сломить решимость врага, и неуверенное наступление превратилось в отчаянное бегство. Культисты пытались выкарабкаться, убежать, врезались друг в друга, неистово стремясь удрать обратно к развалинам зданий и прорваться на запад, подальше от наступающих титанов. </w:t>
      </w:r>
    </w:p>
    <w:p w14:paraId="2FC5CD14" w14:textId="60DB760A"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«Гончие» быстро приближались, их </w:t>
      </w:r>
      <w:proofErr w:type="spellStart"/>
      <w:r w:rsidRPr="00D26162">
        <w:rPr>
          <w:rFonts w:cs="Times New Roman"/>
          <w:szCs w:val="24"/>
          <w:lang w:val="ru-RU"/>
        </w:rPr>
        <w:t>мегаболтеры</w:t>
      </w:r>
      <w:proofErr w:type="spellEnd"/>
      <w:r w:rsidRPr="00D26162">
        <w:rPr>
          <w:rFonts w:cs="Times New Roman"/>
          <w:szCs w:val="24"/>
          <w:lang w:val="ru-RU"/>
        </w:rPr>
        <w:t xml:space="preserve"> взвыли, готовясь открыть огонь. «Нал</w:t>
      </w:r>
      <w:r w:rsidR="00BF2D7C" w:rsidRPr="00D26162">
        <w:rPr>
          <w:rFonts w:cs="Times New Roman"/>
          <w:szCs w:val="24"/>
          <w:lang w:val="ru-RU"/>
        </w:rPr>
        <w:t>е</w:t>
      </w:r>
      <w:r w:rsidRPr="00D26162">
        <w:rPr>
          <w:rFonts w:cs="Times New Roman"/>
          <w:szCs w:val="24"/>
          <w:lang w:val="ru-RU"/>
        </w:rPr>
        <w:t xml:space="preserve">тчик» направил колоссальный </w:t>
      </w:r>
      <w:proofErr w:type="spellStart"/>
      <w:r w:rsidRPr="00D26162">
        <w:rPr>
          <w:rFonts w:cs="Times New Roman"/>
          <w:szCs w:val="24"/>
          <w:lang w:val="ru-RU"/>
        </w:rPr>
        <w:t>гатлинг</w:t>
      </w:r>
      <w:proofErr w:type="spellEnd"/>
      <w:r w:rsidRPr="00D26162">
        <w:rPr>
          <w:rFonts w:cs="Times New Roman"/>
          <w:szCs w:val="24"/>
          <w:lang w:val="ru-RU"/>
        </w:rPr>
        <w:t>-бластер на руины, и стволы с громким лязгом приготовились к стрельбе.</w:t>
      </w:r>
    </w:p>
    <w:p w14:paraId="52594943" w14:textId="77777777" w:rsidR="003E58F7" w:rsidRPr="00D26162" w:rsidRDefault="003E58F7" w:rsidP="003E58F7">
      <w:pPr>
        <w:ind w:firstLineChars="275" w:firstLine="660"/>
        <w:rPr>
          <w:rFonts w:cs="Times New Roman"/>
          <w:szCs w:val="24"/>
          <w:lang w:val="ru-RU"/>
        </w:rPr>
      </w:pPr>
      <w:proofErr w:type="spellStart"/>
      <w:r w:rsidRPr="00D26162">
        <w:rPr>
          <w:rFonts w:cs="Times New Roman"/>
          <w:szCs w:val="24"/>
          <w:lang w:val="ru-RU"/>
        </w:rPr>
        <w:t>Гуннлаугур</w:t>
      </w:r>
      <w:proofErr w:type="spellEnd"/>
      <w:r w:rsidRPr="00D26162">
        <w:rPr>
          <w:rFonts w:cs="Times New Roman"/>
          <w:szCs w:val="24"/>
          <w:lang w:val="ru-RU"/>
        </w:rPr>
        <w:t xml:space="preserve"> услышал радостные крики с северного берега, а за ними началась безудержная пальба из </w:t>
      </w:r>
      <w:proofErr w:type="spellStart"/>
      <w:r w:rsidRPr="00D26162">
        <w:rPr>
          <w:rFonts w:cs="Times New Roman"/>
          <w:szCs w:val="24"/>
          <w:lang w:val="ru-RU"/>
        </w:rPr>
        <w:t>кадианских</w:t>
      </w:r>
      <w:proofErr w:type="spellEnd"/>
      <w:r w:rsidRPr="00D26162">
        <w:rPr>
          <w:rFonts w:cs="Times New Roman"/>
          <w:szCs w:val="24"/>
          <w:lang w:val="ru-RU"/>
        </w:rPr>
        <w:t xml:space="preserve"> орудий. Он понял, что теперь при желании стая может перейти в наступление. Под прикрытием орудий титанов Космические Волки могли вонзиться в отступающего врага, как кинжал — в масло, выслеживая в самом сердце толпы истинных воинов — тех, кого </w:t>
      </w:r>
      <w:proofErr w:type="spellStart"/>
      <w:r w:rsidRPr="00D26162">
        <w:rPr>
          <w:rFonts w:cs="Times New Roman"/>
          <w:szCs w:val="24"/>
          <w:lang w:val="ru-RU"/>
        </w:rPr>
        <w:t>Раскалыватель</w:t>
      </w:r>
      <w:proofErr w:type="spellEnd"/>
      <w:r w:rsidRPr="00D26162">
        <w:rPr>
          <w:rFonts w:cs="Times New Roman"/>
          <w:szCs w:val="24"/>
          <w:lang w:val="ru-RU"/>
        </w:rPr>
        <w:t xml:space="preserve"> Черепов так страстно жаждал уничтожить. Остальные космодесантники, пылая местью, уже начали действовать, кромсая бегущих культистов.</w:t>
      </w:r>
    </w:p>
    <w:p w14:paraId="465C76BE"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Стойте! — взревел </w:t>
      </w:r>
      <w:proofErr w:type="spellStart"/>
      <w:r w:rsidRPr="00D26162">
        <w:rPr>
          <w:rFonts w:cs="Times New Roman"/>
          <w:szCs w:val="24"/>
          <w:lang w:val="ru-RU"/>
        </w:rPr>
        <w:t>Гуннлаугур</w:t>
      </w:r>
      <w:proofErr w:type="spellEnd"/>
      <w:r w:rsidRPr="00D26162">
        <w:rPr>
          <w:rFonts w:cs="Times New Roman"/>
          <w:szCs w:val="24"/>
          <w:lang w:val="ru-RU"/>
        </w:rPr>
        <w:t xml:space="preserve">, высоко поднимая громовой молот и увеличивая мощь энергетического поля, так что оружие вспыхнуло. </w:t>
      </w:r>
    </w:p>
    <w:p w14:paraId="644423F9"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Они повернулись к нему один за другим: сначала Ингвар и </w:t>
      </w:r>
      <w:proofErr w:type="spellStart"/>
      <w:r w:rsidRPr="00D26162">
        <w:rPr>
          <w:rFonts w:cs="Times New Roman"/>
          <w:szCs w:val="24"/>
          <w:lang w:val="ru-RU"/>
        </w:rPr>
        <w:t>Ольгейр</w:t>
      </w:r>
      <w:proofErr w:type="spellEnd"/>
      <w:r w:rsidRPr="00D26162">
        <w:rPr>
          <w:rFonts w:cs="Times New Roman"/>
          <w:szCs w:val="24"/>
          <w:lang w:val="ru-RU"/>
        </w:rPr>
        <w:t>, затем — Бальдр и, наконец, щенок.</w:t>
      </w:r>
    </w:p>
    <w:p w14:paraId="2524F634" w14:textId="77777777" w:rsidR="003E58F7" w:rsidRPr="00D26162" w:rsidRDefault="003E58F7" w:rsidP="003E58F7">
      <w:pPr>
        <w:ind w:firstLineChars="275" w:firstLine="660"/>
        <w:rPr>
          <w:rFonts w:cs="Times New Roman"/>
          <w:szCs w:val="24"/>
          <w:lang w:val="ru-RU"/>
        </w:rPr>
      </w:pPr>
      <w:proofErr w:type="spellStart"/>
      <w:r w:rsidRPr="00D26162">
        <w:rPr>
          <w:rFonts w:cs="Times New Roman"/>
          <w:szCs w:val="24"/>
          <w:lang w:val="ru-RU"/>
        </w:rPr>
        <w:t>Гуннлаугур</w:t>
      </w:r>
      <w:proofErr w:type="spellEnd"/>
      <w:r w:rsidRPr="00D26162">
        <w:rPr>
          <w:rFonts w:cs="Times New Roman"/>
          <w:szCs w:val="24"/>
          <w:lang w:val="ru-RU"/>
        </w:rPr>
        <w:t xml:space="preserve"> чувствовал себя жалким, словно огонь в его крови обратился в свинец, отягощая воина. Пока он говорил, </w:t>
      </w:r>
      <w:proofErr w:type="spellStart"/>
      <w:r w:rsidRPr="00D26162">
        <w:rPr>
          <w:rFonts w:cs="Times New Roman"/>
          <w:szCs w:val="24"/>
          <w:lang w:val="ru-RU"/>
        </w:rPr>
        <w:t>богомашины</w:t>
      </w:r>
      <w:proofErr w:type="spellEnd"/>
      <w:r w:rsidRPr="00D26162">
        <w:rPr>
          <w:rFonts w:cs="Times New Roman"/>
          <w:szCs w:val="24"/>
          <w:lang w:val="ru-RU"/>
        </w:rPr>
        <w:t xml:space="preserve"> разрядили орудия, превратив южный берег в огненные шары абсолютного разрушения.</w:t>
      </w:r>
    </w:p>
    <w:p w14:paraId="1605EE34"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Достаточно, — прорычал </w:t>
      </w:r>
      <w:proofErr w:type="spellStart"/>
      <w:proofErr w:type="gramStart"/>
      <w:r w:rsidRPr="00D26162">
        <w:rPr>
          <w:rFonts w:cs="Times New Roman"/>
          <w:szCs w:val="24"/>
          <w:lang w:val="ru-RU"/>
        </w:rPr>
        <w:t>Гуннлаугур</w:t>
      </w:r>
      <w:proofErr w:type="spellEnd"/>
      <w:r w:rsidRPr="00D26162">
        <w:rPr>
          <w:rFonts w:cs="Times New Roman"/>
          <w:szCs w:val="24"/>
          <w:lang w:val="ru-RU"/>
        </w:rPr>
        <w:t xml:space="preserve"> ,</w:t>
      </w:r>
      <w:proofErr w:type="gramEnd"/>
      <w:r w:rsidRPr="00D26162">
        <w:rPr>
          <w:rFonts w:cs="Times New Roman"/>
          <w:szCs w:val="24"/>
          <w:lang w:val="ru-RU"/>
        </w:rPr>
        <w:t xml:space="preserve"> выключая разрушительное поле </w:t>
      </w:r>
      <w:proofErr w:type="spellStart"/>
      <w:r w:rsidRPr="00D26162">
        <w:rPr>
          <w:szCs w:val="24"/>
          <w:lang w:val="ru-RU"/>
        </w:rPr>
        <w:t>Скулбротсйор</w:t>
      </w:r>
      <w:r w:rsidRPr="00D26162">
        <w:rPr>
          <w:rFonts w:cs="Times New Roman"/>
          <w:szCs w:val="24"/>
          <w:lang w:val="ru-RU"/>
        </w:rPr>
        <w:t>а</w:t>
      </w:r>
      <w:proofErr w:type="spellEnd"/>
      <w:r w:rsidRPr="00D26162">
        <w:rPr>
          <w:rFonts w:cs="Times New Roman"/>
          <w:szCs w:val="24"/>
          <w:lang w:val="ru-RU"/>
        </w:rPr>
        <w:t>.</w:t>
      </w:r>
    </w:p>
    <w:p w14:paraId="7C8FF50A"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Он тяжело повернулся и зашагал обратно к тому месту, где лежало тело Старого Пса; настроение у него было мрачнее туч, сгущающихся над развалинами. </w:t>
      </w:r>
    </w:p>
    <w:p w14:paraId="39B86AA8" w14:textId="77777777" w:rsidR="003E58F7" w:rsidRPr="00D26162" w:rsidRDefault="003E58F7" w:rsidP="003E58F7">
      <w:pPr>
        <w:ind w:firstLineChars="275" w:firstLine="660"/>
        <w:rPr>
          <w:rFonts w:cs="Times New Roman"/>
          <w:szCs w:val="24"/>
          <w:lang w:val="ru-RU"/>
        </w:rPr>
      </w:pPr>
    </w:p>
    <w:p w14:paraId="72E089C4" w14:textId="323D11FA"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Силы </w:t>
      </w:r>
      <w:proofErr w:type="spellStart"/>
      <w:r w:rsidRPr="00D26162">
        <w:rPr>
          <w:rFonts w:cs="Times New Roman"/>
          <w:szCs w:val="24"/>
          <w:lang w:val="ru-RU"/>
        </w:rPr>
        <w:t>богомашин</w:t>
      </w:r>
      <w:proofErr w:type="spellEnd"/>
      <w:r w:rsidRPr="00D26162">
        <w:rPr>
          <w:rFonts w:cs="Times New Roman"/>
          <w:szCs w:val="24"/>
          <w:lang w:val="ru-RU"/>
        </w:rPr>
        <w:t xml:space="preserve"> не стали медлить. Они устремились вдоль южного берега, оттесняя врага на запад, преследуя его и не давая передышки. «Нал</w:t>
      </w:r>
      <w:r w:rsidR="00BF2D7C" w:rsidRPr="00D26162">
        <w:rPr>
          <w:rFonts w:cs="Times New Roman"/>
          <w:szCs w:val="24"/>
          <w:lang w:val="ru-RU"/>
        </w:rPr>
        <w:t>е</w:t>
      </w:r>
      <w:r w:rsidRPr="00D26162">
        <w:rPr>
          <w:rFonts w:cs="Times New Roman"/>
          <w:szCs w:val="24"/>
          <w:lang w:val="ru-RU"/>
        </w:rPr>
        <w:t xml:space="preserve">тчик» забрался на берег, вскарабкавшись на насыпь и окончательно разрушив то, что осталось от зданий за ней. В сопровождении «Гончих» он двинулся на запад, не переставая гудеть; его массивные лапы дробили щебень, а руки-орудия вращались. </w:t>
      </w:r>
    </w:p>
    <w:p w14:paraId="2B122322" w14:textId="33419F04" w:rsidR="003E58F7" w:rsidRPr="00D26162" w:rsidRDefault="003E58F7" w:rsidP="003E58F7">
      <w:pPr>
        <w:ind w:firstLineChars="275" w:firstLine="660"/>
        <w:rPr>
          <w:rFonts w:cs="Times New Roman"/>
          <w:szCs w:val="24"/>
          <w:lang w:val="ru-RU"/>
        </w:rPr>
      </w:pPr>
      <w:r w:rsidRPr="00D26162">
        <w:rPr>
          <w:rFonts w:cs="Times New Roman"/>
          <w:szCs w:val="24"/>
          <w:lang w:val="ru-RU"/>
        </w:rPr>
        <w:lastRenderedPageBreak/>
        <w:t xml:space="preserve">Посланник </w:t>
      </w:r>
      <w:proofErr w:type="spellStart"/>
      <w:r w:rsidRPr="00D26162">
        <w:rPr>
          <w:rFonts w:cs="Times New Roman"/>
          <w:szCs w:val="24"/>
          <w:lang w:val="ru-RU"/>
        </w:rPr>
        <w:t>Легио</w:t>
      </w:r>
      <w:proofErr w:type="spellEnd"/>
      <w:r w:rsidRPr="00D26162">
        <w:rPr>
          <w:rFonts w:cs="Times New Roman"/>
          <w:szCs w:val="24"/>
          <w:lang w:val="ru-RU"/>
        </w:rPr>
        <w:t xml:space="preserve"> перес</w:t>
      </w:r>
      <w:r w:rsidR="00BF2D7C" w:rsidRPr="00D26162">
        <w:rPr>
          <w:rFonts w:cs="Times New Roman"/>
          <w:szCs w:val="24"/>
          <w:lang w:val="ru-RU"/>
        </w:rPr>
        <w:t>е</w:t>
      </w:r>
      <w:r w:rsidRPr="00D26162">
        <w:rPr>
          <w:rFonts w:cs="Times New Roman"/>
          <w:szCs w:val="24"/>
          <w:lang w:val="ru-RU"/>
        </w:rPr>
        <w:t xml:space="preserve">к мост — поговорить с защитниками и передать депеши от командования сектора, а потом поспешил обратно к </w:t>
      </w:r>
      <w:proofErr w:type="spellStart"/>
      <w:r w:rsidRPr="00D26162">
        <w:rPr>
          <w:rFonts w:cs="Times New Roman"/>
          <w:szCs w:val="24"/>
          <w:lang w:val="ru-RU"/>
        </w:rPr>
        <w:t>скитариям</w:t>
      </w:r>
      <w:proofErr w:type="spellEnd"/>
      <w:r w:rsidRPr="00D26162">
        <w:rPr>
          <w:rFonts w:cs="Times New Roman"/>
          <w:szCs w:val="24"/>
          <w:lang w:val="ru-RU"/>
        </w:rPr>
        <w:t>. Существо в мантии даже не взглянуло на Космических Волков, проходя мимо; его металлическую голову покрывал малиновый капюшон. Посланник удалился, последний транспорт Механикус с грохотом двинулся на запад, и вс</w:t>
      </w:r>
      <w:r w:rsidR="00BF2D7C" w:rsidRPr="00D26162">
        <w:rPr>
          <w:rFonts w:cs="Times New Roman"/>
          <w:szCs w:val="24"/>
          <w:lang w:val="ru-RU"/>
        </w:rPr>
        <w:t>е</w:t>
      </w:r>
      <w:r w:rsidRPr="00D26162">
        <w:rPr>
          <w:rFonts w:cs="Times New Roman"/>
          <w:szCs w:val="24"/>
          <w:lang w:val="ru-RU"/>
        </w:rPr>
        <w:t xml:space="preserve"> вокруг погрузилось в жуткую тишину, висящую в облаках пыли; на камнебетоне стыла кровь убитых. </w:t>
      </w:r>
    </w:p>
    <w:p w14:paraId="71DA9DCC" w14:textId="29D3EC02"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Ингвар старался не встречаться взглядом с </w:t>
      </w:r>
      <w:proofErr w:type="spellStart"/>
      <w:r w:rsidRPr="00D26162">
        <w:rPr>
          <w:rFonts w:cs="Times New Roman"/>
          <w:szCs w:val="24"/>
          <w:lang w:val="ru-RU"/>
        </w:rPr>
        <w:t>Гуннлаугуром</w:t>
      </w:r>
      <w:proofErr w:type="spellEnd"/>
      <w:r w:rsidRPr="00D26162">
        <w:rPr>
          <w:rFonts w:cs="Times New Roman"/>
          <w:szCs w:val="24"/>
          <w:lang w:val="ru-RU"/>
        </w:rPr>
        <w:t xml:space="preserve">. Ему не хотелось встречаться взглядом ни с кем из стаи. Как только битва утихла, Волчьи Гвардейцы отправились к </w:t>
      </w:r>
      <w:proofErr w:type="spellStart"/>
      <w:r w:rsidR="00BF2D7C" w:rsidRPr="00D26162">
        <w:rPr>
          <w:rFonts w:cs="Times New Roman"/>
          <w:szCs w:val="24"/>
          <w:lang w:val="ru-RU"/>
        </w:rPr>
        <w:t>Ёрундур</w:t>
      </w:r>
      <w:r w:rsidRPr="00D26162">
        <w:rPr>
          <w:rFonts w:cs="Times New Roman"/>
          <w:szCs w:val="24"/>
          <w:lang w:val="ru-RU"/>
        </w:rPr>
        <w:t>у</w:t>
      </w:r>
      <w:proofErr w:type="spellEnd"/>
      <w:r w:rsidRPr="00D26162">
        <w:rPr>
          <w:rFonts w:cs="Times New Roman"/>
          <w:szCs w:val="24"/>
          <w:lang w:val="ru-RU"/>
        </w:rPr>
        <w:t>, чтобы забрать вс</w:t>
      </w:r>
      <w:r w:rsidR="00BF2D7C" w:rsidRPr="00D26162">
        <w:rPr>
          <w:rFonts w:cs="Times New Roman"/>
          <w:szCs w:val="24"/>
          <w:lang w:val="ru-RU"/>
        </w:rPr>
        <w:t>е</w:t>
      </w:r>
      <w:r w:rsidRPr="00D26162">
        <w:rPr>
          <w:rFonts w:cs="Times New Roman"/>
          <w:szCs w:val="24"/>
          <w:lang w:val="ru-RU"/>
        </w:rPr>
        <w:t xml:space="preserve">, что удастся спасти — оружие, шлем, руны и тотемы, которые можно забрать на </w:t>
      </w:r>
      <w:proofErr w:type="spellStart"/>
      <w:r w:rsidRPr="00D26162">
        <w:rPr>
          <w:rFonts w:cs="Times New Roman"/>
          <w:szCs w:val="24"/>
          <w:lang w:val="ru-RU"/>
        </w:rPr>
        <w:t>Фенрис</w:t>
      </w:r>
      <w:proofErr w:type="spellEnd"/>
      <w:r w:rsidRPr="00D26162">
        <w:rPr>
          <w:rFonts w:cs="Times New Roman"/>
          <w:szCs w:val="24"/>
          <w:lang w:val="ru-RU"/>
        </w:rPr>
        <w:t xml:space="preserve">. </w:t>
      </w:r>
      <w:proofErr w:type="spellStart"/>
      <w:r w:rsidRPr="00D26162">
        <w:rPr>
          <w:rFonts w:cs="Times New Roman"/>
          <w:szCs w:val="24"/>
          <w:lang w:val="ru-RU"/>
        </w:rPr>
        <w:t>Ольгейр</w:t>
      </w:r>
      <w:proofErr w:type="spellEnd"/>
      <w:r w:rsidRPr="00D26162">
        <w:rPr>
          <w:rFonts w:cs="Times New Roman"/>
          <w:szCs w:val="24"/>
          <w:lang w:val="ru-RU"/>
        </w:rPr>
        <w:t xml:space="preserve"> и Бальдр остались с ним. Они перенесли тело обратно на северный берег, хотя никто не знал, что с ним делать. Брать его с собой было нецелесообразно, а оставить </w:t>
      </w:r>
      <w:proofErr w:type="spellStart"/>
      <w:r w:rsidR="00BF2D7C" w:rsidRPr="00D26162">
        <w:rPr>
          <w:rFonts w:cs="Times New Roman"/>
          <w:szCs w:val="24"/>
          <w:lang w:val="ru-RU"/>
        </w:rPr>
        <w:t>Ёрундур</w:t>
      </w:r>
      <w:r w:rsidRPr="00D26162">
        <w:rPr>
          <w:rFonts w:cs="Times New Roman"/>
          <w:szCs w:val="24"/>
          <w:lang w:val="ru-RU"/>
        </w:rPr>
        <w:t>а</w:t>
      </w:r>
      <w:proofErr w:type="spellEnd"/>
      <w:r w:rsidRPr="00D26162">
        <w:rPr>
          <w:rFonts w:cs="Times New Roman"/>
          <w:szCs w:val="24"/>
          <w:lang w:val="ru-RU"/>
        </w:rPr>
        <w:t xml:space="preserve"> гнить, не собрав священное </w:t>
      </w:r>
      <w:proofErr w:type="spellStart"/>
      <w:r w:rsidRPr="00D26162">
        <w:rPr>
          <w:rFonts w:cs="Times New Roman"/>
          <w:szCs w:val="24"/>
          <w:lang w:val="ru-RU"/>
        </w:rPr>
        <w:t>геносемя</w:t>
      </w:r>
      <w:proofErr w:type="spellEnd"/>
      <w:r w:rsidRPr="00D26162">
        <w:rPr>
          <w:rFonts w:cs="Times New Roman"/>
          <w:szCs w:val="24"/>
          <w:lang w:val="ru-RU"/>
        </w:rPr>
        <w:t>, — невозможно.</w:t>
      </w:r>
    </w:p>
    <w:p w14:paraId="6AE4A221" w14:textId="748AE1A5" w:rsidR="003E58F7" w:rsidRPr="00D26162" w:rsidRDefault="003E58F7" w:rsidP="003E58F7">
      <w:pPr>
        <w:ind w:firstLineChars="275" w:firstLine="660"/>
        <w:rPr>
          <w:rFonts w:cs="Times New Roman"/>
          <w:szCs w:val="24"/>
          <w:lang w:val="ru-RU"/>
        </w:rPr>
      </w:pPr>
      <w:proofErr w:type="spellStart"/>
      <w:r w:rsidRPr="00D26162">
        <w:rPr>
          <w:rFonts w:cs="Times New Roman"/>
          <w:szCs w:val="24"/>
          <w:lang w:val="ru-RU"/>
        </w:rPr>
        <w:t>Хафлои</w:t>
      </w:r>
      <w:proofErr w:type="spellEnd"/>
      <w:r w:rsidRPr="00D26162">
        <w:rPr>
          <w:rFonts w:cs="Times New Roman"/>
          <w:szCs w:val="24"/>
          <w:lang w:val="ru-RU"/>
        </w:rPr>
        <w:t xml:space="preserve"> просто стоял там, где сражался, и смотрел туда, где лежал </w:t>
      </w:r>
      <w:proofErr w:type="spellStart"/>
      <w:r w:rsidR="00BF2D7C" w:rsidRPr="00D26162">
        <w:rPr>
          <w:rFonts w:cs="Times New Roman"/>
          <w:szCs w:val="24"/>
          <w:lang w:val="ru-RU"/>
        </w:rPr>
        <w:t>Ёрундур</w:t>
      </w:r>
      <w:proofErr w:type="spellEnd"/>
      <w:r w:rsidRPr="00D26162">
        <w:rPr>
          <w:rFonts w:cs="Times New Roman"/>
          <w:szCs w:val="24"/>
          <w:lang w:val="ru-RU"/>
        </w:rPr>
        <w:t>; с клинков щенка по-прежнему капала кровь. Ингвар не пытался заговорить с ним. Он побр</w:t>
      </w:r>
      <w:r w:rsidR="00BF2D7C" w:rsidRPr="00D26162">
        <w:rPr>
          <w:rFonts w:cs="Times New Roman"/>
          <w:szCs w:val="24"/>
          <w:lang w:val="ru-RU"/>
        </w:rPr>
        <w:t>е</w:t>
      </w:r>
      <w:r w:rsidRPr="00D26162">
        <w:rPr>
          <w:rFonts w:cs="Times New Roman"/>
          <w:szCs w:val="24"/>
          <w:lang w:val="ru-RU"/>
        </w:rPr>
        <w:t xml:space="preserve">л на север, обратно к позициям </w:t>
      </w:r>
      <w:proofErr w:type="spellStart"/>
      <w:r w:rsidRPr="00D26162">
        <w:rPr>
          <w:rFonts w:cs="Times New Roman"/>
          <w:szCs w:val="24"/>
          <w:lang w:val="ru-RU"/>
        </w:rPr>
        <w:t>кадианцев</w:t>
      </w:r>
      <w:proofErr w:type="spellEnd"/>
      <w:r w:rsidRPr="00D26162">
        <w:rPr>
          <w:rFonts w:cs="Times New Roman"/>
          <w:szCs w:val="24"/>
          <w:lang w:val="ru-RU"/>
        </w:rPr>
        <w:t xml:space="preserve">. К горлу подкатило что-то вроде тошноты — молчаливое горе, которое всегда приходит со смертью члена стаи. То же самое было, когда убили </w:t>
      </w:r>
      <w:proofErr w:type="spellStart"/>
      <w:r w:rsidRPr="00D26162">
        <w:rPr>
          <w:rFonts w:cs="Times New Roman"/>
          <w:szCs w:val="24"/>
          <w:lang w:val="ru-RU"/>
        </w:rPr>
        <w:t>Вальтира</w:t>
      </w:r>
      <w:proofErr w:type="spellEnd"/>
      <w:r w:rsidRPr="00D26162">
        <w:rPr>
          <w:rFonts w:cs="Times New Roman"/>
          <w:szCs w:val="24"/>
          <w:lang w:val="ru-RU"/>
        </w:rPr>
        <w:t xml:space="preserve"> — болезненное чувство отчуждения, как будто отрезали часть его самого, оставив рану открытой и кровоточащей. В сво</w:t>
      </w:r>
      <w:r w:rsidR="00BF2D7C" w:rsidRPr="00D26162">
        <w:rPr>
          <w:rFonts w:cs="Times New Roman"/>
          <w:szCs w:val="24"/>
          <w:lang w:val="ru-RU"/>
        </w:rPr>
        <w:t>е</w:t>
      </w:r>
      <w:r w:rsidRPr="00D26162">
        <w:rPr>
          <w:rFonts w:cs="Times New Roman"/>
          <w:szCs w:val="24"/>
          <w:lang w:val="ru-RU"/>
        </w:rPr>
        <w:t xml:space="preserve"> время, и довольно скоро, они отметят уход брата в подземный мир. Члены стаи будут смеяться, вспоминая его скверный характер и едкий язык. Запишут его биографию, чтобы пересказывать е</w:t>
      </w:r>
      <w:r w:rsidR="00BF2D7C" w:rsidRPr="00D26162">
        <w:rPr>
          <w:rFonts w:cs="Times New Roman"/>
          <w:szCs w:val="24"/>
          <w:lang w:val="ru-RU"/>
        </w:rPr>
        <w:t>е</w:t>
      </w:r>
      <w:r w:rsidRPr="00D26162">
        <w:rPr>
          <w:rFonts w:cs="Times New Roman"/>
          <w:szCs w:val="24"/>
          <w:lang w:val="ru-RU"/>
        </w:rPr>
        <w:t>, не забывая упомянуть побольше случаев, когда Старый П</w:t>
      </w:r>
      <w:r w:rsidR="00BF2D7C" w:rsidRPr="00D26162">
        <w:rPr>
          <w:rFonts w:cs="Times New Roman"/>
          <w:szCs w:val="24"/>
          <w:lang w:val="ru-RU"/>
        </w:rPr>
        <w:t>е</w:t>
      </w:r>
      <w:r w:rsidRPr="00D26162">
        <w:rPr>
          <w:rFonts w:cs="Times New Roman"/>
          <w:szCs w:val="24"/>
          <w:lang w:val="ru-RU"/>
        </w:rPr>
        <w:t xml:space="preserve">с спотыкался или получал </w:t>
      </w:r>
      <w:r w:rsidR="00CF6811">
        <w:rPr>
          <w:rFonts w:cs="Times New Roman"/>
          <w:szCs w:val="24"/>
          <w:lang w:val="ru-RU"/>
        </w:rPr>
        <w:t>тумаки</w:t>
      </w:r>
      <w:r w:rsidRPr="00D26162">
        <w:rPr>
          <w:rFonts w:cs="Times New Roman"/>
          <w:szCs w:val="24"/>
          <w:lang w:val="ru-RU"/>
        </w:rPr>
        <w:t>.</w:t>
      </w:r>
    </w:p>
    <w:p w14:paraId="602CB21D"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Но не сейчас. Сейчас было лишь горе, глубокое и неизбывное. </w:t>
      </w:r>
    </w:p>
    <w:p w14:paraId="2DB9F28E" w14:textId="7D4DDDA6"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К тому времени, как Космические Волки добрались до перехода на северном берегу, </w:t>
      </w:r>
      <w:proofErr w:type="spellStart"/>
      <w:r w:rsidRPr="00D26162">
        <w:rPr>
          <w:rFonts w:cs="Times New Roman"/>
          <w:szCs w:val="24"/>
          <w:lang w:val="ru-RU"/>
        </w:rPr>
        <w:t>кадианцы</w:t>
      </w:r>
      <w:proofErr w:type="spellEnd"/>
      <w:r w:rsidRPr="00D26162">
        <w:rPr>
          <w:rFonts w:cs="Times New Roman"/>
          <w:szCs w:val="24"/>
          <w:lang w:val="ru-RU"/>
        </w:rPr>
        <w:t xml:space="preserve"> уже покончили с резн</w:t>
      </w:r>
      <w:r w:rsidR="00BF2D7C" w:rsidRPr="00D26162">
        <w:rPr>
          <w:rFonts w:cs="Times New Roman"/>
          <w:szCs w:val="24"/>
          <w:lang w:val="ru-RU"/>
        </w:rPr>
        <w:t>е</w:t>
      </w:r>
      <w:r w:rsidRPr="00D26162">
        <w:rPr>
          <w:rFonts w:cs="Times New Roman"/>
          <w:szCs w:val="24"/>
          <w:lang w:val="ru-RU"/>
        </w:rPr>
        <w:t>й и шествовали вдоль моста с огнем</w:t>
      </w:r>
      <w:r w:rsidR="00BF2D7C" w:rsidRPr="00D26162">
        <w:rPr>
          <w:rFonts w:cs="Times New Roman"/>
          <w:szCs w:val="24"/>
          <w:lang w:val="ru-RU"/>
        </w:rPr>
        <w:t>е</w:t>
      </w:r>
      <w:r w:rsidRPr="00D26162">
        <w:rPr>
          <w:rFonts w:cs="Times New Roman"/>
          <w:szCs w:val="24"/>
          <w:lang w:val="ru-RU"/>
        </w:rPr>
        <w:t xml:space="preserve">тами, очищая его от трупов. Ингвар направился было в командный бункер, но </w:t>
      </w:r>
      <w:proofErr w:type="spellStart"/>
      <w:r w:rsidRPr="00D26162">
        <w:rPr>
          <w:rFonts w:cs="Times New Roman"/>
          <w:szCs w:val="24"/>
          <w:lang w:val="ru-RU"/>
        </w:rPr>
        <w:t>Борш</w:t>
      </w:r>
      <w:proofErr w:type="spellEnd"/>
      <w:r w:rsidRPr="00D26162">
        <w:rPr>
          <w:rFonts w:cs="Times New Roman"/>
          <w:szCs w:val="24"/>
          <w:lang w:val="ru-RU"/>
        </w:rPr>
        <w:t xml:space="preserve"> уже сам вышел навстречу. Они снова встретились под открытым небом; солнце садилось, удлиняя тени на медлительной реке.</w:t>
      </w:r>
    </w:p>
    <w:p w14:paraId="519AFA44"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Благодарю вас, повелитель! — </w:t>
      </w:r>
      <w:proofErr w:type="spellStart"/>
      <w:r w:rsidRPr="00D26162">
        <w:rPr>
          <w:rFonts w:cs="Times New Roman"/>
          <w:szCs w:val="24"/>
          <w:lang w:val="ru-RU"/>
        </w:rPr>
        <w:t>Борш</w:t>
      </w:r>
      <w:proofErr w:type="spellEnd"/>
      <w:r w:rsidRPr="00D26162">
        <w:rPr>
          <w:rFonts w:cs="Times New Roman"/>
          <w:szCs w:val="24"/>
          <w:lang w:val="ru-RU"/>
        </w:rPr>
        <w:t xml:space="preserve"> снял шлем и широко улыбнулся. — Вы оказали нам огромную услугу.</w:t>
      </w:r>
    </w:p>
    <w:p w14:paraId="417FE3E3" w14:textId="1D28CDB0" w:rsidR="003E58F7" w:rsidRPr="00D26162" w:rsidRDefault="003E58F7" w:rsidP="003E58F7">
      <w:pPr>
        <w:ind w:firstLineChars="275" w:firstLine="660"/>
        <w:rPr>
          <w:rFonts w:cs="Times New Roman"/>
          <w:szCs w:val="24"/>
          <w:lang w:val="ru-RU"/>
        </w:rPr>
      </w:pPr>
      <w:r w:rsidRPr="00D26162">
        <w:rPr>
          <w:rFonts w:cs="Times New Roman"/>
          <w:szCs w:val="24"/>
          <w:lang w:val="ru-RU"/>
        </w:rPr>
        <w:t>Ингвар хмыкнул, тоже сорвав шлем, и пров</w:t>
      </w:r>
      <w:r w:rsidR="00BF2D7C" w:rsidRPr="00D26162">
        <w:rPr>
          <w:rFonts w:cs="Times New Roman"/>
          <w:szCs w:val="24"/>
          <w:lang w:val="ru-RU"/>
        </w:rPr>
        <w:t>е</w:t>
      </w:r>
      <w:r w:rsidRPr="00D26162">
        <w:rPr>
          <w:rFonts w:cs="Times New Roman"/>
          <w:szCs w:val="24"/>
          <w:lang w:val="ru-RU"/>
        </w:rPr>
        <w:t>л перчаткой по потным, пыльным волосам. По выражению его лица вс</w:t>
      </w:r>
      <w:r w:rsidR="00BF2D7C" w:rsidRPr="00D26162">
        <w:rPr>
          <w:rFonts w:cs="Times New Roman"/>
          <w:szCs w:val="24"/>
          <w:lang w:val="ru-RU"/>
        </w:rPr>
        <w:t>е</w:t>
      </w:r>
      <w:r w:rsidRPr="00D26162">
        <w:rPr>
          <w:rFonts w:cs="Times New Roman"/>
          <w:szCs w:val="24"/>
          <w:lang w:val="ru-RU"/>
        </w:rPr>
        <w:t xml:space="preserve"> было ясно без слов. </w:t>
      </w:r>
    </w:p>
    <w:p w14:paraId="6256457E"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Так, значит, вам… что-нибудь нужно? — сбивчиво повторил полковник. </w:t>
      </w:r>
    </w:p>
    <w:p w14:paraId="22B4DE4C"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Нам нужно выдвигаться прямо сейчас. Как и планировалось, без промедления.</w:t>
      </w:r>
    </w:p>
    <w:p w14:paraId="0FC0D630" w14:textId="7CDBF33E" w:rsidR="003E58F7" w:rsidRPr="00D26162" w:rsidRDefault="003E58F7" w:rsidP="003E58F7">
      <w:pPr>
        <w:ind w:firstLineChars="275" w:firstLine="660"/>
        <w:rPr>
          <w:rFonts w:cs="Times New Roman"/>
          <w:szCs w:val="24"/>
          <w:lang w:val="ru-RU"/>
        </w:rPr>
      </w:pPr>
      <w:r w:rsidRPr="00D26162">
        <w:rPr>
          <w:rFonts w:cs="Times New Roman"/>
          <w:szCs w:val="24"/>
          <w:lang w:val="ru-RU"/>
        </w:rPr>
        <w:t>— Вс</w:t>
      </w:r>
      <w:r w:rsidR="00BF2D7C" w:rsidRPr="00D26162">
        <w:rPr>
          <w:rFonts w:cs="Times New Roman"/>
          <w:szCs w:val="24"/>
          <w:lang w:val="ru-RU"/>
        </w:rPr>
        <w:t>е</w:t>
      </w:r>
      <w:r w:rsidRPr="00D26162">
        <w:rPr>
          <w:rFonts w:cs="Times New Roman"/>
          <w:szCs w:val="24"/>
          <w:lang w:val="ru-RU"/>
        </w:rPr>
        <w:t xml:space="preserve"> уже подготовлено. Мои люди переделывают «</w:t>
      </w:r>
      <w:proofErr w:type="spellStart"/>
      <w:r w:rsidRPr="00D26162">
        <w:rPr>
          <w:rFonts w:cs="Times New Roman"/>
          <w:szCs w:val="24"/>
          <w:lang w:val="ru-RU"/>
        </w:rPr>
        <w:t>Таурокс</w:t>
      </w:r>
      <w:proofErr w:type="spellEnd"/>
      <w:r w:rsidRPr="00D26162">
        <w:rPr>
          <w:rFonts w:cs="Times New Roman"/>
          <w:szCs w:val="24"/>
          <w:lang w:val="ru-RU"/>
        </w:rPr>
        <w:t>» под ваши… надобности. Уже почти закончили — мы разобрали вс</w:t>
      </w:r>
      <w:r w:rsidR="00BF2D7C" w:rsidRPr="00D26162">
        <w:rPr>
          <w:rFonts w:cs="Times New Roman"/>
          <w:szCs w:val="24"/>
          <w:lang w:val="ru-RU"/>
        </w:rPr>
        <w:t>е</w:t>
      </w:r>
      <w:r w:rsidRPr="00D26162">
        <w:rPr>
          <w:rFonts w:cs="Times New Roman"/>
          <w:szCs w:val="24"/>
          <w:lang w:val="ru-RU"/>
        </w:rPr>
        <w:t>, что могли, заправили и обслужили его. Если вам нужно ещ</w:t>
      </w:r>
      <w:r w:rsidR="00BF2D7C" w:rsidRPr="00D26162">
        <w:rPr>
          <w:rFonts w:cs="Times New Roman"/>
          <w:szCs w:val="24"/>
          <w:lang w:val="ru-RU"/>
        </w:rPr>
        <w:t>е</w:t>
      </w:r>
      <w:r w:rsidRPr="00D26162">
        <w:rPr>
          <w:rFonts w:cs="Times New Roman"/>
          <w:szCs w:val="24"/>
          <w:lang w:val="ru-RU"/>
        </w:rPr>
        <w:t xml:space="preserve"> что-нибудь, то...</w:t>
      </w:r>
    </w:p>
    <w:p w14:paraId="73E5BB56"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Нет, я думаю, этого хватит. Вы нашли что-нибудь о тех местах дислокации?</w:t>
      </w:r>
    </w:p>
    <w:p w14:paraId="4F50D285"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Ну… кое-что, — </w:t>
      </w:r>
      <w:proofErr w:type="spellStart"/>
      <w:r w:rsidRPr="00D26162">
        <w:rPr>
          <w:rFonts w:cs="Times New Roman"/>
          <w:szCs w:val="24"/>
          <w:lang w:val="ru-RU"/>
        </w:rPr>
        <w:t>Борш</w:t>
      </w:r>
      <w:proofErr w:type="spellEnd"/>
      <w:r w:rsidRPr="00D26162">
        <w:rPr>
          <w:rFonts w:cs="Times New Roman"/>
          <w:szCs w:val="24"/>
          <w:lang w:val="ru-RU"/>
        </w:rPr>
        <w:t xml:space="preserve"> выглядел виноватым. — Наши основные системы не работали неделю или даже больше. Офицер связи помнит, что в сети ходили слухи о наступлении к северу от </w:t>
      </w:r>
      <w:proofErr w:type="spellStart"/>
      <w:r w:rsidRPr="00D26162">
        <w:rPr>
          <w:rFonts w:cs="Times New Roman"/>
          <w:szCs w:val="24"/>
          <w:lang w:val="ru-RU"/>
        </w:rPr>
        <w:t>касра</w:t>
      </w:r>
      <w:proofErr w:type="spellEnd"/>
      <w:r w:rsidRPr="00D26162">
        <w:rPr>
          <w:rFonts w:cs="Times New Roman"/>
          <w:szCs w:val="24"/>
          <w:lang w:val="ru-RU"/>
        </w:rPr>
        <w:t xml:space="preserve"> </w:t>
      </w:r>
      <w:proofErr w:type="spellStart"/>
      <w:r w:rsidRPr="00D26162">
        <w:rPr>
          <w:rFonts w:cs="Times New Roman"/>
          <w:szCs w:val="24"/>
          <w:lang w:val="ru-RU"/>
        </w:rPr>
        <w:t>Беллок</w:t>
      </w:r>
      <w:proofErr w:type="spellEnd"/>
      <w:r w:rsidRPr="00D26162">
        <w:rPr>
          <w:rFonts w:cs="Times New Roman"/>
          <w:szCs w:val="24"/>
          <w:lang w:val="ru-RU"/>
        </w:rPr>
        <w:t xml:space="preserve">, и там упоминалось участие </w:t>
      </w:r>
      <w:proofErr w:type="spellStart"/>
      <w:r w:rsidRPr="00D26162">
        <w:rPr>
          <w:rFonts w:cs="Times New Roman"/>
          <w:szCs w:val="24"/>
          <w:lang w:val="ru-RU"/>
        </w:rPr>
        <w:t>Адептус</w:t>
      </w:r>
      <w:proofErr w:type="spellEnd"/>
      <w:r w:rsidRPr="00D26162">
        <w:rPr>
          <w:rFonts w:cs="Times New Roman"/>
          <w:szCs w:val="24"/>
          <w:lang w:val="ru-RU"/>
        </w:rPr>
        <w:t xml:space="preserve"> Астартес. Может, и таких, как вы, — он не уверен. Ни о каких полках из </w:t>
      </w:r>
      <w:proofErr w:type="spellStart"/>
      <w:r w:rsidRPr="00D26162">
        <w:rPr>
          <w:rFonts w:cs="Times New Roman"/>
          <w:szCs w:val="24"/>
          <w:lang w:val="ru-RU"/>
        </w:rPr>
        <w:t>Ояды</w:t>
      </w:r>
      <w:proofErr w:type="spellEnd"/>
      <w:r w:rsidRPr="00D26162">
        <w:rPr>
          <w:rFonts w:cs="Times New Roman"/>
          <w:szCs w:val="24"/>
          <w:lang w:val="ru-RU"/>
        </w:rPr>
        <w:t xml:space="preserve"> ничего не известно.</w:t>
      </w:r>
    </w:p>
    <w:p w14:paraId="6AA910F4"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Хорошо. Мы их отыщем. Спасибо.</w:t>
      </w:r>
    </w:p>
    <w:p w14:paraId="72FC5C45"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w:t>
      </w:r>
      <w:r w:rsidRPr="00D26162">
        <w:rPr>
          <w:rFonts w:cs="Times New Roman"/>
          <w:i/>
          <w:iCs/>
          <w:szCs w:val="24"/>
          <w:lang w:val="ru-RU"/>
        </w:rPr>
        <w:t>Вам</w:t>
      </w:r>
      <w:r w:rsidRPr="00D26162">
        <w:rPr>
          <w:rFonts w:cs="Times New Roman"/>
          <w:szCs w:val="24"/>
          <w:lang w:val="ru-RU"/>
        </w:rPr>
        <w:t xml:space="preserve"> спасибо. С титанами или без, если бы вас здесь не было… </w:t>
      </w:r>
    </w:p>
    <w:p w14:paraId="566CB807" w14:textId="4905D7C8" w:rsidR="003E58F7" w:rsidRPr="00D26162" w:rsidRDefault="003E58F7" w:rsidP="003E58F7">
      <w:pPr>
        <w:ind w:firstLineChars="275" w:firstLine="660"/>
        <w:rPr>
          <w:rFonts w:cs="Times New Roman"/>
          <w:szCs w:val="24"/>
          <w:lang w:val="ru-RU"/>
        </w:rPr>
      </w:pPr>
      <w:r w:rsidRPr="00D26162">
        <w:rPr>
          <w:rFonts w:cs="Times New Roman"/>
          <w:szCs w:val="24"/>
          <w:lang w:val="ru-RU"/>
        </w:rPr>
        <w:lastRenderedPageBreak/>
        <w:t xml:space="preserve">Ингвар отвернулся. По мосту шли остальные из стаи, неся на плечах тело </w:t>
      </w:r>
      <w:proofErr w:type="spellStart"/>
      <w:r w:rsidR="00BF2D7C" w:rsidRPr="00D26162">
        <w:rPr>
          <w:rFonts w:cs="Times New Roman"/>
          <w:szCs w:val="24"/>
          <w:lang w:val="ru-RU"/>
        </w:rPr>
        <w:t>Ёрундур</w:t>
      </w:r>
      <w:r w:rsidRPr="00D26162">
        <w:rPr>
          <w:rFonts w:cs="Times New Roman"/>
          <w:szCs w:val="24"/>
          <w:lang w:val="ru-RU"/>
        </w:rPr>
        <w:t>а</w:t>
      </w:r>
      <w:proofErr w:type="spellEnd"/>
      <w:r w:rsidRPr="00D26162">
        <w:rPr>
          <w:rFonts w:cs="Times New Roman"/>
          <w:szCs w:val="24"/>
          <w:lang w:val="ru-RU"/>
        </w:rPr>
        <w:t xml:space="preserve">. </w:t>
      </w:r>
      <w:proofErr w:type="spellStart"/>
      <w:r w:rsidRPr="00D26162">
        <w:rPr>
          <w:rFonts w:cs="Times New Roman"/>
          <w:szCs w:val="24"/>
          <w:lang w:val="ru-RU"/>
        </w:rPr>
        <w:t>Борш</w:t>
      </w:r>
      <w:proofErr w:type="spellEnd"/>
      <w:r w:rsidRPr="00D26162">
        <w:rPr>
          <w:rFonts w:cs="Times New Roman"/>
          <w:szCs w:val="24"/>
          <w:lang w:val="ru-RU"/>
        </w:rPr>
        <w:t xml:space="preserve"> уставился на павшего космодесантника.</w:t>
      </w:r>
    </w:p>
    <w:p w14:paraId="23DCD337"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Мы не сможем забрать его с собой, — сказал Ингвар. — У вас тут есть безопасное медицинское хранилище, чтобы его можно было охранять?</w:t>
      </w:r>
    </w:p>
    <w:p w14:paraId="699FA352"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Да, есть. </w:t>
      </w:r>
    </w:p>
    <w:p w14:paraId="2C495F6D" w14:textId="1549BDCF" w:rsidR="003E58F7" w:rsidRPr="00D26162" w:rsidRDefault="003E58F7" w:rsidP="003E58F7">
      <w:pPr>
        <w:ind w:firstLineChars="275" w:firstLine="660"/>
        <w:rPr>
          <w:rFonts w:cs="Times New Roman"/>
          <w:szCs w:val="24"/>
          <w:lang w:val="ru-RU"/>
        </w:rPr>
      </w:pPr>
      <w:r w:rsidRPr="00D26162">
        <w:rPr>
          <w:rFonts w:cs="Times New Roman"/>
          <w:szCs w:val="24"/>
          <w:lang w:val="ru-RU"/>
        </w:rPr>
        <w:t>— Я поговорю со своим командиром. Возможно, нам прид</w:t>
      </w:r>
      <w:r w:rsidR="00BF2D7C" w:rsidRPr="00D26162">
        <w:rPr>
          <w:rFonts w:cs="Times New Roman"/>
          <w:szCs w:val="24"/>
          <w:lang w:val="ru-RU"/>
        </w:rPr>
        <w:t>е</w:t>
      </w:r>
      <w:r w:rsidRPr="00D26162">
        <w:rPr>
          <w:rFonts w:cs="Times New Roman"/>
          <w:szCs w:val="24"/>
          <w:lang w:val="ru-RU"/>
        </w:rPr>
        <w:t>тся оставить тело у вас. Вы говорили, вас должны были сменить. Когда это произойд</w:t>
      </w:r>
      <w:r w:rsidR="00BF2D7C" w:rsidRPr="00D26162">
        <w:rPr>
          <w:rFonts w:cs="Times New Roman"/>
          <w:szCs w:val="24"/>
          <w:lang w:val="ru-RU"/>
        </w:rPr>
        <w:t>е</w:t>
      </w:r>
      <w:r w:rsidRPr="00D26162">
        <w:rPr>
          <w:rFonts w:cs="Times New Roman"/>
          <w:szCs w:val="24"/>
          <w:lang w:val="ru-RU"/>
        </w:rPr>
        <w:t>т… если это произойд</w:t>
      </w:r>
      <w:r w:rsidR="00BF2D7C" w:rsidRPr="00D26162">
        <w:rPr>
          <w:rFonts w:cs="Times New Roman"/>
          <w:szCs w:val="24"/>
          <w:lang w:val="ru-RU"/>
        </w:rPr>
        <w:t>е</w:t>
      </w:r>
      <w:r w:rsidRPr="00D26162">
        <w:rPr>
          <w:rFonts w:cs="Times New Roman"/>
          <w:szCs w:val="24"/>
          <w:lang w:val="ru-RU"/>
        </w:rPr>
        <w:t xml:space="preserve">т… его нужно будет перевезти… защитить… куда-нибудь, где есть командные пункты </w:t>
      </w:r>
      <w:proofErr w:type="spellStart"/>
      <w:r w:rsidRPr="00D26162">
        <w:rPr>
          <w:rFonts w:cs="Times New Roman"/>
          <w:szCs w:val="24"/>
          <w:lang w:val="ru-RU"/>
        </w:rPr>
        <w:t>Адептус</w:t>
      </w:r>
      <w:proofErr w:type="spellEnd"/>
      <w:r w:rsidRPr="00D26162">
        <w:rPr>
          <w:rFonts w:cs="Times New Roman"/>
          <w:szCs w:val="24"/>
          <w:lang w:val="ru-RU"/>
        </w:rPr>
        <w:t xml:space="preserve"> Астартес. Понимаете? Это очень важно.</w:t>
      </w:r>
    </w:p>
    <w:p w14:paraId="15DE9BE3" w14:textId="23D7E3BA" w:rsidR="003E58F7" w:rsidRPr="00D26162" w:rsidRDefault="003E58F7" w:rsidP="003E58F7">
      <w:pPr>
        <w:ind w:firstLineChars="275" w:firstLine="660"/>
        <w:rPr>
          <w:rFonts w:cs="Times New Roman"/>
          <w:szCs w:val="24"/>
          <w:lang w:val="ru-RU"/>
        </w:rPr>
      </w:pPr>
      <w:r w:rsidRPr="00D26162">
        <w:rPr>
          <w:rFonts w:cs="Times New Roman"/>
          <w:szCs w:val="24"/>
          <w:lang w:val="ru-RU"/>
        </w:rPr>
        <w:t>— Я понимаю, повелитель. Я сделаю вс</w:t>
      </w:r>
      <w:r w:rsidR="00BF2D7C" w:rsidRPr="00D26162">
        <w:rPr>
          <w:rFonts w:cs="Times New Roman"/>
          <w:szCs w:val="24"/>
          <w:lang w:val="ru-RU"/>
        </w:rPr>
        <w:t>е</w:t>
      </w:r>
      <w:r w:rsidRPr="00D26162">
        <w:rPr>
          <w:rFonts w:cs="Times New Roman"/>
          <w:szCs w:val="24"/>
          <w:lang w:val="ru-RU"/>
        </w:rPr>
        <w:t xml:space="preserve">, что в моих силах. </w:t>
      </w:r>
    </w:p>
    <w:p w14:paraId="180F0B4A"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Ингвар кивнул, мрачно наблюдая, как стая марширует по мосту.</w:t>
      </w:r>
    </w:p>
    <w:p w14:paraId="1430D5BA" w14:textId="63FDF149" w:rsidR="003E58F7" w:rsidRPr="00D26162" w:rsidRDefault="003E58F7" w:rsidP="003E58F7">
      <w:pPr>
        <w:ind w:firstLineChars="275" w:firstLine="660"/>
        <w:rPr>
          <w:rFonts w:cs="Times New Roman"/>
          <w:szCs w:val="24"/>
          <w:lang w:val="ru-RU"/>
        </w:rPr>
      </w:pPr>
      <w:r w:rsidRPr="00D26162">
        <w:rPr>
          <w:rFonts w:cs="Times New Roman"/>
          <w:szCs w:val="24"/>
          <w:lang w:val="ru-RU"/>
        </w:rPr>
        <w:t>— А потом мы уйд</w:t>
      </w:r>
      <w:r w:rsidR="00BF2D7C" w:rsidRPr="00D26162">
        <w:rPr>
          <w:rFonts w:cs="Times New Roman"/>
          <w:szCs w:val="24"/>
          <w:lang w:val="ru-RU"/>
        </w:rPr>
        <w:t>е</w:t>
      </w:r>
      <w:r w:rsidRPr="00D26162">
        <w:rPr>
          <w:rFonts w:cs="Times New Roman"/>
          <w:szCs w:val="24"/>
          <w:lang w:val="ru-RU"/>
        </w:rPr>
        <w:t>м. Да пребудет с вами Трон, полковник, вы славно здесь сражались.</w:t>
      </w:r>
    </w:p>
    <w:p w14:paraId="6711ADC9" w14:textId="3083EAC2" w:rsidR="003E58F7" w:rsidRPr="00D26162" w:rsidRDefault="003E58F7" w:rsidP="003E58F7">
      <w:pPr>
        <w:ind w:firstLineChars="275" w:firstLine="660"/>
        <w:rPr>
          <w:lang w:val="ru-RU"/>
        </w:rPr>
      </w:pPr>
    </w:p>
    <w:p w14:paraId="364B5947" w14:textId="77777777" w:rsidR="003E58F7" w:rsidRPr="00D26162" w:rsidRDefault="003E58F7">
      <w:pPr>
        <w:pStyle w:val="2"/>
        <w:rPr>
          <w:szCs w:val="24"/>
          <w:lang w:val="ru-RU"/>
        </w:rPr>
        <w:pPrChange w:id="710" w:author="user" w:date="2025-02-22T17:21:00Z">
          <w:pPr>
            <w:ind w:firstLineChars="300" w:firstLine="720"/>
            <w:jc w:val="center"/>
          </w:pPr>
        </w:pPrChange>
      </w:pPr>
      <w:r w:rsidRPr="00D26162">
        <w:rPr>
          <w:lang w:val="ru-RU"/>
        </w:rPr>
        <w:t>Глава двадцать седьмая</w:t>
      </w:r>
      <w:r w:rsidRPr="00D26162">
        <w:rPr>
          <w:sz w:val="24"/>
          <w:szCs w:val="24"/>
          <w:lang w:val="ru-RU"/>
        </w:rPr>
        <w:t xml:space="preserve"> </w:t>
      </w:r>
    </w:p>
    <w:p w14:paraId="03ACD21D" w14:textId="77777777" w:rsidR="003E58F7" w:rsidRPr="00D26162" w:rsidRDefault="003E58F7" w:rsidP="003E58F7">
      <w:pPr>
        <w:ind w:firstLineChars="300" w:firstLine="720"/>
        <w:rPr>
          <w:rFonts w:cs="Times New Roman"/>
          <w:szCs w:val="24"/>
          <w:lang w:val="ru-RU"/>
        </w:rPr>
      </w:pPr>
    </w:p>
    <w:p w14:paraId="1805436E" w14:textId="4B4E84F3"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С </w:t>
      </w:r>
      <w:r w:rsidRPr="00D26162">
        <w:rPr>
          <w:rFonts w:eastAsia="SimSun" w:cs="Times New Roman"/>
          <w:color w:val="000000"/>
          <w:szCs w:val="24"/>
          <w:lang w:val="ru-RU"/>
        </w:rPr>
        <w:t>«</w:t>
      </w:r>
      <w:proofErr w:type="spellStart"/>
      <w:r w:rsidRPr="00D26162">
        <w:rPr>
          <w:rFonts w:eastAsia="SimSun" w:cs="Times New Roman"/>
          <w:color w:val="000000"/>
          <w:szCs w:val="24"/>
          <w:lang w:val="ru-RU"/>
        </w:rPr>
        <w:t>Таврокса</w:t>
      </w:r>
      <w:proofErr w:type="spellEnd"/>
      <w:r w:rsidRPr="00D26162">
        <w:rPr>
          <w:rFonts w:eastAsia="SimSun" w:cs="Times New Roman"/>
          <w:color w:val="000000"/>
          <w:szCs w:val="24"/>
          <w:lang w:val="ru-RU"/>
        </w:rPr>
        <w:t xml:space="preserve">» </w:t>
      </w:r>
      <w:r w:rsidRPr="00D26162">
        <w:rPr>
          <w:rFonts w:cs="Times New Roman"/>
          <w:szCs w:val="24"/>
          <w:lang w:val="ru-RU"/>
        </w:rPr>
        <w:t>сняли вс</w:t>
      </w:r>
      <w:r w:rsidR="00BF2D7C" w:rsidRPr="00D26162">
        <w:rPr>
          <w:rFonts w:cs="Times New Roman"/>
          <w:szCs w:val="24"/>
          <w:lang w:val="ru-RU"/>
        </w:rPr>
        <w:t>е</w:t>
      </w:r>
      <w:r w:rsidRPr="00D26162">
        <w:rPr>
          <w:rFonts w:cs="Times New Roman"/>
          <w:szCs w:val="24"/>
          <w:lang w:val="ru-RU"/>
        </w:rPr>
        <w:t xml:space="preserve">, кроме самого необходимого, — в основном для того, чтобы освободить место, и космодесантники могли разместиться внутри не сутулясь. </w:t>
      </w:r>
    </w:p>
    <w:p w14:paraId="1CF8A2D6" w14:textId="2EA76ABC" w:rsidR="003E58F7" w:rsidRPr="00D26162" w:rsidRDefault="003E58F7" w:rsidP="003E58F7">
      <w:pPr>
        <w:ind w:firstLineChars="275" w:firstLine="660"/>
        <w:rPr>
          <w:rFonts w:cs="Times New Roman"/>
          <w:szCs w:val="24"/>
          <w:lang w:val="ru-RU"/>
        </w:rPr>
      </w:pPr>
      <w:r w:rsidRPr="00D26162">
        <w:rPr>
          <w:rFonts w:cs="Times New Roman"/>
          <w:szCs w:val="24"/>
          <w:lang w:val="ru-RU"/>
        </w:rPr>
        <w:t>Это была старая, потр</w:t>
      </w:r>
      <w:r w:rsidR="00BF2D7C" w:rsidRPr="00D26162">
        <w:rPr>
          <w:rFonts w:cs="Times New Roman"/>
          <w:szCs w:val="24"/>
          <w:lang w:val="ru-RU"/>
        </w:rPr>
        <w:t>е</w:t>
      </w:r>
      <w:r w:rsidRPr="00D26162">
        <w:rPr>
          <w:rFonts w:cs="Times New Roman"/>
          <w:szCs w:val="24"/>
          <w:lang w:val="ru-RU"/>
        </w:rPr>
        <w:t>панная непогодой машина, полковые знаки отличия почти ст</w:t>
      </w:r>
      <w:r w:rsidR="00BF2D7C" w:rsidRPr="00D26162">
        <w:rPr>
          <w:rFonts w:cs="Times New Roman"/>
          <w:szCs w:val="24"/>
          <w:lang w:val="ru-RU"/>
        </w:rPr>
        <w:t>е</w:t>
      </w:r>
      <w:r w:rsidRPr="00D26162">
        <w:rPr>
          <w:rFonts w:cs="Times New Roman"/>
          <w:szCs w:val="24"/>
          <w:lang w:val="ru-RU"/>
        </w:rPr>
        <w:t xml:space="preserve">рлись с металла, но </w:t>
      </w:r>
      <w:proofErr w:type="spellStart"/>
      <w:r w:rsidRPr="00D26162">
        <w:rPr>
          <w:rFonts w:cs="Times New Roman"/>
          <w:szCs w:val="24"/>
          <w:lang w:val="ru-RU"/>
        </w:rPr>
        <w:t>Борш</w:t>
      </w:r>
      <w:proofErr w:type="spellEnd"/>
      <w:r w:rsidRPr="00D26162">
        <w:rPr>
          <w:rFonts w:cs="Times New Roman"/>
          <w:szCs w:val="24"/>
          <w:lang w:val="ru-RU"/>
        </w:rPr>
        <w:t xml:space="preserve"> явно подыскал толкового человека для е</w:t>
      </w:r>
      <w:r w:rsidR="00BF2D7C" w:rsidRPr="00D26162">
        <w:rPr>
          <w:rFonts w:cs="Times New Roman"/>
          <w:szCs w:val="24"/>
          <w:lang w:val="ru-RU"/>
        </w:rPr>
        <w:t>е</w:t>
      </w:r>
      <w:r w:rsidRPr="00D26162">
        <w:rPr>
          <w:rFonts w:cs="Times New Roman"/>
          <w:szCs w:val="24"/>
          <w:lang w:val="ru-RU"/>
        </w:rPr>
        <w:t xml:space="preserve"> обслуживания, так что двигатель работал исправно. На башню установили две </w:t>
      </w:r>
      <w:proofErr w:type="spellStart"/>
      <w:r w:rsidRPr="00D26162">
        <w:rPr>
          <w:rFonts w:cs="Times New Roman"/>
          <w:szCs w:val="24"/>
          <w:lang w:val="ru-RU"/>
        </w:rPr>
        <w:t>автопушки</w:t>
      </w:r>
      <w:proofErr w:type="spellEnd"/>
      <w:r w:rsidRPr="00D26162">
        <w:rPr>
          <w:rFonts w:cs="Times New Roman"/>
          <w:szCs w:val="24"/>
          <w:lang w:val="ru-RU"/>
        </w:rPr>
        <w:t xml:space="preserve">, стволы вычистили и покрыли благословениями духу машины. </w:t>
      </w:r>
    </w:p>
    <w:p w14:paraId="098BB759" w14:textId="3DBF3C36" w:rsidR="003E58F7" w:rsidRPr="00D26162" w:rsidRDefault="003E58F7" w:rsidP="003E58F7">
      <w:pPr>
        <w:ind w:firstLineChars="275" w:firstLine="660"/>
        <w:rPr>
          <w:rFonts w:cs="Times New Roman"/>
          <w:szCs w:val="24"/>
          <w:lang w:val="ru-RU"/>
        </w:rPr>
      </w:pPr>
      <w:r w:rsidRPr="00D26162">
        <w:rPr>
          <w:rFonts w:cs="Times New Roman"/>
          <w:szCs w:val="24"/>
          <w:lang w:val="ru-RU"/>
        </w:rPr>
        <w:t>К тому времени, как они покинули Девятый переход, направляясь по транзитной дороге через занятую имперскими силами часть города, солнце стояло низко над горизонтом. Чем сильнее сгущался облачный покров, тем ярче становились зарницы боя на фоне око</w:t>
      </w:r>
      <w:r w:rsidR="00BF2D7C" w:rsidRPr="00D26162">
        <w:rPr>
          <w:rFonts w:cs="Times New Roman"/>
          <w:szCs w:val="24"/>
          <w:lang w:val="ru-RU"/>
        </w:rPr>
        <w:t>е</w:t>
      </w:r>
      <w:r w:rsidRPr="00D26162">
        <w:rPr>
          <w:rFonts w:cs="Times New Roman"/>
          <w:szCs w:val="24"/>
          <w:lang w:val="ru-RU"/>
        </w:rPr>
        <w:t>ма. Основные удары приходились с севера, в направлении, в котором они ехали, от чего нижняя часть облаков вспыхивала и переливалась горящим изнутри огн</w:t>
      </w:r>
      <w:r w:rsidR="00BF2D7C" w:rsidRPr="00D26162">
        <w:rPr>
          <w:rFonts w:cs="Times New Roman"/>
          <w:szCs w:val="24"/>
          <w:lang w:val="ru-RU"/>
        </w:rPr>
        <w:t>е</w:t>
      </w:r>
      <w:r w:rsidRPr="00D26162">
        <w:rPr>
          <w:rFonts w:cs="Times New Roman"/>
          <w:szCs w:val="24"/>
          <w:lang w:val="ru-RU"/>
        </w:rPr>
        <w:t xml:space="preserve">м. </w:t>
      </w:r>
    </w:p>
    <w:p w14:paraId="50058F5F" w14:textId="20197155" w:rsidR="003E58F7" w:rsidRPr="00D26162" w:rsidRDefault="003E58F7" w:rsidP="003E58F7">
      <w:pPr>
        <w:ind w:firstLineChars="275" w:firstLine="660"/>
        <w:rPr>
          <w:rFonts w:cs="Times New Roman"/>
          <w:szCs w:val="24"/>
          <w:lang w:val="ru-RU"/>
        </w:rPr>
      </w:pPr>
      <w:r w:rsidRPr="00D26162">
        <w:rPr>
          <w:rFonts w:cs="Times New Roman"/>
          <w:szCs w:val="24"/>
          <w:lang w:val="ru-RU"/>
        </w:rPr>
        <w:t>Какое-то время дорога была неплохой, хотя е</w:t>
      </w:r>
      <w:r w:rsidR="00BF2D7C" w:rsidRPr="00D26162">
        <w:rPr>
          <w:rFonts w:cs="Times New Roman"/>
          <w:szCs w:val="24"/>
          <w:lang w:val="ru-RU"/>
        </w:rPr>
        <w:t>е</w:t>
      </w:r>
      <w:r w:rsidRPr="00D26162">
        <w:rPr>
          <w:rFonts w:cs="Times New Roman"/>
          <w:szCs w:val="24"/>
          <w:lang w:val="ru-RU"/>
        </w:rPr>
        <w:t xml:space="preserve"> и усеивали сгоревшие автомобили и бронетранспорт</w:t>
      </w:r>
      <w:r w:rsidR="00BF2D7C" w:rsidRPr="00D26162">
        <w:rPr>
          <w:rFonts w:cs="Times New Roman"/>
          <w:szCs w:val="24"/>
          <w:lang w:val="ru-RU"/>
        </w:rPr>
        <w:t>е</w:t>
      </w:r>
      <w:r w:rsidRPr="00D26162">
        <w:rPr>
          <w:rFonts w:cs="Times New Roman"/>
          <w:szCs w:val="24"/>
          <w:lang w:val="ru-RU"/>
        </w:rPr>
        <w:t xml:space="preserve">ры. В зданиях по обе стороны от дороги не было ни окон, ни света, но стены, украшенные резными </w:t>
      </w:r>
      <w:proofErr w:type="spellStart"/>
      <w:r w:rsidRPr="00D26162">
        <w:rPr>
          <w:rFonts w:cs="Times New Roman"/>
          <w:szCs w:val="24"/>
          <w:lang w:val="ru-RU"/>
        </w:rPr>
        <w:t>аквилами</w:t>
      </w:r>
      <w:proofErr w:type="spellEnd"/>
      <w:r w:rsidRPr="00D26162">
        <w:rPr>
          <w:rFonts w:cs="Times New Roman"/>
          <w:szCs w:val="24"/>
          <w:lang w:val="ru-RU"/>
        </w:rPr>
        <w:t xml:space="preserve"> и обозначениями городских секторов, ещ</w:t>
      </w:r>
      <w:r w:rsidR="00BF2D7C" w:rsidRPr="00D26162">
        <w:rPr>
          <w:rFonts w:cs="Times New Roman"/>
          <w:szCs w:val="24"/>
          <w:lang w:val="ru-RU"/>
        </w:rPr>
        <w:t>е</w:t>
      </w:r>
      <w:r w:rsidRPr="00D26162">
        <w:rPr>
          <w:rFonts w:cs="Times New Roman"/>
          <w:szCs w:val="24"/>
          <w:lang w:val="ru-RU"/>
        </w:rPr>
        <w:t xml:space="preserve"> устояли. Девятый переход был не таким уж большим городом — </w:t>
      </w:r>
      <w:r w:rsidRPr="00D26162">
        <w:rPr>
          <w:szCs w:val="24"/>
          <w:lang w:val="ru-RU"/>
        </w:rPr>
        <w:t>полупромышленный</w:t>
      </w:r>
      <w:r w:rsidRPr="00D26162">
        <w:rPr>
          <w:rFonts w:cs="Times New Roman"/>
          <w:szCs w:val="24"/>
          <w:lang w:val="ru-RU"/>
        </w:rPr>
        <w:t xml:space="preserve"> аванпост, больше похожий на контрольно-пропускной пункт, чем на настоящее поселение, и вс</w:t>
      </w:r>
      <w:r w:rsidR="00BF2D7C" w:rsidRPr="00D26162">
        <w:rPr>
          <w:rFonts w:cs="Times New Roman"/>
          <w:szCs w:val="24"/>
          <w:lang w:val="ru-RU"/>
        </w:rPr>
        <w:t>е</w:t>
      </w:r>
      <w:r w:rsidRPr="00D26162">
        <w:rPr>
          <w:rFonts w:cs="Times New Roman"/>
          <w:szCs w:val="24"/>
          <w:lang w:val="ru-RU"/>
        </w:rPr>
        <w:t xml:space="preserve"> же причин</w:t>
      </w:r>
      <w:r w:rsidR="00BF2D7C" w:rsidRPr="00D26162">
        <w:rPr>
          <w:rFonts w:cs="Times New Roman"/>
          <w:szCs w:val="24"/>
          <w:lang w:val="ru-RU"/>
        </w:rPr>
        <w:t>е</w:t>
      </w:r>
      <w:r w:rsidRPr="00D26162">
        <w:rPr>
          <w:rFonts w:cs="Times New Roman"/>
          <w:szCs w:val="24"/>
          <w:lang w:val="ru-RU"/>
        </w:rPr>
        <w:t xml:space="preserve">нное войной опустошение поражало. </w:t>
      </w:r>
    </w:p>
    <w:p w14:paraId="005A18A4" w14:textId="4072A433" w:rsidR="003E58F7" w:rsidRPr="00D26162" w:rsidRDefault="003E58F7" w:rsidP="003E58F7">
      <w:pPr>
        <w:ind w:firstLineChars="275" w:firstLine="660"/>
        <w:rPr>
          <w:rFonts w:cs="Times New Roman"/>
          <w:szCs w:val="24"/>
          <w:lang w:val="ru-RU"/>
        </w:rPr>
      </w:pPr>
      <w:r w:rsidRPr="00D26162">
        <w:rPr>
          <w:rFonts w:cs="Times New Roman"/>
          <w:szCs w:val="24"/>
          <w:lang w:val="ru-RU"/>
        </w:rPr>
        <w:t>Машину в</w:t>
      </w:r>
      <w:r w:rsidR="00BF2D7C" w:rsidRPr="00D26162">
        <w:rPr>
          <w:rFonts w:cs="Times New Roman"/>
          <w:szCs w:val="24"/>
          <w:lang w:val="ru-RU"/>
        </w:rPr>
        <w:t>е</w:t>
      </w:r>
      <w:r w:rsidRPr="00D26162">
        <w:rPr>
          <w:rFonts w:cs="Times New Roman"/>
          <w:szCs w:val="24"/>
          <w:lang w:val="ru-RU"/>
        </w:rPr>
        <w:t xml:space="preserve">л </w:t>
      </w:r>
      <w:proofErr w:type="spellStart"/>
      <w:r w:rsidRPr="00D26162">
        <w:rPr>
          <w:rFonts w:cs="Times New Roman"/>
          <w:szCs w:val="24"/>
          <w:lang w:val="ru-RU"/>
        </w:rPr>
        <w:t>Ольгейр</w:t>
      </w:r>
      <w:proofErr w:type="spellEnd"/>
      <w:r w:rsidRPr="00D26162">
        <w:rPr>
          <w:rFonts w:cs="Times New Roman"/>
          <w:szCs w:val="24"/>
          <w:lang w:val="ru-RU"/>
        </w:rPr>
        <w:t>. После того, как они выехали за пределы города, дорога стала хуже: е</w:t>
      </w:r>
      <w:r w:rsidR="00BF2D7C" w:rsidRPr="00D26162">
        <w:rPr>
          <w:rFonts w:cs="Times New Roman"/>
          <w:szCs w:val="24"/>
          <w:lang w:val="ru-RU"/>
        </w:rPr>
        <w:t>е</w:t>
      </w:r>
      <w:r w:rsidRPr="00D26162">
        <w:rPr>
          <w:rFonts w:cs="Times New Roman"/>
          <w:szCs w:val="24"/>
          <w:lang w:val="ru-RU"/>
        </w:rPr>
        <w:t xml:space="preserve"> всю изрыло воронками от мином</w:t>
      </w:r>
      <w:r w:rsidR="00BF2D7C" w:rsidRPr="00D26162">
        <w:rPr>
          <w:rFonts w:cs="Times New Roman"/>
          <w:szCs w:val="24"/>
          <w:lang w:val="ru-RU"/>
        </w:rPr>
        <w:t>е</w:t>
      </w:r>
      <w:r w:rsidRPr="00D26162">
        <w:rPr>
          <w:rFonts w:cs="Times New Roman"/>
          <w:szCs w:val="24"/>
          <w:lang w:val="ru-RU"/>
        </w:rPr>
        <w:t xml:space="preserve">тных мин и поперечными трещинами, на которых </w:t>
      </w:r>
      <w:r w:rsidRPr="00D26162">
        <w:rPr>
          <w:rFonts w:eastAsia="SimSun" w:cs="Times New Roman"/>
          <w:color w:val="000000"/>
          <w:szCs w:val="24"/>
          <w:lang w:val="ru-RU"/>
        </w:rPr>
        <w:t>«</w:t>
      </w:r>
      <w:proofErr w:type="spellStart"/>
      <w:r w:rsidRPr="00D26162">
        <w:rPr>
          <w:rFonts w:eastAsia="SimSun" w:cs="Times New Roman"/>
          <w:color w:val="000000"/>
          <w:szCs w:val="24"/>
          <w:lang w:val="ru-RU"/>
        </w:rPr>
        <w:t>Таврокс</w:t>
      </w:r>
      <w:proofErr w:type="spellEnd"/>
      <w:r w:rsidRPr="00D26162">
        <w:rPr>
          <w:rFonts w:eastAsia="SimSun" w:cs="Times New Roman"/>
          <w:color w:val="000000"/>
          <w:szCs w:val="24"/>
          <w:lang w:val="ru-RU"/>
        </w:rPr>
        <w:t>»</w:t>
      </w:r>
      <w:r w:rsidRPr="00D26162">
        <w:rPr>
          <w:rFonts w:cs="Times New Roman"/>
          <w:szCs w:val="24"/>
          <w:lang w:val="ru-RU"/>
        </w:rPr>
        <w:t xml:space="preserve"> подбрасывало и мотало из стороны в сторону.</w:t>
      </w:r>
    </w:p>
    <w:p w14:paraId="1B6FF8FD" w14:textId="16518692" w:rsidR="003E58F7" w:rsidRPr="00D26162" w:rsidRDefault="003E58F7" w:rsidP="003E58F7">
      <w:pPr>
        <w:ind w:firstLineChars="275" w:firstLine="660"/>
        <w:rPr>
          <w:rFonts w:cs="Times New Roman"/>
          <w:szCs w:val="24"/>
          <w:lang w:val="ru-RU"/>
        </w:rPr>
      </w:pPr>
      <w:r w:rsidRPr="00D26162">
        <w:rPr>
          <w:rFonts w:cs="Times New Roman"/>
          <w:szCs w:val="24"/>
          <w:lang w:val="ru-RU"/>
        </w:rPr>
        <w:t>Никто не произн</w:t>
      </w:r>
      <w:r w:rsidR="00BF2D7C" w:rsidRPr="00D26162">
        <w:rPr>
          <w:rFonts w:cs="Times New Roman"/>
          <w:szCs w:val="24"/>
          <w:lang w:val="ru-RU"/>
        </w:rPr>
        <w:t>е</w:t>
      </w:r>
      <w:r w:rsidRPr="00D26162">
        <w:rPr>
          <w:rFonts w:cs="Times New Roman"/>
          <w:szCs w:val="24"/>
          <w:lang w:val="ru-RU"/>
        </w:rPr>
        <w:t xml:space="preserve">с ни слова. Ингвар уставился на сжатые кулаки. С покрытого шрамами лица </w:t>
      </w:r>
      <w:proofErr w:type="spellStart"/>
      <w:r w:rsidRPr="00D26162">
        <w:rPr>
          <w:rFonts w:cs="Times New Roman"/>
          <w:szCs w:val="24"/>
          <w:lang w:val="ru-RU"/>
        </w:rPr>
        <w:t>Гуннлаугура</w:t>
      </w:r>
      <w:proofErr w:type="spellEnd"/>
      <w:r w:rsidRPr="00D26162">
        <w:rPr>
          <w:rFonts w:cs="Times New Roman"/>
          <w:szCs w:val="24"/>
          <w:lang w:val="ru-RU"/>
        </w:rPr>
        <w:t xml:space="preserve"> так и не сошла грозная гримаса. </w:t>
      </w:r>
    </w:p>
    <w:p w14:paraId="31AFB83C" w14:textId="4C4A4914" w:rsidR="003E58F7" w:rsidRPr="00D26162" w:rsidRDefault="003E58F7" w:rsidP="003E58F7">
      <w:pPr>
        <w:ind w:firstLineChars="275" w:firstLine="660"/>
        <w:rPr>
          <w:rFonts w:cs="Times New Roman"/>
          <w:szCs w:val="24"/>
          <w:lang w:val="ru-RU"/>
        </w:rPr>
      </w:pPr>
      <w:r w:rsidRPr="00D26162">
        <w:rPr>
          <w:rFonts w:cs="Times New Roman"/>
          <w:szCs w:val="24"/>
          <w:lang w:val="ru-RU"/>
        </w:rPr>
        <w:t>К Бальдру снова начала возвращаться боль. И чем дальше на север они продвигались, тем хуже становилось. Схватка у реки на него не особенно повлияла: да, его охватила ярость, но стоило ей иссякнуть, как вернулась пульсация в висках — непрекращающаяся, ноющая, невозможно было никуда от не</w:t>
      </w:r>
      <w:r w:rsidR="00BF2D7C" w:rsidRPr="00D26162">
        <w:rPr>
          <w:rFonts w:cs="Times New Roman"/>
          <w:szCs w:val="24"/>
          <w:lang w:val="ru-RU"/>
        </w:rPr>
        <w:t>е</w:t>
      </w:r>
      <w:r w:rsidRPr="00D26162">
        <w:rPr>
          <w:rFonts w:cs="Times New Roman"/>
          <w:szCs w:val="24"/>
          <w:lang w:val="ru-RU"/>
        </w:rPr>
        <w:t xml:space="preserve"> деться.</w:t>
      </w:r>
    </w:p>
    <w:p w14:paraId="3D3BB21C" w14:textId="7D38BAE3" w:rsidR="003E58F7" w:rsidRPr="00D26162" w:rsidRDefault="003E58F7" w:rsidP="003E58F7">
      <w:pPr>
        <w:ind w:firstLineChars="275" w:firstLine="660"/>
        <w:rPr>
          <w:rFonts w:cs="Times New Roman"/>
          <w:szCs w:val="24"/>
          <w:lang w:val="ru-RU"/>
        </w:rPr>
      </w:pPr>
      <w:r w:rsidRPr="00D26162">
        <w:rPr>
          <w:rFonts w:cs="Times New Roman"/>
          <w:szCs w:val="24"/>
          <w:lang w:val="ru-RU"/>
        </w:rPr>
        <w:lastRenderedPageBreak/>
        <w:t>— Я бы сказал, — произн</w:t>
      </w:r>
      <w:r w:rsidR="00BF2D7C" w:rsidRPr="00D26162">
        <w:rPr>
          <w:rFonts w:cs="Times New Roman"/>
          <w:szCs w:val="24"/>
          <w:lang w:val="ru-RU"/>
        </w:rPr>
        <w:t>е</w:t>
      </w:r>
      <w:r w:rsidRPr="00D26162">
        <w:rPr>
          <w:rFonts w:cs="Times New Roman"/>
          <w:szCs w:val="24"/>
          <w:lang w:val="ru-RU"/>
        </w:rPr>
        <w:t xml:space="preserve">с </w:t>
      </w:r>
      <w:proofErr w:type="spellStart"/>
      <w:r w:rsidRPr="00D26162">
        <w:rPr>
          <w:rFonts w:cs="Times New Roman"/>
          <w:szCs w:val="24"/>
          <w:lang w:val="ru-RU"/>
        </w:rPr>
        <w:t>Хафлои</w:t>
      </w:r>
      <w:proofErr w:type="spellEnd"/>
      <w:r w:rsidRPr="00D26162">
        <w:rPr>
          <w:rFonts w:cs="Times New Roman"/>
          <w:szCs w:val="24"/>
          <w:lang w:val="ru-RU"/>
        </w:rPr>
        <w:t xml:space="preserve"> примерно через час молчания, — когда он хотел, то был настоящим вспыльчивым старым боровом. — </w:t>
      </w:r>
      <w:proofErr w:type="spellStart"/>
      <w:r w:rsidRPr="00D26162">
        <w:rPr>
          <w:rFonts w:cs="Times New Roman"/>
          <w:szCs w:val="24"/>
          <w:lang w:val="ru-RU"/>
        </w:rPr>
        <w:t>Ольгейр</w:t>
      </w:r>
      <w:proofErr w:type="spellEnd"/>
      <w:r w:rsidRPr="00D26162">
        <w:rPr>
          <w:rFonts w:cs="Times New Roman"/>
          <w:szCs w:val="24"/>
          <w:lang w:val="ru-RU"/>
        </w:rPr>
        <w:t xml:space="preserve"> усмехнулся; он гнал «</w:t>
      </w:r>
      <w:proofErr w:type="spellStart"/>
      <w:r w:rsidRPr="00D26162">
        <w:rPr>
          <w:rFonts w:cs="Times New Roman"/>
          <w:szCs w:val="24"/>
          <w:lang w:val="ru-RU"/>
        </w:rPr>
        <w:t>Таурус</w:t>
      </w:r>
      <w:proofErr w:type="spellEnd"/>
      <w:r w:rsidRPr="00D26162">
        <w:rPr>
          <w:rFonts w:cs="Times New Roman"/>
          <w:szCs w:val="24"/>
          <w:lang w:val="ru-RU"/>
        </w:rPr>
        <w:t>» так быстро, как только мог, и ему приходилось прилагать усилия, чтобы не слететь с дороги. — Да. Так оно и было.</w:t>
      </w:r>
    </w:p>
    <w:p w14:paraId="362CAD9F"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Ингвар слегка улыбнулся. </w:t>
      </w:r>
      <w:proofErr w:type="spellStart"/>
      <w:r w:rsidRPr="00D26162">
        <w:rPr>
          <w:rFonts w:cs="Times New Roman"/>
          <w:szCs w:val="24"/>
          <w:lang w:val="ru-RU"/>
        </w:rPr>
        <w:t>Гуннлаугур</w:t>
      </w:r>
      <w:proofErr w:type="spellEnd"/>
      <w:r w:rsidRPr="00D26162">
        <w:rPr>
          <w:rFonts w:cs="Times New Roman"/>
          <w:szCs w:val="24"/>
          <w:lang w:val="ru-RU"/>
        </w:rPr>
        <w:t xml:space="preserve"> промолчал.</w:t>
      </w:r>
    </w:p>
    <w:p w14:paraId="6B0D713E" w14:textId="05159A17" w:rsidR="003E58F7" w:rsidRPr="00D26162" w:rsidRDefault="003E58F7" w:rsidP="003E58F7">
      <w:pPr>
        <w:ind w:firstLineChars="275" w:firstLine="660"/>
        <w:rPr>
          <w:rFonts w:cs="Times New Roman"/>
          <w:szCs w:val="24"/>
          <w:lang w:val="ru-RU"/>
        </w:rPr>
      </w:pPr>
      <w:r w:rsidRPr="00D26162">
        <w:rPr>
          <w:rFonts w:cs="Times New Roman"/>
          <w:szCs w:val="24"/>
          <w:lang w:val="ru-RU"/>
        </w:rPr>
        <w:t>Космические Волки ехали в ночи. В пустоши темнота стала практически абсолютной. Во все стороны уходили заросли сухого кустарника и растрескавшейся земли, плоской и открытой всем ветрами. Впереди поднимались новые вершины, но до них было ещ</w:t>
      </w:r>
      <w:r w:rsidR="00BF2D7C" w:rsidRPr="00D26162">
        <w:rPr>
          <w:rFonts w:cs="Times New Roman"/>
          <w:szCs w:val="24"/>
          <w:lang w:val="ru-RU"/>
        </w:rPr>
        <w:t>е</w:t>
      </w:r>
      <w:r w:rsidRPr="00D26162">
        <w:rPr>
          <w:rFonts w:cs="Times New Roman"/>
          <w:szCs w:val="24"/>
          <w:lang w:val="ru-RU"/>
        </w:rPr>
        <w:t xml:space="preserve"> далеко. Единственное, что изредка нарушало окружающее однообразие, — остовы танков, почерневшие от жара и развороченные, будто грудные клетки или останки сбитых л</w:t>
      </w:r>
      <w:r w:rsidR="00BF2D7C" w:rsidRPr="00D26162">
        <w:rPr>
          <w:rFonts w:cs="Times New Roman"/>
          <w:szCs w:val="24"/>
          <w:lang w:val="ru-RU"/>
        </w:rPr>
        <w:t>е</w:t>
      </w:r>
      <w:r w:rsidRPr="00D26162">
        <w:rPr>
          <w:rFonts w:cs="Times New Roman"/>
          <w:szCs w:val="24"/>
          <w:lang w:val="ru-RU"/>
        </w:rPr>
        <w:t>тчиков. Ветер налетал на них, срывал остатки изодранных ремней, страховки и униформы, с тихим шелестом бился о почерневший металл.</w:t>
      </w:r>
    </w:p>
    <w:p w14:paraId="7DBE5879" w14:textId="076C517F"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Боль усилилась. Бальдр сидел с закрытыми глазами, прислонившись спиной к корпусу </w:t>
      </w:r>
      <w:r w:rsidRPr="00D26162">
        <w:rPr>
          <w:rFonts w:eastAsia="SimSun" w:cs="Times New Roman"/>
          <w:color w:val="000000"/>
          <w:szCs w:val="24"/>
          <w:lang w:val="ru-RU"/>
        </w:rPr>
        <w:t>«</w:t>
      </w:r>
      <w:proofErr w:type="spellStart"/>
      <w:r w:rsidRPr="00D26162">
        <w:rPr>
          <w:rFonts w:eastAsia="SimSun" w:cs="Times New Roman"/>
          <w:color w:val="000000"/>
          <w:szCs w:val="24"/>
          <w:lang w:val="ru-RU"/>
        </w:rPr>
        <w:t>Таврокса</w:t>
      </w:r>
      <w:proofErr w:type="spellEnd"/>
      <w:r w:rsidRPr="00D26162">
        <w:rPr>
          <w:rFonts w:eastAsia="SimSun" w:cs="Times New Roman"/>
          <w:color w:val="000000"/>
          <w:szCs w:val="24"/>
          <w:lang w:val="ru-RU"/>
        </w:rPr>
        <w:t>»</w:t>
      </w:r>
      <w:r w:rsidRPr="00D26162">
        <w:rPr>
          <w:rFonts w:cs="Times New Roman"/>
          <w:szCs w:val="24"/>
          <w:lang w:val="ru-RU"/>
        </w:rPr>
        <w:t xml:space="preserve"> и пытаясь сосредоточиться. Судя по тому, что он запомнил из данных со сканеров «Громового ястреба», они, скорее всего, уже приближались к самой гуще сражения, в котором Рагнар решил себя проявить. Вскоре стая наверняка наткн</w:t>
      </w:r>
      <w:r w:rsidR="00BF2D7C" w:rsidRPr="00D26162">
        <w:rPr>
          <w:rFonts w:cs="Times New Roman"/>
          <w:szCs w:val="24"/>
          <w:lang w:val="ru-RU"/>
        </w:rPr>
        <w:t>е</w:t>
      </w:r>
      <w:r w:rsidRPr="00D26162">
        <w:rPr>
          <w:rFonts w:cs="Times New Roman"/>
          <w:szCs w:val="24"/>
          <w:lang w:val="ru-RU"/>
        </w:rPr>
        <w:t>тся на неприятельские вспомогательные силы. Вс</w:t>
      </w:r>
      <w:r w:rsidR="00BF2D7C" w:rsidRPr="00D26162">
        <w:rPr>
          <w:rFonts w:cs="Times New Roman"/>
          <w:szCs w:val="24"/>
          <w:lang w:val="ru-RU"/>
        </w:rPr>
        <w:t>е</w:t>
      </w:r>
      <w:r w:rsidRPr="00D26162">
        <w:rPr>
          <w:rFonts w:cs="Times New Roman"/>
          <w:szCs w:val="24"/>
          <w:lang w:val="ru-RU"/>
        </w:rPr>
        <w:t>, что потребовалось бы л</w:t>
      </w:r>
      <w:r w:rsidR="00BF2D7C" w:rsidRPr="00D26162">
        <w:rPr>
          <w:rFonts w:cs="Times New Roman"/>
          <w:szCs w:val="24"/>
          <w:lang w:val="ru-RU"/>
        </w:rPr>
        <w:t>е</w:t>
      </w:r>
      <w:r w:rsidRPr="00D26162">
        <w:rPr>
          <w:rFonts w:cs="Times New Roman"/>
          <w:szCs w:val="24"/>
          <w:lang w:val="ru-RU"/>
        </w:rPr>
        <w:t>тчику, — обнаружить стаю на открытом пространстве, поразить ракетой класса «воздух-</w:t>
      </w:r>
      <w:r w:rsidR="00A11C08">
        <w:rPr>
          <w:rFonts w:cs="Times New Roman"/>
          <w:szCs w:val="24"/>
          <w:lang w:val="ru-RU"/>
        </w:rPr>
        <w:t>земля</w:t>
      </w:r>
      <w:r w:rsidRPr="00D26162">
        <w:rPr>
          <w:rFonts w:cs="Times New Roman"/>
          <w:szCs w:val="24"/>
          <w:lang w:val="ru-RU"/>
        </w:rPr>
        <w:t>», и все было бы кончено.</w:t>
      </w:r>
    </w:p>
    <w:p w14:paraId="0A550B07" w14:textId="64F3FE3E" w:rsidR="003E58F7" w:rsidRPr="00D26162" w:rsidRDefault="003E58F7" w:rsidP="003E58F7">
      <w:pPr>
        <w:ind w:firstLineChars="275" w:firstLine="660"/>
        <w:rPr>
          <w:rFonts w:cs="Times New Roman"/>
          <w:szCs w:val="24"/>
          <w:lang w:val="ru-RU"/>
        </w:rPr>
      </w:pPr>
      <w:r w:rsidRPr="00D26162">
        <w:rPr>
          <w:rFonts w:cs="Times New Roman"/>
          <w:szCs w:val="24"/>
          <w:lang w:val="ru-RU"/>
        </w:rPr>
        <w:t>Но по какой-то причине Бальдр знал, что этого не произойд</w:t>
      </w:r>
      <w:r w:rsidR="00BF2D7C" w:rsidRPr="00D26162">
        <w:rPr>
          <w:rFonts w:cs="Times New Roman"/>
          <w:szCs w:val="24"/>
          <w:lang w:val="ru-RU"/>
        </w:rPr>
        <w:t>е</w:t>
      </w:r>
      <w:r w:rsidRPr="00D26162">
        <w:rPr>
          <w:rFonts w:cs="Times New Roman"/>
          <w:szCs w:val="24"/>
          <w:lang w:val="ru-RU"/>
        </w:rPr>
        <w:t xml:space="preserve">т. Чем острее становилась боль, тем больше к нему возвращалась уверенность. Там, у реки, когда жгучая резь в глазах была не такой сильной, Бальдр точно так же не видел грозившей </w:t>
      </w:r>
      <w:proofErr w:type="spellStart"/>
      <w:r w:rsidR="00BF2D7C" w:rsidRPr="00D26162">
        <w:rPr>
          <w:rFonts w:cs="Times New Roman"/>
          <w:szCs w:val="24"/>
          <w:lang w:val="ru-RU"/>
        </w:rPr>
        <w:t>Ёрундур</w:t>
      </w:r>
      <w:r w:rsidRPr="00D26162">
        <w:rPr>
          <w:rFonts w:cs="Times New Roman"/>
          <w:szCs w:val="24"/>
          <w:lang w:val="ru-RU"/>
        </w:rPr>
        <w:t>у</w:t>
      </w:r>
      <w:proofErr w:type="spellEnd"/>
      <w:r w:rsidRPr="00D26162">
        <w:rPr>
          <w:rFonts w:cs="Times New Roman"/>
          <w:szCs w:val="24"/>
          <w:lang w:val="ru-RU"/>
        </w:rPr>
        <w:t xml:space="preserve"> опасности, как и все остальные. Казалось, между страданием и предвидением была какая-то связь. Должно быть, какое-то отношение к этому имела та колонна, шпиль из т</w:t>
      </w:r>
      <w:r w:rsidR="00BF2D7C" w:rsidRPr="00D26162">
        <w:rPr>
          <w:rFonts w:cs="Times New Roman"/>
          <w:szCs w:val="24"/>
          <w:lang w:val="ru-RU"/>
        </w:rPr>
        <w:t>е</w:t>
      </w:r>
      <w:r w:rsidRPr="00D26162">
        <w:rPr>
          <w:rFonts w:cs="Times New Roman"/>
          <w:szCs w:val="24"/>
          <w:lang w:val="ru-RU"/>
        </w:rPr>
        <w:t>много камня, который он видел издалека. И чем дальше от него они отъезжали, тем тяжелее становилось.</w:t>
      </w:r>
    </w:p>
    <w:p w14:paraId="7B94C2C3" w14:textId="77777777" w:rsidR="003E58F7" w:rsidRPr="00D26162" w:rsidRDefault="003E58F7" w:rsidP="003E58F7">
      <w:pPr>
        <w:ind w:firstLineChars="275" w:firstLine="660"/>
        <w:rPr>
          <w:rFonts w:cs="Times New Roman"/>
          <w:szCs w:val="24"/>
          <w:lang w:val="ru-RU"/>
        </w:rPr>
      </w:pPr>
      <w:r w:rsidRPr="00D26162">
        <w:rPr>
          <w:rFonts w:eastAsia="SimSun" w:cs="Times New Roman"/>
          <w:color w:val="000000"/>
          <w:szCs w:val="24"/>
          <w:lang w:val="ru-RU"/>
        </w:rPr>
        <w:t>«</w:t>
      </w:r>
      <w:proofErr w:type="spellStart"/>
      <w:r w:rsidRPr="00D26162">
        <w:rPr>
          <w:rFonts w:eastAsia="SimSun" w:cs="Times New Roman"/>
          <w:color w:val="000000"/>
          <w:szCs w:val="24"/>
          <w:lang w:val="ru-RU"/>
        </w:rPr>
        <w:t>Таврокс</w:t>
      </w:r>
      <w:proofErr w:type="spellEnd"/>
      <w:r w:rsidRPr="00D26162">
        <w:rPr>
          <w:rFonts w:eastAsia="SimSun" w:cs="Times New Roman"/>
          <w:color w:val="000000"/>
          <w:szCs w:val="24"/>
          <w:lang w:val="ru-RU"/>
        </w:rPr>
        <w:t>»</w:t>
      </w:r>
      <w:r w:rsidRPr="00D26162">
        <w:rPr>
          <w:rFonts w:cs="Times New Roman"/>
          <w:szCs w:val="24"/>
          <w:lang w:val="ru-RU"/>
        </w:rPr>
        <w:t xml:space="preserve"> задел что-то днищем, машина взбрыкнула, и Бальдр ударился головой о стальную раму. По шее прокатилась волна жгучей боли, и космодесантник застонал. Ингвар бросил на брата быстрый обеспокоенный взгляд, но ничего не сказал.</w:t>
      </w:r>
    </w:p>
    <w:p w14:paraId="1500AE06"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Боль росла, накапливалась, давила. Бальдр сжал кулаки и почувствовал, как на груди зазвенел оберег души, отскакивая от керамита, пока </w:t>
      </w:r>
      <w:r w:rsidRPr="00D26162">
        <w:rPr>
          <w:rFonts w:eastAsia="SimSun" w:cs="Times New Roman"/>
          <w:color w:val="000000"/>
          <w:szCs w:val="24"/>
          <w:lang w:val="ru-RU"/>
        </w:rPr>
        <w:t>«</w:t>
      </w:r>
      <w:proofErr w:type="spellStart"/>
      <w:r w:rsidRPr="00D26162">
        <w:rPr>
          <w:rFonts w:eastAsia="SimSun" w:cs="Times New Roman"/>
          <w:color w:val="000000"/>
          <w:szCs w:val="24"/>
          <w:lang w:val="ru-RU"/>
        </w:rPr>
        <w:t>Таврокс</w:t>
      </w:r>
      <w:proofErr w:type="spellEnd"/>
      <w:r w:rsidRPr="00D26162">
        <w:rPr>
          <w:rFonts w:eastAsia="SimSun" w:cs="Times New Roman"/>
          <w:color w:val="000000"/>
          <w:szCs w:val="24"/>
          <w:lang w:val="ru-RU"/>
        </w:rPr>
        <w:t>»</w:t>
      </w:r>
      <w:r w:rsidRPr="00D26162">
        <w:rPr>
          <w:rFonts w:cs="Times New Roman"/>
          <w:szCs w:val="24"/>
          <w:lang w:val="ru-RU"/>
        </w:rPr>
        <w:t xml:space="preserve"> продолжал путь. Бальдр нарочито медленно закрыл глаза. </w:t>
      </w:r>
    </w:p>
    <w:p w14:paraId="5620E755" w14:textId="2B777ABB"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Брат... — сказал </w:t>
      </w:r>
      <w:proofErr w:type="spellStart"/>
      <w:r w:rsidRPr="00D26162">
        <w:rPr>
          <w:rFonts w:cs="Times New Roman"/>
          <w:szCs w:val="24"/>
          <w:lang w:val="ru-RU"/>
        </w:rPr>
        <w:t>Хафлои</w:t>
      </w:r>
      <w:proofErr w:type="spellEnd"/>
      <w:r w:rsidRPr="00D26162">
        <w:rPr>
          <w:rFonts w:cs="Times New Roman"/>
          <w:szCs w:val="24"/>
          <w:lang w:val="ru-RU"/>
        </w:rPr>
        <w:t xml:space="preserve"> по прошествии ещ</w:t>
      </w:r>
      <w:r w:rsidR="00BF2D7C" w:rsidRPr="00D26162">
        <w:rPr>
          <w:rFonts w:cs="Times New Roman"/>
          <w:szCs w:val="24"/>
          <w:lang w:val="ru-RU"/>
        </w:rPr>
        <w:t>е</w:t>
      </w:r>
      <w:r w:rsidRPr="00D26162">
        <w:rPr>
          <w:rFonts w:cs="Times New Roman"/>
          <w:szCs w:val="24"/>
          <w:lang w:val="ru-RU"/>
        </w:rPr>
        <w:t xml:space="preserve"> некоторого мучительного времени.</w:t>
      </w:r>
    </w:p>
    <w:p w14:paraId="475788D6"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Он открыл глаза и увидел свечение. Неяркое — просто слабый отблеск бледного света, похожего на лунный. </w:t>
      </w:r>
    </w:p>
    <w:p w14:paraId="0429553C"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Оно исходило от его шеи.</w:t>
      </w:r>
    </w:p>
    <w:p w14:paraId="40B789F5"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Все остальные, кто находился в кабине экипажа, воззрились на Бальдра. В ночной темноте, при выключенных люменах </w:t>
      </w:r>
      <w:r w:rsidRPr="00D26162">
        <w:rPr>
          <w:rFonts w:eastAsia="SimSun" w:cs="Times New Roman"/>
          <w:color w:val="000000"/>
          <w:szCs w:val="24"/>
          <w:lang w:val="ru-RU"/>
        </w:rPr>
        <w:t>«</w:t>
      </w:r>
      <w:proofErr w:type="spellStart"/>
      <w:r w:rsidRPr="00D26162">
        <w:rPr>
          <w:rFonts w:eastAsia="SimSun" w:cs="Times New Roman"/>
          <w:color w:val="000000"/>
          <w:szCs w:val="24"/>
          <w:lang w:val="ru-RU"/>
        </w:rPr>
        <w:t>Таврокса</w:t>
      </w:r>
      <w:proofErr w:type="spellEnd"/>
      <w:r w:rsidRPr="00D26162">
        <w:rPr>
          <w:rFonts w:eastAsia="SimSun" w:cs="Times New Roman"/>
          <w:color w:val="000000"/>
          <w:szCs w:val="24"/>
          <w:lang w:val="ru-RU"/>
        </w:rPr>
        <w:t>»</w:t>
      </w:r>
      <w:r w:rsidRPr="00D26162">
        <w:rPr>
          <w:rFonts w:cs="Times New Roman"/>
          <w:szCs w:val="24"/>
          <w:lang w:val="ru-RU"/>
        </w:rPr>
        <w:t xml:space="preserve">, это сияние было единственным источником света в салоне. </w:t>
      </w:r>
    </w:p>
    <w:p w14:paraId="5C344775"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Это твоих рук дело? — спросил </w:t>
      </w:r>
      <w:proofErr w:type="spellStart"/>
      <w:r w:rsidRPr="00D26162">
        <w:rPr>
          <w:rFonts w:cs="Times New Roman"/>
          <w:szCs w:val="24"/>
          <w:lang w:val="ru-RU"/>
        </w:rPr>
        <w:t>Хафлои</w:t>
      </w:r>
      <w:proofErr w:type="spellEnd"/>
      <w:r w:rsidRPr="00D26162">
        <w:rPr>
          <w:rFonts w:cs="Times New Roman"/>
          <w:szCs w:val="24"/>
          <w:lang w:val="ru-RU"/>
        </w:rPr>
        <w:t xml:space="preserve">. </w:t>
      </w:r>
    </w:p>
    <w:p w14:paraId="5CA629F8"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По правде, Бальдр и сам не знал. Но это казалось маловероятным. Складывалось впечатление, что нуль-ошейник испытывал бóльшее напряжение, чем когда-либо, пытаясь подавить то, что нарастало внутри Бальдра, — нечто безжалостное, как гравитация.</w:t>
      </w:r>
    </w:p>
    <w:p w14:paraId="6DA50075"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Бальдра</w:t>
      </w:r>
      <w:r w:rsidRPr="00D26162" w:rsidDel="00B37872">
        <w:rPr>
          <w:rFonts w:cs="Times New Roman"/>
          <w:szCs w:val="24"/>
          <w:lang w:val="ru-RU"/>
        </w:rPr>
        <w:t xml:space="preserve"> </w:t>
      </w:r>
      <w:r w:rsidRPr="00D26162">
        <w:rPr>
          <w:rFonts w:cs="Times New Roman"/>
          <w:szCs w:val="24"/>
          <w:lang w:val="ru-RU"/>
        </w:rPr>
        <w:t>начало подташнивать, а боль за глазами усилилась.</w:t>
      </w:r>
    </w:p>
    <w:p w14:paraId="6E0F81E3"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lastRenderedPageBreak/>
        <w:t>— Нам... нужно остановиться, — сказал Бальдр.</w:t>
      </w:r>
    </w:p>
    <w:p w14:paraId="63F6C531" w14:textId="6121A299" w:rsidR="003E58F7" w:rsidRPr="00D26162" w:rsidRDefault="003E58F7" w:rsidP="003E58F7">
      <w:pPr>
        <w:ind w:firstLineChars="300" w:firstLine="720"/>
        <w:rPr>
          <w:rFonts w:cs="Times New Roman"/>
          <w:szCs w:val="24"/>
          <w:lang w:val="ru-RU"/>
        </w:rPr>
      </w:pPr>
      <w:r w:rsidRPr="00D26162">
        <w:rPr>
          <w:rFonts w:cs="Times New Roman"/>
          <w:szCs w:val="24"/>
          <w:lang w:val="ru-RU"/>
        </w:rPr>
        <w:t xml:space="preserve">Он даже не понял, откуда взялись эти слова. </w:t>
      </w:r>
      <w:proofErr w:type="spellStart"/>
      <w:r w:rsidRPr="00D26162">
        <w:rPr>
          <w:rFonts w:cs="Times New Roman"/>
          <w:szCs w:val="24"/>
          <w:lang w:val="ru-RU"/>
        </w:rPr>
        <w:t>Гуннлаугур</w:t>
      </w:r>
      <w:proofErr w:type="spellEnd"/>
      <w:r w:rsidRPr="00D26162">
        <w:rPr>
          <w:rFonts w:cs="Times New Roman"/>
          <w:szCs w:val="24"/>
          <w:lang w:val="ru-RU"/>
        </w:rPr>
        <w:t>, который просматривал вс</w:t>
      </w:r>
      <w:r w:rsidR="00BF2D7C" w:rsidRPr="00D26162">
        <w:rPr>
          <w:rFonts w:cs="Times New Roman"/>
          <w:szCs w:val="24"/>
          <w:lang w:val="ru-RU"/>
        </w:rPr>
        <w:t>е</w:t>
      </w:r>
      <w:r w:rsidRPr="00D26162">
        <w:rPr>
          <w:rFonts w:cs="Times New Roman"/>
          <w:szCs w:val="24"/>
          <w:lang w:val="ru-RU"/>
        </w:rPr>
        <w:t xml:space="preserve">, что могли уловить сканеры, резко обернулся. </w:t>
      </w:r>
    </w:p>
    <w:p w14:paraId="0CF7E004" w14:textId="77777777" w:rsidR="003E58F7" w:rsidRPr="00D26162" w:rsidRDefault="003E58F7" w:rsidP="003E58F7">
      <w:pPr>
        <w:ind w:firstLineChars="300" w:firstLine="720"/>
        <w:rPr>
          <w:rFonts w:cs="Times New Roman"/>
          <w:szCs w:val="24"/>
          <w:lang w:val="ru-RU"/>
        </w:rPr>
      </w:pPr>
      <w:r w:rsidRPr="00D26162">
        <w:rPr>
          <w:rFonts w:cs="Times New Roman"/>
          <w:szCs w:val="24"/>
          <w:lang w:val="ru-RU"/>
        </w:rPr>
        <w:t>— У нас нет времени, — сказал он.</w:t>
      </w:r>
    </w:p>
    <w:p w14:paraId="1C59AC8F"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Знаю. Нужно остановиться.</w:t>
      </w:r>
    </w:p>
    <w:p w14:paraId="373D98C8"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Ингвар сверился с портативным авгуром: </w:t>
      </w:r>
    </w:p>
    <w:p w14:paraId="511AF849"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Здесь что-то есть. В миле от дороги, слева.</w:t>
      </w:r>
    </w:p>
    <w:p w14:paraId="12B3FB3D"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Что там?</w:t>
      </w:r>
    </w:p>
    <w:p w14:paraId="1DBA0A29"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Слабый источник тепла. Странный образец. </w:t>
      </w:r>
    </w:p>
    <w:p w14:paraId="052486D0" w14:textId="77777777" w:rsidR="003E58F7" w:rsidRPr="00D26162" w:rsidRDefault="003E58F7" w:rsidP="003E58F7">
      <w:pPr>
        <w:ind w:firstLineChars="275" w:firstLine="660"/>
        <w:rPr>
          <w:rFonts w:cs="Times New Roman"/>
          <w:szCs w:val="24"/>
          <w:lang w:val="ru-RU"/>
        </w:rPr>
      </w:pPr>
      <w:proofErr w:type="spellStart"/>
      <w:r w:rsidRPr="00D26162">
        <w:rPr>
          <w:rFonts w:cs="Times New Roman"/>
          <w:szCs w:val="24"/>
          <w:lang w:val="ru-RU"/>
        </w:rPr>
        <w:t>Гуннлаугур</w:t>
      </w:r>
      <w:proofErr w:type="spellEnd"/>
      <w:r w:rsidRPr="00D26162">
        <w:rPr>
          <w:rFonts w:cs="Times New Roman"/>
          <w:szCs w:val="24"/>
          <w:lang w:val="ru-RU"/>
        </w:rPr>
        <w:t xml:space="preserve"> на мгновение заколебался: ему явно не хотелось отвлекаться. Издав низкий рык разочарования, он вопросительно взглянул на Бальдра: </w:t>
      </w:r>
    </w:p>
    <w:p w14:paraId="65548AB7"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Это действительно </w:t>
      </w:r>
      <w:r w:rsidRPr="00D26162">
        <w:rPr>
          <w:rFonts w:cs="Times New Roman"/>
          <w:i/>
          <w:szCs w:val="24"/>
          <w:lang w:val="ru-RU"/>
        </w:rPr>
        <w:t>необходимо</w:t>
      </w:r>
      <w:r w:rsidRPr="00D26162">
        <w:rPr>
          <w:rFonts w:cs="Times New Roman"/>
          <w:szCs w:val="24"/>
          <w:lang w:val="ru-RU"/>
        </w:rPr>
        <w:t>, брат?</w:t>
      </w:r>
    </w:p>
    <w:p w14:paraId="775A6E50" w14:textId="3F8B3CAB" w:rsidR="003E58F7" w:rsidRPr="00D26162" w:rsidRDefault="003E58F7" w:rsidP="003E58F7">
      <w:pPr>
        <w:ind w:firstLineChars="275" w:firstLine="660"/>
        <w:rPr>
          <w:rFonts w:cs="Times New Roman"/>
          <w:szCs w:val="24"/>
          <w:lang w:val="ru-RU"/>
        </w:rPr>
      </w:pPr>
      <w:r w:rsidRPr="00D26162">
        <w:rPr>
          <w:rFonts w:cs="Times New Roman"/>
          <w:szCs w:val="24"/>
          <w:lang w:val="ru-RU"/>
        </w:rPr>
        <w:t>К тому времени сомнений больше не осталось. Боль стала настолько сильной, что Бальдру было трудно даже пошевелить челюстью, чтобы ответить. Он чувствовал себя так, словно его зажали в какие-то гигантские невидимые тиски, которые одновременно сжимали, растягивали и перемалывали тело на части. С каждой секундой ему становилось вс</w:t>
      </w:r>
      <w:r w:rsidR="00BF2D7C" w:rsidRPr="00D26162">
        <w:rPr>
          <w:rFonts w:cs="Times New Roman"/>
          <w:szCs w:val="24"/>
          <w:lang w:val="ru-RU"/>
        </w:rPr>
        <w:t>е</w:t>
      </w:r>
      <w:r w:rsidRPr="00D26162">
        <w:rPr>
          <w:rFonts w:cs="Times New Roman"/>
          <w:szCs w:val="24"/>
          <w:lang w:val="ru-RU"/>
        </w:rPr>
        <w:t xml:space="preserve"> хуже, и он понял — тем же сверхъестественным образом, который отмечал всю его уверенность, — что это как-то связано с тем, что Ингвар обнаружил в пустоши.</w:t>
      </w:r>
    </w:p>
    <w:p w14:paraId="6346D91D"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Нам надо, — повторил </w:t>
      </w:r>
      <w:proofErr w:type="spellStart"/>
      <w:r w:rsidRPr="00D26162">
        <w:rPr>
          <w:rFonts w:cs="Times New Roman"/>
          <w:szCs w:val="24"/>
          <w:lang w:val="ru-RU"/>
        </w:rPr>
        <w:t>Фъольнир</w:t>
      </w:r>
      <w:proofErr w:type="spellEnd"/>
      <w:r w:rsidRPr="00D26162">
        <w:rPr>
          <w:rFonts w:cs="Times New Roman"/>
          <w:szCs w:val="24"/>
          <w:lang w:val="ru-RU"/>
        </w:rPr>
        <w:t>, с трудом выговаривая слова, — остановиться.</w:t>
      </w:r>
    </w:p>
    <w:p w14:paraId="300416A9" w14:textId="77777777" w:rsidR="003E58F7" w:rsidRPr="00D26162" w:rsidRDefault="003E58F7" w:rsidP="003E58F7">
      <w:pPr>
        <w:ind w:firstLineChars="275" w:firstLine="660"/>
        <w:rPr>
          <w:rFonts w:cs="Times New Roman"/>
          <w:szCs w:val="24"/>
          <w:lang w:val="ru-RU"/>
        </w:rPr>
      </w:pPr>
      <w:proofErr w:type="spellStart"/>
      <w:r w:rsidRPr="00D26162">
        <w:rPr>
          <w:rFonts w:cs="Times New Roman"/>
          <w:szCs w:val="24"/>
          <w:lang w:val="ru-RU"/>
        </w:rPr>
        <w:t>Гуннлаугур</w:t>
      </w:r>
      <w:proofErr w:type="spellEnd"/>
      <w:r w:rsidRPr="00D26162">
        <w:rPr>
          <w:rFonts w:cs="Times New Roman"/>
          <w:szCs w:val="24"/>
          <w:lang w:val="ru-RU"/>
        </w:rPr>
        <w:t xml:space="preserve"> устало покачал головой. </w:t>
      </w:r>
    </w:p>
    <w:p w14:paraId="27E6252B" w14:textId="23F046D3" w:rsidR="003E58F7" w:rsidRPr="00D26162" w:rsidRDefault="003E58F7" w:rsidP="003E58F7">
      <w:pPr>
        <w:ind w:firstLineChars="275" w:firstLine="660"/>
        <w:rPr>
          <w:rFonts w:cs="Times New Roman"/>
          <w:szCs w:val="24"/>
          <w:lang w:val="ru-RU"/>
        </w:rPr>
      </w:pPr>
      <w:r w:rsidRPr="00D26162">
        <w:rPr>
          <w:rFonts w:cs="Times New Roman"/>
          <w:szCs w:val="24"/>
          <w:lang w:val="ru-RU"/>
        </w:rPr>
        <w:t>— Тяж</w:t>
      </w:r>
      <w:r w:rsidR="00BF2D7C" w:rsidRPr="00D26162">
        <w:rPr>
          <w:rFonts w:cs="Times New Roman"/>
          <w:szCs w:val="24"/>
          <w:lang w:val="ru-RU"/>
        </w:rPr>
        <w:t>е</w:t>
      </w:r>
      <w:r w:rsidRPr="00D26162">
        <w:rPr>
          <w:rFonts w:cs="Times New Roman"/>
          <w:szCs w:val="24"/>
          <w:lang w:val="ru-RU"/>
        </w:rPr>
        <w:t xml:space="preserve">лая Рука, иди на сигнал. </w:t>
      </w:r>
    </w:p>
    <w:p w14:paraId="432C98F2" w14:textId="43FD5881" w:rsidR="003E58F7" w:rsidRPr="00D26162" w:rsidRDefault="003E58F7" w:rsidP="003E58F7">
      <w:pPr>
        <w:ind w:firstLineChars="275" w:firstLine="660"/>
        <w:rPr>
          <w:rFonts w:cs="Times New Roman"/>
          <w:szCs w:val="24"/>
          <w:lang w:val="ru-RU"/>
        </w:rPr>
      </w:pPr>
      <w:proofErr w:type="spellStart"/>
      <w:r w:rsidRPr="00D26162">
        <w:rPr>
          <w:rFonts w:cs="Times New Roman"/>
          <w:szCs w:val="24"/>
          <w:lang w:val="ru-RU"/>
        </w:rPr>
        <w:t>Ольгейр</w:t>
      </w:r>
      <w:proofErr w:type="spellEnd"/>
      <w:r w:rsidRPr="00D26162">
        <w:rPr>
          <w:rFonts w:cs="Times New Roman"/>
          <w:szCs w:val="24"/>
          <w:lang w:val="ru-RU"/>
        </w:rPr>
        <w:t xml:space="preserve"> поступил как велено: свернул с транзитной дороги и пов</w:t>
      </w:r>
      <w:r w:rsidR="00BF2D7C" w:rsidRPr="00D26162">
        <w:rPr>
          <w:rFonts w:cs="Times New Roman"/>
          <w:szCs w:val="24"/>
          <w:lang w:val="ru-RU"/>
        </w:rPr>
        <w:t>е</w:t>
      </w:r>
      <w:r w:rsidRPr="00D26162">
        <w:rPr>
          <w:rFonts w:cs="Times New Roman"/>
          <w:szCs w:val="24"/>
          <w:lang w:val="ru-RU"/>
        </w:rPr>
        <w:t xml:space="preserve">л </w:t>
      </w:r>
      <w:r w:rsidRPr="00D26162">
        <w:rPr>
          <w:rFonts w:eastAsia="SimSun" w:cs="Times New Roman"/>
          <w:color w:val="000000"/>
          <w:szCs w:val="24"/>
          <w:lang w:val="ru-RU"/>
        </w:rPr>
        <w:t>«</w:t>
      </w:r>
      <w:proofErr w:type="spellStart"/>
      <w:r w:rsidRPr="00D26162">
        <w:rPr>
          <w:rFonts w:eastAsia="SimSun" w:cs="Times New Roman"/>
          <w:color w:val="000000"/>
          <w:szCs w:val="24"/>
          <w:lang w:val="ru-RU"/>
        </w:rPr>
        <w:t>Таврокс</w:t>
      </w:r>
      <w:proofErr w:type="spellEnd"/>
      <w:r w:rsidRPr="00D26162">
        <w:rPr>
          <w:rFonts w:eastAsia="SimSun" w:cs="Times New Roman"/>
          <w:color w:val="000000"/>
          <w:szCs w:val="24"/>
          <w:lang w:val="ru-RU"/>
        </w:rPr>
        <w:t>»</w:t>
      </w:r>
      <w:r w:rsidRPr="00D26162">
        <w:rPr>
          <w:rFonts w:cs="Times New Roman"/>
          <w:szCs w:val="24"/>
          <w:lang w:val="ru-RU"/>
        </w:rPr>
        <w:t xml:space="preserve"> на неровных оборотах по пересеч</w:t>
      </w:r>
      <w:r w:rsidR="00BF2D7C" w:rsidRPr="00D26162">
        <w:rPr>
          <w:rFonts w:cs="Times New Roman"/>
          <w:szCs w:val="24"/>
          <w:lang w:val="ru-RU"/>
        </w:rPr>
        <w:t>е</w:t>
      </w:r>
      <w:r w:rsidRPr="00D26162">
        <w:rPr>
          <w:rFonts w:cs="Times New Roman"/>
          <w:szCs w:val="24"/>
          <w:lang w:val="ru-RU"/>
        </w:rPr>
        <w:t>нной местности. Остальные члены стаи были угрюмы и молчаливы; они снова надели шлемы и потянулись за оружием.</w:t>
      </w:r>
    </w:p>
    <w:p w14:paraId="20F449D7" w14:textId="4EDF6C76"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Ехать до источника сигнала пришлось недолго. </w:t>
      </w:r>
      <w:proofErr w:type="spellStart"/>
      <w:r w:rsidRPr="00D26162">
        <w:rPr>
          <w:rFonts w:cs="Times New Roman"/>
          <w:szCs w:val="24"/>
          <w:lang w:val="ru-RU"/>
        </w:rPr>
        <w:t>Ольгейр</w:t>
      </w:r>
      <w:proofErr w:type="spellEnd"/>
      <w:r w:rsidRPr="00D26162">
        <w:rPr>
          <w:rFonts w:cs="Times New Roman"/>
          <w:szCs w:val="24"/>
          <w:lang w:val="ru-RU"/>
        </w:rPr>
        <w:t xml:space="preserve"> остановился от него в сотне ярдов и заглушил двигатель. Стая выбралась из машины, подняла болтеры, и медленно двинулась впер</w:t>
      </w:r>
      <w:r w:rsidR="00BF2D7C" w:rsidRPr="00D26162">
        <w:rPr>
          <w:rFonts w:cs="Times New Roman"/>
          <w:szCs w:val="24"/>
          <w:lang w:val="ru-RU"/>
        </w:rPr>
        <w:t>е</w:t>
      </w:r>
      <w:r w:rsidRPr="00D26162">
        <w:rPr>
          <w:rFonts w:cs="Times New Roman"/>
          <w:szCs w:val="24"/>
          <w:lang w:val="ru-RU"/>
        </w:rPr>
        <w:t>д, сквозь тьму.</w:t>
      </w:r>
    </w:p>
    <w:p w14:paraId="56C19359" w14:textId="46419E01" w:rsidR="003E58F7" w:rsidRPr="00D26162" w:rsidRDefault="003E58F7" w:rsidP="003E58F7">
      <w:pPr>
        <w:ind w:firstLineChars="275" w:firstLine="660"/>
        <w:rPr>
          <w:rFonts w:cs="Times New Roman"/>
          <w:szCs w:val="24"/>
          <w:lang w:val="ru-RU"/>
        </w:rPr>
      </w:pPr>
      <w:r w:rsidRPr="00D26162">
        <w:rPr>
          <w:rFonts w:cs="Times New Roman"/>
          <w:szCs w:val="24"/>
          <w:lang w:val="ru-RU"/>
        </w:rPr>
        <w:t>Стояла глубокая ночь. Непрекращающийся холодный ветер трепал кустарник и вздымал пыль. Ландшафт оставался неизменно ровным и просматривался во всех направлениях сколько хватало глаза. В этом странном месте не было ничего, кроме редких валунов и колючих зарослей. Порывы ледяного воздуха двигались причудливо, а на фоне несущихся облаков мерцали огоньки. Некоторые из них могли быть отражением дал</w:t>
      </w:r>
      <w:r w:rsidR="00BF2D7C" w:rsidRPr="00D26162">
        <w:rPr>
          <w:rFonts w:cs="Times New Roman"/>
          <w:szCs w:val="24"/>
          <w:lang w:val="ru-RU"/>
        </w:rPr>
        <w:t>е</w:t>
      </w:r>
      <w:r w:rsidRPr="00D26162">
        <w:rPr>
          <w:rFonts w:cs="Times New Roman"/>
          <w:szCs w:val="24"/>
          <w:lang w:val="ru-RU"/>
        </w:rPr>
        <w:t>ких выстрелов, но попадались и необычные — переливчатые огни, такими же мимол</w:t>
      </w:r>
      <w:r w:rsidR="00BF2D7C" w:rsidRPr="00D26162">
        <w:rPr>
          <w:rFonts w:cs="Times New Roman"/>
          <w:szCs w:val="24"/>
          <w:lang w:val="ru-RU"/>
        </w:rPr>
        <w:t>е</w:t>
      </w:r>
      <w:r w:rsidRPr="00D26162">
        <w:rPr>
          <w:rFonts w:cs="Times New Roman"/>
          <w:szCs w:val="24"/>
          <w:lang w:val="ru-RU"/>
        </w:rPr>
        <w:t>тные, как вспышки газа или рябь от зв</w:t>
      </w:r>
      <w:r w:rsidR="00BF2D7C" w:rsidRPr="00D26162">
        <w:rPr>
          <w:rFonts w:cs="Times New Roman"/>
          <w:szCs w:val="24"/>
          <w:lang w:val="ru-RU"/>
        </w:rPr>
        <w:t>е</w:t>
      </w:r>
      <w:r w:rsidRPr="00D26162">
        <w:rPr>
          <w:rFonts w:cs="Times New Roman"/>
          <w:szCs w:val="24"/>
          <w:lang w:val="ru-RU"/>
        </w:rPr>
        <w:t>здного света на воде.</w:t>
      </w:r>
    </w:p>
    <w:p w14:paraId="5B3E99CB"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Бальдру трудно было сосредоточиться. Он держал болтер двумя руками, готовый открыть огонь, но сомневался, что из этого выйдет что-то путное. В любом случае, это походило скорее на какой-то фокус: Бальдр не ощущал впереди никакой физической угрозы, лишь что-то… странное. </w:t>
      </w:r>
    </w:p>
    <w:p w14:paraId="0B9EE022" w14:textId="679BF151" w:rsidR="003E58F7" w:rsidRPr="00D26162" w:rsidRDefault="003E58F7" w:rsidP="003E58F7">
      <w:pPr>
        <w:ind w:firstLineChars="275" w:firstLine="660"/>
        <w:rPr>
          <w:rFonts w:cs="Times New Roman"/>
          <w:szCs w:val="24"/>
          <w:lang w:val="ru-RU"/>
        </w:rPr>
      </w:pPr>
      <w:r w:rsidRPr="00D26162">
        <w:rPr>
          <w:rFonts w:cs="Times New Roman"/>
          <w:szCs w:val="24"/>
          <w:lang w:val="ru-RU"/>
        </w:rPr>
        <w:t>Космические Волки двигались впер</w:t>
      </w:r>
      <w:r w:rsidR="00BF2D7C" w:rsidRPr="00D26162">
        <w:rPr>
          <w:rFonts w:cs="Times New Roman"/>
          <w:szCs w:val="24"/>
          <w:lang w:val="ru-RU"/>
        </w:rPr>
        <w:t>е</w:t>
      </w:r>
      <w:r w:rsidRPr="00D26162">
        <w:rPr>
          <w:rFonts w:cs="Times New Roman"/>
          <w:szCs w:val="24"/>
          <w:lang w:val="ru-RU"/>
        </w:rPr>
        <w:t>д, держась плотной группой и осторожно ступая по сухой траве. В конце концов космодесантники пришли к широкому изгибу, где земля уходила вниз, словно е</w:t>
      </w:r>
      <w:r w:rsidR="00BF2D7C" w:rsidRPr="00D26162">
        <w:rPr>
          <w:rFonts w:cs="Times New Roman"/>
          <w:szCs w:val="24"/>
          <w:lang w:val="ru-RU"/>
        </w:rPr>
        <w:t>е</w:t>
      </w:r>
      <w:r w:rsidRPr="00D26162">
        <w:rPr>
          <w:rFonts w:cs="Times New Roman"/>
          <w:szCs w:val="24"/>
          <w:lang w:val="ru-RU"/>
        </w:rPr>
        <w:t xml:space="preserve"> пропахали огромным лемехом. Края впадины были осыпающимися и рыхлыми, но сам спуск — неглубоким.</w:t>
      </w:r>
    </w:p>
    <w:p w14:paraId="69093497" w14:textId="3A6563C2" w:rsidR="003E58F7" w:rsidRPr="00D26162" w:rsidRDefault="003E58F7" w:rsidP="003E58F7">
      <w:pPr>
        <w:ind w:firstLineChars="275" w:firstLine="660"/>
        <w:rPr>
          <w:rFonts w:cs="Times New Roman"/>
          <w:szCs w:val="24"/>
          <w:lang w:val="ru-RU"/>
        </w:rPr>
      </w:pPr>
      <w:r w:rsidRPr="00D26162">
        <w:rPr>
          <w:rFonts w:cs="Times New Roman"/>
          <w:szCs w:val="24"/>
          <w:lang w:val="ru-RU"/>
        </w:rPr>
        <w:lastRenderedPageBreak/>
        <w:t>— Это здесь, — сказал Ингвар, убирая авгур. Голос его звучал напряж</w:t>
      </w:r>
      <w:r w:rsidR="00BF2D7C" w:rsidRPr="00D26162">
        <w:rPr>
          <w:rFonts w:cs="Times New Roman"/>
          <w:szCs w:val="24"/>
          <w:lang w:val="ru-RU"/>
        </w:rPr>
        <w:t>е</w:t>
      </w:r>
      <w:r w:rsidRPr="00D26162">
        <w:rPr>
          <w:rFonts w:cs="Times New Roman"/>
          <w:szCs w:val="24"/>
          <w:lang w:val="ru-RU"/>
        </w:rPr>
        <w:t xml:space="preserve">нно, как всегда, когда </w:t>
      </w:r>
      <w:proofErr w:type="spellStart"/>
      <w:r w:rsidRPr="00D26162">
        <w:rPr>
          <w:rFonts w:cs="Times New Roman"/>
          <w:szCs w:val="24"/>
          <w:lang w:val="ru-RU"/>
        </w:rPr>
        <w:t>Гирфалькон</w:t>
      </w:r>
      <w:proofErr w:type="spellEnd"/>
      <w:r w:rsidRPr="00D26162">
        <w:rPr>
          <w:rFonts w:cs="Times New Roman"/>
          <w:szCs w:val="24"/>
          <w:lang w:val="ru-RU"/>
        </w:rPr>
        <w:t xml:space="preserve"> замечал врага.</w:t>
      </w:r>
    </w:p>
    <w:p w14:paraId="2133868F" w14:textId="67609A3F" w:rsidR="003E58F7" w:rsidRPr="00D26162" w:rsidRDefault="003E58F7" w:rsidP="003E58F7">
      <w:pPr>
        <w:ind w:firstLineChars="275" w:firstLine="660"/>
        <w:rPr>
          <w:rFonts w:cs="Times New Roman"/>
          <w:szCs w:val="24"/>
          <w:lang w:val="ru-RU"/>
        </w:rPr>
      </w:pPr>
      <w:proofErr w:type="spellStart"/>
      <w:r w:rsidRPr="00D26162">
        <w:rPr>
          <w:rFonts w:cs="Times New Roman"/>
          <w:szCs w:val="24"/>
          <w:lang w:val="ru-RU"/>
        </w:rPr>
        <w:t>Гуннлаугур</w:t>
      </w:r>
      <w:proofErr w:type="spellEnd"/>
      <w:r w:rsidRPr="00D26162">
        <w:rPr>
          <w:rFonts w:cs="Times New Roman"/>
          <w:szCs w:val="24"/>
          <w:lang w:val="ru-RU"/>
        </w:rPr>
        <w:t xml:space="preserve"> пош</w:t>
      </w:r>
      <w:r w:rsidR="00BF2D7C" w:rsidRPr="00D26162">
        <w:rPr>
          <w:rFonts w:cs="Times New Roman"/>
          <w:szCs w:val="24"/>
          <w:lang w:val="ru-RU"/>
        </w:rPr>
        <w:t>е</w:t>
      </w:r>
      <w:r w:rsidRPr="00D26162">
        <w:rPr>
          <w:rFonts w:cs="Times New Roman"/>
          <w:szCs w:val="24"/>
          <w:lang w:val="ru-RU"/>
        </w:rPr>
        <w:t>л впер</w:t>
      </w:r>
      <w:r w:rsidR="00BF2D7C" w:rsidRPr="00D26162">
        <w:rPr>
          <w:rFonts w:cs="Times New Roman"/>
          <w:szCs w:val="24"/>
          <w:lang w:val="ru-RU"/>
        </w:rPr>
        <w:t>е</w:t>
      </w:r>
      <w:r w:rsidRPr="00D26162">
        <w:rPr>
          <w:rFonts w:cs="Times New Roman"/>
          <w:szCs w:val="24"/>
          <w:lang w:val="ru-RU"/>
        </w:rPr>
        <w:t xml:space="preserve">д, вглядываясь в склон. </w:t>
      </w:r>
    </w:p>
    <w:p w14:paraId="50BDDF89" w14:textId="24891494" w:rsidR="003E58F7" w:rsidRPr="00D26162" w:rsidRDefault="003E58F7" w:rsidP="003E58F7">
      <w:pPr>
        <w:ind w:firstLineChars="275" w:firstLine="660"/>
        <w:rPr>
          <w:rFonts w:cs="Times New Roman"/>
          <w:szCs w:val="24"/>
          <w:lang w:val="ru-RU"/>
        </w:rPr>
      </w:pPr>
      <w:r w:rsidRPr="00D26162">
        <w:rPr>
          <w:rFonts w:cs="Times New Roman"/>
          <w:szCs w:val="24"/>
          <w:lang w:val="ru-RU"/>
        </w:rPr>
        <w:t>— Впереди что-то ещ</w:t>
      </w:r>
      <w:r w:rsidR="00BF2D7C" w:rsidRPr="00D26162">
        <w:rPr>
          <w:rFonts w:cs="Times New Roman"/>
          <w:szCs w:val="24"/>
          <w:lang w:val="ru-RU"/>
        </w:rPr>
        <w:t>е</w:t>
      </w:r>
      <w:r w:rsidRPr="00D26162">
        <w:rPr>
          <w:rFonts w:cs="Times New Roman"/>
          <w:szCs w:val="24"/>
          <w:lang w:val="ru-RU"/>
        </w:rPr>
        <w:t>, — сказал он. Даже со сверхчеловеческим зрением было нелегко что-либо разглядеть в темноте, не включая люмен на шлеме. — Будь осторожен.</w:t>
      </w:r>
    </w:p>
    <w:p w14:paraId="1F355E77"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Отряд двинулся вниз, увязая в рыхлой земле. Углубление было не кратером, а скорее бороздой, шедшей на северо-запад. По пути на глаза попадались обломки — частицы какого-то тусклого, не отражающего свет материала. Выглядели они, как будто их откололи от какой-то большой машины, не использующейся ни имперскими войсками, ни врагом.</w:t>
      </w:r>
    </w:p>
    <w:p w14:paraId="5D75D0F2"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Ингвар сказал это первым, хотя все подумали об одном и том же: «</w:t>
      </w:r>
      <w:proofErr w:type="spellStart"/>
      <w:r w:rsidRPr="00D26162">
        <w:rPr>
          <w:rFonts w:cs="Times New Roman"/>
          <w:szCs w:val="24"/>
          <w:lang w:val="ru-RU"/>
        </w:rPr>
        <w:t>Ксеносы</w:t>
      </w:r>
      <w:proofErr w:type="spellEnd"/>
      <w:r w:rsidRPr="00D26162">
        <w:rPr>
          <w:rFonts w:cs="Times New Roman"/>
          <w:szCs w:val="24"/>
          <w:lang w:val="ru-RU"/>
        </w:rPr>
        <w:t>».</w:t>
      </w:r>
    </w:p>
    <w:p w14:paraId="0BDDCC54" w14:textId="7818C674" w:rsidR="003E58F7" w:rsidRPr="00D26162" w:rsidRDefault="003E58F7" w:rsidP="003E58F7">
      <w:pPr>
        <w:ind w:firstLineChars="275" w:firstLine="660"/>
        <w:rPr>
          <w:rFonts w:cs="Times New Roman"/>
          <w:szCs w:val="24"/>
          <w:lang w:val="ru-RU"/>
        </w:rPr>
      </w:pPr>
      <w:r w:rsidRPr="00D26162">
        <w:rPr>
          <w:rFonts w:cs="Times New Roman"/>
          <w:szCs w:val="24"/>
          <w:lang w:val="ru-RU"/>
        </w:rPr>
        <w:t>Бóльшая часть обломков валялась в конце борозды, углубившейся в землю ярдов на двадцать. Борозда расширилась, земля раскалилась. Ветер дон</w:t>
      </w:r>
      <w:r w:rsidR="00BF2D7C" w:rsidRPr="00D26162">
        <w:rPr>
          <w:rFonts w:cs="Times New Roman"/>
          <w:szCs w:val="24"/>
          <w:lang w:val="ru-RU"/>
        </w:rPr>
        <w:t>е</w:t>
      </w:r>
      <w:r w:rsidRPr="00D26162">
        <w:rPr>
          <w:rFonts w:cs="Times New Roman"/>
          <w:szCs w:val="24"/>
          <w:lang w:val="ru-RU"/>
        </w:rPr>
        <w:t>с до стаи трудноуловимые запахи — что-то вроде не то цветов, не то алкоголя, не то какой-то экзотической химической смеси.</w:t>
      </w:r>
    </w:p>
    <w:p w14:paraId="56F46205" w14:textId="7343F6CB" w:rsidR="003E58F7" w:rsidRPr="00D26162" w:rsidRDefault="003E58F7" w:rsidP="003E58F7">
      <w:pPr>
        <w:ind w:firstLineChars="275" w:firstLine="660"/>
        <w:rPr>
          <w:rFonts w:cs="Times New Roman"/>
          <w:szCs w:val="24"/>
          <w:lang w:val="ru-RU"/>
        </w:rPr>
      </w:pPr>
      <w:r w:rsidRPr="00D26162">
        <w:rPr>
          <w:rFonts w:cs="Times New Roman"/>
          <w:szCs w:val="24"/>
          <w:lang w:val="ru-RU"/>
        </w:rPr>
        <w:t>Прямо там громоздились обломки — длинные осколки, напоминающие битое стекло, но со скругл</w:t>
      </w:r>
      <w:r w:rsidR="00BF2D7C" w:rsidRPr="00D26162">
        <w:rPr>
          <w:rFonts w:cs="Times New Roman"/>
          <w:szCs w:val="24"/>
          <w:lang w:val="ru-RU"/>
        </w:rPr>
        <w:t>е</w:t>
      </w:r>
      <w:r w:rsidRPr="00D26162">
        <w:rPr>
          <w:rFonts w:cs="Times New Roman"/>
          <w:szCs w:val="24"/>
          <w:lang w:val="ru-RU"/>
        </w:rPr>
        <w:t>нными краями. Вс</w:t>
      </w:r>
      <w:r w:rsidR="00BF2D7C" w:rsidRPr="00D26162">
        <w:rPr>
          <w:rFonts w:cs="Times New Roman"/>
          <w:szCs w:val="24"/>
          <w:lang w:val="ru-RU"/>
        </w:rPr>
        <w:t>е</w:t>
      </w:r>
      <w:r w:rsidRPr="00D26162">
        <w:rPr>
          <w:rFonts w:cs="Times New Roman"/>
          <w:szCs w:val="24"/>
          <w:lang w:val="ru-RU"/>
        </w:rPr>
        <w:t xml:space="preserve"> поверхности — матово-ч</w:t>
      </w:r>
      <w:r w:rsidR="00BF2D7C" w:rsidRPr="00D26162">
        <w:rPr>
          <w:rFonts w:cs="Times New Roman"/>
          <w:szCs w:val="24"/>
          <w:lang w:val="ru-RU"/>
        </w:rPr>
        <w:t>е</w:t>
      </w:r>
      <w:r w:rsidRPr="00D26162">
        <w:rPr>
          <w:rFonts w:cs="Times New Roman"/>
          <w:szCs w:val="24"/>
          <w:lang w:val="ru-RU"/>
        </w:rPr>
        <w:t>рные, хотя в них были встроены драгоценные камни, блестящие, как гагат. Судя по всему — обломки транспортника, достаточно большого, чтобы выдержать спуск с орбиты, но явно пригодного для работы в атмосфере. Некоторые лопасти и лонжероны машины отчасти уцелели и уходили в ночное небо, возвышаясь над всеми подобно экстравагантным скульптурам, хотя двигатели не работали, а посадочные огни потухли.</w:t>
      </w:r>
    </w:p>
    <w:p w14:paraId="786139CC" w14:textId="740FF274"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На земле перед </w:t>
      </w:r>
      <w:proofErr w:type="spellStart"/>
      <w:r w:rsidRPr="00D26162">
        <w:rPr>
          <w:rFonts w:cs="Times New Roman"/>
          <w:szCs w:val="24"/>
          <w:lang w:val="ru-RU"/>
        </w:rPr>
        <w:t>космодесантниками</w:t>
      </w:r>
      <w:proofErr w:type="spellEnd"/>
      <w:r w:rsidRPr="00D26162">
        <w:rPr>
          <w:rFonts w:cs="Times New Roman"/>
          <w:szCs w:val="24"/>
          <w:lang w:val="ru-RU"/>
        </w:rPr>
        <w:t xml:space="preserve"> растянулась одинокая фигура. По безмолвному знаку </w:t>
      </w:r>
      <w:proofErr w:type="spellStart"/>
      <w:r w:rsidRPr="00D26162">
        <w:rPr>
          <w:rFonts w:cs="Times New Roman"/>
          <w:szCs w:val="24"/>
          <w:lang w:val="ru-RU"/>
        </w:rPr>
        <w:t>Гуннлаугура</w:t>
      </w:r>
      <w:proofErr w:type="spellEnd"/>
      <w:r w:rsidRPr="00D26162">
        <w:rPr>
          <w:rFonts w:cs="Times New Roman"/>
          <w:szCs w:val="24"/>
          <w:lang w:val="ru-RU"/>
        </w:rPr>
        <w:t xml:space="preserve"> Волки осторожно двинулись впер</w:t>
      </w:r>
      <w:r w:rsidR="00BF2D7C" w:rsidRPr="00D26162">
        <w:rPr>
          <w:rFonts w:cs="Times New Roman"/>
          <w:szCs w:val="24"/>
          <w:lang w:val="ru-RU"/>
        </w:rPr>
        <w:t>е</w:t>
      </w:r>
      <w:r w:rsidRPr="00D26162">
        <w:rPr>
          <w:rFonts w:cs="Times New Roman"/>
          <w:szCs w:val="24"/>
          <w:lang w:val="ru-RU"/>
        </w:rPr>
        <w:t xml:space="preserve">д. </w:t>
      </w:r>
      <w:proofErr w:type="spellStart"/>
      <w:r w:rsidRPr="00D26162">
        <w:rPr>
          <w:rFonts w:cs="Times New Roman"/>
          <w:szCs w:val="24"/>
          <w:lang w:val="ru-RU"/>
        </w:rPr>
        <w:t>Ольгейр</w:t>
      </w:r>
      <w:proofErr w:type="spellEnd"/>
      <w:r w:rsidRPr="00D26162">
        <w:rPr>
          <w:rFonts w:cs="Times New Roman"/>
          <w:szCs w:val="24"/>
          <w:lang w:val="ru-RU"/>
        </w:rPr>
        <w:t xml:space="preserve"> немного отступил, осматривая обломки корабля через тяж</w:t>
      </w:r>
      <w:r w:rsidR="00BF2D7C" w:rsidRPr="00D26162">
        <w:rPr>
          <w:rFonts w:cs="Times New Roman"/>
          <w:szCs w:val="24"/>
          <w:lang w:val="ru-RU"/>
        </w:rPr>
        <w:t>е</w:t>
      </w:r>
      <w:r w:rsidRPr="00D26162">
        <w:rPr>
          <w:rFonts w:cs="Times New Roman"/>
          <w:szCs w:val="24"/>
          <w:lang w:val="ru-RU"/>
        </w:rPr>
        <w:t xml:space="preserve">лый болтер. </w:t>
      </w:r>
      <w:proofErr w:type="spellStart"/>
      <w:r w:rsidRPr="00D26162">
        <w:rPr>
          <w:rFonts w:cs="Times New Roman"/>
          <w:szCs w:val="24"/>
          <w:lang w:val="ru-RU"/>
        </w:rPr>
        <w:t>Хафлои</w:t>
      </w:r>
      <w:proofErr w:type="spellEnd"/>
      <w:r w:rsidRPr="00D26162">
        <w:rPr>
          <w:rFonts w:cs="Times New Roman"/>
          <w:szCs w:val="24"/>
          <w:lang w:val="ru-RU"/>
        </w:rPr>
        <w:t xml:space="preserve"> слегка поднялся на дальнюю часть склона. Остальные подошли и встали перед распрост</w:t>
      </w:r>
      <w:r w:rsidR="00BF2D7C" w:rsidRPr="00D26162">
        <w:rPr>
          <w:rFonts w:cs="Times New Roman"/>
          <w:szCs w:val="24"/>
          <w:lang w:val="ru-RU"/>
        </w:rPr>
        <w:t>е</w:t>
      </w:r>
      <w:r w:rsidRPr="00D26162">
        <w:rPr>
          <w:rFonts w:cs="Times New Roman"/>
          <w:szCs w:val="24"/>
          <w:lang w:val="ru-RU"/>
        </w:rPr>
        <w:t xml:space="preserve">ртым </w:t>
      </w:r>
      <w:proofErr w:type="spellStart"/>
      <w:r w:rsidRPr="00D26162">
        <w:rPr>
          <w:rFonts w:cs="Times New Roman"/>
          <w:szCs w:val="24"/>
          <w:lang w:val="ru-RU"/>
        </w:rPr>
        <w:t>ксеносом</w:t>
      </w:r>
      <w:proofErr w:type="spellEnd"/>
      <w:r w:rsidRPr="00D26162">
        <w:rPr>
          <w:rFonts w:cs="Times New Roman"/>
          <w:szCs w:val="24"/>
          <w:lang w:val="ru-RU"/>
        </w:rPr>
        <w:t>, направив на него оружие.</w:t>
      </w:r>
    </w:p>
    <w:p w14:paraId="44F33B19"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Бальдр уже готов был закричать. Здесь стояла практически полная тишина, но у него в голове снова и снова звучал хор неразборчивых голосов, хор безумия. Каждый раз, когда он поворачивал голову, мир расплывался, распадаясь на прозрачные фрагменты, накладывающиеся друг на друга. Устоять на ногах уже было испытанием. </w:t>
      </w:r>
    </w:p>
    <w:p w14:paraId="422F0ED1" w14:textId="7FFECAA4"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Разумеется, </w:t>
      </w:r>
      <w:proofErr w:type="spellStart"/>
      <w:r w:rsidRPr="00D26162">
        <w:rPr>
          <w:rFonts w:cs="Times New Roman"/>
          <w:szCs w:val="24"/>
          <w:lang w:val="ru-RU"/>
        </w:rPr>
        <w:t>ксенос</w:t>
      </w:r>
      <w:proofErr w:type="spellEnd"/>
      <w:r w:rsidRPr="00D26162">
        <w:rPr>
          <w:rFonts w:cs="Times New Roman"/>
          <w:szCs w:val="24"/>
          <w:lang w:val="ru-RU"/>
        </w:rPr>
        <w:t xml:space="preserve"> уставился прямо на него, будто не замечая остальных членов стаи. Он, а может, и она, — это всегда сложно определить, — был в плотно облегающ</w:t>
      </w:r>
      <w:r w:rsidR="00A11C08">
        <w:rPr>
          <w:rFonts w:cs="Times New Roman"/>
          <w:szCs w:val="24"/>
          <w:lang w:val="ru-RU"/>
        </w:rPr>
        <w:t>ем</w:t>
      </w:r>
      <w:r w:rsidRPr="00D26162">
        <w:rPr>
          <w:rFonts w:cs="Times New Roman"/>
          <w:szCs w:val="24"/>
          <w:lang w:val="ru-RU"/>
        </w:rPr>
        <w:t xml:space="preserve"> л</w:t>
      </w:r>
      <w:r w:rsidR="00BF2D7C" w:rsidRPr="00D26162">
        <w:rPr>
          <w:rFonts w:cs="Times New Roman"/>
          <w:szCs w:val="24"/>
          <w:lang w:val="ru-RU"/>
        </w:rPr>
        <w:t>е</w:t>
      </w:r>
      <w:r w:rsidRPr="00D26162">
        <w:rPr>
          <w:rFonts w:cs="Times New Roman"/>
          <w:szCs w:val="24"/>
          <w:lang w:val="ru-RU"/>
        </w:rPr>
        <w:t>тн</w:t>
      </w:r>
      <w:r w:rsidR="00A11C08">
        <w:rPr>
          <w:rFonts w:cs="Times New Roman"/>
          <w:szCs w:val="24"/>
          <w:lang w:val="ru-RU"/>
        </w:rPr>
        <w:t>ом</w:t>
      </w:r>
      <w:r w:rsidRPr="00D26162">
        <w:rPr>
          <w:rFonts w:cs="Times New Roman"/>
          <w:szCs w:val="24"/>
          <w:lang w:val="ru-RU"/>
        </w:rPr>
        <w:t xml:space="preserve"> доспех</w:t>
      </w:r>
      <w:r w:rsidR="00A11C08">
        <w:rPr>
          <w:rFonts w:cs="Times New Roman"/>
          <w:szCs w:val="24"/>
          <w:lang w:val="ru-RU"/>
        </w:rPr>
        <w:t>е,</w:t>
      </w:r>
      <w:r w:rsidRPr="00D26162">
        <w:rPr>
          <w:rFonts w:cs="Times New Roman"/>
          <w:szCs w:val="24"/>
          <w:lang w:val="ru-RU"/>
        </w:rPr>
        <w:t xml:space="preserve"> тако</w:t>
      </w:r>
      <w:r w:rsidR="00A11C08">
        <w:rPr>
          <w:rFonts w:cs="Times New Roman"/>
          <w:szCs w:val="24"/>
          <w:lang w:val="ru-RU"/>
        </w:rPr>
        <w:t>м</w:t>
      </w:r>
      <w:r w:rsidRPr="00D26162">
        <w:rPr>
          <w:rFonts w:cs="Times New Roman"/>
          <w:szCs w:val="24"/>
          <w:lang w:val="ru-RU"/>
        </w:rPr>
        <w:t xml:space="preserve"> же ч</w:t>
      </w:r>
      <w:r w:rsidR="00BF2D7C" w:rsidRPr="00D26162">
        <w:rPr>
          <w:rFonts w:cs="Times New Roman"/>
          <w:szCs w:val="24"/>
          <w:lang w:val="ru-RU"/>
        </w:rPr>
        <w:t>е</w:t>
      </w:r>
      <w:r w:rsidRPr="00D26162">
        <w:rPr>
          <w:rFonts w:cs="Times New Roman"/>
          <w:szCs w:val="24"/>
          <w:lang w:val="ru-RU"/>
        </w:rPr>
        <w:t>рн</w:t>
      </w:r>
      <w:r w:rsidR="00A11C08">
        <w:rPr>
          <w:rFonts w:cs="Times New Roman"/>
          <w:szCs w:val="24"/>
          <w:lang w:val="ru-RU"/>
        </w:rPr>
        <w:t>ом</w:t>
      </w:r>
      <w:r w:rsidRPr="00D26162">
        <w:rPr>
          <w:rFonts w:cs="Times New Roman"/>
          <w:szCs w:val="24"/>
          <w:lang w:val="ru-RU"/>
        </w:rPr>
        <w:t>, как и корабль, и т</w:t>
      </w:r>
      <w:r w:rsidR="00BF2D7C" w:rsidRPr="00D26162">
        <w:rPr>
          <w:rFonts w:cs="Times New Roman"/>
          <w:szCs w:val="24"/>
          <w:lang w:val="ru-RU"/>
        </w:rPr>
        <w:t>е</w:t>
      </w:r>
      <w:r w:rsidRPr="00D26162">
        <w:rPr>
          <w:rFonts w:cs="Times New Roman"/>
          <w:szCs w:val="24"/>
          <w:lang w:val="ru-RU"/>
        </w:rPr>
        <w:t>мны</w:t>
      </w:r>
      <w:r w:rsidR="00A11C08">
        <w:rPr>
          <w:rFonts w:cs="Times New Roman"/>
          <w:szCs w:val="24"/>
          <w:lang w:val="ru-RU"/>
        </w:rPr>
        <w:t>х</w:t>
      </w:r>
      <w:r w:rsidRPr="00D26162">
        <w:rPr>
          <w:rFonts w:cs="Times New Roman"/>
          <w:szCs w:val="24"/>
          <w:lang w:val="ru-RU"/>
        </w:rPr>
        <w:t>, будто масло, одежд</w:t>
      </w:r>
      <w:r w:rsidR="00A11C08">
        <w:rPr>
          <w:rFonts w:cs="Times New Roman"/>
          <w:szCs w:val="24"/>
          <w:lang w:val="ru-RU"/>
        </w:rPr>
        <w:t>ах</w:t>
      </w:r>
      <w:r w:rsidRPr="00D26162">
        <w:rPr>
          <w:rFonts w:cs="Times New Roman"/>
          <w:szCs w:val="24"/>
          <w:lang w:val="ru-RU"/>
        </w:rPr>
        <w:t xml:space="preserve"> поверх брони. Как и корабль, доспехи украшало что-то вроде самоцветов: овалы из полированного камня, окаймл</w:t>
      </w:r>
      <w:r w:rsidR="00BF2D7C" w:rsidRPr="00D26162">
        <w:rPr>
          <w:rFonts w:cs="Times New Roman"/>
          <w:szCs w:val="24"/>
          <w:lang w:val="ru-RU"/>
        </w:rPr>
        <w:t>е</w:t>
      </w:r>
      <w:r w:rsidRPr="00D26162">
        <w:rPr>
          <w:rFonts w:cs="Times New Roman"/>
          <w:szCs w:val="24"/>
          <w:lang w:val="ru-RU"/>
        </w:rPr>
        <w:t>нного тонкими серебряными полосками. Существо с длинными волосами подняло узкую, не прикрытую шлемом голову и страдальчески улыбнулось.</w:t>
      </w:r>
    </w:p>
    <w:p w14:paraId="22582E83" w14:textId="6708DE19" w:rsidR="003E58F7" w:rsidRPr="00D26162" w:rsidRDefault="003E58F7" w:rsidP="003E58F7">
      <w:pPr>
        <w:ind w:firstLineChars="275" w:firstLine="660"/>
        <w:rPr>
          <w:rFonts w:cs="Times New Roman"/>
          <w:szCs w:val="24"/>
          <w:lang w:val="ru-RU"/>
        </w:rPr>
      </w:pPr>
      <w:r w:rsidRPr="00D26162">
        <w:rPr>
          <w:rFonts w:cs="Times New Roman"/>
          <w:szCs w:val="24"/>
          <w:lang w:val="ru-RU"/>
        </w:rPr>
        <w:t>— Сыны Волчьего Короля, — произн</w:t>
      </w:r>
      <w:r w:rsidR="00BF2D7C" w:rsidRPr="00D26162">
        <w:rPr>
          <w:rFonts w:cs="Times New Roman"/>
          <w:szCs w:val="24"/>
          <w:lang w:val="ru-RU"/>
        </w:rPr>
        <w:t>е</w:t>
      </w:r>
      <w:r w:rsidRPr="00D26162">
        <w:rPr>
          <w:rFonts w:cs="Times New Roman"/>
          <w:szCs w:val="24"/>
          <w:lang w:val="ru-RU"/>
        </w:rPr>
        <w:t xml:space="preserve">с </w:t>
      </w:r>
      <w:proofErr w:type="spellStart"/>
      <w:r w:rsidRPr="00D26162">
        <w:rPr>
          <w:rFonts w:cs="Times New Roman"/>
          <w:szCs w:val="24"/>
          <w:lang w:val="ru-RU"/>
        </w:rPr>
        <w:t>ксенос</w:t>
      </w:r>
      <w:proofErr w:type="spellEnd"/>
      <w:r w:rsidRPr="00D26162">
        <w:rPr>
          <w:rFonts w:cs="Times New Roman"/>
          <w:szCs w:val="24"/>
          <w:lang w:val="ru-RU"/>
        </w:rPr>
        <w:t>, и по тембру голоса стало ясно, что перед ними женщина.</w:t>
      </w:r>
    </w:p>
    <w:p w14:paraId="2BFD0F1D" w14:textId="222429B1"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Покончим с ним, — сказал Ингвар, которому явно не терпелось прикончить </w:t>
      </w:r>
      <w:r w:rsidR="00A11C08">
        <w:rPr>
          <w:rFonts w:cs="Times New Roman"/>
          <w:szCs w:val="24"/>
          <w:lang w:val="ru-RU"/>
        </w:rPr>
        <w:t>чужака</w:t>
      </w:r>
      <w:r w:rsidRPr="00D26162">
        <w:rPr>
          <w:rFonts w:cs="Times New Roman"/>
          <w:szCs w:val="24"/>
          <w:lang w:val="ru-RU"/>
        </w:rPr>
        <w:t xml:space="preserve">. Бальдр чувствовал воинственный настрой каждого члена стаи, но чувства Ингвара пылали ярче всех. </w:t>
      </w:r>
    </w:p>
    <w:p w14:paraId="263995DE"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Постой, брат, — сказал Бальдр и обратился к </w:t>
      </w:r>
      <w:proofErr w:type="spellStart"/>
      <w:r w:rsidRPr="00D26162">
        <w:rPr>
          <w:rFonts w:cs="Times New Roman"/>
          <w:szCs w:val="24"/>
          <w:lang w:val="ru-RU"/>
        </w:rPr>
        <w:t>Гуннлаугуру</w:t>
      </w:r>
      <w:proofErr w:type="spellEnd"/>
      <w:r w:rsidRPr="00D26162">
        <w:rPr>
          <w:rFonts w:cs="Times New Roman"/>
          <w:szCs w:val="24"/>
          <w:lang w:val="ru-RU"/>
        </w:rPr>
        <w:t xml:space="preserve">: — Дай ему сказать. </w:t>
      </w:r>
    </w:p>
    <w:p w14:paraId="0A372052"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Из уст </w:t>
      </w:r>
      <w:proofErr w:type="spellStart"/>
      <w:r w:rsidRPr="00D26162">
        <w:rPr>
          <w:rFonts w:cs="Times New Roman"/>
          <w:szCs w:val="24"/>
          <w:lang w:val="ru-RU"/>
        </w:rPr>
        <w:t>ксеносов</w:t>
      </w:r>
      <w:proofErr w:type="spellEnd"/>
      <w:r w:rsidRPr="00D26162">
        <w:rPr>
          <w:rFonts w:cs="Times New Roman"/>
          <w:szCs w:val="24"/>
          <w:lang w:val="ru-RU"/>
        </w:rPr>
        <w:t xml:space="preserve"> исходит лишь ложь, — запротестовал Ингвар.</w:t>
      </w:r>
    </w:p>
    <w:p w14:paraId="7FDFA5E1"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Оно не причинит нам вреда в таком состоянии. </w:t>
      </w:r>
    </w:p>
    <w:p w14:paraId="41EB9C81" w14:textId="1538B988" w:rsidR="003E58F7" w:rsidRPr="00D26162" w:rsidRDefault="003E58F7" w:rsidP="003E58F7">
      <w:pPr>
        <w:ind w:firstLineChars="275" w:firstLine="660"/>
        <w:rPr>
          <w:rFonts w:cs="Times New Roman"/>
          <w:szCs w:val="24"/>
          <w:lang w:val="ru-RU"/>
        </w:rPr>
      </w:pPr>
      <w:proofErr w:type="spellStart"/>
      <w:r w:rsidRPr="00D26162">
        <w:rPr>
          <w:rFonts w:cs="Times New Roman"/>
          <w:szCs w:val="24"/>
          <w:lang w:val="ru-RU"/>
        </w:rPr>
        <w:lastRenderedPageBreak/>
        <w:t>Гуннлаугур</w:t>
      </w:r>
      <w:proofErr w:type="spellEnd"/>
      <w:r w:rsidRPr="00D26162">
        <w:rPr>
          <w:rFonts w:cs="Times New Roman"/>
          <w:szCs w:val="24"/>
          <w:lang w:val="ru-RU"/>
        </w:rPr>
        <w:t xml:space="preserve"> внимательно рассматривал </w:t>
      </w:r>
      <w:proofErr w:type="spellStart"/>
      <w:r w:rsidRPr="00D26162">
        <w:rPr>
          <w:rFonts w:cs="Times New Roman"/>
          <w:szCs w:val="24"/>
          <w:lang w:val="ru-RU"/>
        </w:rPr>
        <w:t>ксеноса</w:t>
      </w:r>
      <w:proofErr w:type="spellEnd"/>
      <w:r w:rsidRPr="00D26162">
        <w:rPr>
          <w:rFonts w:cs="Times New Roman"/>
          <w:szCs w:val="24"/>
          <w:lang w:val="ru-RU"/>
        </w:rPr>
        <w:t xml:space="preserve">. Бальдр видел, как близок </w:t>
      </w:r>
      <w:proofErr w:type="spellStart"/>
      <w:r w:rsidRPr="00D26162">
        <w:rPr>
          <w:rFonts w:cs="Times New Roman"/>
          <w:szCs w:val="24"/>
          <w:lang w:val="ru-RU"/>
        </w:rPr>
        <w:t>варанги</w:t>
      </w:r>
      <w:proofErr w:type="spellEnd"/>
      <w:r w:rsidRPr="00D26162">
        <w:rPr>
          <w:rFonts w:cs="Times New Roman"/>
          <w:szCs w:val="24"/>
          <w:lang w:val="ru-RU"/>
        </w:rPr>
        <w:t xml:space="preserve"> к тому, чтобы открыть огонь. Все его тело напряглось, чтобы нажать на спуск. И только обстоятельства, только слово Бальдра позволяли сохранить жизнь</w:t>
      </w:r>
      <w:r w:rsidR="00A11C08">
        <w:rPr>
          <w:rFonts w:cs="Times New Roman"/>
          <w:szCs w:val="24"/>
          <w:lang w:val="ru-RU"/>
        </w:rPr>
        <w:t xml:space="preserve"> чужаку</w:t>
      </w:r>
      <w:r w:rsidRPr="00D26162">
        <w:rPr>
          <w:rFonts w:cs="Times New Roman"/>
          <w:szCs w:val="24"/>
          <w:lang w:val="ru-RU"/>
        </w:rPr>
        <w:t xml:space="preserve">. </w:t>
      </w:r>
    </w:p>
    <w:p w14:paraId="06DFCCC5"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Даже </w:t>
      </w:r>
      <w:proofErr w:type="spellStart"/>
      <w:r w:rsidRPr="00D26162">
        <w:rPr>
          <w:rFonts w:cs="Times New Roman"/>
          <w:szCs w:val="24"/>
          <w:lang w:val="ru-RU"/>
        </w:rPr>
        <w:t>Фъольниру</w:t>
      </w:r>
      <w:proofErr w:type="spellEnd"/>
      <w:r w:rsidRPr="00D26162">
        <w:rPr>
          <w:rFonts w:cs="Times New Roman"/>
          <w:szCs w:val="24"/>
          <w:lang w:val="ru-RU"/>
        </w:rPr>
        <w:t xml:space="preserve"> было трудно смотреть на это необычно вытянутое лицо — во многом похожее на человеческое, но совершенно отличное в другом — и не хотеть его размозжить. </w:t>
      </w:r>
    </w:p>
    <w:p w14:paraId="52BF551E" w14:textId="38184BAF" w:rsidR="003E58F7" w:rsidRPr="00D26162" w:rsidRDefault="003E58F7" w:rsidP="003E58F7">
      <w:pPr>
        <w:ind w:firstLineChars="275" w:firstLine="660"/>
        <w:rPr>
          <w:rFonts w:cs="Times New Roman"/>
          <w:szCs w:val="24"/>
          <w:lang w:val="ru-RU"/>
        </w:rPr>
      </w:pPr>
      <w:r w:rsidRPr="00D26162">
        <w:rPr>
          <w:rFonts w:cs="Times New Roman"/>
          <w:szCs w:val="24"/>
          <w:lang w:val="ru-RU"/>
        </w:rPr>
        <w:t>Каждая часть обучения космодесантника, каждая часть имперских доктрин, в которые он был погруж</w:t>
      </w:r>
      <w:r w:rsidR="00BF2D7C" w:rsidRPr="00D26162">
        <w:rPr>
          <w:rFonts w:cs="Times New Roman"/>
          <w:szCs w:val="24"/>
          <w:lang w:val="ru-RU"/>
        </w:rPr>
        <w:t>е</w:t>
      </w:r>
      <w:r w:rsidRPr="00D26162">
        <w:rPr>
          <w:rFonts w:cs="Times New Roman"/>
          <w:szCs w:val="24"/>
          <w:lang w:val="ru-RU"/>
        </w:rPr>
        <w:t xml:space="preserve">н на протяжении всей жизни, побуждали Бальдра искоренить эту нечисть из реальности. Возможно, </w:t>
      </w:r>
      <w:proofErr w:type="spellStart"/>
      <w:r w:rsidRPr="00D26162">
        <w:rPr>
          <w:rFonts w:cs="Times New Roman"/>
          <w:szCs w:val="24"/>
          <w:lang w:val="ru-RU"/>
        </w:rPr>
        <w:t>ксеносы</w:t>
      </w:r>
      <w:proofErr w:type="spellEnd"/>
      <w:r w:rsidRPr="00D26162">
        <w:rPr>
          <w:rFonts w:cs="Times New Roman"/>
          <w:szCs w:val="24"/>
          <w:lang w:val="ru-RU"/>
        </w:rPr>
        <w:t xml:space="preserve"> чувствовали то же самое по отношению к ним. Возможно, это существо тоже сдерживало последний порыв насилия. Ситуация оставалась напряж</w:t>
      </w:r>
      <w:r w:rsidR="00BF2D7C" w:rsidRPr="00D26162">
        <w:rPr>
          <w:rFonts w:cs="Times New Roman"/>
          <w:szCs w:val="24"/>
          <w:lang w:val="ru-RU"/>
        </w:rPr>
        <w:t>е</w:t>
      </w:r>
      <w:r w:rsidRPr="00D26162">
        <w:rPr>
          <w:rFonts w:cs="Times New Roman"/>
          <w:szCs w:val="24"/>
          <w:lang w:val="ru-RU"/>
        </w:rPr>
        <w:t xml:space="preserve">нной до предела, словно в подвешенном состоянии, готовая </w:t>
      </w:r>
      <w:r w:rsidRPr="00D26162">
        <w:rPr>
          <w:szCs w:val="24"/>
          <w:lang w:val="ru-RU"/>
        </w:rPr>
        <w:t>взорваться</w:t>
      </w:r>
      <w:r w:rsidRPr="00D26162">
        <w:rPr>
          <w:rFonts w:cs="Times New Roman"/>
          <w:szCs w:val="24"/>
          <w:lang w:val="ru-RU"/>
        </w:rPr>
        <w:t xml:space="preserve"> в любой момент.</w:t>
      </w:r>
    </w:p>
    <w:p w14:paraId="1131388B" w14:textId="79A99AD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Приняв молчание </w:t>
      </w:r>
      <w:proofErr w:type="spellStart"/>
      <w:r w:rsidRPr="00D26162">
        <w:rPr>
          <w:rFonts w:cs="Times New Roman"/>
          <w:szCs w:val="24"/>
          <w:lang w:val="ru-RU"/>
        </w:rPr>
        <w:t>Гуннлаугура</w:t>
      </w:r>
      <w:proofErr w:type="spellEnd"/>
      <w:r w:rsidRPr="00D26162">
        <w:rPr>
          <w:rFonts w:cs="Times New Roman"/>
          <w:szCs w:val="24"/>
          <w:lang w:val="ru-RU"/>
        </w:rPr>
        <w:t xml:space="preserve"> за согласие, по крайней мере временное, Бальдр постепенно опустил болтер. Его зрение </w:t>
      </w:r>
      <w:r w:rsidR="00A11C08" w:rsidRPr="00D26162">
        <w:rPr>
          <w:rFonts w:cs="Times New Roman"/>
          <w:szCs w:val="24"/>
          <w:lang w:val="ru-RU"/>
        </w:rPr>
        <w:t xml:space="preserve">настолько </w:t>
      </w:r>
      <w:r w:rsidRPr="00D26162">
        <w:rPr>
          <w:rFonts w:cs="Times New Roman"/>
          <w:szCs w:val="24"/>
          <w:lang w:val="ru-RU"/>
        </w:rPr>
        <w:t xml:space="preserve">затуманилось, что оружие так и так было практически бесполезным. Единственным источником света по-прежнему был нуль-ошейник: он теперь сиял, словно наполовину выкованный меч, который вытащили из огня. </w:t>
      </w:r>
    </w:p>
    <w:p w14:paraId="2852DB67"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Зачем ты здесь? — спросил Бальдр.</w:t>
      </w:r>
    </w:p>
    <w:p w14:paraId="0DB7CD05" w14:textId="54B79E9E" w:rsidR="003E58F7" w:rsidRPr="00D26162" w:rsidRDefault="003E58F7" w:rsidP="003E58F7">
      <w:pPr>
        <w:ind w:firstLineChars="275" w:firstLine="660"/>
        <w:rPr>
          <w:rFonts w:cs="Times New Roman"/>
          <w:szCs w:val="24"/>
          <w:lang w:val="ru-RU"/>
        </w:rPr>
      </w:pPr>
      <w:proofErr w:type="spellStart"/>
      <w:r w:rsidRPr="00D26162">
        <w:rPr>
          <w:rFonts w:cs="Times New Roman"/>
          <w:szCs w:val="24"/>
          <w:lang w:val="ru-RU"/>
        </w:rPr>
        <w:t>Ксенос</w:t>
      </w:r>
      <w:proofErr w:type="spellEnd"/>
      <w:r w:rsidRPr="00D26162">
        <w:rPr>
          <w:rFonts w:cs="Times New Roman"/>
          <w:szCs w:val="24"/>
          <w:lang w:val="ru-RU"/>
        </w:rPr>
        <w:t>, похоже, страдала не меньше него. Одна из е</w:t>
      </w:r>
      <w:r w:rsidR="00BF2D7C" w:rsidRPr="00D26162">
        <w:rPr>
          <w:rFonts w:cs="Times New Roman"/>
          <w:szCs w:val="24"/>
          <w:lang w:val="ru-RU"/>
        </w:rPr>
        <w:t>е</w:t>
      </w:r>
      <w:r w:rsidRPr="00D26162">
        <w:rPr>
          <w:rFonts w:cs="Times New Roman"/>
          <w:szCs w:val="24"/>
          <w:lang w:val="ru-RU"/>
        </w:rPr>
        <w:t xml:space="preserve"> конечностей была вывернута под неестественным углом, левая сторона тела залита кровью. Дыхание поверхностное и учащ</w:t>
      </w:r>
      <w:r w:rsidR="00BF2D7C" w:rsidRPr="00D26162">
        <w:rPr>
          <w:rFonts w:cs="Times New Roman"/>
          <w:szCs w:val="24"/>
          <w:lang w:val="ru-RU"/>
        </w:rPr>
        <w:t>е</w:t>
      </w:r>
      <w:r w:rsidRPr="00D26162">
        <w:rPr>
          <w:rFonts w:cs="Times New Roman"/>
          <w:szCs w:val="24"/>
          <w:lang w:val="ru-RU"/>
        </w:rPr>
        <w:t>нное, кожа — бледная, как луна. Когда она заговорила, из уголка рта потекла тонкая ч</w:t>
      </w:r>
      <w:r w:rsidR="00BF2D7C" w:rsidRPr="00D26162">
        <w:rPr>
          <w:rFonts w:cs="Times New Roman"/>
          <w:szCs w:val="24"/>
          <w:lang w:val="ru-RU"/>
        </w:rPr>
        <w:t>е</w:t>
      </w:r>
      <w:r w:rsidRPr="00D26162">
        <w:rPr>
          <w:rFonts w:cs="Times New Roman"/>
          <w:szCs w:val="24"/>
          <w:lang w:val="ru-RU"/>
        </w:rPr>
        <w:t>рная струйка.</w:t>
      </w:r>
    </w:p>
    <w:p w14:paraId="5F41010C"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По той же причине, что и вы, — ответила она на готике, с сильным акцентом, но вполне разборчиво. — Наступает Рана </w:t>
      </w:r>
      <w:proofErr w:type="spellStart"/>
      <w:r w:rsidRPr="00D26162">
        <w:rPr>
          <w:rFonts w:cs="Times New Roman"/>
          <w:szCs w:val="24"/>
          <w:lang w:val="ru-RU"/>
        </w:rPr>
        <w:t>Дандра</w:t>
      </w:r>
      <w:proofErr w:type="spellEnd"/>
      <w:r w:rsidRPr="00D26162">
        <w:rPr>
          <w:rFonts w:cs="Times New Roman"/>
          <w:szCs w:val="24"/>
          <w:lang w:val="ru-RU"/>
        </w:rPr>
        <w:t>. У каждого из нас свои роли, которые нужно сыграть.</w:t>
      </w:r>
    </w:p>
    <w:p w14:paraId="5BD20718" w14:textId="58D4533A" w:rsidR="003E58F7" w:rsidRPr="00D26162" w:rsidRDefault="003E58F7" w:rsidP="003E58F7">
      <w:pPr>
        <w:ind w:firstLineChars="275" w:firstLine="660"/>
        <w:rPr>
          <w:rFonts w:cs="Times New Roman"/>
          <w:szCs w:val="24"/>
          <w:lang w:val="ru-RU"/>
        </w:rPr>
      </w:pPr>
      <w:r w:rsidRPr="00D26162">
        <w:rPr>
          <w:rFonts w:cs="Times New Roman"/>
          <w:szCs w:val="24"/>
          <w:lang w:val="ru-RU"/>
        </w:rPr>
        <w:t>— Убей е</w:t>
      </w:r>
      <w:r w:rsidR="00BF2D7C" w:rsidRPr="00D26162">
        <w:rPr>
          <w:rFonts w:cs="Times New Roman"/>
          <w:szCs w:val="24"/>
          <w:lang w:val="ru-RU"/>
        </w:rPr>
        <w:t>е</w:t>
      </w:r>
      <w:r w:rsidRPr="00D26162">
        <w:rPr>
          <w:rFonts w:cs="Times New Roman"/>
          <w:szCs w:val="24"/>
          <w:lang w:val="ru-RU"/>
        </w:rPr>
        <w:t>, — прошипел Ингвар.</w:t>
      </w:r>
    </w:p>
    <w:p w14:paraId="2367067A" w14:textId="77777777" w:rsidR="003E58F7" w:rsidRPr="00D26162" w:rsidRDefault="003E58F7" w:rsidP="003E58F7">
      <w:pPr>
        <w:ind w:firstLineChars="275" w:firstLine="660"/>
        <w:rPr>
          <w:rFonts w:cs="Times New Roman"/>
          <w:szCs w:val="24"/>
          <w:lang w:val="ru-RU"/>
        </w:rPr>
      </w:pPr>
      <w:proofErr w:type="spellStart"/>
      <w:r w:rsidRPr="00D26162">
        <w:rPr>
          <w:rFonts w:cs="Times New Roman"/>
          <w:szCs w:val="24"/>
          <w:lang w:val="ru-RU"/>
        </w:rPr>
        <w:t>Гуннлаугур</w:t>
      </w:r>
      <w:proofErr w:type="spellEnd"/>
      <w:r w:rsidRPr="00D26162">
        <w:rPr>
          <w:rFonts w:cs="Times New Roman"/>
          <w:szCs w:val="24"/>
          <w:lang w:val="ru-RU"/>
        </w:rPr>
        <w:t xml:space="preserve"> предупреждающе поднял кулак, позволяя Бальдру продолжать.</w:t>
      </w:r>
    </w:p>
    <w:p w14:paraId="4270393B"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Что с тобой случилось? — спросил он.</w:t>
      </w:r>
    </w:p>
    <w:p w14:paraId="66506E23" w14:textId="77777777" w:rsidR="003E58F7" w:rsidRPr="00D26162" w:rsidRDefault="003E58F7" w:rsidP="003E58F7">
      <w:pPr>
        <w:ind w:firstLineChars="275" w:firstLine="660"/>
        <w:rPr>
          <w:rFonts w:cs="Times New Roman"/>
          <w:szCs w:val="24"/>
          <w:lang w:val="ru-RU"/>
        </w:rPr>
      </w:pPr>
      <w:proofErr w:type="spellStart"/>
      <w:r w:rsidRPr="00D26162">
        <w:rPr>
          <w:rFonts w:cs="Times New Roman"/>
          <w:szCs w:val="24"/>
          <w:lang w:val="ru-RU"/>
        </w:rPr>
        <w:t>Ксенос</w:t>
      </w:r>
      <w:proofErr w:type="spellEnd"/>
      <w:r w:rsidRPr="00D26162">
        <w:rPr>
          <w:rFonts w:cs="Times New Roman"/>
          <w:szCs w:val="24"/>
          <w:lang w:val="ru-RU"/>
        </w:rPr>
        <w:t xml:space="preserve"> слабо улыбнулась: </w:t>
      </w:r>
    </w:p>
    <w:p w14:paraId="369E2F86"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Судьба была ко мне жестока. Как я вижу, и к тебе.</w:t>
      </w:r>
    </w:p>
    <w:p w14:paraId="6D91F65A"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Когда все услышали эти слова, последовал импульс мысленного общения, предназначенный только для Бальдра. </w:t>
      </w:r>
    </w:p>
    <w:p w14:paraId="13A4D043" w14:textId="551C1A26" w:rsidR="003E58F7" w:rsidRPr="00D26162" w:rsidRDefault="003E58F7" w:rsidP="003E58F7">
      <w:pPr>
        <w:ind w:firstLineChars="275" w:firstLine="660"/>
        <w:rPr>
          <w:rFonts w:cs="Times New Roman"/>
          <w:szCs w:val="24"/>
          <w:lang w:val="ru-RU"/>
        </w:rPr>
      </w:pPr>
      <w:r w:rsidRPr="00D26162">
        <w:rPr>
          <w:rFonts w:cs="Times New Roman"/>
          <w:szCs w:val="24"/>
          <w:lang w:val="ru-RU"/>
        </w:rPr>
        <w:t>+</w:t>
      </w:r>
      <w:r w:rsidR="00A11C08">
        <w:rPr>
          <w:rFonts w:cs="Times New Roman"/>
          <w:szCs w:val="24"/>
          <w:lang w:val="ru-RU"/>
        </w:rPr>
        <w:t xml:space="preserve"> </w:t>
      </w:r>
      <w:r w:rsidRPr="00D26162">
        <w:rPr>
          <w:rFonts w:cs="Times New Roman"/>
          <w:i/>
          <w:szCs w:val="24"/>
          <w:lang w:val="ru-RU"/>
        </w:rPr>
        <w:t>Ты стоишь на пороге уничтожения, воин. Ты знаешь правду</w:t>
      </w:r>
      <w:r w:rsidRPr="00D26162">
        <w:rPr>
          <w:rFonts w:cs="Times New Roman"/>
          <w:szCs w:val="24"/>
          <w:lang w:val="ru-RU"/>
        </w:rPr>
        <w:t>.</w:t>
      </w:r>
      <w:r w:rsidR="00A11C08">
        <w:rPr>
          <w:rFonts w:cs="Times New Roman"/>
          <w:szCs w:val="24"/>
          <w:lang w:val="ru-RU"/>
        </w:rPr>
        <w:t xml:space="preserve"> </w:t>
      </w:r>
      <w:r w:rsidRPr="00D26162">
        <w:rPr>
          <w:rFonts w:cs="Times New Roman"/>
          <w:szCs w:val="24"/>
          <w:lang w:val="ru-RU"/>
        </w:rPr>
        <w:t>+</w:t>
      </w:r>
    </w:p>
    <w:p w14:paraId="34D64DAB" w14:textId="32241612" w:rsidR="003E58F7" w:rsidRPr="00D26162" w:rsidRDefault="003E58F7" w:rsidP="003E58F7">
      <w:pPr>
        <w:ind w:firstLineChars="275" w:firstLine="660"/>
        <w:rPr>
          <w:rFonts w:cs="Times New Roman"/>
          <w:szCs w:val="24"/>
          <w:lang w:val="ru-RU"/>
        </w:rPr>
      </w:pPr>
      <w:r w:rsidRPr="00D26162">
        <w:rPr>
          <w:rFonts w:cs="Times New Roman"/>
          <w:szCs w:val="24"/>
          <w:lang w:val="ru-RU"/>
        </w:rPr>
        <w:t>— Я почувствовал тебя, — сказал Бальдр. — Ты должна быть здесь.</w:t>
      </w:r>
    </w:p>
    <w:p w14:paraId="1C6E5CDC" w14:textId="1529DEE7" w:rsidR="003E58F7" w:rsidRPr="00D26162" w:rsidRDefault="003E58F7" w:rsidP="003E58F7">
      <w:pPr>
        <w:ind w:firstLineChars="275" w:firstLine="660"/>
        <w:rPr>
          <w:rFonts w:cs="Times New Roman"/>
          <w:szCs w:val="24"/>
          <w:lang w:val="ru-RU"/>
        </w:rPr>
      </w:pPr>
      <w:r w:rsidRPr="00D26162">
        <w:rPr>
          <w:rFonts w:cs="Times New Roman"/>
          <w:szCs w:val="24"/>
          <w:lang w:val="ru-RU"/>
        </w:rPr>
        <w:t>— Нет, не вс</w:t>
      </w:r>
      <w:r w:rsidR="00BF2D7C" w:rsidRPr="00D26162">
        <w:rPr>
          <w:rFonts w:cs="Times New Roman"/>
          <w:szCs w:val="24"/>
          <w:lang w:val="ru-RU"/>
        </w:rPr>
        <w:t>е</w:t>
      </w:r>
      <w:r w:rsidRPr="00D26162">
        <w:rPr>
          <w:rFonts w:cs="Times New Roman"/>
          <w:szCs w:val="24"/>
          <w:lang w:val="ru-RU"/>
        </w:rPr>
        <w:t xml:space="preserve"> предопределено заранее, чтобы там ни говорил </w:t>
      </w:r>
      <w:proofErr w:type="spellStart"/>
      <w:r w:rsidRPr="00D26162">
        <w:rPr>
          <w:rFonts w:cs="Times New Roman"/>
          <w:szCs w:val="24"/>
          <w:lang w:val="ru-RU"/>
        </w:rPr>
        <w:t>Ультран</w:t>
      </w:r>
      <w:proofErr w:type="spellEnd"/>
      <w:r w:rsidRPr="00D26162">
        <w:rPr>
          <w:rFonts w:cs="Times New Roman"/>
          <w:szCs w:val="24"/>
          <w:lang w:val="ru-RU"/>
        </w:rPr>
        <w:t xml:space="preserve">. Это совпадение. Если это не так, то сей поворот судьбы ускользнул от меня. </w:t>
      </w:r>
    </w:p>
    <w:p w14:paraId="50ED1F30"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Она попыталась немного приподняться, но рука подкосилась. Чужачка умолкла, восстанавливая дыхание, и с трудом сглотнула. </w:t>
      </w:r>
    </w:p>
    <w:p w14:paraId="33D26847" w14:textId="28AD7FA9" w:rsidR="003E58F7" w:rsidRPr="00D26162" w:rsidRDefault="003E58F7" w:rsidP="003E58F7">
      <w:pPr>
        <w:ind w:firstLineChars="275" w:firstLine="660"/>
        <w:rPr>
          <w:rFonts w:cs="Times New Roman"/>
          <w:szCs w:val="24"/>
          <w:lang w:val="ru-RU"/>
        </w:rPr>
      </w:pPr>
      <w:r w:rsidRPr="00D26162">
        <w:rPr>
          <w:rFonts w:cs="Times New Roman"/>
          <w:szCs w:val="24"/>
          <w:lang w:val="ru-RU"/>
        </w:rPr>
        <w:t>— О ч</w:t>
      </w:r>
      <w:r w:rsidR="00BF2D7C" w:rsidRPr="00D26162">
        <w:rPr>
          <w:rFonts w:cs="Times New Roman"/>
          <w:szCs w:val="24"/>
          <w:lang w:val="ru-RU"/>
        </w:rPr>
        <w:t>е</w:t>
      </w:r>
      <w:r w:rsidRPr="00D26162">
        <w:rPr>
          <w:rFonts w:cs="Times New Roman"/>
          <w:szCs w:val="24"/>
          <w:lang w:val="ru-RU"/>
        </w:rPr>
        <w:t>м ты думал? Что ты какой-то... особенный?</w:t>
      </w:r>
    </w:p>
    <w:p w14:paraId="29F73E97" w14:textId="67E09606" w:rsidR="003E58F7" w:rsidRPr="00D26162" w:rsidRDefault="003E58F7" w:rsidP="003E58F7">
      <w:pPr>
        <w:ind w:firstLineChars="275" w:firstLine="660"/>
        <w:rPr>
          <w:rFonts w:cs="Times New Roman"/>
          <w:szCs w:val="24"/>
          <w:lang w:val="ru-RU"/>
        </w:rPr>
      </w:pPr>
      <w:r w:rsidRPr="00D26162">
        <w:rPr>
          <w:rFonts w:cs="Times New Roman"/>
          <w:szCs w:val="24"/>
          <w:lang w:val="ru-RU"/>
        </w:rPr>
        <w:t>Воротник Бальдра д</w:t>
      </w:r>
      <w:r w:rsidR="00BF2D7C" w:rsidRPr="00D26162">
        <w:rPr>
          <w:rFonts w:cs="Times New Roman"/>
          <w:szCs w:val="24"/>
          <w:lang w:val="ru-RU"/>
        </w:rPr>
        <w:t>е</w:t>
      </w:r>
      <w:r w:rsidRPr="00D26162">
        <w:rPr>
          <w:rFonts w:cs="Times New Roman"/>
          <w:szCs w:val="24"/>
          <w:lang w:val="ru-RU"/>
        </w:rPr>
        <w:t xml:space="preserve">рнулся, и он едва не вскрикнул от боли. </w:t>
      </w:r>
    </w:p>
    <w:p w14:paraId="0D28F5AF"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Вряд ли. Я проклят. Я ищу лекарство.</w:t>
      </w:r>
    </w:p>
    <w:p w14:paraId="7765F158" w14:textId="77777777" w:rsidR="003E58F7" w:rsidRPr="00D26162" w:rsidRDefault="003E58F7" w:rsidP="003E58F7">
      <w:pPr>
        <w:ind w:firstLineChars="275" w:firstLine="660"/>
        <w:rPr>
          <w:rFonts w:cs="Times New Roman"/>
          <w:szCs w:val="24"/>
          <w:lang w:val="ru-RU"/>
        </w:rPr>
      </w:pPr>
      <w:proofErr w:type="spellStart"/>
      <w:r w:rsidRPr="00D26162">
        <w:rPr>
          <w:rFonts w:cs="Times New Roman"/>
          <w:szCs w:val="24"/>
          <w:lang w:val="ru-RU"/>
        </w:rPr>
        <w:t>Ксенос</w:t>
      </w:r>
      <w:proofErr w:type="spellEnd"/>
      <w:r w:rsidRPr="00D26162">
        <w:rPr>
          <w:rFonts w:cs="Times New Roman"/>
          <w:szCs w:val="24"/>
          <w:lang w:val="ru-RU"/>
        </w:rPr>
        <w:t xml:space="preserve"> кивнула, как бы про себя: </w:t>
      </w:r>
    </w:p>
    <w:p w14:paraId="1CE8B4B5" w14:textId="472937BB"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Да, полагаю, что это проклятие. Одновременно и проклятье, и благословение. — Затем она напустила на себя надменный вид. — Но не обманывай себя. Лекарства не существует. На тебе самом нет никакого особого проклятия, человек. Или, скорее, если ты проклят, то и весь </w:t>
      </w:r>
      <w:r w:rsidRPr="00D26162">
        <w:rPr>
          <w:rFonts w:cs="Times New Roman"/>
          <w:szCs w:val="24"/>
          <w:lang w:val="ru-RU"/>
        </w:rPr>
        <w:lastRenderedPageBreak/>
        <w:t>твой вид тоже. Речь не о тебе. В каждом мире твоей умирающей империи уже зажжены костры. Скоро начн</w:t>
      </w:r>
      <w:r w:rsidR="00BF2D7C" w:rsidRPr="00D26162">
        <w:rPr>
          <w:rFonts w:cs="Times New Roman"/>
          <w:szCs w:val="24"/>
          <w:lang w:val="ru-RU"/>
        </w:rPr>
        <w:t>е</w:t>
      </w:r>
      <w:r w:rsidRPr="00D26162">
        <w:rPr>
          <w:rFonts w:cs="Times New Roman"/>
          <w:szCs w:val="24"/>
          <w:lang w:val="ru-RU"/>
        </w:rPr>
        <w:t xml:space="preserve">тся настоящий лесной пожар. Ваш вид наконец начал </w:t>
      </w:r>
      <w:r w:rsidRPr="00D26162">
        <w:rPr>
          <w:rFonts w:cs="Times New Roman"/>
          <w:i/>
          <w:szCs w:val="24"/>
          <w:lang w:val="ru-RU"/>
        </w:rPr>
        <w:t>просыпаться</w:t>
      </w:r>
      <w:r w:rsidRPr="00D26162">
        <w:rPr>
          <w:rFonts w:cs="Times New Roman"/>
          <w:szCs w:val="24"/>
          <w:lang w:val="ru-RU"/>
        </w:rPr>
        <w:t xml:space="preserve">. </w:t>
      </w:r>
    </w:p>
    <w:p w14:paraId="2669416C"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Бальдр мгновенно вспомнил слова </w:t>
      </w:r>
      <w:proofErr w:type="spellStart"/>
      <w:r w:rsidRPr="00D26162">
        <w:rPr>
          <w:szCs w:val="24"/>
          <w:lang w:val="ru-RU"/>
        </w:rPr>
        <w:t>Ньяла</w:t>
      </w:r>
      <w:proofErr w:type="spellEnd"/>
      <w:r w:rsidRPr="00D26162">
        <w:rPr>
          <w:rFonts w:cs="Times New Roman"/>
          <w:szCs w:val="24"/>
          <w:lang w:val="ru-RU"/>
        </w:rPr>
        <w:t>. «</w:t>
      </w:r>
      <w:r w:rsidRPr="00D26162">
        <w:rPr>
          <w:rFonts w:cs="Times New Roman"/>
          <w:i/>
          <w:szCs w:val="24"/>
          <w:lang w:val="ru-RU"/>
        </w:rPr>
        <w:t>До меня доходили тысячи историй. Кое-какие разговоры о пробуждении</w:t>
      </w:r>
      <w:r w:rsidRPr="00D26162">
        <w:rPr>
          <w:rFonts w:cs="Times New Roman"/>
          <w:szCs w:val="24"/>
          <w:lang w:val="ru-RU"/>
        </w:rPr>
        <w:t>».</w:t>
      </w:r>
    </w:p>
    <w:p w14:paraId="2EFF9285"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Неважно, — ответил Бальдр. — Это </w:t>
      </w:r>
      <w:proofErr w:type="spellStart"/>
      <w:r w:rsidRPr="00D26162">
        <w:rPr>
          <w:rFonts w:cs="Times New Roman"/>
          <w:szCs w:val="24"/>
          <w:lang w:val="ru-RU"/>
        </w:rPr>
        <w:t>малефикарум</w:t>
      </w:r>
      <w:proofErr w:type="spellEnd"/>
      <w:r w:rsidRPr="00D26162">
        <w:rPr>
          <w:rFonts w:cs="Times New Roman"/>
          <w:szCs w:val="24"/>
          <w:lang w:val="ru-RU"/>
        </w:rPr>
        <w:t>. Его нельзя использовать.</w:t>
      </w:r>
    </w:p>
    <w:p w14:paraId="1DA4BA55" w14:textId="25D0D1E8"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Он почти ждал, что </w:t>
      </w:r>
      <w:proofErr w:type="spellStart"/>
      <w:r w:rsidRPr="00D26162">
        <w:rPr>
          <w:rFonts w:cs="Times New Roman"/>
          <w:szCs w:val="24"/>
          <w:lang w:val="ru-RU"/>
        </w:rPr>
        <w:t>ксенос</w:t>
      </w:r>
      <w:proofErr w:type="spellEnd"/>
      <w:r w:rsidRPr="00D26162">
        <w:rPr>
          <w:rFonts w:cs="Times New Roman"/>
          <w:szCs w:val="24"/>
          <w:lang w:val="ru-RU"/>
        </w:rPr>
        <w:t xml:space="preserve"> проявит знаменитое презрение, присущее их виду, будто это была безнад</w:t>
      </w:r>
      <w:r w:rsidR="00BF2D7C" w:rsidRPr="00D26162">
        <w:rPr>
          <w:rFonts w:cs="Times New Roman"/>
          <w:szCs w:val="24"/>
          <w:lang w:val="ru-RU"/>
        </w:rPr>
        <w:t>е</w:t>
      </w:r>
      <w:r w:rsidRPr="00D26162">
        <w:rPr>
          <w:rFonts w:cs="Times New Roman"/>
          <w:szCs w:val="24"/>
          <w:lang w:val="ru-RU"/>
        </w:rPr>
        <w:t>жно упрощ</w:t>
      </w:r>
      <w:r w:rsidR="00BF2D7C" w:rsidRPr="00D26162">
        <w:rPr>
          <w:rFonts w:cs="Times New Roman"/>
          <w:szCs w:val="24"/>
          <w:lang w:val="ru-RU"/>
        </w:rPr>
        <w:t>е</w:t>
      </w:r>
      <w:r w:rsidRPr="00D26162">
        <w:rPr>
          <w:rFonts w:cs="Times New Roman"/>
          <w:szCs w:val="24"/>
          <w:lang w:val="ru-RU"/>
        </w:rPr>
        <w:t>нная жалоба на вопрос, слишком сложный, чтобы излагать его в таких выражениях. Она этого не сделала. Прочесть выражение е</w:t>
      </w:r>
      <w:r w:rsidR="00BF2D7C" w:rsidRPr="00D26162">
        <w:rPr>
          <w:rFonts w:cs="Times New Roman"/>
          <w:szCs w:val="24"/>
          <w:lang w:val="ru-RU"/>
        </w:rPr>
        <w:t>е</w:t>
      </w:r>
      <w:r w:rsidRPr="00D26162">
        <w:rPr>
          <w:rFonts w:cs="Times New Roman"/>
          <w:szCs w:val="24"/>
          <w:lang w:val="ru-RU"/>
        </w:rPr>
        <w:t xml:space="preserve"> лица было трудно, однако она казалась почти сочувствующей.</w:t>
      </w:r>
    </w:p>
    <w:p w14:paraId="538D0354" w14:textId="56975B7E" w:rsidR="003E58F7" w:rsidRPr="00D26162" w:rsidRDefault="003E58F7" w:rsidP="003E58F7">
      <w:pPr>
        <w:ind w:firstLineChars="275" w:firstLine="660"/>
        <w:rPr>
          <w:rFonts w:cs="Times New Roman"/>
          <w:szCs w:val="24"/>
          <w:lang w:val="ru-RU"/>
        </w:rPr>
      </w:pPr>
      <w:r w:rsidRPr="00D26162">
        <w:rPr>
          <w:rFonts w:cs="Times New Roman"/>
          <w:szCs w:val="24"/>
          <w:lang w:val="ru-RU"/>
        </w:rPr>
        <w:t>— Нет, это нельзя использовать, — слабым голосом произнесла она. — Но в то же время это необходимо. В этом и заключается великая загадка. — Она болезненно пошевелилась, и слишком широко раскрытые глаза настороженно уставились на остальных космодесантников. — Я знаю, как ваш вид борется с… как вы это называете? Варпом. Знаю. Вы поступаете мудро, не доверяя ему. Некоторые из моих сородичей насмехаются над усилиями человечества по сохранению подобных сил в тайне, сокрытии этого. Не я. Какое мы имеем право смеяться? Мы сами пытались разгадать ту же загадку и потерпели неудачу. Возможно, на не</w:t>
      </w:r>
      <w:r w:rsidR="00BF2D7C" w:rsidRPr="00D26162">
        <w:rPr>
          <w:rFonts w:cs="Times New Roman"/>
          <w:szCs w:val="24"/>
          <w:lang w:val="ru-RU"/>
        </w:rPr>
        <w:t>е</w:t>
      </w:r>
      <w:r w:rsidRPr="00D26162">
        <w:rPr>
          <w:rFonts w:cs="Times New Roman"/>
          <w:szCs w:val="24"/>
          <w:lang w:val="ru-RU"/>
        </w:rPr>
        <w:t xml:space="preserve"> и вовсе нет ответа. Или, быть может, ответ изменился. Но сама загадка — она по-прежнему звучит, каждый час, с каждым ударом сердца, от всех, кто дышит.</w:t>
      </w:r>
    </w:p>
    <w:p w14:paraId="63C58D0C" w14:textId="4EF0B27C"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Теперь нагрев </w:t>
      </w:r>
      <w:proofErr w:type="gramStart"/>
      <w:r w:rsidRPr="00D26162">
        <w:rPr>
          <w:rFonts w:cs="Times New Roman"/>
          <w:szCs w:val="24"/>
          <w:lang w:val="ru-RU"/>
        </w:rPr>
        <w:t>нуль-ошейника</w:t>
      </w:r>
      <w:proofErr w:type="gramEnd"/>
      <w:r w:rsidRPr="00D26162">
        <w:rPr>
          <w:rFonts w:cs="Times New Roman"/>
          <w:szCs w:val="24"/>
          <w:lang w:val="ru-RU"/>
        </w:rPr>
        <w:t xml:space="preserve"> чувствовался даже сквозь броню. Бальдр чувствовал, как горит его плоть, и это был ещ</w:t>
      </w:r>
      <w:r w:rsidR="00BF2D7C" w:rsidRPr="00D26162">
        <w:rPr>
          <w:rFonts w:cs="Times New Roman"/>
          <w:szCs w:val="24"/>
          <w:lang w:val="ru-RU"/>
        </w:rPr>
        <w:t>е</w:t>
      </w:r>
      <w:r w:rsidRPr="00D26162">
        <w:rPr>
          <w:rFonts w:cs="Times New Roman"/>
          <w:szCs w:val="24"/>
          <w:lang w:val="ru-RU"/>
        </w:rPr>
        <w:t xml:space="preserve"> один всплеск боли, добавившийся к какофонии в голове.</w:t>
      </w:r>
    </w:p>
    <w:p w14:paraId="2CC0F5E7" w14:textId="1FA947BB" w:rsidR="003E58F7" w:rsidRPr="00D26162" w:rsidRDefault="003E58F7" w:rsidP="003E58F7">
      <w:pPr>
        <w:ind w:firstLineChars="275" w:firstLine="660"/>
        <w:rPr>
          <w:rFonts w:cs="Times New Roman"/>
          <w:szCs w:val="24"/>
          <w:lang w:val="ru-RU"/>
        </w:rPr>
      </w:pPr>
      <w:r w:rsidRPr="00D26162">
        <w:rPr>
          <w:rFonts w:cs="Times New Roman"/>
          <w:szCs w:val="24"/>
          <w:lang w:val="ru-RU"/>
        </w:rPr>
        <w:t>— Тогда, возможно, будет лучше, если проклятие останется висеть на моей шее, — сказал он. — Чтобы предотвратить ещ</w:t>
      </w:r>
      <w:r w:rsidR="00BF2D7C" w:rsidRPr="00D26162">
        <w:rPr>
          <w:rFonts w:cs="Times New Roman"/>
          <w:szCs w:val="24"/>
          <w:lang w:val="ru-RU"/>
        </w:rPr>
        <w:t>е</w:t>
      </w:r>
      <w:r w:rsidRPr="00D26162">
        <w:rPr>
          <w:rFonts w:cs="Times New Roman"/>
          <w:szCs w:val="24"/>
          <w:lang w:val="ru-RU"/>
        </w:rPr>
        <w:t xml:space="preserve"> </w:t>
      </w:r>
      <w:proofErr w:type="spellStart"/>
      <w:r w:rsidRPr="00D26162">
        <w:rPr>
          <w:rFonts w:cs="Times New Roman"/>
          <w:szCs w:val="24"/>
          <w:lang w:val="ru-RU"/>
        </w:rPr>
        <w:t>бóльший</w:t>
      </w:r>
      <w:proofErr w:type="spellEnd"/>
      <w:r w:rsidRPr="00D26162">
        <w:rPr>
          <w:rFonts w:cs="Times New Roman"/>
          <w:szCs w:val="24"/>
          <w:lang w:val="ru-RU"/>
        </w:rPr>
        <w:t xml:space="preserve"> вред.</w:t>
      </w:r>
    </w:p>
    <w:p w14:paraId="01A67204" w14:textId="532D3342" w:rsidR="003E58F7" w:rsidRPr="00D26162" w:rsidRDefault="003E58F7" w:rsidP="003E58F7">
      <w:pPr>
        <w:ind w:firstLineChars="275" w:firstLine="660"/>
        <w:rPr>
          <w:rFonts w:cs="Times New Roman"/>
          <w:szCs w:val="24"/>
          <w:lang w:val="ru-RU"/>
        </w:rPr>
      </w:pPr>
      <w:r w:rsidRPr="00D26162">
        <w:rPr>
          <w:rFonts w:cs="Times New Roman"/>
          <w:szCs w:val="24"/>
          <w:lang w:val="ru-RU"/>
        </w:rPr>
        <w:t>— И тогда ты умр</w:t>
      </w:r>
      <w:r w:rsidR="00BF2D7C" w:rsidRPr="00D26162">
        <w:rPr>
          <w:rFonts w:cs="Times New Roman"/>
          <w:szCs w:val="24"/>
          <w:lang w:val="ru-RU"/>
        </w:rPr>
        <w:t>е</w:t>
      </w:r>
      <w:r w:rsidRPr="00D26162">
        <w:rPr>
          <w:rFonts w:cs="Times New Roman"/>
          <w:szCs w:val="24"/>
          <w:lang w:val="ru-RU"/>
        </w:rPr>
        <w:t xml:space="preserve">шь, — сказала </w:t>
      </w:r>
      <w:proofErr w:type="spellStart"/>
      <w:r w:rsidRPr="00D26162">
        <w:rPr>
          <w:rFonts w:cs="Times New Roman"/>
          <w:szCs w:val="24"/>
          <w:lang w:val="ru-RU"/>
        </w:rPr>
        <w:t>ксенос</w:t>
      </w:r>
      <w:proofErr w:type="spellEnd"/>
      <w:r w:rsidRPr="00D26162">
        <w:rPr>
          <w:rFonts w:cs="Times New Roman"/>
          <w:szCs w:val="24"/>
          <w:lang w:val="ru-RU"/>
        </w:rPr>
        <w:t xml:space="preserve">. — Бессмысленно, но это было бы твоим выбором. </w:t>
      </w:r>
    </w:p>
    <w:p w14:paraId="6970C7C9" w14:textId="0D644ECF" w:rsidR="003E58F7" w:rsidRPr="00D26162" w:rsidRDefault="003E58F7" w:rsidP="003E58F7">
      <w:pPr>
        <w:ind w:firstLineChars="275" w:firstLine="660"/>
        <w:rPr>
          <w:rFonts w:cs="Times New Roman"/>
          <w:szCs w:val="24"/>
          <w:lang w:val="ru-RU"/>
        </w:rPr>
      </w:pPr>
      <w:r w:rsidRPr="00D26162">
        <w:rPr>
          <w:rFonts w:cs="Times New Roman"/>
          <w:szCs w:val="24"/>
          <w:lang w:val="ru-RU"/>
        </w:rPr>
        <w:t>Затем выражение е</w:t>
      </w:r>
      <w:r w:rsidR="00BF2D7C" w:rsidRPr="00D26162">
        <w:rPr>
          <w:rFonts w:cs="Times New Roman"/>
          <w:szCs w:val="24"/>
          <w:lang w:val="ru-RU"/>
        </w:rPr>
        <w:t>е</w:t>
      </w:r>
      <w:r w:rsidRPr="00D26162">
        <w:rPr>
          <w:rFonts w:cs="Times New Roman"/>
          <w:szCs w:val="24"/>
          <w:lang w:val="ru-RU"/>
        </w:rPr>
        <w:t xml:space="preserve"> лица изменилось так же внезапно и резко, как и в остальных случаях, и на нем отразился страх. </w:t>
      </w:r>
    </w:p>
    <w:p w14:paraId="26AD5D0A" w14:textId="4B093B6E"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Есть вещи похуже смерти. Много вещей. — С этими словами ей удалось немного приподняться и подползти к </w:t>
      </w:r>
      <w:proofErr w:type="spellStart"/>
      <w:r w:rsidRPr="00D26162">
        <w:rPr>
          <w:rFonts w:cs="Times New Roman"/>
          <w:szCs w:val="24"/>
          <w:lang w:val="ru-RU"/>
        </w:rPr>
        <w:t>космодесантникам</w:t>
      </w:r>
      <w:proofErr w:type="spellEnd"/>
      <w:r w:rsidRPr="00D26162">
        <w:rPr>
          <w:rFonts w:cs="Times New Roman"/>
          <w:szCs w:val="24"/>
          <w:lang w:val="ru-RU"/>
        </w:rPr>
        <w:t xml:space="preserve">. Движения были скованными, жалкими, </w:t>
      </w:r>
      <w:proofErr w:type="spellStart"/>
      <w:r w:rsidRPr="00D26162">
        <w:rPr>
          <w:rFonts w:cs="Times New Roman"/>
          <w:szCs w:val="24"/>
          <w:lang w:val="ru-RU"/>
        </w:rPr>
        <w:t>ксенос</w:t>
      </w:r>
      <w:proofErr w:type="spellEnd"/>
      <w:r w:rsidRPr="00D26162">
        <w:rPr>
          <w:rFonts w:cs="Times New Roman"/>
          <w:szCs w:val="24"/>
          <w:lang w:val="ru-RU"/>
        </w:rPr>
        <w:t xml:space="preserve"> внезапно напомнила скорее попрошайку, чем мудреца. — Ты мог бы помочь мне, если</w:t>
      </w:r>
      <w:r w:rsidR="00A11C08">
        <w:rPr>
          <w:rFonts w:cs="Times New Roman"/>
          <w:szCs w:val="24"/>
          <w:lang w:val="ru-RU"/>
        </w:rPr>
        <w:t xml:space="preserve"> бы</w:t>
      </w:r>
      <w:r w:rsidRPr="00D26162">
        <w:rPr>
          <w:rFonts w:cs="Times New Roman"/>
          <w:szCs w:val="24"/>
          <w:lang w:val="ru-RU"/>
        </w:rPr>
        <w:t xml:space="preserve"> </w:t>
      </w:r>
      <w:r w:rsidR="00A11C08">
        <w:rPr>
          <w:rFonts w:cs="Times New Roman"/>
          <w:szCs w:val="24"/>
          <w:lang w:val="ru-RU"/>
        </w:rPr>
        <w:t>захотел</w:t>
      </w:r>
      <w:r w:rsidRPr="00D26162">
        <w:rPr>
          <w:rFonts w:cs="Times New Roman"/>
          <w:szCs w:val="24"/>
          <w:lang w:val="ru-RU"/>
        </w:rPr>
        <w:t xml:space="preserve">. Не сохранить жизнь — для этого уже слишком поздно, а… взять кое-что для меня. Возьми это с собой… хотя бы ненадолго, пока его нельзя будет перевезти в безопасное место. Ты не представляешь, </w:t>
      </w:r>
      <w:proofErr w:type="gramStart"/>
      <w:r w:rsidRPr="00D26162">
        <w:rPr>
          <w:rFonts w:cs="Times New Roman"/>
          <w:szCs w:val="24"/>
          <w:lang w:val="ru-RU"/>
        </w:rPr>
        <w:t>что бы</w:t>
      </w:r>
      <w:proofErr w:type="gramEnd"/>
      <w:r w:rsidRPr="00D26162">
        <w:rPr>
          <w:rFonts w:cs="Times New Roman"/>
          <w:szCs w:val="24"/>
          <w:lang w:val="ru-RU"/>
        </w:rPr>
        <w:t xml:space="preserve"> это значило, какие мучения предотвратило бы.</w:t>
      </w:r>
    </w:p>
    <w:p w14:paraId="63D7009A"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С какой стати мне это делать?</w:t>
      </w:r>
    </w:p>
    <w:p w14:paraId="4A3F0815" w14:textId="38DE2979" w:rsidR="003E58F7" w:rsidRPr="00D26162" w:rsidRDefault="003E58F7" w:rsidP="003E58F7">
      <w:pPr>
        <w:ind w:firstLineChars="275" w:firstLine="660"/>
        <w:rPr>
          <w:rFonts w:cs="Times New Roman"/>
          <w:szCs w:val="24"/>
          <w:lang w:val="ru-RU"/>
        </w:rPr>
      </w:pPr>
      <w:r w:rsidRPr="00D26162">
        <w:rPr>
          <w:rFonts w:cs="Times New Roman"/>
          <w:szCs w:val="24"/>
          <w:lang w:val="ru-RU"/>
        </w:rPr>
        <w:t>— Потому что я могу прекратить и твою боль, — сказала она абсолютно серь</w:t>
      </w:r>
      <w:r w:rsidR="00BF2D7C" w:rsidRPr="00D26162">
        <w:rPr>
          <w:rFonts w:cs="Times New Roman"/>
          <w:szCs w:val="24"/>
          <w:lang w:val="ru-RU"/>
        </w:rPr>
        <w:t>е</w:t>
      </w:r>
      <w:r w:rsidRPr="00D26162">
        <w:rPr>
          <w:rFonts w:cs="Times New Roman"/>
          <w:szCs w:val="24"/>
          <w:lang w:val="ru-RU"/>
        </w:rPr>
        <w:t>зно. — Я могу освободить тебя.</w:t>
      </w:r>
    </w:p>
    <w:p w14:paraId="6F25FC4C"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Этому существу нельзя доверять, — сказал Ингвар.</w:t>
      </w:r>
    </w:p>
    <w:p w14:paraId="1F4CD451"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Конечно, нет, — подтвердил </w:t>
      </w:r>
      <w:proofErr w:type="spellStart"/>
      <w:r w:rsidRPr="00D26162">
        <w:rPr>
          <w:rFonts w:cs="Times New Roman"/>
          <w:szCs w:val="24"/>
          <w:lang w:val="ru-RU"/>
        </w:rPr>
        <w:t>Гуннлаугур</w:t>
      </w:r>
      <w:proofErr w:type="spellEnd"/>
      <w:r w:rsidRPr="00D26162">
        <w:rPr>
          <w:rFonts w:cs="Times New Roman"/>
          <w:szCs w:val="24"/>
          <w:lang w:val="ru-RU"/>
        </w:rPr>
        <w:t>. — Тут и сомневаться нечего.</w:t>
      </w:r>
    </w:p>
    <w:p w14:paraId="6179DFB2" w14:textId="4CE0EC21" w:rsidR="003E58F7" w:rsidRPr="00D26162" w:rsidRDefault="003E58F7" w:rsidP="003E58F7">
      <w:pPr>
        <w:ind w:firstLineChars="275" w:firstLine="660"/>
        <w:rPr>
          <w:rFonts w:cs="Times New Roman"/>
          <w:szCs w:val="24"/>
          <w:lang w:val="ru-RU"/>
        </w:rPr>
      </w:pPr>
      <w:r w:rsidRPr="00D26162">
        <w:rPr>
          <w:rFonts w:cs="Times New Roman"/>
          <w:szCs w:val="24"/>
          <w:lang w:val="ru-RU"/>
        </w:rPr>
        <w:t>— Но оно здесь, перед нами, — с сомнением произн</w:t>
      </w:r>
      <w:r w:rsidR="00BF2D7C" w:rsidRPr="00D26162">
        <w:rPr>
          <w:rFonts w:cs="Times New Roman"/>
          <w:szCs w:val="24"/>
          <w:lang w:val="ru-RU"/>
        </w:rPr>
        <w:t>е</w:t>
      </w:r>
      <w:r w:rsidRPr="00D26162">
        <w:rPr>
          <w:rFonts w:cs="Times New Roman"/>
          <w:szCs w:val="24"/>
          <w:lang w:val="ru-RU"/>
        </w:rPr>
        <w:t xml:space="preserve">с </w:t>
      </w:r>
      <w:proofErr w:type="spellStart"/>
      <w:r w:rsidRPr="00D26162">
        <w:rPr>
          <w:rFonts w:cs="Times New Roman"/>
          <w:szCs w:val="24"/>
          <w:lang w:val="ru-RU"/>
        </w:rPr>
        <w:t>Ольгейр</w:t>
      </w:r>
      <w:proofErr w:type="spellEnd"/>
      <w:r w:rsidRPr="00D26162">
        <w:rPr>
          <w:rFonts w:cs="Times New Roman"/>
          <w:szCs w:val="24"/>
          <w:lang w:val="ru-RU"/>
        </w:rPr>
        <w:t xml:space="preserve">. — Чего мы ожидали? </w:t>
      </w:r>
    </w:p>
    <w:p w14:paraId="1B879951" w14:textId="77777777" w:rsidR="003E58F7" w:rsidRPr="00D26162" w:rsidRDefault="003E58F7" w:rsidP="003E58F7">
      <w:pPr>
        <w:ind w:firstLineChars="275" w:firstLine="660"/>
        <w:rPr>
          <w:rFonts w:cs="Times New Roman"/>
          <w:szCs w:val="24"/>
          <w:lang w:val="ru-RU"/>
        </w:rPr>
      </w:pPr>
      <w:proofErr w:type="spellStart"/>
      <w:r w:rsidRPr="00D26162">
        <w:rPr>
          <w:rFonts w:cs="Times New Roman"/>
          <w:szCs w:val="24"/>
          <w:lang w:val="ru-RU"/>
        </w:rPr>
        <w:t>Хафлои</w:t>
      </w:r>
      <w:proofErr w:type="spellEnd"/>
      <w:r w:rsidRPr="00D26162">
        <w:rPr>
          <w:rFonts w:cs="Times New Roman"/>
          <w:szCs w:val="24"/>
          <w:lang w:val="ru-RU"/>
        </w:rPr>
        <w:t xml:space="preserve"> ничего не сказал, но взглянул на Бальдра. Бальдр тоже молчал.</w:t>
      </w:r>
    </w:p>
    <w:p w14:paraId="3C11703F" w14:textId="49FD570E"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Стая немного отошла от </w:t>
      </w:r>
      <w:proofErr w:type="spellStart"/>
      <w:r w:rsidRPr="00D26162">
        <w:rPr>
          <w:rFonts w:cs="Times New Roman"/>
          <w:szCs w:val="24"/>
          <w:lang w:val="ru-RU"/>
        </w:rPr>
        <w:t>ксеноса</w:t>
      </w:r>
      <w:proofErr w:type="spellEnd"/>
      <w:r w:rsidRPr="00D26162">
        <w:rPr>
          <w:rFonts w:cs="Times New Roman"/>
          <w:szCs w:val="24"/>
          <w:lang w:val="ru-RU"/>
        </w:rPr>
        <w:t xml:space="preserve">. </w:t>
      </w:r>
      <w:proofErr w:type="spellStart"/>
      <w:r w:rsidRPr="00D26162">
        <w:rPr>
          <w:rFonts w:cs="Times New Roman"/>
          <w:szCs w:val="24"/>
          <w:lang w:val="ru-RU"/>
        </w:rPr>
        <w:t>Ольгейр</w:t>
      </w:r>
      <w:proofErr w:type="spellEnd"/>
      <w:r w:rsidRPr="00D26162">
        <w:rPr>
          <w:rFonts w:cs="Times New Roman"/>
          <w:szCs w:val="24"/>
          <w:lang w:val="ru-RU"/>
        </w:rPr>
        <w:t xml:space="preserve"> держал е</w:t>
      </w:r>
      <w:r w:rsidR="00BF2D7C" w:rsidRPr="00D26162">
        <w:rPr>
          <w:rFonts w:cs="Times New Roman"/>
          <w:szCs w:val="24"/>
          <w:lang w:val="ru-RU"/>
        </w:rPr>
        <w:t>е</w:t>
      </w:r>
      <w:r w:rsidRPr="00D26162">
        <w:rPr>
          <w:rFonts w:cs="Times New Roman"/>
          <w:szCs w:val="24"/>
          <w:lang w:val="ru-RU"/>
        </w:rPr>
        <w:t xml:space="preserve"> на мушке, остальные космодесантники тоже не теряли бдительности и были наготове. Они переговаривались по связи внутри стаи, не выпуская слова за пределы шлемов. Пока ш</w:t>
      </w:r>
      <w:r w:rsidR="00BF2D7C" w:rsidRPr="00D26162">
        <w:rPr>
          <w:rFonts w:cs="Times New Roman"/>
          <w:szCs w:val="24"/>
          <w:lang w:val="ru-RU"/>
        </w:rPr>
        <w:t>е</w:t>
      </w:r>
      <w:r w:rsidRPr="00D26162">
        <w:rPr>
          <w:rFonts w:cs="Times New Roman"/>
          <w:szCs w:val="24"/>
          <w:lang w:val="ru-RU"/>
        </w:rPr>
        <w:t xml:space="preserve">л спор, </w:t>
      </w:r>
      <w:proofErr w:type="spellStart"/>
      <w:r w:rsidRPr="00D26162">
        <w:rPr>
          <w:rFonts w:cs="Times New Roman"/>
          <w:szCs w:val="24"/>
          <w:lang w:val="ru-RU"/>
        </w:rPr>
        <w:t>ксенос</w:t>
      </w:r>
      <w:proofErr w:type="spellEnd"/>
      <w:r w:rsidRPr="00D26162">
        <w:rPr>
          <w:rFonts w:cs="Times New Roman"/>
          <w:szCs w:val="24"/>
          <w:lang w:val="ru-RU"/>
        </w:rPr>
        <w:t xml:space="preserve"> закрыла глаза, прижала уцелевшую руку к груди и попыталась сделать вдох.</w:t>
      </w:r>
    </w:p>
    <w:p w14:paraId="040C0718"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lastRenderedPageBreak/>
        <w:t>— Это колдунья, — сказал Ингвар. — Вершительница судеб. Я видел, что они делают с армиями. С мирами.</w:t>
      </w:r>
    </w:p>
    <w:p w14:paraId="5C78CDE7" w14:textId="21EC57FD"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w:t>
      </w:r>
      <w:r w:rsidR="00A11C08">
        <w:rPr>
          <w:rFonts w:cs="Times New Roman"/>
          <w:szCs w:val="24"/>
          <w:lang w:val="ru-RU"/>
        </w:rPr>
        <w:t>Я тоже</w:t>
      </w:r>
      <w:r w:rsidRPr="00D26162">
        <w:rPr>
          <w:rFonts w:cs="Times New Roman"/>
          <w:szCs w:val="24"/>
          <w:lang w:val="ru-RU"/>
        </w:rPr>
        <w:t xml:space="preserve">, — гаркнул </w:t>
      </w:r>
      <w:proofErr w:type="spellStart"/>
      <w:r w:rsidRPr="00D26162">
        <w:rPr>
          <w:rFonts w:cs="Times New Roman"/>
          <w:szCs w:val="24"/>
          <w:lang w:val="ru-RU"/>
        </w:rPr>
        <w:t>Гуннлаугур</w:t>
      </w:r>
      <w:proofErr w:type="spellEnd"/>
      <w:r w:rsidRPr="00D26162">
        <w:rPr>
          <w:rFonts w:cs="Times New Roman"/>
          <w:szCs w:val="24"/>
          <w:lang w:val="ru-RU"/>
        </w:rPr>
        <w:t xml:space="preserve">, выдавая некоторое раздражение. — Не только Караул Смерти сражается с </w:t>
      </w:r>
      <w:proofErr w:type="spellStart"/>
      <w:r w:rsidRPr="00D26162">
        <w:rPr>
          <w:rFonts w:cs="Times New Roman"/>
          <w:szCs w:val="24"/>
          <w:lang w:val="ru-RU"/>
        </w:rPr>
        <w:t>ксеносами</w:t>
      </w:r>
      <w:proofErr w:type="spellEnd"/>
      <w:r w:rsidRPr="00D26162">
        <w:rPr>
          <w:rFonts w:cs="Times New Roman"/>
          <w:szCs w:val="24"/>
          <w:lang w:val="ru-RU"/>
        </w:rPr>
        <w:t>.</w:t>
      </w:r>
    </w:p>
    <w:p w14:paraId="217FFAE0"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В ней не осталось сил, — заметил </w:t>
      </w:r>
      <w:proofErr w:type="spellStart"/>
      <w:r w:rsidRPr="00D26162">
        <w:rPr>
          <w:rFonts w:cs="Times New Roman"/>
          <w:szCs w:val="24"/>
          <w:lang w:val="ru-RU"/>
        </w:rPr>
        <w:t>Хафлои</w:t>
      </w:r>
      <w:proofErr w:type="spellEnd"/>
      <w:r w:rsidRPr="00D26162">
        <w:rPr>
          <w:rFonts w:cs="Times New Roman"/>
          <w:szCs w:val="24"/>
          <w:lang w:val="ru-RU"/>
        </w:rPr>
        <w:t>. — Насколько я вижу. Сейчас она наговорит что угодно, лишь бы получить то, что хочет.</w:t>
      </w:r>
    </w:p>
    <w:p w14:paraId="45C822B0" w14:textId="3163D222" w:rsidR="003E58F7" w:rsidRPr="00D26162" w:rsidRDefault="003E58F7" w:rsidP="003E58F7">
      <w:pPr>
        <w:ind w:firstLineChars="275" w:firstLine="660"/>
        <w:rPr>
          <w:rFonts w:cs="Times New Roman"/>
          <w:szCs w:val="24"/>
          <w:lang w:val="ru-RU"/>
        </w:rPr>
      </w:pPr>
      <w:r w:rsidRPr="00D26162">
        <w:rPr>
          <w:rFonts w:cs="Times New Roman"/>
          <w:szCs w:val="24"/>
          <w:lang w:val="ru-RU"/>
        </w:rPr>
        <w:t>— Е</w:t>
      </w:r>
      <w:r w:rsidR="00BF2D7C" w:rsidRPr="00D26162">
        <w:rPr>
          <w:rFonts w:cs="Times New Roman"/>
          <w:szCs w:val="24"/>
          <w:lang w:val="ru-RU"/>
        </w:rPr>
        <w:t>е</w:t>
      </w:r>
      <w:r w:rsidRPr="00D26162">
        <w:rPr>
          <w:rFonts w:cs="Times New Roman"/>
          <w:szCs w:val="24"/>
          <w:lang w:val="ru-RU"/>
        </w:rPr>
        <w:t xml:space="preserve"> сокровище, — сказал Ингвар. — Вот что она хочет отдать тебе. Для них эти вещи ценнее космических кораблей: я видел, как </w:t>
      </w:r>
      <w:proofErr w:type="spellStart"/>
      <w:r w:rsidRPr="00D26162">
        <w:rPr>
          <w:rFonts w:cs="Times New Roman"/>
          <w:szCs w:val="24"/>
          <w:lang w:val="ru-RU"/>
        </w:rPr>
        <w:t>ксеносы</w:t>
      </w:r>
      <w:proofErr w:type="spellEnd"/>
      <w:r w:rsidRPr="00D26162">
        <w:rPr>
          <w:rFonts w:cs="Times New Roman"/>
          <w:szCs w:val="24"/>
          <w:lang w:val="ru-RU"/>
        </w:rPr>
        <w:t xml:space="preserve"> сражались, словно демоны, чтобы их вернуть. </w:t>
      </w:r>
    </w:p>
    <w:p w14:paraId="29E7A66F"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Другие существа тоже жаждут их заполучить, — добавил </w:t>
      </w:r>
      <w:proofErr w:type="spellStart"/>
      <w:r w:rsidRPr="00D26162">
        <w:rPr>
          <w:rFonts w:cs="Times New Roman"/>
          <w:szCs w:val="24"/>
          <w:lang w:val="ru-RU"/>
        </w:rPr>
        <w:t>Гуннлаугур</w:t>
      </w:r>
      <w:proofErr w:type="spellEnd"/>
      <w:r w:rsidRPr="00D26162">
        <w:rPr>
          <w:rFonts w:cs="Times New Roman"/>
          <w:szCs w:val="24"/>
          <w:lang w:val="ru-RU"/>
        </w:rPr>
        <w:t>. — По крайней мере, так говорят.</w:t>
      </w:r>
    </w:p>
    <w:p w14:paraId="36E8CAC3" w14:textId="40AD03F5"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Поэтому она не в том положении, чтобы чего-то требовать, — сказал </w:t>
      </w:r>
      <w:proofErr w:type="spellStart"/>
      <w:r w:rsidRPr="00D26162">
        <w:rPr>
          <w:rFonts w:cs="Times New Roman"/>
          <w:szCs w:val="24"/>
          <w:lang w:val="ru-RU"/>
        </w:rPr>
        <w:t>Хафлои</w:t>
      </w:r>
      <w:proofErr w:type="spellEnd"/>
      <w:r w:rsidRPr="00D26162">
        <w:rPr>
          <w:rFonts w:cs="Times New Roman"/>
          <w:szCs w:val="24"/>
          <w:lang w:val="ru-RU"/>
        </w:rPr>
        <w:t>. — Если захотим, можем взять вс</w:t>
      </w:r>
      <w:r w:rsidR="00BF2D7C" w:rsidRPr="00D26162">
        <w:rPr>
          <w:rFonts w:cs="Times New Roman"/>
          <w:szCs w:val="24"/>
          <w:lang w:val="ru-RU"/>
        </w:rPr>
        <w:t>е</w:t>
      </w:r>
      <w:r w:rsidRPr="00D26162">
        <w:rPr>
          <w:rFonts w:cs="Times New Roman"/>
          <w:szCs w:val="24"/>
          <w:lang w:val="ru-RU"/>
        </w:rPr>
        <w:t xml:space="preserve">, что нам нужно, и просто уйти. С каких пор мы заключаем сделки с </w:t>
      </w:r>
      <w:proofErr w:type="spellStart"/>
      <w:r w:rsidRPr="00D26162">
        <w:rPr>
          <w:rFonts w:cs="Times New Roman"/>
          <w:szCs w:val="24"/>
          <w:lang w:val="ru-RU"/>
        </w:rPr>
        <w:t>ксеномразью</w:t>
      </w:r>
      <w:proofErr w:type="spellEnd"/>
      <w:r w:rsidRPr="00D26162">
        <w:rPr>
          <w:rFonts w:cs="Times New Roman"/>
          <w:szCs w:val="24"/>
          <w:lang w:val="ru-RU"/>
        </w:rPr>
        <w:t xml:space="preserve">? </w:t>
      </w:r>
    </w:p>
    <w:p w14:paraId="1BB77DE6" w14:textId="03C564DA" w:rsidR="003E58F7" w:rsidRPr="00D26162" w:rsidRDefault="003E58F7" w:rsidP="003E58F7">
      <w:pPr>
        <w:ind w:firstLineChars="275" w:firstLine="660"/>
        <w:rPr>
          <w:rFonts w:cs="Times New Roman"/>
          <w:szCs w:val="24"/>
          <w:lang w:val="ru-RU"/>
        </w:rPr>
      </w:pPr>
      <w:r w:rsidRPr="00D26162">
        <w:rPr>
          <w:rFonts w:cs="Times New Roman"/>
          <w:szCs w:val="24"/>
          <w:lang w:val="ru-RU"/>
        </w:rPr>
        <w:t>— Если мы да</w:t>
      </w:r>
      <w:r w:rsidR="00BF2D7C" w:rsidRPr="00D26162">
        <w:rPr>
          <w:rFonts w:cs="Times New Roman"/>
          <w:szCs w:val="24"/>
          <w:lang w:val="ru-RU"/>
        </w:rPr>
        <w:t>е</w:t>
      </w:r>
      <w:r w:rsidRPr="00D26162">
        <w:rPr>
          <w:rFonts w:cs="Times New Roman"/>
          <w:szCs w:val="24"/>
          <w:lang w:val="ru-RU"/>
        </w:rPr>
        <w:t>м клятву, — тихо сказал Бальдр, — мы е</w:t>
      </w:r>
      <w:r w:rsidR="00BF2D7C" w:rsidRPr="00D26162">
        <w:rPr>
          <w:rFonts w:cs="Times New Roman"/>
          <w:szCs w:val="24"/>
          <w:lang w:val="ru-RU"/>
        </w:rPr>
        <w:t>е</w:t>
      </w:r>
      <w:r w:rsidRPr="00D26162">
        <w:rPr>
          <w:rFonts w:cs="Times New Roman"/>
          <w:szCs w:val="24"/>
          <w:lang w:val="ru-RU"/>
        </w:rPr>
        <w:t xml:space="preserve"> соблюдаем. </w:t>
      </w:r>
    </w:p>
    <w:p w14:paraId="696598F9" w14:textId="77777777" w:rsidR="003E58F7" w:rsidRPr="00D26162" w:rsidRDefault="003E58F7" w:rsidP="003E58F7">
      <w:pPr>
        <w:ind w:firstLineChars="275" w:firstLine="660"/>
        <w:rPr>
          <w:rFonts w:cs="Times New Roman"/>
          <w:szCs w:val="24"/>
          <w:lang w:val="ru-RU"/>
        </w:rPr>
      </w:pPr>
      <w:proofErr w:type="spellStart"/>
      <w:r w:rsidRPr="00D26162">
        <w:rPr>
          <w:rFonts w:cs="Times New Roman"/>
          <w:szCs w:val="24"/>
          <w:lang w:val="ru-RU"/>
        </w:rPr>
        <w:t>Гуннлаугур</w:t>
      </w:r>
      <w:proofErr w:type="spellEnd"/>
      <w:r w:rsidRPr="00D26162">
        <w:rPr>
          <w:rFonts w:cs="Times New Roman"/>
          <w:szCs w:val="24"/>
          <w:lang w:val="ru-RU"/>
        </w:rPr>
        <w:t xml:space="preserve"> повернулся лицом к </w:t>
      </w:r>
      <w:proofErr w:type="spellStart"/>
      <w:r w:rsidRPr="00D26162">
        <w:rPr>
          <w:rFonts w:cs="Times New Roman"/>
          <w:szCs w:val="24"/>
          <w:lang w:val="ru-RU"/>
        </w:rPr>
        <w:t>Фъольниру</w:t>
      </w:r>
      <w:proofErr w:type="spellEnd"/>
      <w:r w:rsidRPr="00D26162">
        <w:rPr>
          <w:rFonts w:cs="Times New Roman"/>
          <w:szCs w:val="24"/>
          <w:lang w:val="ru-RU"/>
        </w:rPr>
        <w:t xml:space="preserve">. </w:t>
      </w:r>
    </w:p>
    <w:p w14:paraId="79AA800A"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Значит, ты хочешь рискнуть, — сказал он почти обвиняющим тоном.</w:t>
      </w:r>
    </w:p>
    <w:p w14:paraId="1CFEFBF1" w14:textId="05A75B5D"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Я сделаю то, что ты прикажешь, </w:t>
      </w:r>
      <w:proofErr w:type="spellStart"/>
      <w:r w:rsidRPr="00D26162">
        <w:rPr>
          <w:rFonts w:cs="Times New Roman"/>
          <w:szCs w:val="24"/>
          <w:lang w:val="ru-RU"/>
        </w:rPr>
        <w:t>варанги</w:t>
      </w:r>
      <w:proofErr w:type="spellEnd"/>
      <w:r w:rsidRPr="00D26162">
        <w:rPr>
          <w:rFonts w:cs="Times New Roman"/>
          <w:szCs w:val="24"/>
          <w:lang w:val="ru-RU"/>
        </w:rPr>
        <w:t>, — сказал Бальдр. — Но знай — я умираю. Прямо сейчас, прямо здесь. В пустоте я ещ</w:t>
      </w:r>
      <w:r w:rsidR="00BF2D7C" w:rsidRPr="00D26162">
        <w:rPr>
          <w:rFonts w:cs="Times New Roman"/>
          <w:szCs w:val="24"/>
          <w:lang w:val="ru-RU"/>
        </w:rPr>
        <w:t>е</w:t>
      </w:r>
      <w:r w:rsidRPr="00D26162">
        <w:rPr>
          <w:rFonts w:cs="Times New Roman"/>
          <w:szCs w:val="24"/>
          <w:lang w:val="ru-RU"/>
        </w:rPr>
        <w:t xml:space="preserve"> продержусь, хоть и совсем недолго. Пока мы были на этой планете, боль на какое-то время утихла. Но теперь она вернулась, и я чувствую, как она раздирает меня на части. </w:t>
      </w:r>
      <w:proofErr w:type="spellStart"/>
      <w:r w:rsidRPr="00D26162">
        <w:rPr>
          <w:rFonts w:cs="Times New Roman"/>
          <w:szCs w:val="24"/>
          <w:lang w:val="ru-RU"/>
        </w:rPr>
        <w:t>Ньяль</w:t>
      </w:r>
      <w:proofErr w:type="spellEnd"/>
      <w:r w:rsidRPr="00D26162">
        <w:rPr>
          <w:rFonts w:cs="Times New Roman"/>
          <w:szCs w:val="24"/>
          <w:lang w:val="ru-RU"/>
        </w:rPr>
        <w:t xml:space="preserve"> никогда не предполагал, что ошейник будет постоянной мерой, он должен был только сдерживать мою силу, пока меня не заберут обратно на </w:t>
      </w:r>
      <w:proofErr w:type="spellStart"/>
      <w:r w:rsidRPr="00D26162">
        <w:rPr>
          <w:rFonts w:cs="Times New Roman"/>
          <w:szCs w:val="24"/>
          <w:lang w:val="ru-RU"/>
        </w:rPr>
        <w:t>Фенрис</w:t>
      </w:r>
      <w:proofErr w:type="spellEnd"/>
      <w:r w:rsidRPr="00D26162">
        <w:rPr>
          <w:rFonts w:cs="Times New Roman"/>
          <w:szCs w:val="24"/>
          <w:lang w:val="ru-RU"/>
        </w:rPr>
        <w:t>. И сейчас этот ошейник распадается на части. Совсем скоро кто-то из нас сдастся. Возможно, до того, как мы добер</w:t>
      </w:r>
      <w:r w:rsidR="00BF2D7C" w:rsidRPr="00D26162">
        <w:rPr>
          <w:rFonts w:cs="Times New Roman"/>
          <w:szCs w:val="24"/>
          <w:lang w:val="ru-RU"/>
        </w:rPr>
        <w:t>е</w:t>
      </w:r>
      <w:r w:rsidRPr="00D26162">
        <w:rPr>
          <w:rFonts w:cs="Times New Roman"/>
          <w:szCs w:val="24"/>
          <w:lang w:val="ru-RU"/>
        </w:rPr>
        <w:t>мся до Рагнара. Может быть, сразу после. Я говорю это только для того, чтобы прояснить свой выбор.</w:t>
      </w:r>
    </w:p>
    <w:p w14:paraId="7D140D36" w14:textId="4974DE11" w:rsidR="003E58F7" w:rsidRPr="00D26162" w:rsidRDefault="003E58F7" w:rsidP="003E58F7">
      <w:pPr>
        <w:ind w:firstLineChars="275" w:firstLine="660"/>
        <w:rPr>
          <w:rFonts w:cs="Times New Roman"/>
          <w:szCs w:val="24"/>
          <w:lang w:val="ru-RU"/>
        </w:rPr>
      </w:pPr>
      <w:proofErr w:type="spellStart"/>
      <w:r w:rsidRPr="00D26162">
        <w:rPr>
          <w:rFonts w:cs="Times New Roman"/>
          <w:szCs w:val="24"/>
          <w:lang w:val="ru-RU"/>
        </w:rPr>
        <w:t>Гуннлаугур</w:t>
      </w:r>
      <w:proofErr w:type="spellEnd"/>
      <w:r w:rsidRPr="00D26162">
        <w:rPr>
          <w:rFonts w:cs="Times New Roman"/>
          <w:szCs w:val="24"/>
          <w:lang w:val="ru-RU"/>
        </w:rPr>
        <w:t xml:space="preserve"> хмыкнул. Он уже давно догадывался об этом. Все они догадывалась. И вс</w:t>
      </w:r>
      <w:r w:rsidR="00BF2D7C" w:rsidRPr="00D26162">
        <w:rPr>
          <w:rFonts w:cs="Times New Roman"/>
          <w:szCs w:val="24"/>
          <w:lang w:val="ru-RU"/>
        </w:rPr>
        <w:t>е</w:t>
      </w:r>
      <w:r w:rsidRPr="00D26162">
        <w:rPr>
          <w:rFonts w:cs="Times New Roman"/>
          <w:szCs w:val="24"/>
          <w:lang w:val="ru-RU"/>
        </w:rPr>
        <w:t xml:space="preserve">-таки слышать это было совсем другим делом. </w:t>
      </w:r>
    </w:p>
    <w:p w14:paraId="054BC775"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Мы все видели тебя, — осторожно сказал </w:t>
      </w:r>
      <w:proofErr w:type="spellStart"/>
      <w:r w:rsidRPr="00D26162">
        <w:rPr>
          <w:rFonts w:cs="Times New Roman"/>
          <w:szCs w:val="24"/>
          <w:lang w:val="ru-RU"/>
        </w:rPr>
        <w:t>варанги</w:t>
      </w:r>
      <w:proofErr w:type="spellEnd"/>
      <w:r w:rsidRPr="00D26162">
        <w:rPr>
          <w:rFonts w:cs="Times New Roman"/>
          <w:szCs w:val="24"/>
          <w:lang w:val="ru-RU"/>
        </w:rPr>
        <w:t>. — Когда ты… не был собой. В этом-то и опасность.</w:t>
      </w:r>
    </w:p>
    <w:p w14:paraId="472F8A47" w14:textId="77777777" w:rsidR="003E58F7" w:rsidRPr="00D26162" w:rsidRDefault="003E58F7" w:rsidP="003E58F7">
      <w:pPr>
        <w:ind w:firstLineChars="300" w:firstLine="720"/>
        <w:rPr>
          <w:rFonts w:cs="Times New Roman"/>
          <w:szCs w:val="24"/>
          <w:lang w:val="ru-RU"/>
        </w:rPr>
      </w:pPr>
      <w:r w:rsidRPr="00D26162">
        <w:rPr>
          <w:rFonts w:cs="Times New Roman"/>
          <w:szCs w:val="24"/>
          <w:lang w:val="ru-RU"/>
        </w:rPr>
        <w:t xml:space="preserve">— Да, — сказал </w:t>
      </w:r>
      <w:proofErr w:type="spellStart"/>
      <w:r w:rsidRPr="00D26162">
        <w:rPr>
          <w:rFonts w:cs="Times New Roman"/>
          <w:szCs w:val="24"/>
          <w:lang w:val="ru-RU"/>
        </w:rPr>
        <w:t>Ольгейр</w:t>
      </w:r>
      <w:proofErr w:type="spellEnd"/>
      <w:r w:rsidRPr="00D26162">
        <w:rPr>
          <w:rFonts w:cs="Times New Roman"/>
          <w:szCs w:val="24"/>
          <w:lang w:val="ru-RU"/>
        </w:rPr>
        <w:t>. — Опасность была всегда, и в то время мы с ней мирились. Мы никогда не знали, какой нам представится шанс покончить со всем этим, кроме того, что он будет таким же опасным. Так и должно было быть всегда.</w:t>
      </w:r>
    </w:p>
    <w:p w14:paraId="05D8972B"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Бальдр посмотрел на него с благодарностью. </w:t>
      </w:r>
    </w:p>
    <w:p w14:paraId="612C0A23"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Не ожидал от тебя такого совета, брат, — сказал он.</w:t>
      </w:r>
    </w:p>
    <w:p w14:paraId="718DBF6C" w14:textId="77777777" w:rsidR="003E58F7" w:rsidRPr="00D26162" w:rsidRDefault="003E58F7" w:rsidP="003E58F7">
      <w:pPr>
        <w:ind w:firstLineChars="275" w:firstLine="660"/>
        <w:rPr>
          <w:rFonts w:cs="Times New Roman"/>
          <w:szCs w:val="24"/>
          <w:lang w:val="ru-RU"/>
        </w:rPr>
      </w:pPr>
      <w:proofErr w:type="spellStart"/>
      <w:r w:rsidRPr="00D26162">
        <w:rPr>
          <w:rFonts w:cs="Times New Roman"/>
          <w:szCs w:val="24"/>
          <w:lang w:val="ru-RU"/>
        </w:rPr>
        <w:t>Ольгейр</w:t>
      </w:r>
      <w:proofErr w:type="spellEnd"/>
      <w:r w:rsidRPr="00D26162">
        <w:rPr>
          <w:rFonts w:cs="Times New Roman"/>
          <w:szCs w:val="24"/>
          <w:lang w:val="ru-RU"/>
        </w:rPr>
        <w:t xml:space="preserve"> пожал плечами: </w:t>
      </w:r>
    </w:p>
    <w:p w14:paraId="65F582DA"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Решения приняты. И мы их придерживаемся. </w:t>
      </w:r>
    </w:p>
    <w:p w14:paraId="16A9BF56" w14:textId="795D2246"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Это существо </w:t>
      </w:r>
      <w:r w:rsidR="00A11C08">
        <w:rPr>
          <w:rFonts w:cs="Times New Roman"/>
          <w:szCs w:val="24"/>
          <w:lang w:val="ru-RU"/>
        </w:rPr>
        <w:t>боится</w:t>
      </w:r>
      <w:r w:rsidRPr="00D26162">
        <w:rPr>
          <w:rFonts w:cs="Times New Roman"/>
          <w:szCs w:val="24"/>
          <w:lang w:val="ru-RU"/>
        </w:rPr>
        <w:t xml:space="preserve">, — сказал Ингвар, и в его голосе прозвучало сомнение. — </w:t>
      </w:r>
      <w:proofErr w:type="spellStart"/>
      <w:r w:rsidRPr="00D26162">
        <w:rPr>
          <w:rFonts w:cs="Times New Roman"/>
          <w:szCs w:val="24"/>
          <w:lang w:val="ru-RU"/>
        </w:rPr>
        <w:t>Хафлои</w:t>
      </w:r>
      <w:proofErr w:type="spellEnd"/>
      <w:r w:rsidRPr="00D26162">
        <w:rPr>
          <w:rFonts w:cs="Times New Roman"/>
          <w:szCs w:val="24"/>
          <w:lang w:val="ru-RU"/>
        </w:rPr>
        <w:t xml:space="preserve"> прав, оно скажет что угодно, лишь бы получить желаемое. Да, эти ведьмы могущественны, но сможет ли она выполнить обещание? Ты же говорил, что лишь сам </w:t>
      </w:r>
      <w:proofErr w:type="spellStart"/>
      <w:r w:rsidRPr="00D26162">
        <w:rPr>
          <w:rFonts w:cs="Times New Roman"/>
          <w:szCs w:val="24"/>
          <w:lang w:val="ru-RU"/>
        </w:rPr>
        <w:t>Ньяль</w:t>
      </w:r>
      <w:proofErr w:type="spellEnd"/>
      <w:r w:rsidRPr="00D26162">
        <w:rPr>
          <w:rFonts w:cs="Times New Roman"/>
          <w:szCs w:val="24"/>
          <w:lang w:val="ru-RU"/>
        </w:rPr>
        <w:t xml:space="preserve"> может снять ошейник — даже монстр с чумного скитальца не смог, а то существо было пропитано магией.</w:t>
      </w:r>
    </w:p>
    <w:p w14:paraId="091E0D6E" w14:textId="4F43D794"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w:t>
      </w:r>
      <w:proofErr w:type="spellStart"/>
      <w:r w:rsidRPr="00D26162">
        <w:rPr>
          <w:rFonts w:cs="Times New Roman"/>
          <w:szCs w:val="24"/>
          <w:lang w:val="ru-RU"/>
        </w:rPr>
        <w:t>Ньяля</w:t>
      </w:r>
      <w:proofErr w:type="spellEnd"/>
      <w:r w:rsidRPr="00D26162">
        <w:rPr>
          <w:rFonts w:cs="Times New Roman"/>
          <w:szCs w:val="24"/>
          <w:lang w:val="ru-RU"/>
        </w:rPr>
        <w:t xml:space="preserve"> здесь нет, — терпеливо сказал Бальдр. — Даже если он сейчас на Кадии, я погибну задолго до того, как мы найд</w:t>
      </w:r>
      <w:r w:rsidR="00BF2D7C" w:rsidRPr="00D26162">
        <w:rPr>
          <w:rFonts w:cs="Times New Roman"/>
          <w:szCs w:val="24"/>
          <w:lang w:val="ru-RU"/>
        </w:rPr>
        <w:t>е</w:t>
      </w:r>
      <w:r w:rsidRPr="00D26162">
        <w:rPr>
          <w:rFonts w:cs="Times New Roman"/>
          <w:szCs w:val="24"/>
          <w:lang w:val="ru-RU"/>
        </w:rPr>
        <w:t xml:space="preserve">м Зовущего Бурю или другого жреца из ордена. </w:t>
      </w:r>
      <w:proofErr w:type="spellStart"/>
      <w:r w:rsidRPr="00D26162">
        <w:rPr>
          <w:rFonts w:cs="Times New Roman"/>
          <w:szCs w:val="24"/>
          <w:lang w:val="ru-RU"/>
        </w:rPr>
        <w:t>Ксеносы</w:t>
      </w:r>
      <w:proofErr w:type="spellEnd"/>
      <w:r w:rsidRPr="00D26162">
        <w:rPr>
          <w:rFonts w:cs="Times New Roman"/>
          <w:szCs w:val="24"/>
          <w:lang w:val="ru-RU"/>
        </w:rPr>
        <w:t xml:space="preserve"> </w:t>
      </w:r>
      <w:r w:rsidRPr="00D26162">
        <w:rPr>
          <w:rFonts w:cs="Times New Roman"/>
          <w:szCs w:val="24"/>
          <w:lang w:val="ru-RU"/>
        </w:rPr>
        <w:lastRenderedPageBreak/>
        <w:t xml:space="preserve">могут лгать или заблуждаться, но я не вижу иного выхода. — Бальдр повернулся к </w:t>
      </w:r>
      <w:proofErr w:type="spellStart"/>
      <w:r w:rsidRPr="00D26162">
        <w:rPr>
          <w:rFonts w:cs="Times New Roman"/>
          <w:szCs w:val="24"/>
          <w:lang w:val="ru-RU"/>
        </w:rPr>
        <w:t>Гуннлаугуру</w:t>
      </w:r>
      <w:proofErr w:type="spellEnd"/>
      <w:r w:rsidRPr="00D26162">
        <w:rPr>
          <w:rFonts w:cs="Times New Roman"/>
          <w:szCs w:val="24"/>
          <w:lang w:val="ru-RU"/>
        </w:rPr>
        <w:t>. — Я не упрашиваю. Если ты запрещаешь, я готов подставить шею под нож. Но это мой выбор. Так или иначе, время вышло.</w:t>
      </w:r>
    </w:p>
    <w:p w14:paraId="60F5D780" w14:textId="77777777" w:rsidR="003E58F7" w:rsidRPr="00D26162" w:rsidRDefault="003E58F7" w:rsidP="003E58F7">
      <w:pPr>
        <w:ind w:firstLineChars="275" w:firstLine="660"/>
        <w:rPr>
          <w:rFonts w:cs="Times New Roman"/>
          <w:szCs w:val="24"/>
          <w:lang w:val="ru-RU"/>
        </w:rPr>
      </w:pPr>
      <w:proofErr w:type="spellStart"/>
      <w:r w:rsidRPr="00D26162">
        <w:rPr>
          <w:rFonts w:cs="Times New Roman"/>
          <w:szCs w:val="24"/>
          <w:lang w:val="ru-RU"/>
        </w:rPr>
        <w:t>Ольгейр</w:t>
      </w:r>
      <w:proofErr w:type="spellEnd"/>
      <w:r w:rsidRPr="00D26162">
        <w:rPr>
          <w:rFonts w:cs="Times New Roman"/>
          <w:szCs w:val="24"/>
          <w:lang w:val="ru-RU"/>
        </w:rPr>
        <w:t xml:space="preserve"> фыркнул: </w:t>
      </w:r>
    </w:p>
    <w:p w14:paraId="52593F96" w14:textId="683EFF70" w:rsidR="003E58F7" w:rsidRPr="00D26162" w:rsidRDefault="003E58F7" w:rsidP="003E58F7">
      <w:pPr>
        <w:ind w:firstLineChars="275" w:firstLine="660"/>
        <w:rPr>
          <w:rFonts w:cs="Times New Roman"/>
          <w:szCs w:val="24"/>
          <w:lang w:val="ru-RU"/>
        </w:rPr>
      </w:pPr>
      <w:r w:rsidRPr="00D26162">
        <w:rPr>
          <w:rFonts w:cs="Times New Roman"/>
          <w:szCs w:val="24"/>
          <w:lang w:val="ru-RU"/>
        </w:rPr>
        <w:t>— Все ясно. Чем же мы занимались все это время, если не поисками лекарства? Пускай он умр</w:t>
      </w:r>
      <w:r w:rsidR="00BF2D7C" w:rsidRPr="00D26162">
        <w:rPr>
          <w:rFonts w:cs="Times New Roman"/>
          <w:szCs w:val="24"/>
          <w:lang w:val="ru-RU"/>
        </w:rPr>
        <w:t>е</w:t>
      </w:r>
      <w:r w:rsidRPr="00D26162">
        <w:rPr>
          <w:rFonts w:cs="Times New Roman"/>
          <w:szCs w:val="24"/>
          <w:lang w:val="ru-RU"/>
        </w:rPr>
        <w:t>т сейчас, стоя перед нами, — с тем же успехом мы бы могли просто остаться на «</w:t>
      </w:r>
      <w:proofErr w:type="spellStart"/>
      <w:r w:rsidRPr="00D26162">
        <w:rPr>
          <w:rFonts w:eastAsia="SimSun" w:cs="Times New Roman"/>
          <w:i/>
          <w:iCs/>
          <w:color w:val="000000"/>
          <w:szCs w:val="24"/>
          <w:lang w:val="ru-RU"/>
        </w:rPr>
        <w:t>Хеймдалл</w:t>
      </w:r>
      <w:r w:rsidRPr="00D26162">
        <w:rPr>
          <w:rFonts w:cs="Times New Roman"/>
          <w:i/>
          <w:szCs w:val="24"/>
          <w:lang w:val="ru-RU"/>
        </w:rPr>
        <w:t>е</w:t>
      </w:r>
      <w:proofErr w:type="spellEnd"/>
      <w:r w:rsidRPr="00D26162">
        <w:rPr>
          <w:rFonts w:cs="Times New Roman"/>
          <w:szCs w:val="24"/>
          <w:lang w:val="ru-RU"/>
        </w:rPr>
        <w:t>».</w:t>
      </w:r>
    </w:p>
    <w:p w14:paraId="44E94185"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Повисло неловкое молчание. Над краем кратера завывал ветер.</w:t>
      </w:r>
    </w:p>
    <w:p w14:paraId="438377F6"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w:t>
      </w:r>
      <w:proofErr w:type="spellStart"/>
      <w:r w:rsidRPr="00D26162">
        <w:rPr>
          <w:rFonts w:cs="Times New Roman"/>
          <w:szCs w:val="24"/>
          <w:lang w:val="ru-RU"/>
        </w:rPr>
        <w:t>Гирфалькон</w:t>
      </w:r>
      <w:proofErr w:type="spellEnd"/>
      <w:r w:rsidRPr="00D26162">
        <w:rPr>
          <w:rFonts w:cs="Times New Roman"/>
          <w:szCs w:val="24"/>
          <w:lang w:val="ru-RU"/>
        </w:rPr>
        <w:t xml:space="preserve">? — спросил </w:t>
      </w:r>
      <w:proofErr w:type="spellStart"/>
      <w:r w:rsidRPr="00D26162">
        <w:rPr>
          <w:rFonts w:cs="Times New Roman"/>
          <w:szCs w:val="24"/>
          <w:lang w:val="ru-RU"/>
        </w:rPr>
        <w:t>Гуннлаугур</w:t>
      </w:r>
      <w:proofErr w:type="spellEnd"/>
      <w:r w:rsidRPr="00D26162">
        <w:rPr>
          <w:rFonts w:cs="Times New Roman"/>
          <w:szCs w:val="24"/>
          <w:lang w:val="ru-RU"/>
        </w:rPr>
        <w:t>.</w:t>
      </w:r>
    </w:p>
    <w:p w14:paraId="259E00BF"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Ингвар некоторое время молчал. </w:t>
      </w:r>
    </w:p>
    <w:p w14:paraId="398F53D6" w14:textId="7D475D0C" w:rsidR="003E58F7" w:rsidRPr="00D26162" w:rsidRDefault="003E58F7" w:rsidP="003E58F7">
      <w:pPr>
        <w:ind w:firstLineChars="275" w:firstLine="660"/>
        <w:rPr>
          <w:rFonts w:cs="Times New Roman"/>
          <w:szCs w:val="24"/>
          <w:lang w:val="ru-RU"/>
        </w:rPr>
      </w:pPr>
      <w:r w:rsidRPr="00D26162">
        <w:rPr>
          <w:rFonts w:cs="Times New Roman"/>
          <w:szCs w:val="24"/>
          <w:lang w:val="ru-RU"/>
        </w:rPr>
        <w:t>— Не знаю, что я ожидал найти, — наконец сказал он. — Ну, того, что что-нибудь прид</w:t>
      </w:r>
      <w:r w:rsidR="00BF2D7C" w:rsidRPr="00D26162">
        <w:rPr>
          <w:rFonts w:cs="Times New Roman"/>
          <w:szCs w:val="24"/>
          <w:lang w:val="ru-RU"/>
        </w:rPr>
        <w:t>е</w:t>
      </w:r>
      <w:r w:rsidRPr="00D26162">
        <w:rPr>
          <w:rFonts w:cs="Times New Roman"/>
          <w:szCs w:val="24"/>
          <w:lang w:val="ru-RU"/>
        </w:rPr>
        <w:t>т, и мы узнаем его, когда увидим.</w:t>
      </w:r>
    </w:p>
    <w:p w14:paraId="4A901847" w14:textId="77777777"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Он пристально посмотрел на Бальдра: </w:t>
      </w:r>
    </w:p>
    <w:p w14:paraId="150025FA" w14:textId="1313B4B3"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Да будь это чем угодно, только не </w:t>
      </w:r>
      <w:proofErr w:type="spellStart"/>
      <w:r w:rsidRPr="00D26162">
        <w:rPr>
          <w:rFonts w:cs="Times New Roman"/>
          <w:i/>
          <w:szCs w:val="24"/>
          <w:lang w:val="ru-RU"/>
        </w:rPr>
        <w:t>ксеносом</w:t>
      </w:r>
      <w:proofErr w:type="spellEnd"/>
      <w:r w:rsidRPr="00D26162">
        <w:rPr>
          <w:rFonts w:cs="Times New Roman"/>
          <w:i/>
          <w:szCs w:val="24"/>
          <w:lang w:val="ru-RU"/>
        </w:rPr>
        <w:t xml:space="preserve">… </w:t>
      </w:r>
      <w:r w:rsidRPr="00D26162">
        <w:rPr>
          <w:rFonts w:cs="Times New Roman"/>
          <w:szCs w:val="24"/>
          <w:lang w:val="ru-RU"/>
        </w:rPr>
        <w:t>Я научился ненавидеть их больше всего на свете. Но, быть может, это мо</w:t>
      </w:r>
      <w:r w:rsidR="00BF2D7C" w:rsidRPr="00D26162">
        <w:rPr>
          <w:rFonts w:cs="Times New Roman"/>
          <w:szCs w:val="24"/>
          <w:lang w:val="ru-RU"/>
        </w:rPr>
        <w:t>е</w:t>
      </w:r>
      <w:r w:rsidRPr="00D26162">
        <w:rPr>
          <w:rFonts w:cs="Times New Roman"/>
          <w:szCs w:val="24"/>
          <w:lang w:val="ru-RU"/>
        </w:rPr>
        <w:t xml:space="preserve"> упущение, которое нужно исправить.</w:t>
      </w:r>
    </w:p>
    <w:p w14:paraId="41BD948D" w14:textId="71B3DDA7" w:rsidR="003E58F7" w:rsidRPr="00D26162" w:rsidRDefault="003E58F7" w:rsidP="003E58F7">
      <w:pPr>
        <w:ind w:firstLineChars="275" w:firstLine="660"/>
        <w:rPr>
          <w:rFonts w:cs="Times New Roman"/>
          <w:szCs w:val="24"/>
          <w:lang w:val="ru-RU"/>
        </w:rPr>
      </w:pPr>
      <w:r w:rsidRPr="00D26162">
        <w:rPr>
          <w:rFonts w:cs="Times New Roman"/>
          <w:szCs w:val="24"/>
          <w:lang w:val="ru-RU"/>
        </w:rPr>
        <w:t>— Это ты прив</w:t>
      </w:r>
      <w:r w:rsidR="00BF2D7C" w:rsidRPr="00D26162">
        <w:rPr>
          <w:rFonts w:cs="Times New Roman"/>
          <w:szCs w:val="24"/>
          <w:lang w:val="ru-RU"/>
        </w:rPr>
        <w:t>е</w:t>
      </w:r>
      <w:r w:rsidRPr="00D26162">
        <w:rPr>
          <w:rFonts w:cs="Times New Roman"/>
          <w:szCs w:val="24"/>
          <w:lang w:val="ru-RU"/>
        </w:rPr>
        <w:t>л доводы на «</w:t>
      </w:r>
      <w:proofErr w:type="spellStart"/>
      <w:r w:rsidRPr="00D26162">
        <w:rPr>
          <w:rFonts w:cs="Times New Roman"/>
          <w:i/>
          <w:szCs w:val="24"/>
          <w:lang w:val="ru-RU"/>
        </w:rPr>
        <w:t>Хеймдалле</w:t>
      </w:r>
      <w:proofErr w:type="spellEnd"/>
      <w:r w:rsidRPr="00D26162">
        <w:rPr>
          <w:rFonts w:cs="Times New Roman"/>
          <w:szCs w:val="24"/>
          <w:lang w:val="ru-RU"/>
        </w:rPr>
        <w:t xml:space="preserve">», — сказал </w:t>
      </w:r>
      <w:proofErr w:type="spellStart"/>
      <w:r w:rsidRPr="00D26162">
        <w:rPr>
          <w:rFonts w:cs="Times New Roman"/>
          <w:szCs w:val="24"/>
          <w:lang w:val="ru-RU"/>
        </w:rPr>
        <w:t>Гуннлаугур</w:t>
      </w:r>
      <w:proofErr w:type="spellEnd"/>
      <w:r w:rsidRPr="00D26162">
        <w:rPr>
          <w:rFonts w:cs="Times New Roman"/>
          <w:szCs w:val="24"/>
          <w:lang w:val="ru-RU"/>
        </w:rPr>
        <w:t xml:space="preserve">. — Ты вернул Бальдра обратно за стены Рас </w:t>
      </w:r>
      <w:proofErr w:type="spellStart"/>
      <w:r w:rsidRPr="00D26162">
        <w:rPr>
          <w:rFonts w:cs="Times New Roman"/>
          <w:szCs w:val="24"/>
          <w:lang w:val="ru-RU"/>
        </w:rPr>
        <w:t>Шакех</w:t>
      </w:r>
      <w:proofErr w:type="spellEnd"/>
      <w:r w:rsidRPr="00D26162">
        <w:rPr>
          <w:rFonts w:cs="Times New Roman"/>
          <w:szCs w:val="24"/>
          <w:lang w:val="ru-RU"/>
        </w:rPr>
        <w:t>. — Он посмотрел на Бальдра. — Но в обоих случаях приказы отдавал именно я. Так что Тяж</w:t>
      </w:r>
      <w:r w:rsidR="00BF2D7C" w:rsidRPr="00D26162">
        <w:rPr>
          <w:rFonts w:cs="Times New Roman"/>
          <w:szCs w:val="24"/>
          <w:lang w:val="ru-RU"/>
        </w:rPr>
        <w:t>е</w:t>
      </w:r>
      <w:r w:rsidRPr="00D26162">
        <w:rPr>
          <w:rFonts w:cs="Times New Roman"/>
          <w:szCs w:val="24"/>
          <w:lang w:val="ru-RU"/>
        </w:rPr>
        <w:t>лая Рука прав — какой смысл во вс</w:t>
      </w:r>
      <w:r w:rsidR="00BF2D7C" w:rsidRPr="00D26162">
        <w:rPr>
          <w:rFonts w:cs="Times New Roman"/>
          <w:szCs w:val="24"/>
          <w:lang w:val="ru-RU"/>
        </w:rPr>
        <w:t>е</w:t>
      </w:r>
      <w:r w:rsidRPr="00D26162">
        <w:rPr>
          <w:rFonts w:cs="Times New Roman"/>
          <w:szCs w:val="24"/>
          <w:lang w:val="ru-RU"/>
        </w:rPr>
        <w:t>м этом рискованном предприятии, если мы отвергнем шанс, когда он представился? Опасность — это и есть то, для чего мы созданы.</w:t>
      </w:r>
    </w:p>
    <w:p w14:paraId="20F8CFEC" w14:textId="10387047" w:rsidR="003E58F7" w:rsidRPr="00D26162" w:rsidRDefault="003E58F7" w:rsidP="003E58F7">
      <w:pPr>
        <w:ind w:firstLineChars="275" w:firstLine="660"/>
        <w:rPr>
          <w:rFonts w:cs="Times New Roman"/>
          <w:szCs w:val="24"/>
          <w:lang w:val="ru-RU"/>
        </w:rPr>
      </w:pPr>
      <w:r w:rsidRPr="00D26162">
        <w:rPr>
          <w:rFonts w:cs="Times New Roman"/>
          <w:szCs w:val="24"/>
          <w:lang w:val="ru-RU"/>
        </w:rPr>
        <w:t>Бальдр почувствовал, как ошейник внезапно вспыхнул, обдав грудь жаром, как будто он каким-то образом понял, о ч</w:t>
      </w:r>
      <w:r w:rsidR="00BF2D7C" w:rsidRPr="00D26162">
        <w:rPr>
          <w:rFonts w:cs="Times New Roman"/>
          <w:szCs w:val="24"/>
          <w:lang w:val="ru-RU"/>
        </w:rPr>
        <w:t>е</w:t>
      </w:r>
      <w:r w:rsidRPr="00D26162">
        <w:rPr>
          <w:rFonts w:cs="Times New Roman"/>
          <w:szCs w:val="24"/>
          <w:lang w:val="ru-RU"/>
        </w:rPr>
        <w:t>м говорят космодесантники. Подавляя крик, Бальдр крепче стиснул челюсти и ничего не сказал.</w:t>
      </w:r>
    </w:p>
    <w:p w14:paraId="044D5D64" w14:textId="3C137076" w:rsidR="003E58F7" w:rsidRPr="00D26162" w:rsidRDefault="003E58F7" w:rsidP="003E58F7">
      <w:pPr>
        <w:ind w:firstLineChars="275" w:firstLine="660"/>
        <w:rPr>
          <w:rFonts w:cs="Times New Roman"/>
          <w:szCs w:val="24"/>
          <w:lang w:val="ru-RU"/>
        </w:rPr>
      </w:pPr>
      <w:r w:rsidRPr="00D26162">
        <w:rPr>
          <w:rFonts w:cs="Times New Roman"/>
          <w:szCs w:val="24"/>
          <w:lang w:val="ru-RU"/>
        </w:rPr>
        <w:t xml:space="preserve">— Возьми этот камень, и пусть </w:t>
      </w:r>
      <w:proofErr w:type="spellStart"/>
      <w:r w:rsidRPr="00D26162">
        <w:rPr>
          <w:rFonts w:cs="Times New Roman"/>
          <w:szCs w:val="24"/>
          <w:lang w:val="ru-RU"/>
        </w:rPr>
        <w:t>ксенос</w:t>
      </w:r>
      <w:proofErr w:type="spellEnd"/>
      <w:r w:rsidRPr="00D26162">
        <w:rPr>
          <w:rFonts w:cs="Times New Roman"/>
          <w:szCs w:val="24"/>
          <w:lang w:val="ru-RU"/>
        </w:rPr>
        <w:t xml:space="preserve"> сделает вс</w:t>
      </w:r>
      <w:r w:rsidR="00BF2D7C" w:rsidRPr="00D26162">
        <w:rPr>
          <w:rFonts w:cs="Times New Roman"/>
          <w:szCs w:val="24"/>
          <w:lang w:val="ru-RU"/>
        </w:rPr>
        <w:t>е</w:t>
      </w:r>
      <w:r w:rsidRPr="00D26162">
        <w:rPr>
          <w:rFonts w:cs="Times New Roman"/>
          <w:szCs w:val="24"/>
          <w:lang w:val="ru-RU"/>
        </w:rPr>
        <w:t xml:space="preserve">, что в его силах, — наконец сказал </w:t>
      </w:r>
      <w:proofErr w:type="spellStart"/>
      <w:r w:rsidRPr="00D26162">
        <w:rPr>
          <w:rFonts w:cs="Times New Roman"/>
          <w:szCs w:val="24"/>
          <w:lang w:val="ru-RU"/>
        </w:rPr>
        <w:t>Гуннлаугур</w:t>
      </w:r>
      <w:proofErr w:type="spellEnd"/>
      <w:r w:rsidRPr="00D26162">
        <w:rPr>
          <w:rFonts w:cs="Times New Roman"/>
          <w:szCs w:val="24"/>
          <w:lang w:val="ru-RU"/>
        </w:rPr>
        <w:t>, и в его голосе вс</w:t>
      </w:r>
      <w:r w:rsidR="00BF2D7C" w:rsidRPr="00D26162">
        <w:rPr>
          <w:rFonts w:cs="Times New Roman"/>
          <w:szCs w:val="24"/>
          <w:lang w:val="ru-RU"/>
        </w:rPr>
        <w:t>е</w:t>
      </w:r>
      <w:r w:rsidRPr="00D26162">
        <w:rPr>
          <w:rFonts w:cs="Times New Roman"/>
          <w:szCs w:val="24"/>
          <w:lang w:val="ru-RU"/>
        </w:rPr>
        <w:t xml:space="preserve"> ещ</w:t>
      </w:r>
      <w:r w:rsidR="00BF2D7C" w:rsidRPr="00D26162">
        <w:rPr>
          <w:rFonts w:cs="Times New Roman"/>
          <w:szCs w:val="24"/>
          <w:lang w:val="ru-RU"/>
        </w:rPr>
        <w:t>е</w:t>
      </w:r>
      <w:r w:rsidRPr="00D26162">
        <w:rPr>
          <w:rFonts w:cs="Times New Roman"/>
          <w:szCs w:val="24"/>
          <w:lang w:val="ru-RU"/>
        </w:rPr>
        <w:t xml:space="preserve"> слышалась глубокая неуверенность. — Мы будем держать оружие наготове. Крушение или не крушение, смерть или оправдание, — мы получим ответ ещ</w:t>
      </w:r>
      <w:r w:rsidR="00BF2D7C" w:rsidRPr="00D26162">
        <w:rPr>
          <w:rFonts w:cs="Times New Roman"/>
          <w:szCs w:val="24"/>
          <w:lang w:val="ru-RU"/>
        </w:rPr>
        <w:t>е</w:t>
      </w:r>
      <w:r w:rsidRPr="00D26162">
        <w:rPr>
          <w:rFonts w:cs="Times New Roman"/>
          <w:szCs w:val="24"/>
          <w:lang w:val="ru-RU"/>
        </w:rPr>
        <w:t xml:space="preserve"> до восхода солнца.</w:t>
      </w:r>
    </w:p>
    <w:p w14:paraId="7C59E25C" w14:textId="0FA2EFDD" w:rsidR="003E58F7" w:rsidRPr="00D26162" w:rsidRDefault="003E58F7" w:rsidP="003E58F7">
      <w:pPr>
        <w:ind w:firstLineChars="275" w:firstLine="660"/>
        <w:rPr>
          <w:ins w:id="711" w:author="user" w:date="2025-02-22T17:21:00Z"/>
          <w:rFonts w:cs="Times New Roman"/>
          <w:szCs w:val="24"/>
          <w:lang w:val="ru-RU"/>
        </w:rPr>
      </w:pPr>
    </w:p>
    <w:p w14:paraId="580668B1" w14:textId="77777777" w:rsidR="005F09C4" w:rsidRPr="00D26162" w:rsidRDefault="005F09C4">
      <w:pPr>
        <w:pStyle w:val="2"/>
        <w:rPr>
          <w:ins w:id="712" w:author="user" w:date="2025-02-22T17:22:00Z"/>
          <w:lang w:val="ru-RU"/>
        </w:rPr>
        <w:pPrChange w:id="713" w:author="user" w:date="2025-02-22T17:24:00Z">
          <w:pPr>
            <w:ind w:firstLineChars="300" w:firstLine="720"/>
            <w:jc w:val="center"/>
          </w:pPr>
        </w:pPrChange>
      </w:pPr>
      <w:ins w:id="714" w:author="user" w:date="2025-02-22T17:22:00Z">
        <w:r w:rsidRPr="00D26162">
          <w:rPr>
            <w:lang w:val="ru-RU"/>
          </w:rPr>
          <w:t>Глава двадцать восьмая</w:t>
        </w:r>
      </w:ins>
    </w:p>
    <w:p w14:paraId="08EB3C73" w14:textId="77777777" w:rsidR="005F09C4" w:rsidRPr="00D26162" w:rsidRDefault="005F09C4" w:rsidP="005F09C4">
      <w:pPr>
        <w:ind w:firstLineChars="300" w:firstLine="720"/>
        <w:rPr>
          <w:ins w:id="715" w:author="user" w:date="2025-02-22T17:22:00Z"/>
          <w:rFonts w:cs="Times New Roman"/>
          <w:szCs w:val="24"/>
          <w:lang w:val="ru-RU"/>
        </w:rPr>
      </w:pPr>
    </w:p>
    <w:p w14:paraId="437ABBB4" w14:textId="67623E50" w:rsidR="005F09C4" w:rsidRPr="00D26162" w:rsidRDefault="005F09C4" w:rsidP="005F09C4">
      <w:pPr>
        <w:ind w:firstLineChars="275" w:firstLine="660"/>
        <w:rPr>
          <w:ins w:id="716" w:author="user" w:date="2025-02-22T17:22:00Z"/>
          <w:rFonts w:cs="Times New Roman"/>
          <w:szCs w:val="24"/>
          <w:lang w:val="ru-RU"/>
        </w:rPr>
      </w:pPr>
      <w:ins w:id="717" w:author="user" w:date="2025-02-22T17:22:00Z">
        <w:r w:rsidRPr="00D26162">
          <w:rPr>
            <w:rFonts w:cs="Times New Roman"/>
            <w:szCs w:val="24"/>
            <w:lang w:val="ru-RU"/>
          </w:rPr>
          <w:t xml:space="preserve">Когда Волки вернулись, </w:t>
        </w:r>
      </w:ins>
      <w:r w:rsidR="00A11C08">
        <w:rPr>
          <w:rFonts w:cs="Times New Roman"/>
          <w:szCs w:val="24"/>
          <w:lang w:val="ru-RU"/>
        </w:rPr>
        <w:t>чужачка</w:t>
      </w:r>
      <w:ins w:id="718" w:author="user" w:date="2025-02-22T17:22:00Z">
        <w:r w:rsidRPr="00D26162">
          <w:rPr>
            <w:rFonts w:cs="Times New Roman"/>
            <w:szCs w:val="24"/>
            <w:lang w:val="ru-RU"/>
          </w:rPr>
          <w:t xml:space="preserve"> выглядела ещ</w:t>
        </w:r>
      </w:ins>
      <w:r w:rsidR="00BF2D7C" w:rsidRPr="00D26162">
        <w:rPr>
          <w:rFonts w:cs="Times New Roman"/>
          <w:szCs w:val="24"/>
          <w:lang w:val="ru-RU"/>
        </w:rPr>
        <w:t>е</w:t>
      </w:r>
      <w:ins w:id="719" w:author="user" w:date="2025-02-22T17:22:00Z">
        <w:r w:rsidRPr="00D26162">
          <w:rPr>
            <w:rFonts w:cs="Times New Roman"/>
            <w:szCs w:val="24"/>
            <w:lang w:val="ru-RU"/>
          </w:rPr>
          <w:t xml:space="preserve"> хуже. С бледного лица совсем сошли краски, под глазами залегли серые круги. Местами кожа казалась почти прозрачной.</w:t>
        </w:r>
      </w:ins>
    </w:p>
    <w:p w14:paraId="567FBD82" w14:textId="77777777" w:rsidR="005F09C4" w:rsidRPr="00D26162" w:rsidRDefault="005F09C4" w:rsidP="005F09C4">
      <w:pPr>
        <w:ind w:firstLineChars="275" w:firstLine="660"/>
        <w:rPr>
          <w:ins w:id="720" w:author="user" w:date="2025-02-22T17:22:00Z"/>
          <w:rFonts w:cs="Times New Roman"/>
          <w:szCs w:val="24"/>
          <w:lang w:val="ru-RU"/>
        </w:rPr>
      </w:pPr>
      <w:ins w:id="721" w:author="user" w:date="2025-02-22T17:22:00Z">
        <w:r w:rsidRPr="00D26162">
          <w:rPr>
            <w:rFonts w:cs="Times New Roman"/>
            <w:szCs w:val="24"/>
            <w:lang w:val="ru-RU"/>
          </w:rPr>
          <w:t xml:space="preserve">Бальдр стоял перед ней. Остальные из стаи заняли прежние позиции и подняли оружие на изготовку, охраняя их. Это было странное ощущение — болтеры братьев, нацеленные на тебя так же сосредоточенно, как и на </w:t>
        </w:r>
        <w:proofErr w:type="spellStart"/>
        <w:r w:rsidRPr="00D26162">
          <w:rPr>
            <w:rFonts w:cs="Times New Roman"/>
            <w:szCs w:val="24"/>
            <w:lang w:val="ru-RU"/>
          </w:rPr>
          <w:t>ксеноса</w:t>
        </w:r>
        <w:proofErr w:type="spellEnd"/>
        <w:r w:rsidRPr="00D26162">
          <w:rPr>
            <w:rFonts w:cs="Times New Roman"/>
            <w:szCs w:val="24"/>
            <w:lang w:val="ru-RU"/>
          </w:rPr>
          <w:t>. На всякий случай.</w:t>
        </w:r>
      </w:ins>
    </w:p>
    <w:p w14:paraId="7D960B40" w14:textId="77777777" w:rsidR="005F09C4" w:rsidRPr="00D26162" w:rsidRDefault="005F09C4" w:rsidP="005F09C4">
      <w:pPr>
        <w:ind w:firstLineChars="275" w:firstLine="660"/>
        <w:rPr>
          <w:ins w:id="722" w:author="user" w:date="2025-02-22T17:22:00Z"/>
          <w:rFonts w:cs="Times New Roman"/>
          <w:szCs w:val="24"/>
          <w:lang w:val="ru-RU"/>
        </w:rPr>
      </w:pPr>
      <w:ins w:id="723" w:author="user" w:date="2025-02-22T17:22:00Z">
        <w:r w:rsidRPr="00D26162">
          <w:rPr>
            <w:rFonts w:cs="Times New Roman"/>
            <w:szCs w:val="24"/>
            <w:lang w:val="ru-RU"/>
          </w:rPr>
          <w:t>— Мы принимаем уговор, — сказал Бальдр.</w:t>
        </w:r>
      </w:ins>
    </w:p>
    <w:p w14:paraId="003A8D17" w14:textId="7CA543ED" w:rsidR="005F09C4" w:rsidRPr="00D26162" w:rsidRDefault="005F09C4" w:rsidP="005F09C4">
      <w:pPr>
        <w:ind w:firstLineChars="275" w:firstLine="660"/>
        <w:rPr>
          <w:ins w:id="724" w:author="user" w:date="2025-02-22T17:22:00Z"/>
          <w:rFonts w:cs="Times New Roman"/>
          <w:szCs w:val="24"/>
          <w:lang w:val="ru-RU"/>
        </w:rPr>
      </w:pPr>
      <w:ins w:id="725" w:author="user" w:date="2025-02-22T17:22:00Z">
        <w:r w:rsidRPr="00D26162">
          <w:rPr>
            <w:rFonts w:cs="Times New Roman"/>
            <w:szCs w:val="24"/>
            <w:lang w:val="ru-RU"/>
          </w:rPr>
          <w:t>— Ты возьм</w:t>
        </w:r>
      </w:ins>
      <w:r w:rsidR="00BF2D7C" w:rsidRPr="00D26162">
        <w:rPr>
          <w:rFonts w:cs="Times New Roman"/>
          <w:szCs w:val="24"/>
          <w:lang w:val="ru-RU"/>
        </w:rPr>
        <w:t>е</w:t>
      </w:r>
      <w:ins w:id="726" w:author="user" w:date="2025-02-22T17:22:00Z">
        <w:r w:rsidRPr="00D26162">
          <w:rPr>
            <w:rFonts w:cs="Times New Roman"/>
            <w:szCs w:val="24"/>
            <w:lang w:val="ru-RU"/>
          </w:rPr>
          <w:t xml:space="preserve">шь мой камень души? — спросила </w:t>
        </w:r>
        <w:proofErr w:type="spellStart"/>
        <w:r w:rsidRPr="00D26162">
          <w:rPr>
            <w:rFonts w:cs="Times New Roman"/>
            <w:szCs w:val="24"/>
            <w:lang w:val="ru-RU"/>
          </w:rPr>
          <w:t>альдари</w:t>
        </w:r>
        <w:proofErr w:type="spellEnd"/>
        <w:r w:rsidRPr="00D26162">
          <w:rPr>
            <w:rFonts w:cs="Times New Roman"/>
            <w:szCs w:val="24"/>
            <w:lang w:val="ru-RU"/>
          </w:rPr>
          <w:t xml:space="preserve"> срывающимся голосом. — Сохранишь его в целости и сохранности, защитишь любой ценой?</w:t>
        </w:r>
      </w:ins>
    </w:p>
    <w:p w14:paraId="61436220" w14:textId="77777777" w:rsidR="005F09C4" w:rsidRPr="00D26162" w:rsidRDefault="005F09C4" w:rsidP="005F09C4">
      <w:pPr>
        <w:ind w:firstLineChars="275" w:firstLine="660"/>
        <w:rPr>
          <w:ins w:id="727" w:author="user" w:date="2025-02-22T17:22:00Z"/>
          <w:rFonts w:cs="Times New Roman"/>
          <w:szCs w:val="24"/>
          <w:lang w:val="ru-RU"/>
        </w:rPr>
      </w:pPr>
      <w:ins w:id="728" w:author="user" w:date="2025-02-22T17:22:00Z">
        <w:r w:rsidRPr="00D26162">
          <w:rPr>
            <w:rFonts w:cs="Times New Roman"/>
            <w:szCs w:val="24"/>
            <w:lang w:val="ru-RU"/>
          </w:rPr>
          <w:t>— Даю слово.</w:t>
        </w:r>
      </w:ins>
    </w:p>
    <w:p w14:paraId="71185D5C" w14:textId="094D0FF8" w:rsidR="005F09C4" w:rsidRPr="00D26162" w:rsidRDefault="005F09C4" w:rsidP="005F09C4">
      <w:pPr>
        <w:ind w:firstLineChars="275" w:firstLine="660"/>
        <w:rPr>
          <w:ins w:id="729" w:author="user" w:date="2025-02-22T17:22:00Z"/>
          <w:rFonts w:cs="Times New Roman"/>
          <w:szCs w:val="24"/>
          <w:lang w:val="ru-RU"/>
        </w:rPr>
      </w:pPr>
      <w:ins w:id="730" w:author="user" w:date="2025-02-22T17:22:00Z">
        <w:r w:rsidRPr="00D26162">
          <w:rPr>
            <w:rFonts w:cs="Times New Roman"/>
            <w:szCs w:val="24"/>
            <w:lang w:val="ru-RU"/>
          </w:rPr>
          <w:t>— И верн</w:t>
        </w:r>
      </w:ins>
      <w:r w:rsidR="00BF2D7C" w:rsidRPr="00D26162">
        <w:rPr>
          <w:rFonts w:cs="Times New Roman"/>
          <w:szCs w:val="24"/>
          <w:lang w:val="ru-RU"/>
        </w:rPr>
        <w:t>е</w:t>
      </w:r>
      <w:ins w:id="731" w:author="user" w:date="2025-02-22T17:22:00Z">
        <w:r w:rsidRPr="00D26162">
          <w:rPr>
            <w:rFonts w:cs="Times New Roman"/>
            <w:szCs w:val="24"/>
            <w:lang w:val="ru-RU"/>
          </w:rPr>
          <w:t>шь его моему народу?</w:t>
        </w:r>
      </w:ins>
    </w:p>
    <w:p w14:paraId="4EC284B0" w14:textId="77777777" w:rsidR="005F09C4" w:rsidRPr="00D26162" w:rsidRDefault="005F09C4" w:rsidP="005F09C4">
      <w:pPr>
        <w:ind w:firstLineChars="275" w:firstLine="660"/>
        <w:rPr>
          <w:ins w:id="732" w:author="user" w:date="2025-02-22T17:22:00Z"/>
          <w:rFonts w:cs="Times New Roman"/>
          <w:szCs w:val="24"/>
          <w:lang w:val="ru-RU"/>
        </w:rPr>
      </w:pPr>
      <w:ins w:id="733" w:author="user" w:date="2025-02-22T17:22:00Z">
        <w:r w:rsidRPr="00D26162">
          <w:rPr>
            <w:rFonts w:cs="Times New Roman"/>
            <w:szCs w:val="24"/>
            <w:lang w:val="ru-RU"/>
          </w:rPr>
          <w:t xml:space="preserve">— При первой возможности. </w:t>
        </w:r>
      </w:ins>
    </w:p>
    <w:p w14:paraId="17692DEE" w14:textId="4642BB78" w:rsidR="005F09C4" w:rsidRPr="00D26162" w:rsidRDefault="005F09C4" w:rsidP="005F09C4">
      <w:pPr>
        <w:ind w:firstLineChars="275" w:firstLine="660"/>
        <w:rPr>
          <w:ins w:id="734" w:author="user" w:date="2025-02-22T17:22:00Z"/>
          <w:rFonts w:cs="Times New Roman"/>
          <w:szCs w:val="24"/>
          <w:lang w:val="ru-RU"/>
        </w:rPr>
      </w:pPr>
      <w:ins w:id="735" w:author="user" w:date="2025-02-22T17:22:00Z">
        <w:r w:rsidRPr="00D26162">
          <w:rPr>
            <w:rFonts w:cs="Times New Roman"/>
            <w:szCs w:val="24"/>
            <w:lang w:val="ru-RU"/>
          </w:rPr>
          <w:lastRenderedPageBreak/>
          <w:t>Чужачка долго смотрела на космодесантника, как будто е</w:t>
        </w:r>
      </w:ins>
      <w:r w:rsidR="00BF2D7C" w:rsidRPr="00D26162">
        <w:rPr>
          <w:rFonts w:cs="Times New Roman"/>
          <w:szCs w:val="24"/>
          <w:lang w:val="ru-RU"/>
        </w:rPr>
        <w:t>е</w:t>
      </w:r>
      <w:ins w:id="736" w:author="user" w:date="2025-02-22T17:22:00Z">
        <w:r w:rsidRPr="00D26162">
          <w:rPr>
            <w:rFonts w:cs="Times New Roman"/>
            <w:szCs w:val="24"/>
            <w:lang w:val="ru-RU"/>
          </w:rPr>
          <w:t xml:space="preserve"> пострадавшие глаза могли проникнуть сквозь его маску и оценить правдивость слов. </w:t>
        </w:r>
      </w:ins>
    </w:p>
    <w:p w14:paraId="3913BCB5" w14:textId="77777777" w:rsidR="005F09C4" w:rsidRPr="00D26162" w:rsidRDefault="005F09C4" w:rsidP="005F09C4">
      <w:pPr>
        <w:ind w:firstLineChars="275" w:firstLine="660"/>
        <w:rPr>
          <w:ins w:id="737" w:author="user" w:date="2025-02-22T17:22:00Z"/>
          <w:rFonts w:cs="Times New Roman"/>
          <w:szCs w:val="24"/>
          <w:lang w:val="ru-RU"/>
        </w:rPr>
      </w:pPr>
      <w:ins w:id="738" w:author="user" w:date="2025-02-22T17:22:00Z">
        <w:r w:rsidRPr="00D26162">
          <w:rPr>
            <w:rFonts w:cs="Times New Roman"/>
            <w:szCs w:val="24"/>
            <w:lang w:val="ru-RU"/>
          </w:rPr>
          <w:t>— Сними шлем.</w:t>
        </w:r>
      </w:ins>
    </w:p>
    <w:p w14:paraId="453B3CE7" w14:textId="77777777" w:rsidR="005F09C4" w:rsidRPr="00D26162" w:rsidRDefault="005F09C4" w:rsidP="005F09C4">
      <w:pPr>
        <w:ind w:firstLineChars="275" w:firstLine="660"/>
        <w:rPr>
          <w:ins w:id="739" w:author="user" w:date="2025-02-22T17:22:00Z"/>
          <w:rFonts w:cs="Times New Roman"/>
          <w:szCs w:val="24"/>
          <w:lang w:val="ru-RU"/>
        </w:rPr>
      </w:pPr>
      <w:ins w:id="740" w:author="user" w:date="2025-02-22T17:22:00Z">
        <w:r w:rsidRPr="00D26162">
          <w:rPr>
            <w:rFonts w:cs="Times New Roman"/>
            <w:szCs w:val="24"/>
            <w:lang w:val="ru-RU"/>
          </w:rPr>
          <w:t>Бальдр протянул руку и снял его. Холодный ночной воздух овеял кожу, принеся некоторое облегчение от ноющей боли в лице и шее.</w:t>
        </w:r>
      </w:ins>
    </w:p>
    <w:p w14:paraId="0C9C38E5" w14:textId="7C40298B" w:rsidR="005F09C4" w:rsidRPr="00D26162" w:rsidRDefault="005F09C4" w:rsidP="005F09C4">
      <w:pPr>
        <w:ind w:firstLineChars="275" w:firstLine="660"/>
        <w:rPr>
          <w:ins w:id="741" w:author="user" w:date="2025-02-22T17:22:00Z"/>
          <w:rFonts w:cs="Times New Roman"/>
          <w:szCs w:val="24"/>
          <w:lang w:val="ru-RU"/>
        </w:rPr>
      </w:pPr>
      <w:ins w:id="742" w:author="user" w:date="2025-02-22T17:22:00Z">
        <w:r w:rsidRPr="00D26162">
          <w:rPr>
            <w:rFonts w:cs="Times New Roman"/>
            <w:szCs w:val="24"/>
            <w:lang w:val="ru-RU"/>
          </w:rPr>
          <w:t>— Назови сво</w:t>
        </w:r>
      </w:ins>
      <w:r w:rsidR="00BF2D7C" w:rsidRPr="00D26162">
        <w:rPr>
          <w:rFonts w:cs="Times New Roman"/>
          <w:szCs w:val="24"/>
          <w:lang w:val="ru-RU"/>
        </w:rPr>
        <w:t>е</w:t>
      </w:r>
      <w:ins w:id="743" w:author="user" w:date="2025-02-22T17:22:00Z">
        <w:r w:rsidRPr="00D26162">
          <w:rPr>
            <w:rFonts w:cs="Times New Roman"/>
            <w:szCs w:val="24"/>
            <w:lang w:val="ru-RU"/>
          </w:rPr>
          <w:t xml:space="preserve"> имя, сын Волчьего Короля, — сказала чужачка.</w:t>
        </w:r>
      </w:ins>
    </w:p>
    <w:p w14:paraId="603F6DE6" w14:textId="77777777" w:rsidR="005F09C4" w:rsidRPr="00D26162" w:rsidRDefault="005F09C4" w:rsidP="005F09C4">
      <w:pPr>
        <w:ind w:firstLineChars="275" w:firstLine="660"/>
        <w:rPr>
          <w:ins w:id="744" w:author="user" w:date="2025-02-22T17:22:00Z"/>
          <w:rFonts w:cs="Times New Roman"/>
          <w:szCs w:val="24"/>
          <w:lang w:val="ru-RU"/>
        </w:rPr>
      </w:pPr>
      <w:ins w:id="745" w:author="user" w:date="2025-02-22T17:22:00Z">
        <w:r w:rsidRPr="00D26162">
          <w:rPr>
            <w:rFonts w:cs="Times New Roman"/>
            <w:szCs w:val="24"/>
            <w:lang w:val="ru-RU"/>
          </w:rPr>
          <w:t xml:space="preserve">— Бальдр, прозванный </w:t>
        </w:r>
        <w:proofErr w:type="spellStart"/>
        <w:r w:rsidRPr="00D26162">
          <w:rPr>
            <w:rFonts w:cs="Times New Roman"/>
            <w:szCs w:val="24"/>
            <w:lang w:val="ru-RU"/>
          </w:rPr>
          <w:t>Фъольниром</w:t>
        </w:r>
        <w:proofErr w:type="spellEnd"/>
        <w:r w:rsidRPr="00D26162">
          <w:rPr>
            <w:rFonts w:cs="Times New Roman"/>
            <w:szCs w:val="24"/>
            <w:lang w:val="ru-RU"/>
          </w:rPr>
          <w:t>.</w:t>
        </w:r>
      </w:ins>
    </w:p>
    <w:p w14:paraId="7C68000B" w14:textId="77777777" w:rsidR="005F09C4" w:rsidRPr="00D26162" w:rsidRDefault="005F09C4" w:rsidP="005F09C4">
      <w:pPr>
        <w:ind w:firstLineChars="275" w:firstLine="660"/>
        <w:rPr>
          <w:ins w:id="746" w:author="user" w:date="2025-02-22T17:22:00Z"/>
          <w:rFonts w:cs="Times New Roman"/>
          <w:szCs w:val="24"/>
          <w:lang w:val="ru-RU"/>
        </w:rPr>
      </w:pPr>
      <w:ins w:id="747" w:author="user" w:date="2025-02-22T17:22:00Z">
        <w:r w:rsidRPr="00D26162">
          <w:rPr>
            <w:rFonts w:cs="Times New Roman"/>
            <w:szCs w:val="24"/>
            <w:lang w:val="ru-RU"/>
          </w:rPr>
          <w:t xml:space="preserve">— А я </w:t>
        </w:r>
        <w:proofErr w:type="spellStart"/>
        <w:r w:rsidRPr="00D26162">
          <w:rPr>
            <w:rFonts w:cs="Times New Roman"/>
            <w:szCs w:val="24"/>
            <w:lang w:val="ru-RU"/>
          </w:rPr>
          <w:t>Каэрлейн</w:t>
        </w:r>
        <w:proofErr w:type="spellEnd"/>
        <w:r w:rsidRPr="00D26162">
          <w:rPr>
            <w:rFonts w:cs="Times New Roman"/>
            <w:szCs w:val="24"/>
            <w:lang w:val="ru-RU"/>
          </w:rPr>
          <w:t xml:space="preserve"> из народа </w:t>
        </w:r>
        <w:proofErr w:type="spellStart"/>
        <w:r w:rsidRPr="00D26162">
          <w:rPr>
            <w:rFonts w:eastAsia="SimSun" w:cs="Times New Roman"/>
            <w:color w:val="000000"/>
            <w:szCs w:val="24"/>
            <w:lang w:val="ru-RU"/>
          </w:rPr>
          <w:t>Ультанаш</w:t>
        </w:r>
        <w:proofErr w:type="spellEnd"/>
        <w:r w:rsidRPr="00D26162">
          <w:rPr>
            <w:rFonts w:eastAsia="SimSun" w:cs="Times New Roman"/>
            <w:color w:val="000000"/>
            <w:szCs w:val="24"/>
            <w:lang w:val="ru-RU"/>
          </w:rPr>
          <w:t xml:space="preserve"> </w:t>
        </w:r>
        <w:proofErr w:type="spellStart"/>
        <w:r w:rsidRPr="00D26162">
          <w:rPr>
            <w:rFonts w:eastAsia="SimSun" w:cs="Times New Roman"/>
            <w:color w:val="000000"/>
            <w:szCs w:val="24"/>
            <w:lang w:val="ru-RU"/>
          </w:rPr>
          <w:t>Шельве</w:t>
        </w:r>
        <w:proofErr w:type="spellEnd"/>
        <w:r w:rsidRPr="00D26162">
          <w:rPr>
            <w:rFonts w:cs="Times New Roman"/>
            <w:szCs w:val="24"/>
            <w:lang w:val="ru-RU"/>
          </w:rPr>
          <w:t>. Имена важны. Понадобятся оба.</w:t>
        </w:r>
      </w:ins>
    </w:p>
    <w:p w14:paraId="3CD6B0FD" w14:textId="0127076A" w:rsidR="005F09C4" w:rsidRPr="00D26162" w:rsidRDefault="005F09C4" w:rsidP="005F09C4">
      <w:pPr>
        <w:ind w:firstLineChars="275" w:firstLine="660"/>
        <w:rPr>
          <w:ins w:id="748" w:author="user" w:date="2025-02-22T17:22:00Z"/>
          <w:rFonts w:cs="Times New Roman"/>
          <w:szCs w:val="24"/>
          <w:lang w:val="ru-RU"/>
        </w:rPr>
      </w:pPr>
      <w:ins w:id="749" w:author="user" w:date="2025-02-22T17:22:00Z">
        <w:r w:rsidRPr="00D26162">
          <w:rPr>
            <w:rFonts w:cs="Times New Roman"/>
            <w:szCs w:val="24"/>
            <w:lang w:val="ru-RU"/>
          </w:rPr>
          <w:t>Ошейник пульсировал, под</w:t>
        </w:r>
      </w:ins>
      <w:r w:rsidR="00BF2D7C" w:rsidRPr="00D26162">
        <w:rPr>
          <w:rFonts w:cs="Times New Roman"/>
          <w:szCs w:val="24"/>
          <w:lang w:val="ru-RU"/>
        </w:rPr>
        <w:t>е</w:t>
      </w:r>
      <w:ins w:id="750" w:author="user" w:date="2025-02-22T17:22:00Z">
        <w:r w:rsidRPr="00D26162">
          <w:rPr>
            <w:rFonts w:cs="Times New Roman"/>
            <w:szCs w:val="24"/>
            <w:lang w:val="ru-RU"/>
          </w:rPr>
          <w:t>ргиваясь, как живое существо.</w:t>
        </w:r>
      </w:ins>
    </w:p>
    <w:p w14:paraId="1350B1A7" w14:textId="77777777" w:rsidR="005F09C4" w:rsidRPr="00D26162" w:rsidRDefault="005F09C4" w:rsidP="005F09C4">
      <w:pPr>
        <w:ind w:firstLineChars="275" w:firstLine="660"/>
        <w:rPr>
          <w:ins w:id="751" w:author="user" w:date="2025-02-22T17:22:00Z"/>
          <w:rFonts w:cs="Times New Roman"/>
          <w:szCs w:val="24"/>
          <w:lang w:val="ru-RU"/>
        </w:rPr>
      </w:pPr>
      <w:ins w:id="752" w:author="user" w:date="2025-02-22T17:22:00Z">
        <w:r w:rsidRPr="00D26162">
          <w:rPr>
            <w:rFonts w:cs="Times New Roman"/>
            <w:szCs w:val="24"/>
            <w:lang w:val="ru-RU"/>
          </w:rPr>
          <w:t>— Так что же делать? — спросил Бальдр.</w:t>
        </w:r>
      </w:ins>
    </w:p>
    <w:p w14:paraId="19BC220C" w14:textId="23069AC8" w:rsidR="005F09C4" w:rsidRPr="00D26162" w:rsidRDefault="005F09C4" w:rsidP="005F09C4">
      <w:pPr>
        <w:ind w:firstLineChars="275" w:firstLine="660"/>
        <w:rPr>
          <w:ins w:id="753" w:author="user" w:date="2025-02-22T17:22:00Z"/>
          <w:rFonts w:cs="Times New Roman"/>
          <w:szCs w:val="24"/>
          <w:lang w:val="ru-RU"/>
        </w:rPr>
      </w:pPr>
      <w:ins w:id="754" w:author="user" w:date="2025-02-22T17:22:00Z">
        <w:r w:rsidRPr="00D26162">
          <w:rPr>
            <w:rFonts w:cs="Times New Roman"/>
            <w:szCs w:val="24"/>
            <w:lang w:val="ru-RU"/>
          </w:rPr>
          <w:t>— Нужен только контакт. — Она улыбнулась и тут же скривилась от страдания. — Тебе прид</w:t>
        </w:r>
      </w:ins>
      <w:r w:rsidR="00BF2D7C" w:rsidRPr="00D26162">
        <w:rPr>
          <w:rFonts w:cs="Times New Roman"/>
          <w:szCs w:val="24"/>
          <w:lang w:val="ru-RU"/>
        </w:rPr>
        <w:t>е</w:t>
      </w:r>
      <w:ins w:id="755" w:author="user" w:date="2025-02-22T17:22:00Z">
        <w:r w:rsidRPr="00D26162">
          <w:rPr>
            <w:rFonts w:cs="Times New Roman"/>
            <w:szCs w:val="24"/>
            <w:lang w:val="ru-RU"/>
          </w:rPr>
          <w:t>тся согнуться, если это не слишком заденет твою гордость.</w:t>
        </w:r>
      </w:ins>
    </w:p>
    <w:p w14:paraId="6172D9AF" w14:textId="77777777" w:rsidR="005F09C4" w:rsidRPr="00D26162" w:rsidRDefault="005F09C4" w:rsidP="005F09C4">
      <w:pPr>
        <w:ind w:firstLineChars="275" w:firstLine="660"/>
        <w:rPr>
          <w:ins w:id="756" w:author="user" w:date="2025-02-22T17:22:00Z"/>
          <w:rFonts w:cs="Times New Roman"/>
          <w:szCs w:val="24"/>
          <w:lang w:val="ru-RU"/>
        </w:rPr>
      </w:pPr>
      <w:ins w:id="757" w:author="user" w:date="2025-02-22T17:22:00Z">
        <w:r w:rsidRPr="00D26162">
          <w:rPr>
            <w:rFonts w:cs="Times New Roman"/>
            <w:szCs w:val="24"/>
            <w:lang w:val="ru-RU"/>
          </w:rPr>
          <w:t>Бальдр опустился на одно колено. Он был намного крупнее, чем хрупкое, стройное создание, лежащее перед ним, и ему пришлось сильно наклонить голову, чтобы провидица смогла дотянуться до ошейника.</w:t>
        </w:r>
      </w:ins>
    </w:p>
    <w:p w14:paraId="0E15F8AD" w14:textId="77777777" w:rsidR="005F09C4" w:rsidRPr="00D26162" w:rsidRDefault="005F09C4" w:rsidP="005F09C4">
      <w:pPr>
        <w:ind w:firstLineChars="275" w:firstLine="660"/>
        <w:rPr>
          <w:ins w:id="758" w:author="user" w:date="2025-02-22T17:22:00Z"/>
          <w:rFonts w:cs="Times New Roman"/>
          <w:szCs w:val="24"/>
          <w:lang w:val="ru-RU"/>
        </w:rPr>
      </w:pPr>
      <w:ins w:id="759" w:author="user" w:date="2025-02-22T17:22:00Z">
        <w:r w:rsidRPr="00D26162">
          <w:rPr>
            <w:rFonts w:cs="Times New Roman"/>
            <w:szCs w:val="24"/>
            <w:lang w:val="ru-RU"/>
          </w:rPr>
          <w:t>— Имей в виду, будет больно, — сказала чужачка.</w:t>
        </w:r>
      </w:ins>
    </w:p>
    <w:p w14:paraId="7BF1C01D" w14:textId="77777777" w:rsidR="005F09C4" w:rsidRPr="00D26162" w:rsidRDefault="005F09C4" w:rsidP="005F09C4">
      <w:pPr>
        <w:ind w:firstLineChars="275" w:firstLine="660"/>
        <w:rPr>
          <w:ins w:id="760" w:author="user" w:date="2025-02-22T17:22:00Z"/>
          <w:rFonts w:cs="Times New Roman"/>
          <w:szCs w:val="24"/>
          <w:lang w:val="ru-RU"/>
        </w:rPr>
      </w:pPr>
      <w:ins w:id="761" w:author="user" w:date="2025-02-22T17:22:00Z">
        <w:r w:rsidRPr="00D26162">
          <w:rPr>
            <w:rFonts w:cs="Times New Roman"/>
            <w:szCs w:val="24"/>
            <w:lang w:val="ru-RU"/>
          </w:rPr>
          <w:t xml:space="preserve">— Валяй. </w:t>
        </w:r>
      </w:ins>
    </w:p>
    <w:p w14:paraId="04640C61" w14:textId="77777777" w:rsidR="005F09C4" w:rsidRPr="00D26162" w:rsidRDefault="005F09C4" w:rsidP="005F09C4">
      <w:pPr>
        <w:ind w:firstLineChars="275" w:firstLine="660"/>
        <w:rPr>
          <w:ins w:id="762" w:author="user" w:date="2025-02-22T17:22:00Z"/>
          <w:rFonts w:cs="Times New Roman"/>
          <w:szCs w:val="24"/>
          <w:lang w:val="ru-RU"/>
        </w:rPr>
      </w:pPr>
      <w:ins w:id="763" w:author="user" w:date="2025-02-22T17:22:00Z">
        <w:r w:rsidRPr="00D26162">
          <w:rPr>
            <w:rFonts w:cs="Times New Roman"/>
            <w:szCs w:val="24"/>
            <w:lang w:val="ru-RU"/>
          </w:rPr>
          <w:t xml:space="preserve">Она нащупала костяной </w:t>
        </w:r>
        <w:proofErr w:type="spellStart"/>
        <w:r w:rsidRPr="00D26162">
          <w:rPr>
            <w:rFonts w:cs="Times New Roman"/>
            <w:szCs w:val="24"/>
            <w:lang w:val="ru-RU"/>
          </w:rPr>
          <w:t>торквес</w:t>
        </w:r>
        <w:proofErr w:type="spellEnd"/>
        <w:r w:rsidRPr="00D26162">
          <w:rPr>
            <w:rFonts w:cs="Times New Roman"/>
            <w:szCs w:val="24"/>
            <w:lang w:val="ru-RU"/>
          </w:rPr>
          <w:t>*.</w:t>
        </w:r>
      </w:ins>
    </w:p>
    <w:p w14:paraId="0D3B91D3" w14:textId="7F809711" w:rsidR="005F09C4" w:rsidRPr="00D26162" w:rsidRDefault="005F09C4" w:rsidP="005F09C4">
      <w:pPr>
        <w:ind w:firstLineChars="275" w:firstLine="660"/>
        <w:rPr>
          <w:ins w:id="764" w:author="user" w:date="2025-02-22T17:22:00Z"/>
          <w:rFonts w:cs="Times New Roman"/>
          <w:szCs w:val="24"/>
          <w:lang w:val="ru-RU"/>
        </w:rPr>
      </w:pPr>
      <w:ins w:id="765" w:author="user" w:date="2025-02-22T17:22:00Z">
        <w:r w:rsidRPr="00D26162">
          <w:rPr>
            <w:rFonts w:cs="Times New Roman"/>
            <w:szCs w:val="24"/>
            <w:lang w:val="ru-RU"/>
          </w:rPr>
          <w:t>И вс</w:t>
        </w:r>
      </w:ins>
      <w:r w:rsidR="00BF2D7C" w:rsidRPr="00D26162">
        <w:rPr>
          <w:rFonts w:cs="Times New Roman"/>
          <w:szCs w:val="24"/>
          <w:lang w:val="ru-RU"/>
        </w:rPr>
        <w:t>е</w:t>
      </w:r>
      <w:ins w:id="766" w:author="user" w:date="2025-02-22T17:22:00Z">
        <w:r w:rsidRPr="00D26162">
          <w:rPr>
            <w:rFonts w:cs="Times New Roman"/>
            <w:szCs w:val="24"/>
            <w:lang w:val="ru-RU"/>
          </w:rPr>
          <w:t xml:space="preserve"> исчезло. Вс</w:t>
        </w:r>
      </w:ins>
      <w:r w:rsidR="00BF2D7C" w:rsidRPr="00D26162">
        <w:rPr>
          <w:rFonts w:cs="Times New Roman"/>
          <w:szCs w:val="24"/>
          <w:lang w:val="ru-RU"/>
        </w:rPr>
        <w:t>е</w:t>
      </w:r>
      <w:ins w:id="767" w:author="user" w:date="2025-02-22T17:22:00Z">
        <w:r w:rsidRPr="00D26162">
          <w:rPr>
            <w:rFonts w:cs="Times New Roman"/>
            <w:szCs w:val="24"/>
            <w:lang w:val="ru-RU"/>
          </w:rPr>
          <w:t>, кроме мучительной боли, которая резко усилилась. Бальдр попытался выпрямиться, запрокинуть голову и взвыть, но не мог и шевельнуться. Казалось, тело прекратило полноценное существование, осталась только точка боли — единственная привязка. Он ничего не видел, ничего не слышал — один лишь громкий гул, похожий на прибой, или, быть может, на миллионы голосов, несущихся впер</w:t>
        </w:r>
      </w:ins>
      <w:r w:rsidR="00BF2D7C" w:rsidRPr="00D26162">
        <w:rPr>
          <w:rFonts w:cs="Times New Roman"/>
          <w:szCs w:val="24"/>
          <w:lang w:val="ru-RU"/>
        </w:rPr>
        <w:t>е</w:t>
      </w:r>
      <w:ins w:id="768" w:author="user" w:date="2025-02-22T17:22:00Z">
        <w:r w:rsidRPr="00D26162">
          <w:rPr>
            <w:rFonts w:cs="Times New Roman"/>
            <w:szCs w:val="24"/>
            <w:lang w:val="ru-RU"/>
          </w:rPr>
          <w:t>д, нескончаемых, безжалостных.</w:t>
        </w:r>
      </w:ins>
    </w:p>
    <w:p w14:paraId="4156020D" w14:textId="720F1096" w:rsidR="005F09C4" w:rsidRPr="00D26162" w:rsidRDefault="005F09C4" w:rsidP="005F09C4">
      <w:pPr>
        <w:ind w:firstLineChars="275" w:firstLine="660"/>
        <w:rPr>
          <w:ins w:id="769" w:author="user" w:date="2025-02-22T17:22:00Z"/>
          <w:rFonts w:cs="Times New Roman"/>
          <w:szCs w:val="24"/>
          <w:lang w:val="ru-RU"/>
        </w:rPr>
      </w:pPr>
      <w:ins w:id="770" w:author="user" w:date="2025-02-22T17:22:00Z">
        <w:r w:rsidRPr="00D26162">
          <w:rPr>
            <w:rFonts w:cs="Times New Roman"/>
            <w:szCs w:val="24"/>
            <w:lang w:val="ru-RU"/>
          </w:rPr>
          <w:t>Тянулось ли это часы или всего несколько мгновений — Бальдр не ведал: он потерял всякое представление о времени и пространстве, единственно реальной была невыносимая боль, нарастающая, заполняющая вс</w:t>
        </w:r>
      </w:ins>
      <w:r w:rsidR="00BF2D7C" w:rsidRPr="00D26162">
        <w:rPr>
          <w:rFonts w:cs="Times New Roman"/>
          <w:szCs w:val="24"/>
          <w:lang w:val="ru-RU"/>
        </w:rPr>
        <w:t>е</w:t>
      </w:r>
      <w:ins w:id="771" w:author="user" w:date="2025-02-22T17:22:00Z">
        <w:r w:rsidRPr="00D26162">
          <w:rPr>
            <w:rFonts w:cs="Times New Roman"/>
            <w:szCs w:val="24"/>
            <w:lang w:val="ru-RU"/>
          </w:rPr>
          <w:t xml:space="preserve"> естество, пожирающая, разрушающая.</w:t>
        </w:r>
      </w:ins>
    </w:p>
    <w:p w14:paraId="1B99819E" w14:textId="62211B9D" w:rsidR="005F09C4" w:rsidRPr="00D26162" w:rsidRDefault="005F09C4" w:rsidP="005F09C4">
      <w:pPr>
        <w:ind w:firstLineChars="275" w:firstLine="660"/>
        <w:rPr>
          <w:ins w:id="772" w:author="user" w:date="2025-02-22T17:22:00Z"/>
          <w:rFonts w:cs="Times New Roman"/>
          <w:szCs w:val="24"/>
          <w:lang w:val="ru-RU"/>
        </w:rPr>
      </w:pPr>
      <w:ins w:id="773" w:author="user" w:date="2025-02-22T17:22:00Z">
        <w:r w:rsidRPr="00D26162">
          <w:rPr>
            <w:rFonts w:cs="Times New Roman"/>
            <w:szCs w:val="24"/>
            <w:lang w:val="ru-RU"/>
          </w:rPr>
          <w:t>+</w:t>
        </w:r>
      </w:ins>
      <w:r w:rsidR="00A11C08">
        <w:rPr>
          <w:rFonts w:cs="Times New Roman"/>
          <w:szCs w:val="24"/>
          <w:lang w:val="ru-RU"/>
        </w:rPr>
        <w:t xml:space="preserve"> </w:t>
      </w:r>
      <w:ins w:id="774" w:author="user" w:date="2025-02-22T17:22:00Z">
        <w:r w:rsidRPr="00D26162">
          <w:rPr>
            <w:rFonts w:cs="Times New Roman"/>
            <w:i/>
            <w:szCs w:val="24"/>
            <w:lang w:val="ru-RU"/>
          </w:rPr>
          <w:t>Это конец всего сущего</w:t>
        </w:r>
      </w:ins>
      <w:r w:rsidR="00A11C08">
        <w:rPr>
          <w:rFonts w:cs="Times New Roman"/>
          <w:i/>
          <w:szCs w:val="24"/>
          <w:lang w:val="ru-RU"/>
        </w:rPr>
        <w:t xml:space="preserve"> </w:t>
      </w:r>
      <w:ins w:id="775" w:author="user" w:date="2025-02-22T17:22:00Z">
        <w:r w:rsidRPr="00D26162">
          <w:rPr>
            <w:rFonts w:cs="Times New Roman"/>
            <w:szCs w:val="24"/>
            <w:lang w:val="ru-RU"/>
          </w:rPr>
          <w:t>+ раздался голос, который он узнал: чужой голос, е</w:t>
        </w:r>
      </w:ins>
      <w:r w:rsidR="00BF2D7C" w:rsidRPr="00D26162">
        <w:rPr>
          <w:rFonts w:cs="Times New Roman"/>
          <w:szCs w:val="24"/>
          <w:lang w:val="ru-RU"/>
        </w:rPr>
        <w:t>е</w:t>
      </w:r>
      <w:ins w:id="776" w:author="user" w:date="2025-02-22T17:22:00Z">
        <w:r w:rsidRPr="00D26162">
          <w:rPr>
            <w:rFonts w:cs="Times New Roman"/>
            <w:szCs w:val="24"/>
            <w:lang w:val="ru-RU"/>
          </w:rPr>
          <w:t xml:space="preserve"> голос. </w:t>
        </w:r>
        <w:r w:rsidRPr="00D26162">
          <w:rPr>
            <w:rFonts w:cs="Times New Roman"/>
            <w:i/>
            <w:szCs w:val="24"/>
            <w:lang w:val="ru-RU"/>
          </w:rPr>
          <w:t>+</w:t>
        </w:r>
      </w:ins>
      <w:r w:rsidR="00A11C08">
        <w:rPr>
          <w:rFonts w:cs="Times New Roman"/>
          <w:i/>
          <w:szCs w:val="24"/>
          <w:lang w:val="ru-RU"/>
        </w:rPr>
        <w:t xml:space="preserve"> </w:t>
      </w:r>
      <w:ins w:id="777" w:author="user" w:date="2025-02-22T17:22:00Z">
        <w:r w:rsidRPr="00D26162">
          <w:rPr>
            <w:rFonts w:cs="Times New Roman"/>
            <w:i/>
            <w:szCs w:val="24"/>
            <w:lang w:val="ru-RU"/>
          </w:rPr>
          <w:t>Момент, когда жизнь заканчивается в этом мире и на мгновение задерживается в следующем. Это и есть боль, которую ты чувствуешь</w:t>
        </w:r>
        <w:r w:rsidRPr="00D26162">
          <w:rPr>
            <w:rFonts w:cs="Times New Roman"/>
            <w:szCs w:val="24"/>
            <w:lang w:val="ru-RU"/>
          </w:rPr>
          <w:t>.</w:t>
        </w:r>
      </w:ins>
      <w:r w:rsidR="00A11C08">
        <w:rPr>
          <w:rFonts w:cs="Times New Roman"/>
          <w:szCs w:val="24"/>
          <w:lang w:val="ru-RU"/>
        </w:rPr>
        <w:t xml:space="preserve"> </w:t>
      </w:r>
      <w:ins w:id="778" w:author="user" w:date="2025-02-22T17:22:00Z">
        <w:r w:rsidRPr="00D26162">
          <w:rPr>
            <w:rFonts w:cs="Times New Roman"/>
            <w:szCs w:val="24"/>
            <w:lang w:val="ru-RU"/>
          </w:rPr>
          <w:t>+</w:t>
        </w:r>
      </w:ins>
    </w:p>
    <w:p w14:paraId="6B0E5C84" w14:textId="77777777" w:rsidR="005F09C4" w:rsidRPr="00D26162" w:rsidRDefault="005F09C4" w:rsidP="005F09C4">
      <w:pPr>
        <w:ind w:firstLineChars="275" w:firstLine="660"/>
        <w:rPr>
          <w:ins w:id="779" w:author="user" w:date="2025-02-22T17:22:00Z"/>
          <w:rFonts w:cs="Times New Roman"/>
          <w:szCs w:val="24"/>
          <w:lang w:val="ru-RU"/>
        </w:rPr>
      </w:pPr>
      <w:ins w:id="780" w:author="user" w:date="2025-02-22T17:22:00Z">
        <w:r w:rsidRPr="00D26162">
          <w:rPr>
            <w:rFonts w:cs="Times New Roman"/>
            <w:szCs w:val="24"/>
            <w:lang w:val="ru-RU"/>
          </w:rPr>
          <w:t xml:space="preserve">У Бальдра не было возможности ответить. Где-то, на каком-то плане бытия, Космический Волк знал, что у него есть физические губы, сжатые в страдальческой гримасе, но здесь, в том месте, куда он попал, у него было лишь ядро его самого, огненный дух, одинокая душа, которой он всегда был. </w:t>
        </w:r>
      </w:ins>
    </w:p>
    <w:p w14:paraId="21003728" w14:textId="3DF9FD6D" w:rsidR="005F09C4" w:rsidRPr="00D26162" w:rsidRDefault="005F09C4" w:rsidP="005F09C4">
      <w:pPr>
        <w:ind w:firstLineChars="275" w:firstLine="660"/>
        <w:rPr>
          <w:ins w:id="781" w:author="user" w:date="2025-02-22T17:22:00Z"/>
          <w:rFonts w:cs="Times New Roman"/>
          <w:szCs w:val="24"/>
          <w:lang w:val="ru-RU"/>
        </w:rPr>
      </w:pPr>
      <w:ins w:id="782" w:author="user" w:date="2025-02-22T17:22:00Z">
        <w:r w:rsidRPr="00D26162">
          <w:rPr>
            <w:rFonts w:cs="Times New Roman"/>
            <w:szCs w:val="24"/>
            <w:lang w:val="ru-RU"/>
          </w:rPr>
          <w:t>И вот мучения прекратились так же внезапно, как и начались. В темноте раздался звук —скрежет, будто льда об л</w:t>
        </w:r>
      </w:ins>
      <w:r w:rsidR="00BF2D7C" w:rsidRPr="00D26162">
        <w:rPr>
          <w:rFonts w:cs="Times New Roman"/>
          <w:szCs w:val="24"/>
          <w:lang w:val="ru-RU"/>
        </w:rPr>
        <w:t>е</w:t>
      </w:r>
      <w:ins w:id="783" w:author="user" w:date="2025-02-22T17:22:00Z">
        <w:r w:rsidRPr="00D26162">
          <w:rPr>
            <w:rFonts w:cs="Times New Roman"/>
            <w:szCs w:val="24"/>
            <w:lang w:val="ru-RU"/>
          </w:rPr>
          <w:t>д, и у Бальдра возникло ощущение, что он падает, падает быстро, вс</w:t>
        </w:r>
      </w:ins>
      <w:r w:rsidR="00BF2D7C" w:rsidRPr="00D26162">
        <w:rPr>
          <w:rFonts w:cs="Times New Roman"/>
          <w:szCs w:val="24"/>
          <w:lang w:val="ru-RU"/>
        </w:rPr>
        <w:t>е</w:t>
      </w:r>
      <w:ins w:id="784" w:author="user" w:date="2025-02-22T17:22:00Z">
        <w:r w:rsidRPr="00D26162">
          <w:rPr>
            <w:rFonts w:cs="Times New Roman"/>
            <w:szCs w:val="24"/>
            <w:lang w:val="ru-RU"/>
          </w:rPr>
          <w:t xml:space="preserve"> быстрее, в бездонную шахту, в глубины Подземного мира, не в силах протянуть руку и ухватиться за что-нибудь, чтобы остановить пол</w:t>
        </w:r>
      </w:ins>
      <w:r w:rsidR="00BF2D7C" w:rsidRPr="00D26162">
        <w:rPr>
          <w:rFonts w:cs="Times New Roman"/>
          <w:szCs w:val="24"/>
          <w:lang w:val="ru-RU"/>
        </w:rPr>
        <w:t>е</w:t>
      </w:r>
      <w:ins w:id="785" w:author="user" w:date="2025-02-22T17:22:00Z">
        <w:r w:rsidRPr="00D26162">
          <w:rPr>
            <w:rFonts w:cs="Times New Roman"/>
            <w:szCs w:val="24"/>
            <w:lang w:val="ru-RU"/>
          </w:rPr>
          <w:t xml:space="preserve">т. </w:t>
        </w:r>
      </w:ins>
    </w:p>
    <w:p w14:paraId="2050AF1B" w14:textId="3ED78C7B" w:rsidR="005F09C4" w:rsidRPr="00D26162" w:rsidRDefault="005F09C4" w:rsidP="005F09C4">
      <w:pPr>
        <w:ind w:firstLineChars="275" w:firstLine="660"/>
        <w:rPr>
          <w:ins w:id="786" w:author="user" w:date="2025-02-22T17:22:00Z"/>
          <w:rFonts w:cs="Times New Roman"/>
          <w:szCs w:val="24"/>
          <w:lang w:val="ru-RU"/>
        </w:rPr>
      </w:pPr>
      <w:ins w:id="787" w:author="user" w:date="2025-02-22T17:22:00Z">
        <w:r w:rsidRPr="00D26162">
          <w:rPr>
            <w:rFonts w:cs="Times New Roman"/>
            <w:szCs w:val="24"/>
            <w:lang w:val="ru-RU"/>
          </w:rPr>
          <w:t>Постепенно скрежет утих, сменившись приглуш</w:t>
        </w:r>
      </w:ins>
      <w:r w:rsidR="00BF2D7C" w:rsidRPr="00D26162">
        <w:rPr>
          <w:rFonts w:cs="Times New Roman"/>
          <w:szCs w:val="24"/>
          <w:lang w:val="ru-RU"/>
        </w:rPr>
        <w:t>е</w:t>
      </w:r>
      <w:ins w:id="788" w:author="user" w:date="2025-02-22T17:22:00Z">
        <w:r w:rsidRPr="00D26162">
          <w:rPr>
            <w:rFonts w:cs="Times New Roman"/>
            <w:szCs w:val="24"/>
            <w:lang w:val="ru-RU"/>
          </w:rPr>
          <w:t>нной тишиной. Ощущение падения исчезло. Все стало холодным, абсолютно т</w:t>
        </w:r>
      </w:ins>
      <w:r w:rsidR="00BF2D7C" w:rsidRPr="00D26162">
        <w:rPr>
          <w:rFonts w:cs="Times New Roman"/>
          <w:szCs w:val="24"/>
          <w:lang w:val="ru-RU"/>
        </w:rPr>
        <w:t>е</w:t>
      </w:r>
      <w:ins w:id="789" w:author="user" w:date="2025-02-22T17:22:00Z">
        <w:r w:rsidRPr="00D26162">
          <w:rPr>
            <w:rFonts w:cs="Times New Roman"/>
            <w:szCs w:val="24"/>
            <w:lang w:val="ru-RU"/>
          </w:rPr>
          <w:t xml:space="preserve">мным, абсолютно неподвижным. </w:t>
        </w:r>
      </w:ins>
    </w:p>
    <w:p w14:paraId="525A73C7" w14:textId="363E8361" w:rsidR="005F09C4" w:rsidRPr="00D26162" w:rsidRDefault="005F09C4" w:rsidP="005F09C4">
      <w:pPr>
        <w:ind w:firstLineChars="275" w:firstLine="660"/>
        <w:rPr>
          <w:ins w:id="790" w:author="user" w:date="2025-02-22T17:22:00Z"/>
          <w:rFonts w:cs="Times New Roman"/>
          <w:szCs w:val="24"/>
          <w:lang w:val="ru-RU"/>
        </w:rPr>
      </w:pPr>
      <w:ins w:id="791" w:author="user" w:date="2025-02-22T17:22:00Z">
        <w:r w:rsidRPr="00D26162">
          <w:rPr>
            <w:rFonts w:cs="Times New Roman"/>
            <w:szCs w:val="24"/>
            <w:lang w:val="ru-RU"/>
          </w:rPr>
          <w:t>Бальдр посмотрел вниз и увидел свои руки, сво</w:t>
        </w:r>
      </w:ins>
      <w:r w:rsidR="00BF2D7C" w:rsidRPr="00D26162">
        <w:rPr>
          <w:rFonts w:cs="Times New Roman"/>
          <w:szCs w:val="24"/>
          <w:lang w:val="ru-RU"/>
        </w:rPr>
        <w:t>е</w:t>
      </w:r>
      <w:ins w:id="792" w:author="user" w:date="2025-02-22T17:22:00Z">
        <w:r w:rsidRPr="00D26162">
          <w:rPr>
            <w:rFonts w:cs="Times New Roman"/>
            <w:szCs w:val="24"/>
            <w:lang w:val="ru-RU"/>
          </w:rPr>
          <w:t xml:space="preserve"> тело. На н</w:t>
        </w:r>
      </w:ins>
      <w:r w:rsidR="00BF2D7C" w:rsidRPr="00D26162">
        <w:rPr>
          <w:rFonts w:cs="Times New Roman"/>
          <w:szCs w:val="24"/>
          <w:lang w:val="ru-RU"/>
        </w:rPr>
        <w:t>е</w:t>
      </w:r>
      <w:ins w:id="793" w:author="user" w:date="2025-02-22T17:22:00Z">
        <w:r w:rsidRPr="00D26162">
          <w:rPr>
            <w:rFonts w:cs="Times New Roman"/>
            <w:szCs w:val="24"/>
            <w:lang w:val="ru-RU"/>
          </w:rPr>
          <w:t>м не было доспехов. Были меха, сшитая кожа и рваный полуплащ — точно такой же, какой он носил ещ</w:t>
        </w:r>
      </w:ins>
      <w:r w:rsidR="00BF2D7C" w:rsidRPr="00D26162">
        <w:rPr>
          <w:rFonts w:cs="Times New Roman"/>
          <w:szCs w:val="24"/>
          <w:lang w:val="ru-RU"/>
        </w:rPr>
        <w:t>е</w:t>
      </w:r>
      <w:ins w:id="794" w:author="user" w:date="2025-02-22T17:22:00Z">
        <w:r w:rsidRPr="00D26162">
          <w:rPr>
            <w:rFonts w:cs="Times New Roman"/>
            <w:szCs w:val="24"/>
            <w:lang w:val="ru-RU"/>
          </w:rPr>
          <w:t xml:space="preserve"> в бытность </w:t>
        </w:r>
        <w:r w:rsidRPr="00D26162">
          <w:rPr>
            <w:rFonts w:cs="Times New Roman"/>
            <w:szCs w:val="24"/>
            <w:lang w:val="ru-RU"/>
          </w:rPr>
          <w:lastRenderedPageBreak/>
          <w:t xml:space="preserve">охотником </w:t>
        </w:r>
        <w:proofErr w:type="spellStart"/>
        <w:r w:rsidRPr="00D26162">
          <w:rPr>
            <w:rFonts w:cs="Times New Roman"/>
            <w:szCs w:val="24"/>
            <w:lang w:val="ru-RU"/>
          </w:rPr>
          <w:t>аскуриев</w:t>
        </w:r>
        <w:proofErr w:type="spellEnd"/>
        <w:r w:rsidRPr="00D26162">
          <w:rPr>
            <w:rFonts w:cs="Times New Roman"/>
            <w:szCs w:val="24"/>
            <w:lang w:val="ru-RU"/>
          </w:rPr>
          <w:t>. Он стоял на отполированном каменном полу, безликом и ч</w:t>
        </w:r>
      </w:ins>
      <w:r w:rsidR="00BF2D7C" w:rsidRPr="00D26162">
        <w:rPr>
          <w:rFonts w:cs="Times New Roman"/>
          <w:szCs w:val="24"/>
          <w:lang w:val="ru-RU"/>
        </w:rPr>
        <w:t>е</w:t>
      </w:r>
      <w:ins w:id="795" w:author="user" w:date="2025-02-22T17:22:00Z">
        <w:r w:rsidRPr="00D26162">
          <w:rPr>
            <w:rFonts w:cs="Times New Roman"/>
            <w:szCs w:val="24"/>
            <w:lang w:val="ru-RU"/>
          </w:rPr>
          <w:t>рном. В темноту уходили колонны, высеченные из того же ч</w:t>
        </w:r>
      </w:ins>
      <w:r w:rsidR="00BF2D7C" w:rsidRPr="00D26162">
        <w:rPr>
          <w:rFonts w:cs="Times New Roman"/>
          <w:szCs w:val="24"/>
          <w:lang w:val="ru-RU"/>
        </w:rPr>
        <w:t>е</w:t>
      </w:r>
      <w:ins w:id="796" w:author="user" w:date="2025-02-22T17:22:00Z">
        <w:r w:rsidRPr="00D26162">
          <w:rPr>
            <w:rFonts w:cs="Times New Roman"/>
            <w:szCs w:val="24"/>
            <w:lang w:val="ru-RU"/>
          </w:rPr>
          <w:t>рного камня. В помещении было холодно, гулко и пусто.</w:t>
        </w:r>
      </w:ins>
    </w:p>
    <w:p w14:paraId="73187261" w14:textId="77777777" w:rsidR="005F09C4" w:rsidRPr="00D26162" w:rsidRDefault="005F09C4" w:rsidP="005F09C4">
      <w:pPr>
        <w:ind w:firstLineChars="275" w:firstLine="660"/>
        <w:rPr>
          <w:ins w:id="797" w:author="user" w:date="2025-02-22T17:22:00Z"/>
          <w:rFonts w:cs="Times New Roman"/>
          <w:szCs w:val="24"/>
          <w:lang w:val="ru-RU"/>
        </w:rPr>
      </w:pPr>
      <w:ins w:id="798" w:author="user" w:date="2025-02-22T17:22:00Z">
        <w:r w:rsidRPr="00D26162">
          <w:rPr>
            <w:rFonts w:cs="Times New Roman"/>
            <w:szCs w:val="24"/>
            <w:lang w:val="ru-RU"/>
          </w:rPr>
          <w:t xml:space="preserve">Космодесантник обернулся: </w:t>
        </w:r>
        <w:proofErr w:type="spellStart"/>
        <w:r w:rsidRPr="00D26162">
          <w:rPr>
            <w:rFonts w:cs="Times New Roman"/>
            <w:szCs w:val="24"/>
            <w:lang w:val="ru-RU"/>
          </w:rPr>
          <w:t>альдари</w:t>
        </w:r>
        <w:proofErr w:type="spellEnd"/>
        <w:r w:rsidRPr="00D26162">
          <w:rPr>
            <w:rFonts w:cs="Times New Roman"/>
            <w:szCs w:val="24"/>
            <w:lang w:val="ru-RU"/>
          </w:rPr>
          <w:t xml:space="preserve"> стояла рядом с ним. Сейчас казалось, что она вовсе не пострадала. Одеяние ведьмы тоже изменилось — оно стало бледно-белым, будто выбеленная кость, и украшенным тонкой золотой сеткой рун. В руке она держала сломанный </w:t>
        </w:r>
        <w:proofErr w:type="spellStart"/>
        <w:r w:rsidRPr="00D26162">
          <w:rPr>
            <w:rFonts w:cs="Times New Roman"/>
            <w:szCs w:val="24"/>
            <w:lang w:val="ru-RU"/>
          </w:rPr>
          <w:t>торквес</w:t>
        </w:r>
        <w:proofErr w:type="spellEnd"/>
        <w:r w:rsidRPr="00D26162">
          <w:rPr>
            <w:rFonts w:cs="Times New Roman"/>
            <w:szCs w:val="24"/>
            <w:lang w:val="ru-RU"/>
          </w:rPr>
          <w:t xml:space="preserve"> и кулон с разбитым черепом животного. </w:t>
        </w:r>
      </w:ins>
    </w:p>
    <w:p w14:paraId="0BE8F252" w14:textId="77777777" w:rsidR="005F09C4" w:rsidRPr="00D26162" w:rsidRDefault="005F09C4" w:rsidP="005F09C4">
      <w:pPr>
        <w:ind w:firstLineChars="275" w:firstLine="660"/>
        <w:rPr>
          <w:ins w:id="799" w:author="user" w:date="2025-02-22T17:22:00Z"/>
          <w:rFonts w:cs="Times New Roman"/>
          <w:szCs w:val="24"/>
          <w:lang w:val="ru-RU"/>
        </w:rPr>
      </w:pPr>
      <w:ins w:id="800" w:author="user" w:date="2025-02-22T17:22:00Z">
        <w:r w:rsidRPr="00D26162">
          <w:rPr>
            <w:rFonts w:cs="Times New Roman"/>
            <w:szCs w:val="24"/>
            <w:lang w:val="ru-RU"/>
          </w:rPr>
          <w:t>— Оба уничтожены, — сказала она. — Первое убивало тебя, а второе поддерживало в тебе жизнь. Эта защита была на грани слома, так что у тебя оставался день, может, два.</w:t>
        </w:r>
      </w:ins>
    </w:p>
    <w:p w14:paraId="02A4E9AB" w14:textId="6209659B" w:rsidR="005F09C4" w:rsidRPr="00D26162" w:rsidRDefault="005F09C4" w:rsidP="005F09C4">
      <w:pPr>
        <w:ind w:firstLineChars="275" w:firstLine="660"/>
        <w:rPr>
          <w:ins w:id="801" w:author="user" w:date="2025-02-22T17:22:00Z"/>
          <w:rFonts w:cs="Times New Roman"/>
          <w:szCs w:val="24"/>
          <w:lang w:val="ru-RU"/>
        </w:rPr>
      </w:pPr>
      <w:ins w:id="802" w:author="user" w:date="2025-02-22T17:22:00Z">
        <w:r w:rsidRPr="00D26162">
          <w:rPr>
            <w:rFonts w:cs="Times New Roman"/>
            <w:szCs w:val="24"/>
            <w:lang w:val="ru-RU"/>
          </w:rPr>
          <w:t>Голос ведьмы эхом разн</w:t>
        </w:r>
      </w:ins>
      <w:r w:rsidR="00BF2D7C" w:rsidRPr="00D26162">
        <w:rPr>
          <w:rFonts w:cs="Times New Roman"/>
          <w:szCs w:val="24"/>
          <w:lang w:val="ru-RU"/>
        </w:rPr>
        <w:t>е</w:t>
      </w:r>
      <w:ins w:id="803" w:author="user" w:date="2025-02-22T17:22:00Z">
        <w:r w:rsidRPr="00D26162">
          <w:rPr>
            <w:rFonts w:cs="Times New Roman"/>
            <w:szCs w:val="24"/>
            <w:lang w:val="ru-RU"/>
          </w:rPr>
          <w:t>сся по длинным т</w:t>
        </w:r>
      </w:ins>
      <w:r w:rsidR="00BF2D7C" w:rsidRPr="00D26162">
        <w:rPr>
          <w:rFonts w:cs="Times New Roman"/>
          <w:szCs w:val="24"/>
          <w:lang w:val="ru-RU"/>
        </w:rPr>
        <w:t>е</w:t>
      </w:r>
      <w:ins w:id="804" w:author="user" w:date="2025-02-22T17:22:00Z">
        <w:r w:rsidRPr="00D26162">
          <w:rPr>
            <w:rFonts w:cs="Times New Roman"/>
            <w:szCs w:val="24"/>
            <w:lang w:val="ru-RU"/>
          </w:rPr>
          <w:t>мным коридорам, где его поглотили тени. Краем глаза Бальдр уловил, как движется и бормочет что-то ещ</w:t>
        </w:r>
      </w:ins>
      <w:r w:rsidR="00BF2D7C" w:rsidRPr="00D26162">
        <w:rPr>
          <w:rFonts w:cs="Times New Roman"/>
          <w:szCs w:val="24"/>
          <w:lang w:val="ru-RU"/>
        </w:rPr>
        <w:t>е</w:t>
      </w:r>
      <w:ins w:id="805" w:author="user" w:date="2025-02-22T17:22:00Z">
        <w:r w:rsidRPr="00D26162">
          <w:rPr>
            <w:rFonts w:cs="Times New Roman"/>
            <w:szCs w:val="24"/>
            <w:lang w:val="ru-RU"/>
          </w:rPr>
          <w:t xml:space="preserve">, но ничего толком не разглядел. </w:t>
        </w:r>
      </w:ins>
    </w:p>
    <w:p w14:paraId="0BA4E93D" w14:textId="77777777" w:rsidR="005F09C4" w:rsidRPr="00D26162" w:rsidRDefault="005F09C4" w:rsidP="005F09C4">
      <w:pPr>
        <w:ind w:firstLineChars="275" w:firstLine="660"/>
        <w:rPr>
          <w:ins w:id="806" w:author="user" w:date="2025-02-22T17:22:00Z"/>
          <w:rFonts w:cs="Times New Roman"/>
          <w:szCs w:val="24"/>
          <w:lang w:val="ru-RU"/>
        </w:rPr>
      </w:pPr>
      <w:ins w:id="807" w:author="user" w:date="2025-02-22T17:22:00Z">
        <w:r w:rsidRPr="00D26162">
          <w:rPr>
            <w:rFonts w:cs="Times New Roman"/>
            <w:szCs w:val="24"/>
            <w:lang w:val="ru-RU"/>
          </w:rPr>
          <w:t>— Где это мы?</w:t>
        </w:r>
      </w:ins>
    </w:p>
    <w:p w14:paraId="509491C4" w14:textId="77777777" w:rsidR="005F09C4" w:rsidRPr="00D26162" w:rsidRDefault="005F09C4" w:rsidP="005F09C4">
      <w:pPr>
        <w:ind w:firstLineChars="275" w:firstLine="660"/>
        <w:rPr>
          <w:ins w:id="808" w:author="user" w:date="2025-02-22T17:22:00Z"/>
          <w:rFonts w:cs="Times New Roman"/>
          <w:szCs w:val="24"/>
          <w:lang w:val="ru-RU"/>
        </w:rPr>
      </w:pPr>
      <w:ins w:id="809" w:author="user" w:date="2025-02-22T17:22:00Z">
        <w:r w:rsidRPr="00D26162">
          <w:rPr>
            <w:rFonts w:cs="Times New Roman"/>
            <w:szCs w:val="24"/>
            <w:lang w:val="ru-RU"/>
          </w:rPr>
          <w:t xml:space="preserve">— Кажется, вы называете это место </w:t>
        </w:r>
        <w:proofErr w:type="spellStart"/>
        <w:r w:rsidRPr="00D26162">
          <w:rPr>
            <w:rFonts w:cs="Times New Roman"/>
            <w:szCs w:val="24"/>
            <w:lang w:val="ru-RU"/>
          </w:rPr>
          <w:t>Хель</w:t>
        </w:r>
        <w:proofErr w:type="spellEnd"/>
        <w:r w:rsidRPr="00D26162">
          <w:rPr>
            <w:rFonts w:cs="Times New Roman"/>
            <w:szCs w:val="24"/>
            <w:lang w:val="ru-RU"/>
          </w:rPr>
          <w:t xml:space="preserve">. Полагаю, что вижу не то же самое, что и ты. Не здесь. </w:t>
        </w:r>
      </w:ins>
    </w:p>
    <w:p w14:paraId="6EA8FD68" w14:textId="77777777" w:rsidR="005F09C4" w:rsidRPr="00D26162" w:rsidRDefault="005F09C4" w:rsidP="005F09C4">
      <w:pPr>
        <w:ind w:firstLineChars="275" w:firstLine="660"/>
        <w:rPr>
          <w:ins w:id="810" w:author="user" w:date="2025-02-22T17:22:00Z"/>
          <w:rFonts w:cs="Times New Roman"/>
          <w:szCs w:val="24"/>
          <w:lang w:val="ru-RU"/>
        </w:rPr>
      </w:pPr>
      <w:ins w:id="811" w:author="user" w:date="2025-02-22T17:22:00Z">
        <w:r w:rsidRPr="00D26162">
          <w:rPr>
            <w:rFonts w:cs="Times New Roman"/>
            <w:szCs w:val="24"/>
            <w:lang w:val="ru-RU"/>
          </w:rPr>
          <w:t>— Значит, это смерть.</w:t>
        </w:r>
      </w:ins>
    </w:p>
    <w:p w14:paraId="640E814E" w14:textId="191971D2" w:rsidR="005F09C4" w:rsidRPr="00D26162" w:rsidRDefault="005F09C4" w:rsidP="005F09C4">
      <w:pPr>
        <w:ind w:firstLineChars="275" w:firstLine="660"/>
        <w:rPr>
          <w:ins w:id="812" w:author="user" w:date="2025-02-22T17:22:00Z"/>
          <w:rFonts w:cs="Times New Roman"/>
          <w:szCs w:val="24"/>
          <w:lang w:val="ru-RU"/>
        </w:rPr>
      </w:pPr>
      <w:ins w:id="813" w:author="user" w:date="2025-02-22T17:22:00Z">
        <w:r w:rsidRPr="00D26162">
          <w:rPr>
            <w:rFonts w:cs="Times New Roman"/>
            <w:szCs w:val="24"/>
            <w:lang w:val="ru-RU"/>
          </w:rPr>
          <w:t>— Ещ</w:t>
        </w:r>
      </w:ins>
      <w:r w:rsidR="00BF2D7C" w:rsidRPr="00D26162">
        <w:rPr>
          <w:rFonts w:cs="Times New Roman"/>
          <w:szCs w:val="24"/>
          <w:lang w:val="ru-RU"/>
        </w:rPr>
        <w:t>е</w:t>
      </w:r>
      <w:ins w:id="814" w:author="user" w:date="2025-02-22T17:22:00Z">
        <w:r w:rsidRPr="00D26162">
          <w:rPr>
            <w:rFonts w:cs="Times New Roman"/>
            <w:szCs w:val="24"/>
            <w:lang w:val="ru-RU"/>
          </w:rPr>
          <w:t xml:space="preserve"> нет. Возможно, это место между жизнью и смертью. Когда-то мой народ мог перемещаться между этими мирами по своему желанию. Теперь даже мы не сможем сбежать, когда настанет час.</w:t>
        </w:r>
      </w:ins>
    </w:p>
    <w:p w14:paraId="1B83775D" w14:textId="0E66DF79" w:rsidR="005F09C4" w:rsidRPr="00D26162" w:rsidRDefault="005F09C4" w:rsidP="005F09C4">
      <w:pPr>
        <w:ind w:firstLineChars="275" w:firstLine="660"/>
        <w:rPr>
          <w:ins w:id="815" w:author="user" w:date="2025-02-22T17:22:00Z"/>
          <w:rFonts w:cs="Times New Roman"/>
          <w:szCs w:val="24"/>
          <w:lang w:val="ru-RU"/>
        </w:rPr>
      </w:pPr>
      <w:ins w:id="816" w:author="user" w:date="2025-02-22T17:22:00Z">
        <w:r w:rsidRPr="00D26162">
          <w:rPr>
            <w:rFonts w:cs="Times New Roman"/>
            <w:szCs w:val="24"/>
            <w:lang w:val="ru-RU"/>
          </w:rPr>
          <w:t>Бальдр оглядел себя. Одежда, которую он носил, была точно такой же, как и раньше. Она пахла так же, как и в прошлой жизни: сухим запахом старых</w:t>
        </w:r>
      </w:ins>
      <w:r w:rsidR="000E0028">
        <w:rPr>
          <w:rFonts w:cs="Times New Roman"/>
          <w:szCs w:val="24"/>
          <w:lang w:val="ru-RU"/>
        </w:rPr>
        <w:t xml:space="preserve"> и</w:t>
      </w:r>
      <w:ins w:id="817" w:author="user" w:date="2025-02-22T17:22:00Z">
        <w:r w:rsidRPr="00D26162">
          <w:rPr>
            <w:rFonts w:cs="Times New Roman"/>
            <w:szCs w:val="24"/>
            <w:lang w:val="ru-RU"/>
          </w:rPr>
          <w:t xml:space="preserve"> холодных звериных шкур. На поясе висел топор — тот самый топор, который был у Бальдра в тот день, когда зверь приш</w:t>
        </w:r>
      </w:ins>
      <w:r w:rsidR="00BF2D7C" w:rsidRPr="00D26162">
        <w:rPr>
          <w:rFonts w:cs="Times New Roman"/>
          <w:szCs w:val="24"/>
          <w:lang w:val="ru-RU"/>
        </w:rPr>
        <w:t>е</w:t>
      </w:r>
      <w:ins w:id="818" w:author="user" w:date="2025-02-22T17:22:00Z">
        <w:r w:rsidRPr="00D26162">
          <w:rPr>
            <w:rFonts w:cs="Times New Roman"/>
            <w:szCs w:val="24"/>
            <w:lang w:val="ru-RU"/>
          </w:rPr>
          <w:t>л за ним в бескрайний лес, тот самый, который колебался, который оставил его в живых.</w:t>
        </w:r>
      </w:ins>
    </w:p>
    <w:p w14:paraId="1D86DF16" w14:textId="77777777" w:rsidR="005F09C4" w:rsidRPr="00D26162" w:rsidRDefault="005F09C4" w:rsidP="005F09C4">
      <w:pPr>
        <w:ind w:firstLineChars="275" w:firstLine="660"/>
        <w:rPr>
          <w:ins w:id="819" w:author="user" w:date="2025-02-22T17:22:00Z"/>
          <w:rFonts w:cs="Times New Roman"/>
          <w:szCs w:val="24"/>
          <w:lang w:val="ru-RU"/>
        </w:rPr>
      </w:pPr>
      <w:ins w:id="820" w:author="user" w:date="2025-02-22T17:22:00Z">
        <w:r w:rsidRPr="00D26162">
          <w:rPr>
            <w:rFonts w:cs="Times New Roman"/>
            <w:i/>
            <w:szCs w:val="24"/>
            <w:lang w:val="ru-RU"/>
          </w:rPr>
          <w:t>Отмеченный Богом</w:t>
        </w:r>
        <w:r w:rsidRPr="00D26162">
          <w:rPr>
            <w:rFonts w:cs="Times New Roman"/>
            <w:szCs w:val="24"/>
            <w:lang w:val="ru-RU"/>
          </w:rPr>
          <w:t>.</w:t>
        </w:r>
      </w:ins>
    </w:p>
    <w:p w14:paraId="5A292096" w14:textId="77777777" w:rsidR="005F09C4" w:rsidRPr="00D26162" w:rsidRDefault="005F09C4" w:rsidP="005F09C4">
      <w:pPr>
        <w:ind w:firstLineChars="275" w:firstLine="660"/>
        <w:rPr>
          <w:ins w:id="821" w:author="user" w:date="2025-02-22T17:22:00Z"/>
          <w:rFonts w:cs="Times New Roman"/>
          <w:szCs w:val="24"/>
          <w:lang w:val="ru-RU"/>
        </w:rPr>
      </w:pPr>
      <w:ins w:id="822" w:author="user" w:date="2025-02-22T17:22:00Z">
        <w:r w:rsidRPr="00D26162">
          <w:rPr>
            <w:rFonts w:cs="Times New Roman"/>
            <w:szCs w:val="24"/>
            <w:lang w:val="ru-RU"/>
          </w:rPr>
          <w:t xml:space="preserve">— Что ж, это было легко, — сказал он. — В конечном итоге. </w:t>
        </w:r>
      </w:ins>
    </w:p>
    <w:p w14:paraId="76D41346" w14:textId="77777777" w:rsidR="005F09C4" w:rsidRPr="00D26162" w:rsidRDefault="005F09C4" w:rsidP="005F09C4">
      <w:pPr>
        <w:ind w:firstLineChars="275" w:firstLine="660"/>
        <w:rPr>
          <w:ins w:id="823" w:author="user" w:date="2025-02-22T17:22:00Z"/>
          <w:rFonts w:cs="Times New Roman"/>
          <w:szCs w:val="24"/>
          <w:lang w:val="ru-RU"/>
        </w:rPr>
      </w:pPr>
      <w:proofErr w:type="spellStart"/>
      <w:ins w:id="824" w:author="user" w:date="2025-02-22T17:22:00Z">
        <w:r w:rsidRPr="00D26162">
          <w:rPr>
            <w:rFonts w:cs="Times New Roman"/>
            <w:szCs w:val="24"/>
            <w:lang w:val="ru-RU"/>
          </w:rPr>
          <w:t>Ксенос</w:t>
        </w:r>
        <w:proofErr w:type="spellEnd"/>
        <w:r w:rsidRPr="00D26162">
          <w:rPr>
            <w:rFonts w:cs="Times New Roman"/>
            <w:szCs w:val="24"/>
            <w:lang w:val="ru-RU"/>
          </w:rPr>
          <w:t xml:space="preserve"> рассмеялась: </w:t>
        </w:r>
      </w:ins>
    </w:p>
    <w:p w14:paraId="40F45D24" w14:textId="77777777" w:rsidR="005F09C4" w:rsidRPr="00D26162" w:rsidRDefault="005F09C4" w:rsidP="005F09C4">
      <w:pPr>
        <w:ind w:firstLineChars="275" w:firstLine="660"/>
        <w:rPr>
          <w:ins w:id="825" w:author="user" w:date="2025-02-22T17:22:00Z"/>
          <w:rFonts w:cs="Times New Roman"/>
          <w:szCs w:val="24"/>
          <w:lang w:val="ru-RU"/>
        </w:rPr>
      </w:pPr>
      <w:ins w:id="826" w:author="user" w:date="2025-02-22T17:22:00Z">
        <w:r w:rsidRPr="00D26162">
          <w:rPr>
            <w:rFonts w:cs="Times New Roman"/>
            <w:szCs w:val="24"/>
            <w:lang w:val="ru-RU"/>
          </w:rPr>
          <w:t>— Легко? Нет, не легко. Для тебя это было мгновенным делом. Для меня это заняло гораздо больше времени и истощило остатки физической формы. Мы считаем себя мастерами своего ремесла, и все же… Конечно, я уже умирала, но это действие закрепило договор. — На мгновение она заколебалась. — Думаю, что изначально твои силы разблокировал Враг. Это оставит след. Я не могу стереть его полностью, поэтому тебе следует осторожно обращаться со своим даром. Или проклятием. Называй как хочешь.</w:t>
        </w:r>
      </w:ins>
    </w:p>
    <w:p w14:paraId="79A5F987" w14:textId="25C59BFA" w:rsidR="005F09C4" w:rsidRPr="00D26162" w:rsidRDefault="005F09C4" w:rsidP="005F09C4">
      <w:pPr>
        <w:ind w:firstLineChars="275" w:firstLine="660"/>
        <w:rPr>
          <w:ins w:id="827" w:author="user" w:date="2025-02-22T17:22:00Z"/>
          <w:rFonts w:cs="Times New Roman"/>
          <w:szCs w:val="24"/>
          <w:lang w:val="ru-RU"/>
        </w:rPr>
      </w:pPr>
      <w:ins w:id="828" w:author="user" w:date="2025-02-22T17:22:00Z">
        <w:r w:rsidRPr="00D26162">
          <w:rPr>
            <w:rFonts w:cs="Times New Roman"/>
            <w:szCs w:val="24"/>
            <w:lang w:val="ru-RU"/>
          </w:rPr>
          <w:t xml:space="preserve">— А тебе </w:t>
        </w:r>
      </w:ins>
      <w:r w:rsidR="000E0028">
        <w:rPr>
          <w:rFonts w:cs="Times New Roman"/>
          <w:szCs w:val="24"/>
          <w:lang w:val="ru-RU"/>
        </w:rPr>
        <w:t>придется</w:t>
      </w:r>
      <w:ins w:id="829" w:author="user" w:date="2025-02-22T17:22:00Z">
        <w:r w:rsidRPr="00D26162">
          <w:rPr>
            <w:rFonts w:cs="Times New Roman"/>
            <w:szCs w:val="24"/>
            <w:lang w:val="ru-RU"/>
          </w:rPr>
          <w:t xml:space="preserve"> остаться здесь, — сказал Бальдр, понимая, что прав, ещ</w:t>
        </w:r>
      </w:ins>
      <w:r w:rsidR="00BF2D7C" w:rsidRPr="00D26162">
        <w:rPr>
          <w:rFonts w:cs="Times New Roman"/>
          <w:szCs w:val="24"/>
          <w:lang w:val="ru-RU"/>
        </w:rPr>
        <w:t>е</w:t>
      </w:r>
      <w:ins w:id="830" w:author="user" w:date="2025-02-22T17:22:00Z">
        <w:r w:rsidRPr="00D26162">
          <w:rPr>
            <w:rFonts w:cs="Times New Roman"/>
            <w:szCs w:val="24"/>
            <w:lang w:val="ru-RU"/>
          </w:rPr>
          <w:t xml:space="preserve"> до того, как слова слетели с губ.</w:t>
        </w:r>
      </w:ins>
    </w:p>
    <w:p w14:paraId="6F62ACDF" w14:textId="6D599339" w:rsidR="005F09C4" w:rsidRPr="00D26162" w:rsidRDefault="005F09C4" w:rsidP="005F09C4">
      <w:pPr>
        <w:ind w:firstLineChars="275" w:firstLine="660"/>
        <w:rPr>
          <w:ins w:id="831" w:author="user" w:date="2025-02-22T17:22:00Z"/>
          <w:rFonts w:cs="Times New Roman"/>
          <w:szCs w:val="24"/>
          <w:lang w:val="ru-RU"/>
        </w:rPr>
      </w:pPr>
      <w:ins w:id="832" w:author="user" w:date="2025-02-22T17:22:00Z">
        <w:r w:rsidRPr="00D26162">
          <w:rPr>
            <w:rFonts w:cs="Times New Roman"/>
            <w:szCs w:val="24"/>
            <w:lang w:val="ru-RU"/>
          </w:rPr>
          <w:t>— Мо</w:t>
        </w:r>
      </w:ins>
      <w:r w:rsidR="00BF2D7C" w:rsidRPr="00D26162">
        <w:rPr>
          <w:rFonts w:cs="Times New Roman"/>
          <w:szCs w:val="24"/>
          <w:lang w:val="ru-RU"/>
        </w:rPr>
        <w:t>е</w:t>
      </w:r>
      <w:ins w:id="833" w:author="user" w:date="2025-02-22T17:22:00Z">
        <w:r w:rsidRPr="00D26162">
          <w:rPr>
            <w:rFonts w:cs="Times New Roman"/>
            <w:szCs w:val="24"/>
            <w:lang w:val="ru-RU"/>
          </w:rPr>
          <w:t xml:space="preserve"> тело выгорело дотла. Когда ты верн</w:t>
        </w:r>
      </w:ins>
      <w:r w:rsidR="00BF2D7C" w:rsidRPr="00D26162">
        <w:rPr>
          <w:rFonts w:cs="Times New Roman"/>
          <w:szCs w:val="24"/>
          <w:lang w:val="ru-RU"/>
        </w:rPr>
        <w:t>е</w:t>
      </w:r>
      <w:ins w:id="834" w:author="user" w:date="2025-02-22T17:22:00Z">
        <w:r w:rsidRPr="00D26162">
          <w:rPr>
            <w:rFonts w:cs="Times New Roman"/>
            <w:szCs w:val="24"/>
            <w:lang w:val="ru-RU"/>
          </w:rPr>
          <w:t>шься, то не увидишь ничего, кроме оболочки. Теперь я — камень. А камень — это я. Если ты потеряешь его или он сломается, то боль, испытанная тобой сейчас, станет моей, и я буду терпеть е</w:t>
        </w:r>
      </w:ins>
      <w:r w:rsidR="00BF2D7C" w:rsidRPr="00D26162">
        <w:rPr>
          <w:rFonts w:cs="Times New Roman"/>
          <w:szCs w:val="24"/>
          <w:lang w:val="ru-RU"/>
        </w:rPr>
        <w:t>е</w:t>
      </w:r>
      <w:ins w:id="835" w:author="user" w:date="2025-02-22T17:22:00Z">
        <w:r w:rsidRPr="00D26162">
          <w:rPr>
            <w:rFonts w:cs="Times New Roman"/>
            <w:szCs w:val="24"/>
            <w:lang w:val="ru-RU"/>
          </w:rPr>
          <w:t xml:space="preserve"> вечно. Если вы верн</w:t>
        </w:r>
      </w:ins>
      <w:r w:rsidR="00BF2D7C" w:rsidRPr="00D26162">
        <w:rPr>
          <w:rFonts w:cs="Times New Roman"/>
          <w:szCs w:val="24"/>
          <w:lang w:val="ru-RU"/>
        </w:rPr>
        <w:t>е</w:t>
      </w:r>
      <w:ins w:id="836" w:author="user" w:date="2025-02-22T17:22:00Z">
        <w:r w:rsidRPr="00D26162">
          <w:rPr>
            <w:rFonts w:cs="Times New Roman"/>
            <w:szCs w:val="24"/>
            <w:lang w:val="ru-RU"/>
          </w:rPr>
          <w:t xml:space="preserve">те его моему народу, у меня останется шанс избежать подобной участи. </w:t>
        </w:r>
      </w:ins>
    </w:p>
    <w:p w14:paraId="378ED887" w14:textId="77777777" w:rsidR="005F09C4" w:rsidRPr="00D26162" w:rsidRDefault="005F09C4" w:rsidP="005F09C4">
      <w:pPr>
        <w:ind w:firstLineChars="275" w:firstLine="660"/>
        <w:rPr>
          <w:ins w:id="837" w:author="user" w:date="2025-02-22T17:22:00Z"/>
          <w:rFonts w:cs="Times New Roman"/>
          <w:szCs w:val="24"/>
          <w:lang w:val="ru-RU"/>
        </w:rPr>
      </w:pPr>
      <w:proofErr w:type="spellStart"/>
      <w:ins w:id="838" w:author="user" w:date="2025-02-22T17:22:00Z">
        <w:r w:rsidRPr="00D26162">
          <w:rPr>
            <w:rFonts w:cs="Times New Roman"/>
            <w:szCs w:val="24"/>
            <w:lang w:val="ru-RU"/>
          </w:rPr>
          <w:t>Ксенос</w:t>
        </w:r>
        <w:proofErr w:type="spellEnd"/>
        <w:r w:rsidRPr="00D26162">
          <w:rPr>
            <w:rFonts w:cs="Times New Roman"/>
            <w:szCs w:val="24"/>
            <w:lang w:val="ru-RU"/>
          </w:rPr>
          <w:t xml:space="preserve"> сухо улыбнулась. </w:t>
        </w:r>
      </w:ins>
    </w:p>
    <w:p w14:paraId="7E159412" w14:textId="77777777" w:rsidR="005F09C4" w:rsidRPr="00D26162" w:rsidRDefault="005F09C4" w:rsidP="005F09C4">
      <w:pPr>
        <w:ind w:firstLineChars="275" w:firstLine="660"/>
        <w:rPr>
          <w:ins w:id="839" w:author="user" w:date="2025-02-22T17:22:00Z"/>
          <w:rFonts w:cs="Times New Roman"/>
          <w:szCs w:val="24"/>
          <w:lang w:val="ru-RU"/>
        </w:rPr>
      </w:pPr>
      <w:ins w:id="840" w:author="user" w:date="2025-02-22T17:22:00Z">
        <w:r w:rsidRPr="00D26162">
          <w:rPr>
            <w:rFonts w:cs="Times New Roman"/>
            <w:szCs w:val="24"/>
            <w:lang w:val="ru-RU"/>
          </w:rPr>
          <w:t>— Может, теперь ты понимаешь, почему я так сильно хотела заключить сделку.</w:t>
        </w:r>
      </w:ins>
    </w:p>
    <w:p w14:paraId="1CDE7F5C" w14:textId="77777777" w:rsidR="005F09C4" w:rsidRPr="00D26162" w:rsidRDefault="005F09C4" w:rsidP="005F09C4">
      <w:pPr>
        <w:ind w:firstLineChars="275" w:firstLine="660"/>
        <w:rPr>
          <w:ins w:id="841" w:author="user" w:date="2025-02-22T17:22:00Z"/>
          <w:rFonts w:cs="Times New Roman"/>
          <w:szCs w:val="24"/>
          <w:lang w:val="ru-RU"/>
        </w:rPr>
      </w:pPr>
      <w:ins w:id="842" w:author="user" w:date="2025-02-22T17:22:00Z">
        <w:r w:rsidRPr="00D26162">
          <w:rPr>
            <w:rFonts w:cs="Times New Roman"/>
            <w:szCs w:val="24"/>
            <w:lang w:val="ru-RU"/>
          </w:rPr>
          <w:t xml:space="preserve">— Ты доверяешь мне. </w:t>
        </w:r>
      </w:ins>
    </w:p>
    <w:p w14:paraId="1EC8B9FA" w14:textId="77777777" w:rsidR="005F09C4" w:rsidRPr="00D26162" w:rsidRDefault="005F09C4" w:rsidP="005F09C4">
      <w:pPr>
        <w:ind w:firstLineChars="275" w:firstLine="660"/>
        <w:rPr>
          <w:ins w:id="843" w:author="user" w:date="2025-02-22T17:22:00Z"/>
          <w:rFonts w:cs="Times New Roman"/>
          <w:szCs w:val="24"/>
          <w:lang w:val="ru-RU"/>
        </w:rPr>
      </w:pPr>
      <w:ins w:id="844" w:author="user" w:date="2025-02-22T17:22:00Z">
        <w:r w:rsidRPr="00D26162">
          <w:rPr>
            <w:rFonts w:cs="Times New Roman"/>
            <w:szCs w:val="24"/>
            <w:lang w:val="ru-RU"/>
          </w:rPr>
          <w:t>— А какой у меня выбор? Но да, я доверяю тебе. Между теми, кто побывал в таких местах, возникает известное родство.</w:t>
        </w:r>
      </w:ins>
    </w:p>
    <w:p w14:paraId="15935F39" w14:textId="498C00BE" w:rsidR="005F09C4" w:rsidRPr="00D26162" w:rsidRDefault="005F09C4" w:rsidP="005F09C4">
      <w:pPr>
        <w:ind w:firstLineChars="275" w:firstLine="660"/>
        <w:rPr>
          <w:ins w:id="845" w:author="user" w:date="2025-02-22T17:22:00Z"/>
          <w:rFonts w:cs="Times New Roman"/>
          <w:szCs w:val="24"/>
          <w:lang w:val="ru-RU"/>
        </w:rPr>
      </w:pPr>
      <w:ins w:id="846" w:author="user" w:date="2025-02-22T17:22:00Z">
        <w:r w:rsidRPr="00D26162">
          <w:rPr>
            <w:rFonts w:cs="Times New Roman"/>
            <w:szCs w:val="24"/>
            <w:lang w:val="ru-RU"/>
          </w:rPr>
          <w:lastRenderedPageBreak/>
          <w:t>— Теперь я вижу, что вс</w:t>
        </w:r>
      </w:ins>
      <w:r w:rsidR="00BF2D7C" w:rsidRPr="00D26162">
        <w:rPr>
          <w:rFonts w:cs="Times New Roman"/>
          <w:szCs w:val="24"/>
          <w:lang w:val="ru-RU"/>
        </w:rPr>
        <w:t>е</w:t>
      </w:r>
      <w:ins w:id="847" w:author="user" w:date="2025-02-22T17:22:00Z">
        <w:r w:rsidRPr="00D26162">
          <w:rPr>
            <w:rFonts w:cs="Times New Roman"/>
            <w:szCs w:val="24"/>
            <w:lang w:val="ru-RU"/>
          </w:rPr>
          <w:t xml:space="preserve"> это было предопределено. </w:t>
        </w:r>
      </w:ins>
    </w:p>
    <w:p w14:paraId="51B8D869" w14:textId="77777777" w:rsidR="005F09C4" w:rsidRPr="00D26162" w:rsidRDefault="005F09C4" w:rsidP="005F09C4">
      <w:pPr>
        <w:ind w:firstLineChars="275" w:firstLine="660"/>
        <w:rPr>
          <w:ins w:id="848" w:author="user" w:date="2025-02-22T17:22:00Z"/>
          <w:rFonts w:cs="Times New Roman"/>
          <w:szCs w:val="24"/>
          <w:lang w:val="ru-RU"/>
        </w:rPr>
      </w:pPr>
      <w:ins w:id="849" w:author="user" w:date="2025-02-22T17:22:00Z">
        <w:r w:rsidRPr="00D26162">
          <w:rPr>
            <w:rFonts w:cs="Times New Roman"/>
            <w:szCs w:val="24"/>
            <w:lang w:val="ru-RU"/>
          </w:rPr>
          <w:t xml:space="preserve">— Ты понимаешь, верно? Странно, что я не понимаю. Но, может, </w:t>
        </w:r>
        <w:r w:rsidRPr="00D26162">
          <w:rPr>
            <w:rFonts w:cs="Times New Roman"/>
            <w:i/>
            <w:szCs w:val="24"/>
            <w:lang w:val="ru-RU"/>
          </w:rPr>
          <w:t>тебе</w:t>
        </w:r>
        <w:r w:rsidRPr="00D26162">
          <w:rPr>
            <w:rFonts w:cs="Times New Roman"/>
            <w:szCs w:val="24"/>
            <w:lang w:val="ru-RU"/>
          </w:rPr>
          <w:t xml:space="preserve"> было суждено очутиться здесь ради </w:t>
        </w:r>
        <w:r w:rsidRPr="00D26162">
          <w:rPr>
            <w:rFonts w:cs="Times New Roman"/>
            <w:i/>
            <w:szCs w:val="24"/>
            <w:lang w:val="ru-RU"/>
          </w:rPr>
          <w:t>меня</w:t>
        </w:r>
        <w:r w:rsidRPr="00D26162">
          <w:rPr>
            <w:rFonts w:cs="Times New Roman"/>
            <w:szCs w:val="24"/>
            <w:lang w:val="ru-RU"/>
          </w:rPr>
          <w:t>, м? Возможно, ты не цель всего этого, а только средство. Это величайший обман — верить, что мы являемся важным звеном в какой бы то ни было цепи событий. Может, так оно и есть, а может, и нет. Моя способность определять это была… ограничена.</w:t>
        </w:r>
      </w:ins>
    </w:p>
    <w:p w14:paraId="3B5311A8" w14:textId="77777777" w:rsidR="005F09C4" w:rsidRPr="00D26162" w:rsidRDefault="005F09C4" w:rsidP="005F09C4">
      <w:pPr>
        <w:ind w:firstLineChars="275" w:firstLine="660"/>
        <w:rPr>
          <w:ins w:id="850" w:author="user" w:date="2025-02-22T17:22:00Z"/>
          <w:rFonts w:cs="Times New Roman"/>
          <w:szCs w:val="24"/>
          <w:lang w:val="ru-RU"/>
        </w:rPr>
      </w:pPr>
      <w:ins w:id="851" w:author="user" w:date="2025-02-22T17:22:00Z">
        <w:r w:rsidRPr="00D26162">
          <w:rPr>
            <w:rFonts w:cs="Times New Roman"/>
            <w:szCs w:val="24"/>
            <w:lang w:val="ru-RU"/>
          </w:rPr>
          <w:t xml:space="preserve">Бальдр не испытывал жалости к </w:t>
        </w:r>
        <w:proofErr w:type="spellStart"/>
        <w:r w:rsidRPr="00D26162">
          <w:rPr>
            <w:rFonts w:cs="Times New Roman"/>
            <w:szCs w:val="24"/>
            <w:lang w:val="ru-RU"/>
          </w:rPr>
          <w:t>ксеносу</w:t>
        </w:r>
        <w:proofErr w:type="spellEnd"/>
        <w:r w:rsidRPr="00D26162">
          <w:rPr>
            <w:rFonts w:cs="Times New Roman"/>
            <w:szCs w:val="24"/>
            <w:lang w:val="ru-RU"/>
          </w:rPr>
          <w:t xml:space="preserve">. Древняя ненависть не ослабевала, какой бы долг чести ни связывал их сейчас. </w:t>
        </w:r>
      </w:ins>
    </w:p>
    <w:p w14:paraId="7CD927E1" w14:textId="77777777" w:rsidR="005F09C4" w:rsidRPr="00D26162" w:rsidRDefault="005F09C4" w:rsidP="005F09C4">
      <w:pPr>
        <w:ind w:firstLineChars="275" w:firstLine="660"/>
        <w:rPr>
          <w:ins w:id="852" w:author="user" w:date="2025-02-22T17:22:00Z"/>
          <w:rFonts w:cs="Times New Roman"/>
          <w:szCs w:val="24"/>
          <w:lang w:val="ru-RU"/>
        </w:rPr>
      </w:pPr>
      <w:ins w:id="853" w:author="user" w:date="2025-02-22T17:22:00Z">
        <w:r w:rsidRPr="00D26162">
          <w:rPr>
            <w:rFonts w:cs="Times New Roman"/>
            <w:szCs w:val="24"/>
            <w:lang w:val="ru-RU"/>
          </w:rPr>
          <w:t>— Твоя нить закончилась.</w:t>
        </w:r>
      </w:ins>
    </w:p>
    <w:p w14:paraId="31DBD860" w14:textId="77777777" w:rsidR="005F09C4" w:rsidRPr="00D26162" w:rsidRDefault="005F09C4" w:rsidP="005F09C4">
      <w:pPr>
        <w:ind w:firstLineChars="275" w:firstLine="660"/>
        <w:rPr>
          <w:ins w:id="854" w:author="user" w:date="2025-02-22T17:22:00Z"/>
          <w:rFonts w:cs="Times New Roman"/>
          <w:szCs w:val="24"/>
          <w:lang w:val="ru-RU"/>
        </w:rPr>
      </w:pPr>
      <w:ins w:id="855" w:author="user" w:date="2025-02-22T17:22:00Z">
        <w:r w:rsidRPr="00D26162">
          <w:rPr>
            <w:rFonts w:cs="Times New Roman"/>
            <w:szCs w:val="24"/>
            <w:lang w:val="ru-RU"/>
          </w:rPr>
          <w:t xml:space="preserve">— В этом месте — конечно. Но есть и другие миры, человек. Те, которые ты, быть может, скоро увидишь, если у тебя хватит разума. </w:t>
        </w:r>
      </w:ins>
    </w:p>
    <w:p w14:paraId="5A08BB9B" w14:textId="25870120" w:rsidR="005F09C4" w:rsidRPr="00D26162" w:rsidRDefault="005F09C4" w:rsidP="005F09C4">
      <w:pPr>
        <w:ind w:firstLineChars="275" w:firstLine="660"/>
        <w:rPr>
          <w:ins w:id="856" w:author="user" w:date="2025-02-22T17:22:00Z"/>
          <w:rFonts w:cs="Times New Roman"/>
          <w:szCs w:val="24"/>
          <w:lang w:val="ru-RU"/>
        </w:rPr>
      </w:pPr>
      <w:ins w:id="857" w:author="user" w:date="2025-02-22T17:22:00Z">
        <w:r w:rsidRPr="00D26162">
          <w:rPr>
            <w:rFonts w:cs="Times New Roman"/>
            <w:szCs w:val="24"/>
            <w:lang w:val="ru-RU"/>
          </w:rPr>
          <w:t>Глаза Бальдра блеснули, когда он заметил одного из обитателей теней. Он практически понял, чем это являлось, но затем существо исчезло, обратившись в ничто. Он почувствовал себя неуютно, как будто его обманули, и все же чувства никогда ещ</w:t>
        </w:r>
      </w:ins>
      <w:r w:rsidR="00BF2D7C" w:rsidRPr="00D26162">
        <w:rPr>
          <w:rFonts w:cs="Times New Roman"/>
          <w:szCs w:val="24"/>
          <w:lang w:val="ru-RU"/>
        </w:rPr>
        <w:t>е</w:t>
      </w:r>
      <w:ins w:id="858" w:author="user" w:date="2025-02-22T17:22:00Z">
        <w:r w:rsidRPr="00D26162">
          <w:rPr>
            <w:rFonts w:cs="Times New Roman"/>
            <w:szCs w:val="24"/>
            <w:lang w:val="ru-RU"/>
          </w:rPr>
          <w:t xml:space="preserve"> не были так ясны. Все прежние навыки, все старые убеждения… либо они станут нужны ему больше, чем когда бы то ни было, либо их придется отбросить. Бальдру требовалось руководство. А может, это было последнее, в чем он нуждался. Ему нужно было вернуться к истокам. Или, может, продолжать бежать, вечно, вс</w:t>
        </w:r>
      </w:ins>
      <w:r w:rsidR="00BF2D7C" w:rsidRPr="00D26162">
        <w:rPr>
          <w:rFonts w:cs="Times New Roman"/>
          <w:szCs w:val="24"/>
          <w:lang w:val="ru-RU"/>
        </w:rPr>
        <w:t>е</w:t>
      </w:r>
      <w:ins w:id="859" w:author="user" w:date="2025-02-22T17:22:00Z">
        <w:r w:rsidRPr="00D26162">
          <w:rPr>
            <w:rFonts w:cs="Times New Roman"/>
            <w:szCs w:val="24"/>
            <w:lang w:val="ru-RU"/>
          </w:rPr>
          <w:t xml:space="preserve"> дальше и дальше.</w:t>
        </w:r>
      </w:ins>
    </w:p>
    <w:p w14:paraId="1C121642" w14:textId="6F527174" w:rsidR="005F09C4" w:rsidRPr="00D26162" w:rsidRDefault="005F09C4" w:rsidP="005F09C4">
      <w:pPr>
        <w:ind w:firstLineChars="275" w:firstLine="660"/>
        <w:rPr>
          <w:ins w:id="860" w:author="user" w:date="2025-02-22T17:22:00Z"/>
          <w:rFonts w:cs="Times New Roman"/>
          <w:szCs w:val="24"/>
          <w:lang w:val="ru-RU"/>
        </w:rPr>
      </w:pPr>
      <w:ins w:id="861" w:author="user" w:date="2025-02-22T17:22:00Z">
        <w:r w:rsidRPr="00D26162">
          <w:rPr>
            <w:rFonts w:cs="Times New Roman"/>
            <w:szCs w:val="24"/>
            <w:lang w:val="ru-RU"/>
          </w:rPr>
          <w:t>— Это не пробуждение, — сказал космодесантник. — Это больше похоже на перерождение. Я снова реб</w:t>
        </w:r>
      </w:ins>
      <w:r w:rsidR="00BF2D7C" w:rsidRPr="00D26162">
        <w:rPr>
          <w:rFonts w:cs="Times New Roman"/>
          <w:szCs w:val="24"/>
          <w:lang w:val="ru-RU"/>
        </w:rPr>
        <w:t>е</w:t>
      </w:r>
      <w:ins w:id="862" w:author="user" w:date="2025-02-22T17:22:00Z">
        <w:r w:rsidRPr="00D26162">
          <w:rPr>
            <w:rFonts w:cs="Times New Roman"/>
            <w:szCs w:val="24"/>
            <w:lang w:val="ru-RU"/>
          </w:rPr>
          <w:t>нок.</w:t>
        </w:r>
      </w:ins>
    </w:p>
    <w:p w14:paraId="7CEC997F" w14:textId="77777777" w:rsidR="005F09C4" w:rsidRPr="00D26162" w:rsidRDefault="005F09C4" w:rsidP="005F09C4">
      <w:pPr>
        <w:ind w:firstLineChars="275" w:firstLine="660"/>
        <w:rPr>
          <w:ins w:id="863" w:author="user" w:date="2025-02-22T17:22:00Z"/>
          <w:rFonts w:cs="Times New Roman"/>
          <w:szCs w:val="24"/>
          <w:lang w:val="ru-RU"/>
        </w:rPr>
      </w:pPr>
      <w:ins w:id="864" w:author="user" w:date="2025-02-22T17:22:00Z">
        <w:r w:rsidRPr="00D26162">
          <w:rPr>
            <w:rFonts w:cs="Times New Roman"/>
            <w:szCs w:val="24"/>
            <w:lang w:val="ru-RU"/>
          </w:rPr>
          <w:t xml:space="preserve">— В понимании мастеров вашей расы. </w:t>
        </w:r>
      </w:ins>
    </w:p>
    <w:p w14:paraId="1BC98DD5" w14:textId="77777777" w:rsidR="005F09C4" w:rsidRPr="00D26162" w:rsidRDefault="005F09C4" w:rsidP="005F09C4">
      <w:pPr>
        <w:ind w:firstLineChars="275" w:firstLine="660"/>
        <w:rPr>
          <w:ins w:id="865" w:author="user" w:date="2025-02-22T17:22:00Z"/>
          <w:rFonts w:cs="Times New Roman"/>
          <w:szCs w:val="24"/>
          <w:lang w:val="ru-RU"/>
        </w:rPr>
      </w:pPr>
      <w:ins w:id="866" w:author="user" w:date="2025-02-22T17:22:00Z">
        <w:r w:rsidRPr="00D26162">
          <w:rPr>
            <w:rFonts w:cs="Times New Roman"/>
            <w:szCs w:val="24"/>
            <w:lang w:val="ru-RU"/>
          </w:rPr>
          <w:t>— Отсюда их осторожность.</w:t>
        </w:r>
      </w:ins>
    </w:p>
    <w:p w14:paraId="1E52DF0D" w14:textId="297C7B62" w:rsidR="005F09C4" w:rsidRPr="00D26162" w:rsidRDefault="005F09C4" w:rsidP="005F09C4">
      <w:pPr>
        <w:ind w:firstLineChars="275" w:firstLine="660"/>
        <w:rPr>
          <w:ins w:id="867" w:author="user" w:date="2025-02-22T17:22:00Z"/>
          <w:rFonts w:cs="Times New Roman"/>
          <w:szCs w:val="24"/>
          <w:lang w:val="ru-RU"/>
        </w:rPr>
      </w:pPr>
      <w:ins w:id="868" w:author="user" w:date="2025-02-22T17:22:00Z">
        <w:r w:rsidRPr="00D26162">
          <w:rPr>
            <w:rFonts w:cs="Times New Roman"/>
            <w:szCs w:val="24"/>
            <w:lang w:val="ru-RU"/>
          </w:rPr>
          <w:t>— Тво</w:t>
        </w:r>
      </w:ins>
      <w:r w:rsidR="00BF2D7C" w:rsidRPr="00D26162">
        <w:rPr>
          <w:rFonts w:cs="Times New Roman"/>
          <w:szCs w:val="24"/>
          <w:lang w:val="ru-RU"/>
        </w:rPr>
        <w:t>е</w:t>
      </w:r>
      <w:ins w:id="869" w:author="user" w:date="2025-02-22T17:22:00Z">
        <w:r w:rsidRPr="00D26162">
          <w:rPr>
            <w:rFonts w:cs="Times New Roman"/>
            <w:szCs w:val="24"/>
            <w:lang w:val="ru-RU"/>
          </w:rPr>
          <w:t xml:space="preserve"> сдерживающее устройство было сработано великолепно. Если бы ты не боролся с ним на протяжении такого долгого времени, возможно, преодолеть его было бы слишком сложно даже для меня. Но вы поглощали друг друга долгое время; сомневаюсь, что так было задумано и рассчитано на такой долгий срок. — Ведьма посмотрела на осколки костей. — Это героический поступок — пытаться сдержать прилив. Я восхищаюсь амбициозностью этой задумки. Но в конце концов она обречена на провал. Многие из вашего вида начали пробуждаться, и в каждом поколении их будет становиться вс</w:t>
        </w:r>
      </w:ins>
      <w:r w:rsidR="00BF2D7C" w:rsidRPr="00D26162">
        <w:rPr>
          <w:rFonts w:cs="Times New Roman"/>
          <w:szCs w:val="24"/>
          <w:lang w:val="ru-RU"/>
        </w:rPr>
        <w:t>е</w:t>
      </w:r>
      <w:ins w:id="870" w:author="user" w:date="2025-02-22T17:22:00Z">
        <w:r w:rsidRPr="00D26162">
          <w:rPr>
            <w:rFonts w:cs="Times New Roman"/>
            <w:szCs w:val="24"/>
            <w:lang w:val="ru-RU"/>
          </w:rPr>
          <w:t xml:space="preserve"> больше, пока то, что сейчас считается редкостью, не станет чем-то столь же обыденным, как дыхание. Это невозможно остановить. Вероятно, это пламя поглотит вас, как произошло с нами, или, быть может, вы найд</w:t>
        </w:r>
      </w:ins>
      <w:r w:rsidR="00BF2D7C" w:rsidRPr="00D26162">
        <w:rPr>
          <w:rFonts w:cs="Times New Roman"/>
          <w:szCs w:val="24"/>
          <w:lang w:val="ru-RU"/>
        </w:rPr>
        <w:t>е</w:t>
      </w:r>
      <w:ins w:id="871" w:author="user" w:date="2025-02-22T17:22:00Z">
        <w:r w:rsidRPr="00D26162">
          <w:rPr>
            <w:rFonts w:cs="Times New Roman"/>
            <w:szCs w:val="24"/>
            <w:lang w:val="ru-RU"/>
          </w:rPr>
          <w:t>те способ справиться с пожаром, но рано или поздно каждый вид должен пройти испытание.</w:t>
        </w:r>
      </w:ins>
    </w:p>
    <w:p w14:paraId="6C43B1D0" w14:textId="77777777" w:rsidR="005F09C4" w:rsidRPr="00D26162" w:rsidRDefault="005F09C4" w:rsidP="005F09C4">
      <w:pPr>
        <w:ind w:firstLineChars="275" w:firstLine="660"/>
        <w:rPr>
          <w:ins w:id="872" w:author="user" w:date="2025-02-22T17:22:00Z"/>
          <w:rFonts w:cs="Times New Roman"/>
          <w:szCs w:val="24"/>
          <w:lang w:val="ru-RU"/>
        </w:rPr>
      </w:pPr>
      <w:ins w:id="873" w:author="user" w:date="2025-02-22T17:22:00Z">
        <w:r w:rsidRPr="00D26162">
          <w:rPr>
            <w:rFonts w:cs="Times New Roman"/>
            <w:szCs w:val="24"/>
            <w:lang w:val="ru-RU"/>
          </w:rPr>
          <w:t xml:space="preserve">Бальдр дотронулся до своего лица, вжимая пальцы в кожу. Они углубились сильнее, чем он привык. Менее выраженная костная структура, более мягкие мышцы. Он уже забыл, насколько хрупким было его тело в бытность человеком, до того, как давным-давно Испытание </w:t>
        </w:r>
        <w:proofErr w:type="spellStart"/>
        <w:r w:rsidRPr="00D26162">
          <w:rPr>
            <w:rFonts w:cs="Times New Roman"/>
            <w:szCs w:val="24"/>
            <w:lang w:val="ru-RU"/>
          </w:rPr>
          <w:t>Моркаи</w:t>
        </w:r>
        <w:proofErr w:type="spellEnd"/>
        <w:r w:rsidRPr="00D26162">
          <w:rPr>
            <w:rFonts w:cs="Times New Roman"/>
            <w:szCs w:val="24"/>
            <w:lang w:val="ru-RU"/>
          </w:rPr>
          <w:t xml:space="preserve"> изменило его.</w:t>
        </w:r>
      </w:ins>
    </w:p>
    <w:p w14:paraId="7C096C53" w14:textId="77777777" w:rsidR="005F09C4" w:rsidRPr="00D26162" w:rsidRDefault="005F09C4" w:rsidP="005F09C4">
      <w:pPr>
        <w:ind w:firstLineChars="275" w:firstLine="660"/>
        <w:rPr>
          <w:ins w:id="874" w:author="user" w:date="2025-02-22T17:22:00Z"/>
          <w:rFonts w:cs="Times New Roman"/>
          <w:szCs w:val="24"/>
          <w:lang w:val="ru-RU"/>
        </w:rPr>
      </w:pPr>
      <w:ins w:id="875" w:author="user" w:date="2025-02-22T17:22:00Z">
        <w:r w:rsidRPr="00D26162">
          <w:rPr>
            <w:rFonts w:cs="Times New Roman"/>
            <w:szCs w:val="24"/>
            <w:lang w:val="ru-RU"/>
          </w:rPr>
          <w:t xml:space="preserve">— Я буду отклонением от нормы, — сказал </w:t>
        </w:r>
        <w:proofErr w:type="spellStart"/>
        <w:r w:rsidRPr="00D26162">
          <w:rPr>
            <w:rFonts w:cs="Times New Roman"/>
            <w:szCs w:val="24"/>
            <w:lang w:val="ru-RU"/>
          </w:rPr>
          <w:t>Фъольнир</w:t>
        </w:r>
        <w:proofErr w:type="spellEnd"/>
        <w:r w:rsidRPr="00D26162">
          <w:rPr>
            <w:rFonts w:cs="Times New Roman"/>
            <w:szCs w:val="24"/>
            <w:lang w:val="ru-RU"/>
          </w:rPr>
          <w:t>.</w:t>
        </w:r>
      </w:ins>
    </w:p>
    <w:p w14:paraId="108D9E6C" w14:textId="77777777" w:rsidR="005F09C4" w:rsidRPr="00D26162" w:rsidRDefault="005F09C4" w:rsidP="005F09C4">
      <w:pPr>
        <w:ind w:firstLineChars="275" w:firstLine="660"/>
        <w:rPr>
          <w:ins w:id="876" w:author="user" w:date="2025-02-22T17:22:00Z"/>
          <w:rFonts w:cs="Times New Roman"/>
          <w:szCs w:val="24"/>
          <w:lang w:val="ru-RU"/>
        </w:rPr>
      </w:pPr>
      <w:ins w:id="877" w:author="user" w:date="2025-02-22T17:22:00Z">
        <w:r w:rsidRPr="00D26162">
          <w:rPr>
            <w:rFonts w:cs="Times New Roman"/>
            <w:szCs w:val="24"/>
            <w:lang w:val="ru-RU"/>
          </w:rPr>
          <w:t xml:space="preserve">— В глазах многих. </w:t>
        </w:r>
      </w:ins>
    </w:p>
    <w:p w14:paraId="240348DD" w14:textId="77777777" w:rsidR="005F09C4" w:rsidRPr="00D26162" w:rsidRDefault="005F09C4" w:rsidP="005F09C4">
      <w:pPr>
        <w:ind w:firstLineChars="275" w:firstLine="660"/>
        <w:rPr>
          <w:ins w:id="878" w:author="user" w:date="2025-02-22T17:22:00Z"/>
          <w:rFonts w:cs="Times New Roman"/>
          <w:szCs w:val="24"/>
          <w:lang w:val="ru-RU"/>
        </w:rPr>
      </w:pPr>
      <w:ins w:id="879" w:author="user" w:date="2025-02-22T17:22:00Z">
        <w:r w:rsidRPr="00D26162">
          <w:rPr>
            <w:rFonts w:cs="Times New Roman"/>
            <w:szCs w:val="24"/>
            <w:lang w:val="ru-RU"/>
          </w:rPr>
          <w:t>— Это вызовет раздоры.</w:t>
        </w:r>
      </w:ins>
    </w:p>
    <w:p w14:paraId="2D0EFF88" w14:textId="77777777" w:rsidR="005F09C4" w:rsidRPr="00D26162" w:rsidRDefault="005F09C4" w:rsidP="005F09C4">
      <w:pPr>
        <w:ind w:firstLineChars="275" w:firstLine="660"/>
        <w:rPr>
          <w:ins w:id="880" w:author="user" w:date="2025-02-22T17:22:00Z"/>
          <w:rFonts w:cs="Times New Roman"/>
          <w:szCs w:val="24"/>
          <w:lang w:val="ru-RU"/>
        </w:rPr>
      </w:pPr>
      <w:ins w:id="881" w:author="user" w:date="2025-02-22T17:22:00Z">
        <w:r w:rsidRPr="00D26162">
          <w:rPr>
            <w:rFonts w:cs="Times New Roman"/>
            <w:szCs w:val="24"/>
            <w:lang w:val="ru-RU"/>
          </w:rPr>
          <w:t>— Думаю, у вас в Империи подобного и так предостаточно.</w:t>
        </w:r>
      </w:ins>
    </w:p>
    <w:p w14:paraId="336DD58E" w14:textId="43D8B415" w:rsidR="005F09C4" w:rsidRPr="00D26162" w:rsidRDefault="005F09C4" w:rsidP="005F09C4">
      <w:pPr>
        <w:ind w:firstLineChars="275" w:firstLine="660"/>
        <w:rPr>
          <w:ins w:id="882" w:author="user" w:date="2025-02-22T17:22:00Z"/>
          <w:rFonts w:cs="Times New Roman"/>
          <w:szCs w:val="24"/>
          <w:lang w:val="ru-RU"/>
        </w:rPr>
      </w:pPr>
      <w:ins w:id="883" w:author="user" w:date="2025-02-22T17:22:00Z">
        <w:r w:rsidRPr="00D26162">
          <w:rPr>
            <w:rFonts w:cs="Times New Roman"/>
            <w:szCs w:val="24"/>
            <w:lang w:val="ru-RU"/>
          </w:rPr>
          <w:t xml:space="preserve">— Мы называем это </w:t>
        </w:r>
        <w:proofErr w:type="spellStart"/>
        <w:r w:rsidRPr="00D26162">
          <w:rPr>
            <w:rFonts w:cs="Times New Roman"/>
            <w:szCs w:val="24"/>
            <w:lang w:val="ru-RU"/>
          </w:rPr>
          <w:t>малефикарум</w:t>
        </w:r>
        <w:proofErr w:type="spellEnd"/>
        <w:r w:rsidRPr="00D26162">
          <w:rPr>
            <w:rFonts w:cs="Times New Roman"/>
            <w:szCs w:val="24"/>
            <w:lang w:val="ru-RU"/>
          </w:rPr>
          <w:t>. Ремесло ведьм. Разреш</w:t>
        </w:r>
      </w:ins>
      <w:r w:rsidR="00BF2D7C" w:rsidRPr="00D26162">
        <w:rPr>
          <w:rFonts w:cs="Times New Roman"/>
          <w:szCs w:val="24"/>
          <w:lang w:val="ru-RU"/>
        </w:rPr>
        <w:t>е</w:t>
      </w:r>
      <w:ins w:id="884" w:author="user" w:date="2025-02-22T17:22:00Z">
        <w:r w:rsidRPr="00D26162">
          <w:rPr>
            <w:rFonts w:cs="Times New Roman"/>
            <w:szCs w:val="24"/>
            <w:lang w:val="ru-RU"/>
          </w:rPr>
          <w:t xml:space="preserve">н лишь путь бури, ремесло древних </w:t>
        </w:r>
        <w:proofErr w:type="spellStart"/>
        <w:r w:rsidRPr="00D26162">
          <w:rPr>
            <w:rFonts w:cs="Times New Roman"/>
            <w:szCs w:val="24"/>
            <w:lang w:val="ru-RU"/>
          </w:rPr>
          <w:t>готи</w:t>
        </w:r>
        <w:proofErr w:type="spellEnd"/>
        <w:r w:rsidRPr="00D26162">
          <w:rPr>
            <w:rFonts w:cs="Times New Roman"/>
            <w:szCs w:val="24"/>
            <w:lang w:val="ru-RU"/>
          </w:rPr>
          <w:t>, но даже оно сопряжено с опасностями. Вот чему нас всегда учили.</w:t>
        </w:r>
      </w:ins>
    </w:p>
    <w:p w14:paraId="17A67790" w14:textId="77777777" w:rsidR="005F09C4" w:rsidRPr="00D26162" w:rsidRDefault="005F09C4" w:rsidP="005F09C4">
      <w:pPr>
        <w:ind w:firstLineChars="275" w:firstLine="660"/>
        <w:rPr>
          <w:ins w:id="885" w:author="user" w:date="2025-02-22T17:22:00Z"/>
          <w:rFonts w:cs="Times New Roman"/>
          <w:szCs w:val="24"/>
          <w:lang w:val="ru-RU"/>
        </w:rPr>
      </w:pPr>
      <w:ins w:id="886" w:author="user" w:date="2025-02-22T17:22:00Z">
        <w:r w:rsidRPr="00D26162">
          <w:rPr>
            <w:rFonts w:cs="Times New Roman"/>
            <w:szCs w:val="24"/>
            <w:lang w:val="ru-RU"/>
          </w:rPr>
          <w:lastRenderedPageBreak/>
          <w:t xml:space="preserve">— Тогда продолжай следовать этому учению. Я не говорю, что ваш путь — это ложь. </w:t>
        </w:r>
      </w:ins>
    </w:p>
    <w:p w14:paraId="68459405" w14:textId="5F83D0BC" w:rsidR="005F09C4" w:rsidRPr="00D26162" w:rsidRDefault="005F09C4" w:rsidP="005F09C4">
      <w:pPr>
        <w:ind w:firstLineChars="275" w:firstLine="660"/>
        <w:rPr>
          <w:ins w:id="887" w:author="user" w:date="2025-02-22T17:22:00Z"/>
          <w:rFonts w:cs="Times New Roman"/>
          <w:szCs w:val="24"/>
          <w:lang w:val="ru-RU"/>
        </w:rPr>
      </w:pPr>
      <w:ins w:id="888" w:author="user" w:date="2025-02-22T17:22:00Z">
        <w:r w:rsidRPr="00D26162">
          <w:rPr>
            <w:rFonts w:cs="Times New Roman"/>
            <w:szCs w:val="24"/>
            <w:lang w:val="ru-RU"/>
          </w:rPr>
          <w:t>Ведьма начала таять, е</w:t>
        </w:r>
      </w:ins>
      <w:r w:rsidR="00BF2D7C" w:rsidRPr="00D26162">
        <w:rPr>
          <w:rFonts w:cs="Times New Roman"/>
          <w:szCs w:val="24"/>
          <w:lang w:val="ru-RU"/>
        </w:rPr>
        <w:t>е</w:t>
      </w:r>
      <w:ins w:id="889" w:author="user" w:date="2025-02-22T17:22:00Z">
        <w:r w:rsidRPr="00D26162">
          <w:rPr>
            <w:rFonts w:cs="Times New Roman"/>
            <w:szCs w:val="24"/>
            <w:lang w:val="ru-RU"/>
          </w:rPr>
          <w:t xml:space="preserve"> одеяния стали полупрозрачными, затем — прозрачными, и наконец превратились в облачка пыли. </w:t>
        </w:r>
      </w:ins>
    </w:p>
    <w:p w14:paraId="504C734F" w14:textId="1BE4A08C" w:rsidR="005F09C4" w:rsidRPr="00D26162" w:rsidRDefault="005F09C4" w:rsidP="005F09C4">
      <w:pPr>
        <w:ind w:firstLineChars="275" w:firstLine="660"/>
        <w:rPr>
          <w:ins w:id="890" w:author="user" w:date="2025-02-22T17:22:00Z"/>
          <w:rFonts w:cs="Times New Roman"/>
          <w:szCs w:val="24"/>
          <w:lang w:val="ru-RU"/>
        </w:rPr>
      </w:pPr>
      <w:ins w:id="891" w:author="user" w:date="2025-02-22T17:22:00Z">
        <w:r w:rsidRPr="00D26162">
          <w:rPr>
            <w:rFonts w:cs="Times New Roman"/>
            <w:szCs w:val="24"/>
            <w:lang w:val="ru-RU"/>
          </w:rPr>
          <w:t>— Вс</w:t>
        </w:r>
      </w:ins>
      <w:r w:rsidR="00BF2D7C" w:rsidRPr="00D26162">
        <w:rPr>
          <w:rFonts w:cs="Times New Roman"/>
          <w:szCs w:val="24"/>
          <w:lang w:val="ru-RU"/>
        </w:rPr>
        <w:t>е</w:t>
      </w:r>
      <w:ins w:id="892" w:author="user" w:date="2025-02-22T17:22:00Z">
        <w:r w:rsidRPr="00D26162">
          <w:rPr>
            <w:rFonts w:cs="Times New Roman"/>
            <w:szCs w:val="24"/>
            <w:lang w:val="ru-RU"/>
          </w:rPr>
          <w:t>, начиная с истоков, это истории. Бесконечные сказания, которые когда-либо рассказывали и слушали умы и души. История не бывает ни правдивой, ни лживой, хотя она может быть благородной, а может быть и низменной. Расскажи историю, которую должен, либо себе, либо тем, с кем столкн</w:t>
        </w:r>
      </w:ins>
      <w:r w:rsidR="00BF2D7C" w:rsidRPr="00D26162">
        <w:rPr>
          <w:rFonts w:cs="Times New Roman"/>
          <w:szCs w:val="24"/>
          <w:lang w:val="ru-RU"/>
        </w:rPr>
        <w:t>е</w:t>
      </w:r>
      <w:ins w:id="893" w:author="user" w:date="2025-02-22T17:22:00Z">
        <w:r w:rsidRPr="00D26162">
          <w:rPr>
            <w:rFonts w:cs="Times New Roman"/>
            <w:szCs w:val="24"/>
            <w:lang w:val="ru-RU"/>
          </w:rPr>
          <w:t>шься. Просто верь в это, живи этим, действуй так, как будто каждое слово должно существовать — и нельзя иначе. Ничего другого не существует. Ничего другого не оста</w:t>
        </w:r>
      </w:ins>
      <w:r w:rsidR="00BF2D7C" w:rsidRPr="00D26162">
        <w:rPr>
          <w:rFonts w:cs="Times New Roman"/>
          <w:szCs w:val="24"/>
          <w:lang w:val="ru-RU"/>
        </w:rPr>
        <w:t>е</w:t>
      </w:r>
      <w:ins w:id="894" w:author="user" w:date="2025-02-22T17:22:00Z">
        <w:r w:rsidRPr="00D26162">
          <w:rPr>
            <w:rFonts w:cs="Times New Roman"/>
            <w:szCs w:val="24"/>
            <w:lang w:val="ru-RU"/>
          </w:rPr>
          <w:t>тся. Лишь голоса, говорящие во тьме, создающие миры, в которых мы трудимся, которые мы одновременно разрушаем и сохраняем.</w:t>
        </w:r>
      </w:ins>
    </w:p>
    <w:p w14:paraId="1FF08255" w14:textId="77777777" w:rsidR="005F09C4" w:rsidRPr="00D26162" w:rsidRDefault="005F09C4" w:rsidP="005F09C4">
      <w:pPr>
        <w:ind w:firstLineChars="275" w:firstLine="660"/>
        <w:rPr>
          <w:ins w:id="895" w:author="user" w:date="2025-02-22T17:22:00Z"/>
          <w:rFonts w:cs="Times New Roman"/>
          <w:szCs w:val="24"/>
          <w:lang w:val="ru-RU"/>
        </w:rPr>
      </w:pPr>
      <w:ins w:id="896" w:author="user" w:date="2025-02-22T17:22:00Z">
        <w:r w:rsidRPr="00D26162">
          <w:rPr>
            <w:rFonts w:cs="Times New Roman"/>
            <w:szCs w:val="24"/>
            <w:lang w:val="ru-RU"/>
          </w:rPr>
          <w:t>Она уже почти исчезла. Камня на груди не было; осталась только нить золотого света, которая кружилась и переливалась во мраке.</w:t>
        </w:r>
      </w:ins>
    </w:p>
    <w:p w14:paraId="68C4A82E" w14:textId="09386EFC" w:rsidR="005F09C4" w:rsidRPr="00D26162" w:rsidRDefault="005F09C4" w:rsidP="005F09C4">
      <w:pPr>
        <w:ind w:firstLineChars="275" w:firstLine="660"/>
        <w:rPr>
          <w:ins w:id="897" w:author="user" w:date="2025-02-22T17:22:00Z"/>
          <w:rFonts w:cs="Times New Roman"/>
          <w:szCs w:val="24"/>
          <w:lang w:val="ru-RU"/>
        </w:rPr>
      </w:pPr>
      <w:ins w:id="898" w:author="user" w:date="2025-02-22T17:22:00Z">
        <w:r w:rsidRPr="00D26162">
          <w:rPr>
            <w:rFonts w:cs="Times New Roman"/>
            <w:szCs w:val="24"/>
            <w:lang w:val="ru-RU"/>
          </w:rPr>
          <w:t xml:space="preserve">— </w:t>
        </w:r>
        <w:proofErr w:type="spellStart"/>
        <w:r w:rsidRPr="00D26162">
          <w:rPr>
            <w:rFonts w:cs="Times New Roman"/>
            <w:szCs w:val="24"/>
            <w:lang w:val="ru-RU"/>
          </w:rPr>
          <w:t>Хель</w:t>
        </w:r>
        <w:proofErr w:type="spellEnd"/>
        <w:r w:rsidRPr="00D26162">
          <w:rPr>
            <w:rFonts w:cs="Times New Roman"/>
            <w:szCs w:val="24"/>
            <w:lang w:val="ru-RU"/>
          </w:rPr>
          <w:t xml:space="preserve"> — обитель недостойных воинов, не так ли? — спросила ведьма, и е</w:t>
        </w:r>
      </w:ins>
      <w:r w:rsidR="00BF2D7C" w:rsidRPr="00D26162">
        <w:rPr>
          <w:rFonts w:cs="Times New Roman"/>
          <w:szCs w:val="24"/>
          <w:lang w:val="ru-RU"/>
        </w:rPr>
        <w:t>е</w:t>
      </w:r>
      <w:ins w:id="899" w:author="user" w:date="2025-02-22T17:22:00Z">
        <w:r w:rsidRPr="00D26162">
          <w:rPr>
            <w:rFonts w:cs="Times New Roman"/>
            <w:szCs w:val="24"/>
            <w:lang w:val="ru-RU"/>
          </w:rPr>
          <w:t xml:space="preserve"> губы были похожи на пламя задутой свечи.</w:t>
        </w:r>
      </w:ins>
    </w:p>
    <w:p w14:paraId="5B74DA7B" w14:textId="77777777" w:rsidR="005F09C4" w:rsidRPr="00D26162" w:rsidRDefault="005F09C4" w:rsidP="005F09C4">
      <w:pPr>
        <w:ind w:firstLineChars="275" w:firstLine="660"/>
        <w:rPr>
          <w:ins w:id="900" w:author="user" w:date="2025-02-22T17:22:00Z"/>
          <w:rFonts w:cs="Times New Roman"/>
          <w:szCs w:val="24"/>
          <w:lang w:val="ru-RU"/>
        </w:rPr>
      </w:pPr>
      <w:ins w:id="901" w:author="user" w:date="2025-02-22T17:22:00Z">
        <w:r w:rsidRPr="00D26162">
          <w:rPr>
            <w:rFonts w:cs="Times New Roman"/>
            <w:szCs w:val="24"/>
            <w:lang w:val="ru-RU"/>
          </w:rPr>
          <w:t>— Так и есть.</w:t>
        </w:r>
      </w:ins>
    </w:p>
    <w:p w14:paraId="2CEE7E7F" w14:textId="71551F13" w:rsidR="005F09C4" w:rsidRPr="00D26162" w:rsidRDefault="005F09C4" w:rsidP="005F09C4">
      <w:pPr>
        <w:ind w:firstLineChars="275" w:firstLine="660"/>
        <w:rPr>
          <w:ins w:id="902" w:author="user" w:date="2025-02-22T17:22:00Z"/>
          <w:rFonts w:cs="Times New Roman"/>
          <w:szCs w:val="24"/>
          <w:lang w:val="ru-RU"/>
        </w:rPr>
      </w:pPr>
      <w:ins w:id="903" w:author="user" w:date="2025-02-22T17:22:00Z">
        <w:r w:rsidRPr="00D26162">
          <w:rPr>
            <w:rFonts w:cs="Times New Roman"/>
            <w:szCs w:val="24"/>
            <w:lang w:val="ru-RU"/>
          </w:rPr>
          <w:t xml:space="preserve">— Тогда, когда </w:t>
        </w:r>
      </w:ins>
      <w:ins w:id="904" w:author="user" w:date="2025-02-22T17:24:00Z">
        <w:r w:rsidRPr="00D26162">
          <w:rPr>
            <w:rFonts w:cs="Times New Roman"/>
            <w:szCs w:val="24"/>
            <w:lang w:val="ru-RU"/>
          </w:rPr>
          <w:t>настане</w:t>
        </w:r>
      </w:ins>
      <w:ins w:id="905" w:author="user" w:date="2025-02-22T17:22:00Z">
        <w:r w:rsidRPr="00D26162">
          <w:rPr>
            <w:rFonts w:cs="Times New Roman"/>
            <w:szCs w:val="24"/>
            <w:lang w:val="ru-RU"/>
          </w:rPr>
          <w:t xml:space="preserve">т время, Бальдр с </w:t>
        </w:r>
        <w:proofErr w:type="spellStart"/>
        <w:r w:rsidRPr="00D26162">
          <w:rPr>
            <w:rFonts w:cs="Times New Roman"/>
            <w:szCs w:val="24"/>
            <w:lang w:val="ru-RU"/>
          </w:rPr>
          <w:t>Фенриса</w:t>
        </w:r>
        <w:proofErr w:type="spellEnd"/>
        <w:r w:rsidRPr="00D26162">
          <w:rPr>
            <w:rFonts w:cs="Times New Roman"/>
            <w:szCs w:val="24"/>
            <w:lang w:val="ru-RU"/>
          </w:rPr>
          <w:t>, — сказала она голосом не громче детского ш</w:t>
        </w:r>
      </w:ins>
      <w:r w:rsidR="00BF2D7C" w:rsidRPr="00D26162">
        <w:rPr>
          <w:rFonts w:cs="Times New Roman"/>
          <w:szCs w:val="24"/>
          <w:lang w:val="ru-RU"/>
        </w:rPr>
        <w:t>е</w:t>
      </w:r>
      <w:ins w:id="906" w:author="user" w:date="2025-02-22T17:22:00Z">
        <w:r w:rsidRPr="00D26162">
          <w:rPr>
            <w:rFonts w:cs="Times New Roman"/>
            <w:szCs w:val="24"/>
            <w:lang w:val="ru-RU"/>
          </w:rPr>
          <w:t>пота, — постарайся не возвращаться сюда. Я предвижу, что твоей душе место в Залах Огня.</w:t>
        </w:r>
      </w:ins>
    </w:p>
    <w:p w14:paraId="5477917F" w14:textId="77777777" w:rsidR="005F09C4" w:rsidRPr="00D26162" w:rsidRDefault="005F09C4" w:rsidP="005F09C4">
      <w:pPr>
        <w:rPr>
          <w:ins w:id="907" w:author="user" w:date="2025-02-22T17:22:00Z"/>
          <w:rFonts w:cs="Times New Roman"/>
          <w:szCs w:val="24"/>
          <w:lang w:val="ru-RU"/>
        </w:rPr>
      </w:pPr>
    </w:p>
    <w:p w14:paraId="0A159A4B" w14:textId="77777777" w:rsidR="005F09C4" w:rsidRPr="00D26162" w:rsidRDefault="005F09C4" w:rsidP="005F09C4">
      <w:pPr>
        <w:ind w:firstLineChars="300" w:firstLine="720"/>
        <w:rPr>
          <w:ins w:id="908" w:author="user" w:date="2025-02-22T17:22:00Z"/>
          <w:rFonts w:cs="Times New Roman"/>
          <w:szCs w:val="24"/>
          <w:lang w:val="ru-RU"/>
        </w:rPr>
      </w:pPr>
      <w:ins w:id="909" w:author="user" w:date="2025-02-22T17:22:00Z">
        <w:r w:rsidRPr="00D26162">
          <w:rPr>
            <w:rFonts w:cs="Times New Roman"/>
            <w:szCs w:val="24"/>
            <w:lang w:val="ru-RU"/>
          </w:rPr>
          <w:t xml:space="preserve">Когда Бальдр открыл глаза, то снова увидел мир: его пустоту, холодный ветер и пылающие небеса. Увидел братьев, — все они не сводили с него глаз. Увидел тело </w:t>
        </w:r>
        <w:proofErr w:type="spellStart"/>
        <w:r w:rsidRPr="00D26162">
          <w:rPr>
            <w:rFonts w:cs="Times New Roman"/>
            <w:szCs w:val="24"/>
            <w:lang w:val="ru-RU"/>
          </w:rPr>
          <w:t>ксеноса</w:t>
        </w:r>
        <w:proofErr w:type="spellEnd"/>
        <w:r w:rsidRPr="00D26162">
          <w:rPr>
            <w:rFonts w:cs="Times New Roman"/>
            <w:szCs w:val="24"/>
            <w:lang w:val="ru-RU"/>
          </w:rPr>
          <w:t xml:space="preserve">, уже бездыханное; кожа </w:t>
        </w:r>
        <w:proofErr w:type="spellStart"/>
        <w:r w:rsidRPr="00D26162">
          <w:rPr>
            <w:rFonts w:cs="Times New Roman"/>
            <w:szCs w:val="24"/>
            <w:lang w:val="ru-RU"/>
          </w:rPr>
          <w:t>альдари</w:t>
        </w:r>
        <w:proofErr w:type="spellEnd"/>
        <w:r w:rsidRPr="00D26162">
          <w:rPr>
            <w:rFonts w:cs="Times New Roman"/>
            <w:szCs w:val="24"/>
            <w:lang w:val="ru-RU"/>
          </w:rPr>
          <w:t xml:space="preserve"> затвердела, становясь хрупкой.</w:t>
        </w:r>
      </w:ins>
    </w:p>
    <w:p w14:paraId="455ED6A7" w14:textId="3DA1967D" w:rsidR="005F09C4" w:rsidRPr="00D26162" w:rsidRDefault="005F09C4" w:rsidP="005F09C4">
      <w:pPr>
        <w:ind w:firstLineChars="275" w:firstLine="660"/>
        <w:rPr>
          <w:ins w:id="910" w:author="user" w:date="2025-02-22T17:22:00Z"/>
          <w:rFonts w:cs="Times New Roman"/>
          <w:szCs w:val="24"/>
          <w:lang w:val="ru-RU"/>
        </w:rPr>
      </w:pPr>
      <w:ins w:id="911" w:author="user" w:date="2025-02-22T17:22:00Z">
        <w:r w:rsidRPr="00D26162">
          <w:rPr>
            <w:rFonts w:cs="Times New Roman"/>
            <w:szCs w:val="24"/>
            <w:lang w:val="ru-RU"/>
          </w:rPr>
          <w:t>Стемнело. Ошейника больше не было, и свет исходил лишь от освещ</w:t>
        </w:r>
      </w:ins>
      <w:r w:rsidR="00BF2D7C" w:rsidRPr="00D26162">
        <w:rPr>
          <w:rFonts w:cs="Times New Roman"/>
          <w:szCs w:val="24"/>
          <w:lang w:val="ru-RU"/>
        </w:rPr>
        <w:t>е</w:t>
      </w:r>
      <w:ins w:id="912" w:author="user" w:date="2025-02-22T17:22:00Z">
        <w:r w:rsidRPr="00D26162">
          <w:rPr>
            <w:rFonts w:cs="Times New Roman"/>
            <w:szCs w:val="24"/>
            <w:lang w:val="ru-RU"/>
          </w:rPr>
          <w:t>нной пожарами дали, где прозрачные блики мерцали в облачном покрове.</w:t>
        </w:r>
      </w:ins>
    </w:p>
    <w:p w14:paraId="625DA519" w14:textId="77777777" w:rsidR="005F09C4" w:rsidRPr="00D26162" w:rsidRDefault="005F09C4" w:rsidP="005F09C4">
      <w:pPr>
        <w:ind w:firstLineChars="275" w:firstLine="660"/>
        <w:rPr>
          <w:ins w:id="913" w:author="user" w:date="2025-02-22T17:22:00Z"/>
          <w:rFonts w:cs="Times New Roman"/>
          <w:szCs w:val="24"/>
          <w:lang w:val="ru-RU"/>
        </w:rPr>
      </w:pPr>
      <w:ins w:id="914" w:author="user" w:date="2025-02-22T17:22:00Z">
        <w:r w:rsidRPr="00D26162">
          <w:rPr>
            <w:rFonts w:cs="Times New Roman"/>
            <w:szCs w:val="24"/>
            <w:lang w:val="ru-RU"/>
          </w:rPr>
          <w:t>Бальдр поднял руки и повертел ими, пытаясь оценить ощущения.</w:t>
        </w:r>
      </w:ins>
    </w:p>
    <w:p w14:paraId="3D93A785" w14:textId="77777777" w:rsidR="005F09C4" w:rsidRPr="00D26162" w:rsidRDefault="005F09C4" w:rsidP="005F09C4">
      <w:pPr>
        <w:ind w:firstLineChars="275" w:firstLine="660"/>
        <w:rPr>
          <w:ins w:id="915" w:author="user" w:date="2025-02-22T17:22:00Z"/>
          <w:rFonts w:cs="Times New Roman"/>
          <w:szCs w:val="24"/>
          <w:lang w:val="ru-RU"/>
        </w:rPr>
      </w:pPr>
      <w:ins w:id="916" w:author="user" w:date="2025-02-22T17:22:00Z">
        <w:r w:rsidRPr="00D26162">
          <w:rPr>
            <w:rFonts w:cs="Times New Roman"/>
            <w:szCs w:val="24"/>
            <w:lang w:val="ru-RU"/>
          </w:rPr>
          <w:t>Тяжесть ушла. Боль по большей части прошла. То, что осталось, походило на боль от заживающей раны — более здоровое ощущение, свидетельствующее о выздоровлении. Даже не глядя он знал, что вдоль ключицы тянется рубцовая ткань.</w:t>
        </w:r>
      </w:ins>
    </w:p>
    <w:p w14:paraId="648E6152" w14:textId="77777777" w:rsidR="005F09C4" w:rsidRPr="00D26162" w:rsidRDefault="005F09C4" w:rsidP="005F09C4">
      <w:pPr>
        <w:ind w:firstLineChars="275" w:firstLine="660"/>
        <w:rPr>
          <w:ins w:id="917" w:author="user" w:date="2025-02-22T17:22:00Z"/>
          <w:rFonts w:cs="Times New Roman"/>
          <w:szCs w:val="24"/>
          <w:lang w:val="ru-RU"/>
        </w:rPr>
      </w:pPr>
      <w:ins w:id="918" w:author="user" w:date="2025-02-22T17:22:00Z">
        <w:r w:rsidRPr="00D26162">
          <w:rPr>
            <w:rFonts w:cs="Times New Roman"/>
            <w:szCs w:val="24"/>
            <w:lang w:val="ru-RU"/>
          </w:rPr>
          <w:t xml:space="preserve">От самого ошейника не осталось и следа — его не было ни на земле, ни в руках у </w:t>
        </w:r>
        <w:proofErr w:type="spellStart"/>
        <w:r w:rsidRPr="00D26162">
          <w:rPr>
            <w:rFonts w:cs="Times New Roman"/>
            <w:szCs w:val="24"/>
            <w:lang w:val="ru-RU"/>
          </w:rPr>
          <w:t>альдари</w:t>
        </w:r>
        <w:proofErr w:type="spellEnd"/>
        <w:r w:rsidRPr="00D26162">
          <w:rPr>
            <w:rFonts w:cs="Times New Roman"/>
            <w:szCs w:val="24"/>
            <w:lang w:val="ru-RU"/>
          </w:rPr>
          <w:t>. Кулон, защищающий его душу, тоже исчез.</w:t>
        </w:r>
      </w:ins>
    </w:p>
    <w:p w14:paraId="453875FC" w14:textId="3EC8F5BE" w:rsidR="005F09C4" w:rsidRPr="00D26162" w:rsidRDefault="005F09C4" w:rsidP="005F09C4">
      <w:pPr>
        <w:ind w:firstLineChars="275" w:firstLine="660"/>
        <w:rPr>
          <w:ins w:id="919" w:author="user" w:date="2025-02-22T17:22:00Z"/>
          <w:rFonts w:cs="Times New Roman"/>
          <w:szCs w:val="24"/>
          <w:lang w:val="ru-RU"/>
        </w:rPr>
      </w:pPr>
      <w:ins w:id="920" w:author="user" w:date="2025-02-22T17:22:00Z">
        <w:r w:rsidRPr="00D26162">
          <w:rPr>
            <w:rFonts w:cs="Times New Roman"/>
            <w:szCs w:val="24"/>
            <w:lang w:val="ru-RU"/>
          </w:rPr>
          <w:t>— Скажи что-нибудь, — произн</w:t>
        </w:r>
      </w:ins>
      <w:r w:rsidR="00BF2D7C" w:rsidRPr="00D26162">
        <w:rPr>
          <w:rFonts w:cs="Times New Roman"/>
          <w:szCs w:val="24"/>
          <w:lang w:val="ru-RU"/>
        </w:rPr>
        <w:t>е</w:t>
      </w:r>
      <w:ins w:id="921" w:author="user" w:date="2025-02-22T17:22:00Z">
        <w:r w:rsidRPr="00D26162">
          <w:rPr>
            <w:rFonts w:cs="Times New Roman"/>
            <w:szCs w:val="24"/>
            <w:lang w:val="ru-RU"/>
          </w:rPr>
          <w:t xml:space="preserve">с </w:t>
        </w:r>
        <w:proofErr w:type="spellStart"/>
        <w:r w:rsidRPr="00D26162">
          <w:rPr>
            <w:rFonts w:cs="Times New Roman"/>
            <w:szCs w:val="24"/>
            <w:lang w:val="ru-RU"/>
          </w:rPr>
          <w:t>Гуннлаугур</w:t>
        </w:r>
        <w:proofErr w:type="spellEnd"/>
        <w:r w:rsidRPr="00D26162">
          <w:rPr>
            <w:rFonts w:cs="Times New Roman"/>
            <w:szCs w:val="24"/>
            <w:lang w:val="ru-RU"/>
          </w:rPr>
          <w:t xml:space="preserve">, нацелив болт-пистолет на голову Бальдра. Это была не просьба, а приказ, отданный из осторожности. </w:t>
        </w:r>
      </w:ins>
    </w:p>
    <w:p w14:paraId="22130D4E" w14:textId="77777777" w:rsidR="005F09C4" w:rsidRPr="00D26162" w:rsidRDefault="005F09C4" w:rsidP="005F09C4">
      <w:pPr>
        <w:ind w:firstLineChars="275" w:firstLine="660"/>
        <w:rPr>
          <w:ins w:id="922" w:author="user" w:date="2025-02-22T17:22:00Z"/>
          <w:rFonts w:cs="Times New Roman"/>
          <w:szCs w:val="24"/>
          <w:lang w:val="ru-RU"/>
        </w:rPr>
      </w:pPr>
      <w:ins w:id="923" w:author="user" w:date="2025-02-22T17:22:00Z">
        <w:r w:rsidRPr="00D26162">
          <w:rPr>
            <w:rFonts w:cs="Times New Roman"/>
            <w:szCs w:val="24"/>
            <w:lang w:val="ru-RU"/>
          </w:rPr>
          <w:t>— Я — это я, — сказал Бальдр, медленно поворачиваясь к нему лицом и стараясь, чтобы движения были неспешными и наглядными. — Да, я — это я.</w:t>
        </w:r>
      </w:ins>
    </w:p>
    <w:p w14:paraId="4FF22B1F" w14:textId="77777777" w:rsidR="005F09C4" w:rsidRPr="00D26162" w:rsidRDefault="005F09C4" w:rsidP="005F09C4">
      <w:pPr>
        <w:ind w:firstLineChars="275" w:firstLine="660"/>
        <w:rPr>
          <w:ins w:id="924" w:author="user" w:date="2025-02-22T17:22:00Z"/>
          <w:rFonts w:cs="Times New Roman"/>
          <w:szCs w:val="24"/>
          <w:lang w:val="ru-RU"/>
        </w:rPr>
      </w:pPr>
      <w:ins w:id="925" w:author="user" w:date="2025-02-22T17:22:00Z">
        <w:r w:rsidRPr="00D26162">
          <w:rPr>
            <w:rFonts w:cs="Times New Roman"/>
            <w:szCs w:val="24"/>
            <w:lang w:val="ru-RU"/>
          </w:rPr>
          <w:t>— Что случилось? — спросил Ингвар.</w:t>
        </w:r>
      </w:ins>
    </w:p>
    <w:p w14:paraId="186D3089" w14:textId="77777777" w:rsidR="005F09C4" w:rsidRPr="00D26162" w:rsidRDefault="005F09C4" w:rsidP="005F09C4">
      <w:pPr>
        <w:ind w:firstLineChars="275" w:firstLine="660"/>
        <w:rPr>
          <w:ins w:id="926" w:author="user" w:date="2025-02-22T17:22:00Z"/>
          <w:rFonts w:cs="Times New Roman"/>
          <w:szCs w:val="24"/>
          <w:lang w:val="ru-RU"/>
        </w:rPr>
      </w:pPr>
      <w:ins w:id="927" w:author="user" w:date="2025-02-22T17:22:00Z">
        <w:r w:rsidRPr="00D26162">
          <w:rPr>
            <w:rFonts w:cs="Times New Roman"/>
            <w:szCs w:val="24"/>
            <w:lang w:val="ru-RU"/>
          </w:rPr>
          <w:t>— А вы что, не видели?</w:t>
        </w:r>
      </w:ins>
    </w:p>
    <w:p w14:paraId="2FEBBD4E" w14:textId="77777777" w:rsidR="005F09C4" w:rsidRPr="00D26162" w:rsidRDefault="005F09C4" w:rsidP="005F09C4">
      <w:pPr>
        <w:ind w:firstLineChars="275" w:firstLine="660"/>
        <w:rPr>
          <w:ins w:id="928" w:author="user" w:date="2025-02-22T17:22:00Z"/>
          <w:rFonts w:cs="Times New Roman"/>
          <w:szCs w:val="24"/>
          <w:lang w:val="ru-RU"/>
        </w:rPr>
      </w:pPr>
      <w:ins w:id="929" w:author="user" w:date="2025-02-22T17:22:00Z">
        <w:r w:rsidRPr="00D26162">
          <w:rPr>
            <w:rFonts w:cs="Times New Roman"/>
            <w:szCs w:val="24"/>
            <w:lang w:val="ru-RU"/>
          </w:rPr>
          <w:t xml:space="preserve">— Ничего мы не видели, — ответил </w:t>
        </w:r>
        <w:proofErr w:type="spellStart"/>
        <w:r w:rsidRPr="00D26162">
          <w:rPr>
            <w:rFonts w:cs="Times New Roman"/>
            <w:szCs w:val="24"/>
            <w:lang w:val="ru-RU"/>
          </w:rPr>
          <w:t>Хафлои</w:t>
        </w:r>
        <w:proofErr w:type="spellEnd"/>
        <w:r w:rsidRPr="00D26162">
          <w:rPr>
            <w:rFonts w:cs="Times New Roman"/>
            <w:szCs w:val="24"/>
            <w:lang w:val="ru-RU"/>
          </w:rPr>
          <w:t xml:space="preserve"> с ноткой разочарования. — Только вспышку света, а потом раз — и ты снова стоишь на месте, а то существо умерло. </w:t>
        </w:r>
      </w:ins>
    </w:p>
    <w:p w14:paraId="01CA2265" w14:textId="77777777" w:rsidR="005F09C4" w:rsidRPr="00D26162" w:rsidRDefault="005F09C4" w:rsidP="005F09C4">
      <w:pPr>
        <w:ind w:firstLineChars="275" w:firstLine="660"/>
        <w:rPr>
          <w:ins w:id="930" w:author="user" w:date="2025-02-22T17:22:00Z"/>
          <w:rFonts w:cs="Times New Roman"/>
          <w:szCs w:val="24"/>
          <w:lang w:val="ru-RU"/>
        </w:rPr>
      </w:pPr>
      <w:ins w:id="931" w:author="user" w:date="2025-02-22T17:22:00Z">
        <w:r w:rsidRPr="00D26162">
          <w:rPr>
            <w:rFonts w:cs="Times New Roman"/>
            <w:szCs w:val="24"/>
            <w:lang w:val="ru-RU"/>
          </w:rPr>
          <w:t xml:space="preserve">— Сам же видишь, что ошейник исчез, — сказал Бальдр. — А я вылечился. </w:t>
        </w:r>
      </w:ins>
    </w:p>
    <w:p w14:paraId="429633FD" w14:textId="77777777" w:rsidR="005F09C4" w:rsidRPr="00D26162" w:rsidRDefault="005F09C4" w:rsidP="005F09C4">
      <w:pPr>
        <w:ind w:firstLineChars="275" w:firstLine="660"/>
        <w:rPr>
          <w:ins w:id="932" w:author="user" w:date="2025-02-22T17:22:00Z"/>
          <w:rFonts w:cs="Times New Roman"/>
          <w:szCs w:val="24"/>
          <w:lang w:val="ru-RU"/>
        </w:rPr>
      </w:pPr>
      <w:ins w:id="933" w:author="user" w:date="2025-02-22T17:22:00Z">
        <w:r w:rsidRPr="00D26162">
          <w:rPr>
            <w:rFonts w:cs="Times New Roman"/>
            <w:szCs w:val="24"/>
            <w:lang w:val="ru-RU"/>
          </w:rPr>
          <w:t xml:space="preserve">— А твой... дар? — спросил </w:t>
        </w:r>
        <w:proofErr w:type="spellStart"/>
        <w:r w:rsidRPr="00D26162">
          <w:rPr>
            <w:rFonts w:cs="Times New Roman"/>
            <w:szCs w:val="24"/>
            <w:lang w:val="ru-RU"/>
          </w:rPr>
          <w:t>Ольгейр</w:t>
        </w:r>
        <w:proofErr w:type="spellEnd"/>
        <w:r w:rsidRPr="00D26162">
          <w:rPr>
            <w:rFonts w:cs="Times New Roman"/>
            <w:szCs w:val="24"/>
            <w:lang w:val="ru-RU"/>
          </w:rPr>
          <w:t>, самый подозрительный из всех.</w:t>
        </w:r>
      </w:ins>
    </w:p>
    <w:p w14:paraId="17554CB4" w14:textId="0E03629A" w:rsidR="005F09C4" w:rsidRPr="00D26162" w:rsidRDefault="005F09C4" w:rsidP="005F09C4">
      <w:pPr>
        <w:ind w:firstLineChars="275" w:firstLine="660"/>
        <w:rPr>
          <w:ins w:id="934" w:author="user" w:date="2025-02-22T17:22:00Z"/>
          <w:rFonts w:cs="Times New Roman"/>
          <w:szCs w:val="24"/>
          <w:lang w:val="ru-RU"/>
        </w:rPr>
      </w:pPr>
      <w:ins w:id="935" w:author="user" w:date="2025-02-22T17:22:00Z">
        <w:r w:rsidRPr="00D26162">
          <w:rPr>
            <w:rFonts w:cs="Times New Roman"/>
            <w:szCs w:val="24"/>
            <w:lang w:val="ru-RU"/>
          </w:rPr>
          <w:lastRenderedPageBreak/>
          <w:t xml:space="preserve">Бальдр задумался. Он не знал, что должен чувствовать. </w:t>
        </w:r>
        <w:proofErr w:type="spellStart"/>
        <w:r w:rsidRPr="00D26162">
          <w:rPr>
            <w:rFonts w:cs="Times New Roman"/>
            <w:szCs w:val="24"/>
            <w:lang w:val="ru-RU"/>
          </w:rPr>
          <w:t>Фъольнир</w:t>
        </w:r>
        <w:proofErr w:type="spellEnd"/>
        <w:r w:rsidRPr="00D26162">
          <w:rPr>
            <w:rFonts w:cs="Times New Roman"/>
            <w:szCs w:val="24"/>
            <w:lang w:val="ru-RU"/>
          </w:rPr>
          <w:t xml:space="preserve"> так долго жил с каким-то гнетущим чувством неправильности, с зата</w:t>
        </w:r>
      </w:ins>
      <w:r w:rsidR="00BF2D7C" w:rsidRPr="00D26162">
        <w:rPr>
          <w:rFonts w:cs="Times New Roman"/>
          <w:szCs w:val="24"/>
          <w:lang w:val="ru-RU"/>
        </w:rPr>
        <w:t>е</w:t>
      </w:r>
      <w:ins w:id="936" w:author="user" w:date="2025-02-22T17:22:00Z">
        <w:r w:rsidRPr="00D26162">
          <w:rPr>
            <w:rFonts w:cs="Times New Roman"/>
            <w:szCs w:val="24"/>
            <w:lang w:val="ru-RU"/>
          </w:rPr>
          <w:t>нным страхом внутри себя, что почти не представлял, как можно по-другому.</w:t>
        </w:r>
      </w:ins>
    </w:p>
    <w:p w14:paraId="3E6C4D10" w14:textId="42795C9E" w:rsidR="005F09C4" w:rsidRPr="00D26162" w:rsidRDefault="005F09C4" w:rsidP="005F09C4">
      <w:pPr>
        <w:ind w:firstLineChars="275" w:firstLine="660"/>
        <w:rPr>
          <w:ins w:id="937" w:author="user" w:date="2025-02-22T17:22:00Z"/>
          <w:rFonts w:cs="Times New Roman"/>
          <w:szCs w:val="24"/>
          <w:lang w:val="ru-RU"/>
        </w:rPr>
      </w:pPr>
      <w:ins w:id="938" w:author="user" w:date="2025-02-22T17:22:00Z">
        <w:r w:rsidRPr="00D26162">
          <w:rPr>
            <w:rFonts w:cs="Times New Roman"/>
            <w:szCs w:val="24"/>
            <w:lang w:val="ru-RU"/>
          </w:rPr>
          <w:t xml:space="preserve">Что изменилось? Его тело осталось прежним. Порча, овладевшая Бальдром на Рас </w:t>
        </w:r>
        <w:proofErr w:type="spellStart"/>
        <w:r w:rsidRPr="00D26162">
          <w:rPr>
            <w:rFonts w:cs="Times New Roman"/>
            <w:szCs w:val="24"/>
            <w:lang w:val="ru-RU"/>
          </w:rPr>
          <w:t>Шакех</w:t>
        </w:r>
        <w:proofErr w:type="spellEnd"/>
        <w:r w:rsidRPr="00D26162">
          <w:rPr>
            <w:rFonts w:cs="Times New Roman"/>
            <w:szCs w:val="24"/>
            <w:lang w:val="ru-RU"/>
          </w:rPr>
          <w:t>, а затем ненадолго захватившая его на чумном скитальце, уничтожена. Возможно, вс</w:t>
        </w:r>
      </w:ins>
      <w:r w:rsidR="00BF2D7C" w:rsidRPr="00D26162">
        <w:rPr>
          <w:rFonts w:cs="Times New Roman"/>
          <w:szCs w:val="24"/>
          <w:lang w:val="ru-RU"/>
        </w:rPr>
        <w:t>е</w:t>
      </w:r>
      <w:ins w:id="939" w:author="user" w:date="2025-02-22T17:22:00Z">
        <w:r w:rsidRPr="00D26162">
          <w:rPr>
            <w:rFonts w:cs="Times New Roman"/>
            <w:szCs w:val="24"/>
            <w:lang w:val="ru-RU"/>
          </w:rPr>
          <w:t xml:space="preserve"> это с самого начала было обманом, или родовыми схватками, или чем-то, навязанным колдунами поверх более глубоких изменений. Бурлящая в н</w:t>
        </w:r>
      </w:ins>
      <w:r w:rsidR="00BF2D7C" w:rsidRPr="00D26162">
        <w:rPr>
          <w:rFonts w:cs="Times New Roman"/>
          <w:szCs w:val="24"/>
          <w:lang w:val="ru-RU"/>
        </w:rPr>
        <w:t>е</w:t>
      </w:r>
      <w:ins w:id="940" w:author="user" w:date="2025-02-22T17:22:00Z">
        <w:r w:rsidRPr="00D26162">
          <w:rPr>
            <w:rFonts w:cs="Times New Roman"/>
            <w:szCs w:val="24"/>
            <w:lang w:val="ru-RU"/>
          </w:rPr>
          <w:t>м сила теперь казалась холоднее, старше, тв</w:t>
        </w:r>
      </w:ins>
      <w:r w:rsidR="00BF2D7C" w:rsidRPr="00D26162">
        <w:rPr>
          <w:rFonts w:cs="Times New Roman"/>
          <w:szCs w:val="24"/>
          <w:lang w:val="ru-RU"/>
        </w:rPr>
        <w:t>е</w:t>
      </w:r>
      <w:ins w:id="941" w:author="user" w:date="2025-02-22T17:22:00Z">
        <w:r w:rsidRPr="00D26162">
          <w:rPr>
            <w:rFonts w:cs="Times New Roman"/>
            <w:szCs w:val="24"/>
            <w:lang w:val="ru-RU"/>
          </w:rPr>
          <w:t>рже и над</w:t>
        </w:r>
      </w:ins>
      <w:r w:rsidR="00BF2D7C" w:rsidRPr="00D26162">
        <w:rPr>
          <w:rFonts w:cs="Times New Roman"/>
          <w:szCs w:val="24"/>
          <w:lang w:val="ru-RU"/>
        </w:rPr>
        <w:t>е</w:t>
      </w:r>
      <w:ins w:id="942" w:author="user" w:date="2025-02-22T17:22:00Z">
        <w:r w:rsidRPr="00D26162">
          <w:rPr>
            <w:rFonts w:cs="Times New Roman"/>
            <w:szCs w:val="24"/>
            <w:lang w:val="ru-RU"/>
          </w:rPr>
          <w:t>жнее.</w:t>
        </w:r>
      </w:ins>
    </w:p>
    <w:p w14:paraId="5BD53714" w14:textId="77777777" w:rsidR="005F09C4" w:rsidRPr="00D26162" w:rsidRDefault="005F09C4" w:rsidP="005F09C4">
      <w:pPr>
        <w:ind w:firstLineChars="275" w:firstLine="660"/>
        <w:rPr>
          <w:ins w:id="943" w:author="user" w:date="2025-02-22T17:22:00Z"/>
          <w:rFonts w:cs="Times New Roman"/>
          <w:szCs w:val="24"/>
          <w:lang w:val="ru-RU"/>
        </w:rPr>
      </w:pPr>
      <w:ins w:id="944" w:author="user" w:date="2025-02-22T17:22:00Z">
        <w:r w:rsidRPr="00D26162">
          <w:rPr>
            <w:rFonts w:cs="Times New Roman"/>
            <w:szCs w:val="24"/>
            <w:lang w:val="ru-RU"/>
          </w:rPr>
          <w:t>Бальдр позволил этому импульсу подняться на поверхность разума и почувствовал, как в ответ начало покалывать пальцы. По ладоням распространился слабый, бело-голубой свет, он на мгновение замерцал, и Бальдр выпустил его наружу.</w:t>
        </w:r>
      </w:ins>
    </w:p>
    <w:p w14:paraId="1DAED30F" w14:textId="3316DCC6" w:rsidR="005F09C4" w:rsidRPr="00D26162" w:rsidRDefault="005F09C4" w:rsidP="005F09C4">
      <w:pPr>
        <w:ind w:firstLineChars="275" w:firstLine="660"/>
        <w:rPr>
          <w:ins w:id="945" w:author="user" w:date="2025-02-22T17:22:00Z"/>
          <w:rFonts w:cs="Times New Roman"/>
          <w:szCs w:val="24"/>
          <w:lang w:val="ru-RU"/>
        </w:rPr>
      </w:pPr>
      <w:ins w:id="946" w:author="user" w:date="2025-02-22T17:22:00Z">
        <w:r w:rsidRPr="00D26162">
          <w:rPr>
            <w:rFonts w:cs="Times New Roman"/>
            <w:szCs w:val="24"/>
            <w:lang w:val="ru-RU"/>
          </w:rPr>
          <w:t>Он посмотрел вверх. Мир вокруг казался ч</w:t>
        </w:r>
      </w:ins>
      <w:r w:rsidR="00BF2D7C" w:rsidRPr="00D26162">
        <w:rPr>
          <w:rFonts w:cs="Times New Roman"/>
          <w:szCs w:val="24"/>
          <w:lang w:val="ru-RU"/>
        </w:rPr>
        <w:t>е</w:t>
      </w:r>
      <w:ins w:id="947" w:author="user" w:date="2025-02-22T17:22:00Z">
        <w:r w:rsidRPr="00D26162">
          <w:rPr>
            <w:rFonts w:cs="Times New Roman"/>
            <w:szCs w:val="24"/>
            <w:lang w:val="ru-RU"/>
          </w:rPr>
          <w:t>тче, отч</w:t>
        </w:r>
      </w:ins>
      <w:r w:rsidR="00BF2D7C" w:rsidRPr="00D26162">
        <w:rPr>
          <w:rFonts w:cs="Times New Roman"/>
          <w:szCs w:val="24"/>
          <w:lang w:val="ru-RU"/>
        </w:rPr>
        <w:t>е</w:t>
      </w:r>
      <w:ins w:id="948" w:author="user" w:date="2025-02-22T17:22:00Z">
        <w:r w:rsidRPr="00D26162">
          <w:rPr>
            <w:rFonts w:cs="Times New Roman"/>
            <w:szCs w:val="24"/>
            <w:lang w:val="ru-RU"/>
          </w:rPr>
          <w:t>тливее, его глубины были полнее, а высоты — ещ</w:t>
        </w:r>
      </w:ins>
      <w:r w:rsidR="00BF2D7C" w:rsidRPr="00D26162">
        <w:rPr>
          <w:rFonts w:cs="Times New Roman"/>
          <w:szCs w:val="24"/>
          <w:lang w:val="ru-RU"/>
        </w:rPr>
        <w:t>е</w:t>
      </w:r>
      <w:ins w:id="949" w:author="user" w:date="2025-02-22T17:22:00Z">
        <w:r w:rsidRPr="00D26162">
          <w:rPr>
            <w:rFonts w:cs="Times New Roman"/>
            <w:szCs w:val="24"/>
            <w:lang w:val="ru-RU"/>
          </w:rPr>
          <w:t xml:space="preserve"> выше. Когда Бальдр шевелил головой или руками, ему казалось, что он движется сквозь что-то более живое, чем воздух, сквозь что-то, наполненное старыми мыслями, словами и поступками. </w:t>
        </w:r>
      </w:ins>
    </w:p>
    <w:p w14:paraId="56E3A34A" w14:textId="6AE1A26D" w:rsidR="005F09C4" w:rsidRPr="00D26162" w:rsidRDefault="005F09C4" w:rsidP="005F09C4">
      <w:pPr>
        <w:ind w:firstLineChars="275" w:firstLine="660"/>
        <w:rPr>
          <w:ins w:id="950" w:author="user" w:date="2025-02-22T17:22:00Z"/>
          <w:rFonts w:cs="Times New Roman"/>
          <w:szCs w:val="24"/>
          <w:lang w:val="ru-RU"/>
        </w:rPr>
      </w:pPr>
      <w:ins w:id="951" w:author="user" w:date="2025-02-22T17:22:00Z">
        <w:r w:rsidRPr="00D26162">
          <w:rPr>
            <w:rFonts w:cs="Times New Roman"/>
            <w:i/>
            <w:szCs w:val="24"/>
            <w:lang w:val="ru-RU"/>
          </w:rPr>
          <w:t>Вс</w:t>
        </w:r>
      </w:ins>
      <w:r w:rsidR="00BF2D7C" w:rsidRPr="00D26162">
        <w:rPr>
          <w:rFonts w:cs="Times New Roman"/>
          <w:i/>
          <w:szCs w:val="24"/>
          <w:lang w:val="ru-RU"/>
        </w:rPr>
        <w:t>е</w:t>
      </w:r>
      <w:ins w:id="952" w:author="user" w:date="2025-02-22T17:22:00Z">
        <w:r w:rsidRPr="00D26162">
          <w:rPr>
            <w:rFonts w:cs="Times New Roman"/>
            <w:i/>
            <w:szCs w:val="24"/>
            <w:lang w:val="ru-RU"/>
          </w:rPr>
          <w:t>, начиная с истоков, это истории</w:t>
        </w:r>
        <w:r w:rsidRPr="00D26162">
          <w:rPr>
            <w:rFonts w:cs="Times New Roman"/>
            <w:szCs w:val="24"/>
            <w:lang w:val="ru-RU"/>
          </w:rPr>
          <w:t>.</w:t>
        </w:r>
      </w:ins>
    </w:p>
    <w:p w14:paraId="75FC3A9A" w14:textId="2F03A9E1" w:rsidR="005F09C4" w:rsidRPr="00D26162" w:rsidRDefault="005F09C4" w:rsidP="005F09C4">
      <w:pPr>
        <w:ind w:firstLineChars="275" w:firstLine="660"/>
        <w:rPr>
          <w:ins w:id="953" w:author="user" w:date="2025-02-22T17:22:00Z"/>
          <w:rFonts w:cs="Times New Roman"/>
          <w:szCs w:val="24"/>
          <w:lang w:val="ru-RU"/>
        </w:rPr>
      </w:pPr>
      <w:ins w:id="954" w:author="user" w:date="2025-02-22T17:22:00Z">
        <w:r w:rsidRPr="00D26162">
          <w:rPr>
            <w:rFonts w:cs="Times New Roman"/>
            <w:szCs w:val="24"/>
            <w:lang w:val="ru-RU"/>
          </w:rPr>
          <w:t xml:space="preserve">А затем, направив внимание дальше, мимо обломков </w:t>
        </w:r>
        <w:proofErr w:type="spellStart"/>
        <w:r w:rsidRPr="00D26162">
          <w:rPr>
            <w:rFonts w:cs="Times New Roman"/>
            <w:szCs w:val="24"/>
            <w:lang w:val="ru-RU"/>
          </w:rPr>
          <w:t>ксеносского</w:t>
        </w:r>
        <w:proofErr w:type="spellEnd"/>
        <w:r w:rsidRPr="00D26162">
          <w:rPr>
            <w:rFonts w:cs="Times New Roman"/>
            <w:szCs w:val="24"/>
            <w:lang w:val="ru-RU"/>
          </w:rPr>
          <w:t xml:space="preserve"> корабля, в пустоши за ними, Бальдр увидел нечто иное — мечущиеся в муках души, которые вызывают из тел, и те с криками отправляются в Подземный мир. Они походили на галактические зв</w:t>
        </w:r>
      </w:ins>
      <w:r w:rsidR="00BF2D7C" w:rsidRPr="00D26162">
        <w:rPr>
          <w:rFonts w:cs="Times New Roman"/>
          <w:szCs w:val="24"/>
          <w:lang w:val="ru-RU"/>
        </w:rPr>
        <w:t>е</w:t>
      </w:r>
      <w:ins w:id="955" w:author="user" w:date="2025-02-22T17:22:00Z">
        <w:r w:rsidRPr="00D26162">
          <w:rPr>
            <w:rFonts w:cs="Times New Roman"/>
            <w:szCs w:val="24"/>
            <w:lang w:val="ru-RU"/>
          </w:rPr>
          <w:t>зды; вначале их были тысячи, а затем, когда Бальдр немного продвинулся впер</w:t>
        </w:r>
      </w:ins>
      <w:r w:rsidR="00BF2D7C" w:rsidRPr="00D26162">
        <w:rPr>
          <w:rFonts w:cs="Times New Roman"/>
          <w:szCs w:val="24"/>
          <w:lang w:val="ru-RU"/>
        </w:rPr>
        <w:t>е</w:t>
      </w:r>
      <w:ins w:id="956" w:author="user" w:date="2025-02-22T17:22:00Z">
        <w:r w:rsidRPr="00D26162">
          <w:rPr>
            <w:rFonts w:cs="Times New Roman"/>
            <w:szCs w:val="24"/>
            <w:lang w:val="ru-RU"/>
          </w:rPr>
          <w:t>д, — миллионы. Он мог потеряться в этом видении. Мог покинуть тело и переместиться в это царство, погрузиться в бескрайнее море сознаний, слиться с ним, забыть обо вс</w:t>
        </w:r>
      </w:ins>
      <w:r w:rsidR="00BF2D7C" w:rsidRPr="00D26162">
        <w:rPr>
          <w:rFonts w:cs="Times New Roman"/>
          <w:szCs w:val="24"/>
          <w:lang w:val="ru-RU"/>
        </w:rPr>
        <w:t>е</w:t>
      </w:r>
      <w:ins w:id="957" w:author="user" w:date="2025-02-22T17:22:00Z">
        <w:r w:rsidRPr="00D26162">
          <w:rPr>
            <w:rFonts w:cs="Times New Roman"/>
            <w:szCs w:val="24"/>
            <w:lang w:val="ru-RU"/>
          </w:rPr>
          <w:t>м, кроме этого чуда, его масштаба и бесконечности…</w:t>
        </w:r>
      </w:ins>
    </w:p>
    <w:p w14:paraId="6F7A8EB9" w14:textId="28FD8463" w:rsidR="005F09C4" w:rsidRPr="00D26162" w:rsidRDefault="005F09C4" w:rsidP="005F09C4">
      <w:pPr>
        <w:ind w:firstLineChars="300" w:firstLine="720"/>
        <w:rPr>
          <w:ins w:id="958" w:author="user" w:date="2025-02-22T17:22:00Z"/>
          <w:rFonts w:cs="Times New Roman"/>
          <w:szCs w:val="24"/>
          <w:lang w:val="ru-RU"/>
        </w:rPr>
      </w:pPr>
      <w:ins w:id="959" w:author="user" w:date="2025-02-22T17:22:00Z">
        <w:r w:rsidRPr="00D26162">
          <w:rPr>
            <w:rFonts w:cs="Times New Roman"/>
            <w:szCs w:val="24"/>
            <w:lang w:val="ru-RU"/>
          </w:rPr>
          <w:t xml:space="preserve"> Бальдр глубоко вздохнул, часто заморгал, сжал кулаки. Физическая сила была его опорой, якорем.</w:t>
        </w:r>
      </w:ins>
    </w:p>
    <w:p w14:paraId="4BC23D0D" w14:textId="171915E2" w:rsidR="005F09C4" w:rsidRPr="00D26162" w:rsidRDefault="005F09C4" w:rsidP="005F09C4">
      <w:pPr>
        <w:ind w:firstLineChars="300" w:firstLine="720"/>
        <w:rPr>
          <w:ins w:id="960" w:author="user" w:date="2025-02-22T17:22:00Z"/>
          <w:rFonts w:cs="Times New Roman"/>
          <w:szCs w:val="24"/>
          <w:lang w:val="ru-RU"/>
        </w:rPr>
      </w:pPr>
      <w:ins w:id="961" w:author="user" w:date="2025-02-22T17:22:00Z">
        <w:r w:rsidRPr="00D26162">
          <w:rPr>
            <w:rFonts w:cs="Times New Roman"/>
            <w:szCs w:val="24"/>
            <w:lang w:val="ru-RU"/>
          </w:rPr>
          <w:t>— Мне прид</w:t>
        </w:r>
      </w:ins>
      <w:r w:rsidR="00BF2D7C" w:rsidRPr="00D26162">
        <w:rPr>
          <w:rFonts w:cs="Times New Roman"/>
          <w:szCs w:val="24"/>
          <w:lang w:val="ru-RU"/>
        </w:rPr>
        <w:t>е</w:t>
      </w:r>
      <w:ins w:id="962" w:author="user" w:date="2025-02-22T17:22:00Z">
        <w:r w:rsidRPr="00D26162">
          <w:rPr>
            <w:rFonts w:cs="Times New Roman"/>
            <w:szCs w:val="24"/>
            <w:lang w:val="ru-RU"/>
          </w:rPr>
          <w:t xml:space="preserve">тся быть осторожным, — сказал он, сухо улыбнувшись. Затем посмотрел на </w:t>
        </w:r>
        <w:proofErr w:type="spellStart"/>
        <w:r w:rsidRPr="00D26162">
          <w:rPr>
            <w:rFonts w:cs="Times New Roman"/>
            <w:szCs w:val="24"/>
            <w:lang w:val="ru-RU"/>
          </w:rPr>
          <w:t>Ольгейра</w:t>
        </w:r>
        <w:proofErr w:type="spellEnd"/>
        <w:r w:rsidRPr="00D26162">
          <w:rPr>
            <w:rFonts w:cs="Times New Roman"/>
            <w:szCs w:val="24"/>
            <w:lang w:val="ru-RU"/>
          </w:rPr>
          <w:t xml:space="preserve">. — Не теряй бдительности, брат. </w:t>
        </w:r>
      </w:ins>
    </w:p>
    <w:p w14:paraId="75AD00A6" w14:textId="3872762B" w:rsidR="005F09C4" w:rsidRPr="00D26162" w:rsidRDefault="005F09C4" w:rsidP="005F09C4">
      <w:pPr>
        <w:ind w:firstLineChars="300" w:firstLine="720"/>
        <w:rPr>
          <w:ins w:id="963" w:author="user" w:date="2025-02-22T17:22:00Z"/>
          <w:rFonts w:cs="Times New Roman"/>
          <w:szCs w:val="24"/>
          <w:lang w:val="ru-RU"/>
        </w:rPr>
      </w:pPr>
      <w:ins w:id="964" w:author="user" w:date="2025-02-22T17:22:00Z">
        <w:r w:rsidRPr="00D26162">
          <w:rPr>
            <w:rFonts w:cs="Times New Roman"/>
            <w:szCs w:val="24"/>
            <w:lang w:val="ru-RU"/>
          </w:rPr>
          <w:t>И вс</w:t>
        </w:r>
      </w:ins>
      <w:r w:rsidR="00BF2D7C" w:rsidRPr="00D26162">
        <w:rPr>
          <w:rFonts w:cs="Times New Roman"/>
          <w:szCs w:val="24"/>
          <w:lang w:val="ru-RU"/>
        </w:rPr>
        <w:t>е</w:t>
      </w:r>
      <w:ins w:id="965" w:author="user" w:date="2025-02-22T17:22:00Z">
        <w:r w:rsidRPr="00D26162">
          <w:rPr>
            <w:rFonts w:cs="Times New Roman"/>
            <w:szCs w:val="24"/>
            <w:lang w:val="ru-RU"/>
          </w:rPr>
          <w:t xml:space="preserve"> же остальные члены стаи колебались. Бальдр не мог их винить. Теперь он был источником почти бесконечной опасности, проводником ужаса, который они были обучены клясть и отвергать с первого дня Вознесения. Возможно, на каком-то уровне братья тоже почувствовали, что он изменился.</w:t>
        </w:r>
      </w:ins>
    </w:p>
    <w:p w14:paraId="08FED3D9" w14:textId="2B2586B4" w:rsidR="005F09C4" w:rsidRPr="00D26162" w:rsidRDefault="005F09C4" w:rsidP="005F09C4">
      <w:pPr>
        <w:ind w:firstLineChars="275" w:firstLine="660"/>
        <w:rPr>
          <w:ins w:id="966" w:author="user" w:date="2025-02-22T17:22:00Z"/>
          <w:rFonts w:cs="Times New Roman"/>
          <w:szCs w:val="24"/>
          <w:lang w:val="ru-RU"/>
        </w:rPr>
      </w:pPr>
      <w:ins w:id="967" w:author="user" w:date="2025-02-22T17:22:00Z">
        <w:r w:rsidRPr="00D26162">
          <w:rPr>
            <w:rFonts w:cs="Times New Roman"/>
            <w:szCs w:val="24"/>
            <w:lang w:val="ru-RU"/>
          </w:rPr>
          <w:t>И вс</w:t>
        </w:r>
      </w:ins>
      <w:r w:rsidR="00BF2D7C" w:rsidRPr="00D26162">
        <w:rPr>
          <w:rFonts w:cs="Times New Roman"/>
          <w:szCs w:val="24"/>
          <w:lang w:val="ru-RU"/>
        </w:rPr>
        <w:t>е</w:t>
      </w:r>
      <w:ins w:id="968" w:author="user" w:date="2025-02-22T17:22:00Z">
        <w:r w:rsidRPr="00D26162">
          <w:rPr>
            <w:rFonts w:cs="Times New Roman"/>
            <w:szCs w:val="24"/>
            <w:lang w:val="ru-RU"/>
          </w:rPr>
          <w:t xml:space="preserve"> же, по правде говоря, Бальдр не изменился. Он всегда был таким — с тех самых пор, как лесной зверь сохранил ему жизнь. </w:t>
        </w:r>
      </w:ins>
    </w:p>
    <w:p w14:paraId="3311E2E8" w14:textId="77777777" w:rsidR="005F09C4" w:rsidRPr="00D26162" w:rsidRDefault="005F09C4" w:rsidP="005F09C4">
      <w:pPr>
        <w:ind w:firstLineChars="275" w:firstLine="660"/>
        <w:rPr>
          <w:ins w:id="969" w:author="user" w:date="2025-02-22T17:22:00Z"/>
          <w:rFonts w:cs="Times New Roman"/>
          <w:szCs w:val="24"/>
          <w:lang w:val="ru-RU"/>
        </w:rPr>
      </w:pPr>
      <w:ins w:id="970" w:author="user" w:date="2025-02-22T17:22:00Z">
        <w:r w:rsidRPr="00D26162">
          <w:rPr>
            <w:rFonts w:cs="Times New Roman"/>
            <w:szCs w:val="24"/>
            <w:lang w:val="ru-RU"/>
          </w:rPr>
          <w:t xml:space="preserve">С того времени эта часть </w:t>
        </w:r>
        <w:proofErr w:type="spellStart"/>
        <w:r w:rsidRPr="00D26162">
          <w:rPr>
            <w:rFonts w:cs="Times New Roman"/>
            <w:szCs w:val="24"/>
            <w:lang w:val="ru-RU"/>
          </w:rPr>
          <w:t>Фъольнира</w:t>
        </w:r>
        <w:proofErr w:type="spellEnd"/>
        <w:r w:rsidRPr="00D26162">
          <w:rPr>
            <w:rFonts w:cs="Times New Roman"/>
            <w:szCs w:val="24"/>
            <w:lang w:val="ru-RU"/>
          </w:rPr>
          <w:t xml:space="preserve"> следовала за ним по пятам, выслеживая у всех на виду, ожидая момента, когда сможет встать и охватить Бальдра целиком. </w:t>
        </w:r>
      </w:ins>
    </w:p>
    <w:p w14:paraId="503AA52A" w14:textId="77777777" w:rsidR="005F09C4" w:rsidRPr="00D26162" w:rsidRDefault="005F09C4" w:rsidP="005F09C4">
      <w:pPr>
        <w:ind w:firstLineChars="300" w:firstLine="720"/>
        <w:rPr>
          <w:ins w:id="971" w:author="user" w:date="2025-02-22T17:22:00Z"/>
          <w:rFonts w:cs="Times New Roman"/>
          <w:szCs w:val="24"/>
          <w:lang w:val="ru-RU"/>
        </w:rPr>
      </w:pPr>
      <w:ins w:id="972" w:author="user" w:date="2025-02-22T17:22:00Z">
        <w:r w:rsidRPr="00D26162">
          <w:rPr>
            <w:rFonts w:cs="Times New Roman"/>
            <w:szCs w:val="24"/>
            <w:lang w:val="ru-RU"/>
          </w:rPr>
          <w:t xml:space="preserve">— Просто дай мне слово, — сказал </w:t>
        </w:r>
        <w:proofErr w:type="spellStart"/>
        <w:r w:rsidRPr="00D26162">
          <w:rPr>
            <w:rFonts w:cs="Times New Roman"/>
            <w:szCs w:val="24"/>
            <w:lang w:val="ru-RU"/>
          </w:rPr>
          <w:t>Гуннлаугур</w:t>
        </w:r>
        <w:proofErr w:type="spellEnd"/>
        <w:r w:rsidRPr="00D26162">
          <w:rPr>
            <w:rFonts w:cs="Times New Roman"/>
            <w:szCs w:val="24"/>
            <w:lang w:val="ru-RU"/>
          </w:rPr>
          <w:t>. — Наверное, сейчас этого довольно. Ты как, цел?</w:t>
        </w:r>
      </w:ins>
    </w:p>
    <w:p w14:paraId="74DF0FA6" w14:textId="77777777" w:rsidR="005F09C4" w:rsidRPr="00D26162" w:rsidRDefault="005F09C4" w:rsidP="005F09C4">
      <w:pPr>
        <w:ind w:firstLineChars="275" w:firstLine="660"/>
        <w:rPr>
          <w:ins w:id="973" w:author="user" w:date="2025-02-22T17:22:00Z"/>
          <w:rFonts w:cs="Times New Roman"/>
          <w:szCs w:val="24"/>
          <w:lang w:val="ru-RU"/>
        </w:rPr>
      </w:pPr>
      <w:ins w:id="974" w:author="user" w:date="2025-02-22T17:22:00Z">
        <w:r w:rsidRPr="00D26162">
          <w:rPr>
            <w:rFonts w:cs="Times New Roman"/>
            <w:szCs w:val="24"/>
            <w:lang w:val="ru-RU"/>
          </w:rPr>
          <w:t xml:space="preserve">Бальдр посмотрел </w:t>
        </w:r>
        <w:proofErr w:type="spellStart"/>
        <w:r w:rsidRPr="00D26162">
          <w:rPr>
            <w:rFonts w:cs="Times New Roman"/>
            <w:szCs w:val="24"/>
            <w:lang w:val="ru-RU"/>
          </w:rPr>
          <w:t>варанги</w:t>
        </w:r>
        <w:proofErr w:type="spellEnd"/>
        <w:r w:rsidRPr="00D26162">
          <w:rPr>
            <w:rFonts w:cs="Times New Roman"/>
            <w:szCs w:val="24"/>
            <w:lang w:val="ru-RU"/>
          </w:rPr>
          <w:t xml:space="preserve"> прямо в глаза: </w:t>
        </w:r>
      </w:ins>
    </w:p>
    <w:p w14:paraId="2C6859E1" w14:textId="77777777" w:rsidR="005F09C4" w:rsidRPr="00D26162" w:rsidRDefault="005F09C4" w:rsidP="005F09C4">
      <w:pPr>
        <w:ind w:firstLineChars="275" w:firstLine="660"/>
        <w:rPr>
          <w:ins w:id="975" w:author="user" w:date="2025-02-22T17:22:00Z"/>
          <w:rFonts w:cs="Times New Roman"/>
          <w:szCs w:val="24"/>
          <w:lang w:val="ru-RU"/>
        </w:rPr>
      </w:pPr>
      <w:ins w:id="976" w:author="user" w:date="2025-02-22T17:22:00Z">
        <w:r w:rsidRPr="00D26162">
          <w:rPr>
            <w:rFonts w:cs="Times New Roman"/>
            <w:szCs w:val="24"/>
            <w:lang w:val="ru-RU"/>
          </w:rPr>
          <w:t xml:space="preserve">— Да, я в порядке. </w:t>
        </w:r>
      </w:ins>
    </w:p>
    <w:p w14:paraId="3A4CC8E8" w14:textId="70016914" w:rsidR="005F09C4" w:rsidRPr="00D26162" w:rsidRDefault="005F09C4" w:rsidP="005F09C4">
      <w:pPr>
        <w:ind w:firstLineChars="275" w:firstLine="660"/>
        <w:rPr>
          <w:ins w:id="977" w:author="user" w:date="2025-02-22T17:22:00Z"/>
          <w:rFonts w:cs="Times New Roman"/>
          <w:szCs w:val="24"/>
          <w:lang w:val="ru-RU"/>
        </w:rPr>
      </w:pPr>
      <w:ins w:id="978" w:author="user" w:date="2025-02-22T17:22:00Z">
        <w:r w:rsidRPr="00D26162">
          <w:rPr>
            <w:rFonts w:cs="Times New Roman"/>
            <w:szCs w:val="24"/>
            <w:lang w:val="ru-RU"/>
          </w:rPr>
          <w:t>— Значит, ты можешь увидеть, где он? — спросил Ингвар. — Ч</w:t>
        </w:r>
      </w:ins>
      <w:r w:rsidR="00BF2D7C" w:rsidRPr="00D26162">
        <w:rPr>
          <w:rFonts w:cs="Times New Roman"/>
          <w:szCs w:val="24"/>
          <w:lang w:val="ru-RU"/>
        </w:rPr>
        <w:t>е</w:t>
      </w:r>
      <w:ins w:id="979" w:author="user" w:date="2025-02-22T17:22:00Z">
        <w:r w:rsidRPr="00D26162">
          <w:rPr>
            <w:rFonts w:cs="Times New Roman"/>
            <w:szCs w:val="24"/>
            <w:lang w:val="ru-RU"/>
          </w:rPr>
          <w:t>рная Грива, остальные? Знаешь, как их найти?</w:t>
        </w:r>
      </w:ins>
    </w:p>
    <w:p w14:paraId="2EC440A7" w14:textId="77777777" w:rsidR="005F09C4" w:rsidRPr="00D26162" w:rsidRDefault="005F09C4" w:rsidP="005F09C4">
      <w:pPr>
        <w:ind w:firstLineChars="275" w:firstLine="660"/>
        <w:rPr>
          <w:ins w:id="980" w:author="user" w:date="2025-02-22T17:22:00Z"/>
          <w:rFonts w:cs="Times New Roman"/>
          <w:szCs w:val="24"/>
          <w:lang w:val="ru-RU"/>
        </w:rPr>
      </w:pPr>
      <w:ins w:id="981" w:author="user" w:date="2025-02-22T17:22:00Z">
        <w:r w:rsidRPr="00D26162">
          <w:rPr>
            <w:rFonts w:cs="Times New Roman"/>
            <w:szCs w:val="24"/>
            <w:lang w:val="ru-RU"/>
          </w:rPr>
          <w:lastRenderedPageBreak/>
          <w:t xml:space="preserve">Бальдр снова улыбнулся. Возможно, </w:t>
        </w:r>
        <w:proofErr w:type="spellStart"/>
        <w:r w:rsidRPr="00D26162">
          <w:rPr>
            <w:rFonts w:cs="Times New Roman"/>
            <w:szCs w:val="24"/>
            <w:lang w:val="ru-RU"/>
          </w:rPr>
          <w:t>Ньяль</w:t>
        </w:r>
        <w:proofErr w:type="spellEnd"/>
        <w:r w:rsidRPr="00D26162">
          <w:rPr>
            <w:rFonts w:cs="Times New Roman"/>
            <w:szCs w:val="24"/>
            <w:lang w:val="ru-RU"/>
          </w:rPr>
          <w:t xml:space="preserve"> смог бы их найти. Возможно, это сумел бы даже самый неопытный ученик в тренировочных залах жрецов.</w:t>
        </w:r>
      </w:ins>
    </w:p>
    <w:p w14:paraId="39F10E60" w14:textId="77777777" w:rsidR="005F09C4" w:rsidRPr="00D26162" w:rsidRDefault="005F09C4" w:rsidP="005F09C4">
      <w:pPr>
        <w:ind w:firstLineChars="275" w:firstLine="660"/>
        <w:rPr>
          <w:ins w:id="982" w:author="user" w:date="2025-02-22T17:22:00Z"/>
          <w:rFonts w:cs="Times New Roman"/>
          <w:szCs w:val="24"/>
          <w:lang w:val="ru-RU"/>
        </w:rPr>
      </w:pPr>
      <w:ins w:id="983" w:author="user" w:date="2025-02-22T17:22:00Z">
        <w:r w:rsidRPr="00D26162">
          <w:rPr>
            <w:rFonts w:cs="Times New Roman"/>
            <w:szCs w:val="24"/>
            <w:lang w:val="ru-RU"/>
          </w:rPr>
          <w:t xml:space="preserve">— Дай мне время, брат, — ответил он. — Я только что пробудился. </w:t>
        </w:r>
      </w:ins>
    </w:p>
    <w:p w14:paraId="6FC14C31" w14:textId="77777777" w:rsidR="005F09C4" w:rsidRPr="00D26162" w:rsidRDefault="005F09C4" w:rsidP="005F09C4">
      <w:pPr>
        <w:rPr>
          <w:ins w:id="984" w:author="user" w:date="2025-02-22T17:22:00Z"/>
          <w:rFonts w:cs="Times New Roman"/>
          <w:szCs w:val="24"/>
          <w:lang w:val="ru-RU"/>
        </w:rPr>
      </w:pPr>
    </w:p>
    <w:p w14:paraId="6594F367" w14:textId="3EA00FE8" w:rsidR="005F09C4" w:rsidRPr="00D26162" w:rsidRDefault="005F09C4" w:rsidP="005F09C4">
      <w:pPr>
        <w:ind w:firstLineChars="275" w:firstLine="660"/>
        <w:rPr>
          <w:ins w:id="985" w:author="user" w:date="2025-02-22T17:22:00Z"/>
          <w:rFonts w:cs="Times New Roman"/>
          <w:szCs w:val="24"/>
          <w:lang w:val="ru-RU"/>
        </w:rPr>
      </w:pPr>
      <w:ins w:id="986" w:author="user" w:date="2025-02-22T17:22:00Z">
        <w:r w:rsidRPr="00D26162">
          <w:rPr>
            <w:rFonts w:cs="Times New Roman"/>
            <w:szCs w:val="24"/>
            <w:lang w:val="ru-RU"/>
          </w:rPr>
          <w:t xml:space="preserve">Космодесантники молча вернулись к </w:t>
        </w:r>
        <w:r w:rsidRPr="00D26162">
          <w:rPr>
            <w:rFonts w:eastAsia="SimSun" w:cs="Times New Roman"/>
            <w:color w:val="000000"/>
            <w:szCs w:val="24"/>
            <w:lang w:val="ru-RU"/>
          </w:rPr>
          <w:t>«</w:t>
        </w:r>
        <w:proofErr w:type="spellStart"/>
        <w:r w:rsidRPr="00D26162">
          <w:rPr>
            <w:rFonts w:eastAsia="SimSun" w:cs="Times New Roman"/>
            <w:color w:val="000000"/>
            <w:szCs w:val="24"/>
            <w:lang w:val="ru-RU"/>
          </w:rPr>
          <w:t>Тавроксу</w:t>
        </w:r>
        <w:proofErr w:type="spellEnd"/>
        <w:r w:rsidRPr="00D26162">
          <w:rPr>
            <w:rFonts w:eastAsia="SimSun" w:cs="Times New Roman"/>
            <w:color w:val="000000"/>
            <w:szCs w:val="24"/>
            <w:lang w:val="ru-RU"/>
          </w:rPr>
          <w:t>»</w:t>
        </w:r>
        <w:r w:rsidRPr="00D26162">
          <w:rPr>
            <w:rFonts w:cs="Times New Roman"/>
            <w:szCs w:val="24"/>
            <w:lang w:val="ru-RU"/>
          </w:rPr>
          <w:t>. Последнее, что сделал Бальдр перед тем, как покинуть место крушения, — снял ч</w:t>
        </w:r>
      </w:ins>
      <w:r w:rsidR="00BF2D7C" w:rsidRPr="00D26162">
        <w:rPr>
          <w:rFonts w:cs="Times New Roman"/>
          <w:szCs w:val="24"/>
          <w:lang w:val="ru-RU"/>
        </w:rPr>
        <w:t>е</w:t>
      </w:r>
      <w:ins w:id="987" w:author="user" w:date="2025-02-22T17:22:00Z">
        <w:r w:rsidRPr="00D26162">
          <w:rPr>
            <w:rFonts w:cs="Times New Roman"/>
            <w:szCs w:val="24"/>
            <w:lang w:val="ru-RU"/>
          </w:rPr>
          <w:t xml:space="preserve">рный камень с брони </w:t>
        </w:r>
        <w:proofErr w:type="spellStart"/>
        <w:r w:rsidRPr="00D26162">
          <w:rPr>
            <w:rFonts w:cs="Times New Roman"/>
            <w:szCs w:val="24"/>
            <w:lang w:val="ru-RU"/>
          </w:rPr>
          <w:t>ксеноса</w:t>
        </w:r>
        <w:proofErr w:type="spellEnd"/>
        <w:r w:rsidRPr="00D26162">
          <w:rPr>
            <w:rFonts w:cs="Times New Roman"/>
            <w:szCs w:val="24"/>
            <w:lang w:val="ru-RU"/>
          </w:rPr>
          <w:t>, как и обещал. Это заняло некоторое время: драгоценность была искусно закреплена на месте при помощи тонкого ободка-застежки, и, чтобы е</w:t>
        </w:r>
      </w:ins>
      <w:r w:rsidR="00BF2D7C" w:rsidRPr="00D26162">
        <w:rPr>
          <w:rFonts w:cs="Times New Roman"/>
          <w:szCs w:val="24"/>
          <w:lang w:val="ru-RU"/>
        </w:rPr>
        <w:t>е</w:t>
      </w:r>
      <w:ins w:id="988" w:author="user" w:date="2025-02-22T17:22:00Z">
        <w:r w:rsidRPr="00D26162">
          <w:rPr>
            <w:rFonts w:cs="Times New Roman"/>
            <w:szCs w:val="24"/>
            <w:lang w:val="ru-RU"/>
          </w:rPr>
          <w:t xml:space="preserve"> извлечь, потребовалось сделать ловкий поворот ножом. Когда Бальдр впервые взял камень в руки, он показался ему совершенно ч</w:t>
        </w:r>
      </w:ins>
      <w:r w:rsidR="00BF2D7C" w:rsidRPr="00D26162">
        <w:rPr>
          <w:rFonts w:cs="Times New Roman"/>
          <w:szCs w:val="24"/>
          <w:lang w:val="ru-RU"/>
        </w:rPr>
        <w:t>е</w:t>
      </w:r>
      <w:ins w:id="989" w:author="user" w:date="2025-02-22T17:22:00Z">
        <w:r w:rsidRPr="00D26162">
          <w:rPr>
            <w:rFonts w:cs="Times New Roman"/>
            <w:szCs w:val="24"/>
            <w:lang w:val="ru-RU"/>
          </w:rPr>
          <w:t>рным и неподвижным. Через несколько мгновений, присмотревшись повнимательней, можно было разглядеть слабое мерцание в его сердцевине, искорку света, на мгновение вспыхнувшую на краю поля зрения. Бальдр осторожно убрал драгоценность, и стая двинулась дальше.</w:t>
        </w:r>
      </w:ins>
    </w:p>
    <w:p w14:paraId="1E4A9D26" w14:textId="11DBE31B" w:rsidR="005F09C4" w:rsidRPr="00D26162" w:rsidRDefault="005F09C4" w:rsidP="005F09C4">
      <w:pPr>
        <w:ind w:firstLineChars="275" w:firstLine="660"/>
        <w:rPr>
          <w:ins w:id="990" w:author="user" w:date="2025-02-22T17:22:00Z"/>
          <w:rFonts w:cs="Times New Roman"/>
          <w:szCs w:val="24"/>
          <w:lang w:val="ru-RU"/>
        </w:rPr>
      </w:pPr>
      <w:ins w:id="991" w:author="user" w:date="2025-02-22T17:22:00Z">
        <w:r w:rsidRPr="00D26162">
          <w:rPr>
            <w:rFonts w:cs="Times New Roman"/>
            <w:szCs w:val="24"/>
            <w:lang w:val="ru-RU"/>
          </w:rPr>
          <w:t xml:space="preserve">Космические Волки забрались в машину; Ингвар и </w:t>
        </w:r>
        <w:proofErr w:type="spellStart"/>
        <w:r w:rsidRPr="00D26162">
          <w:rPr>
            <w:rFonts w:cs="Times New Roman"/>
            <w:szCs w:val="24"/>
            <w:lang w:val="ru-RU"/>
          </w:rPr>
          <w:t>Гуннлаугур</w:t>
        </w:r>
        <w:proofErr w:type="spellEnd"/>
        <w:r w:rsidRPr="00D26162">
          <w:rPr>
            <w:rFonts w:cs="Times New Roman"/>
            <w:szCs w:val="24"/>
            <w:lang w:val="ru-RU"/>
          </w:rPr>
          <w:t xml:space="preserve"> сели в кабину. Остальные разместились в отсеке для экипажа, отдел</w:t>
        </w:r>
      </w:ins>
      <w:r w:rsidR="00BF2D7C" w:rsidRPr="00D26162">
        <w:rPr>
          <w:rFonts w:cs="Times New Roman"/>
          <w:szCs w:val="24"/>
          <w:lang w:val="ru-RU"/>
        </w:rPr>
        <w:t>е</w:t>
      </w:r>
      <w:ins w:id="992" w:author="user" w:date="2025-02-22T17:22:00Z">
        <w:r w:rsidRPr="00D26162">
          <w:rPr>
            <w:rFonts w:cs="Times New Roman"/>
            <w:szCs w:val="24"/>
            <w:lang w:val="ru-RU"/>
          </w:rPr>
          <w:t xml:space="preserve">нном от водительской кабины цельнометаллической перегородкой. Когда все заняли свои места, </w:t>
        </w:r>
        <w:proofErr w:type="spellStart"/>
        <w:r w:rsidRPr="00D26162">
          <w:rPr>
            <w:rFonts w:cs="Times New Roman"/>
            <w:szCs w:val="24"/>
            <w:lang w:val="ru-RU"/>
          </w:rPr>
          <w:t>Гуннлаугур</w:t>
        </w:r>
        <w:proofErr w:type="spellEnd"/>
        <w:r w:rsidRPr="00D26162">
          <w:rPr>
            <w:rFonts w:cs="Times New Roman"/>
            <w:szCs w:val="24"/>
            <w:lang w:val="ru-RU"/>
          </w:rPr>
          <w:t xml:space="preserve"> передал по </w:t>
        </w:r>
        <w:proofErr w:type="spellStart"/>
        <w:r w:rsidRPr="00D26162">
          <w:rPr>
            <w:rFonts w:cs="Times New Roman"/>
            <w:szCs w:val="24"/>
            <w:lang w:val="ru-RU"/>
          </w:rPr>
          <w:t>воксу</w:t>
        </w:r>
        <w:proofErr w:type="spellEnd"/>
        <w:r w:rsidRPr="00D26162">
          <w:rPr>
            <w:rFonts w:cs="Times New Roman"/>
            <w:szCs w:val="24"/>
            <w:lang w:val="ru-RU"/>
          </w:rPr>
          <w:t xml:space="preserve"> личный приказ для </w:t>
        </w:r>
        <w:proofErr w:type="spellStart"/>
        <w:r w:rsidRPr="00D26162">
          <w:rPr>
            <w:rFonts w:cs="Times New Roman"/>
            <w:szCs w:val="24"/>
            <w:lang w:val="ru-RU"/>
          </w:rPr>
          <w:t>Ольгейра</w:t>
        </w:r>
        <w:proofErr w:type="spellEnd"/>
        <w:r w:rsidRPr="00D26162">
          <w:rPr>
            <w:rFonts w:cs="Times New Roman"/>
            <w:szCs w:val="24"/>
            <w:lang w:val="ru-RU"/>
          </w:rPr>
          <w:t>.</w:t>
        </w:r>
      </w:ins>
    </w:p>
    <w:p w14:paraId="2F7B6F68" w14:textId="77777777" w:rsidR="005F09C4" w:rsidRPr="00D26162" w:rsidRDefault="005F09C4" w:rsidP="005F09C4">
      <w:pPr>
        <w:ind w:firstLineChars="275" w:firstLine="660"/>
        <w:rPr>
          <w:ins w:id="993" w:author="user" w:date="2025-02-22T17:22:00Z"/>
          <w:rFonts w:cs="Times New Roman"/>
          <w:szCs w:val="24"/>
          <w:lang w:val="ru-RU"/>
        </w:rPr>
      </w:pPr>
      <w:ins w:id="994" w:author="user" w:date="2025-02-22T17:22:00Z">
        <w:r w:rsidRPr="00D26162">
          <w:rPr>
            <w:rFonts w:cs="Times New Roman"/>
            <w:szCs w:val="24"/>
            <w:lang w:val="ru-RU"/>
          </w:rPr>
          <w:t>«</w:t>
        </w:r>
        <w:r w:rsidRPr="00D26162">
          <w:rPr>
            <w:rFonts w:cs="Times New Roman"/>
            <w:i/>
            <w:szCs w:val="24"/>
            <w:lang w:val="ru-RU"/>
          </w:rPr>
          <w:t>Будь начеку</w:t>
        </w:r>
        <w:r w:rsidRPr="00D26162">
          <w:rPr>
            <w:rFonts w:cs="Times New Roman"/>
            <w:szCs w:val="24"/>
            <w:lang w:val="ru-RU"/>
          </w:rPr>
          <w:t xml:space="preserve">, — сказал он. — </w:t>
        </w:r>
        <w:r w:rsidRPr="00D26162">
          <w:rPr>
            <w:rFonts w:cs="Times New Roman"/>
            <w:i/>
            <w:szCs w:val="24"/>
            <w:lang w:val="ru-RU"/>
          </w:rPr>
          <w:t xml:space="preserve">При первых признаках </w:t>
        </w:r>
        <w:proofErr w:type="spellStart"/>
        <w:r w:rsidRPr="00D26162">
          <w:rPr>
            <w:rFonts w:cs="Times New Roman"/>
            <w:i/>
            <w:szCs w:val="24"/>
            <w:lang w:val="ru-RU"/>
          </w:rPr>
          <w:t>малефикарума</w:t>
        </w:r>
        <w:proofErr w:type="spellEnd"/>
        <w:r w:rsidRPr="00D26162">
          <w:rPr>
            <w:rFonts w:cs="Times New Roman"/>
            <w:i/>
            <w:szCs w:val="24"/>
            <w:lang w:val="ru-RU"/>
          </w:rPr>
          <w:t xml:space="preserve"> не затягивай»</w:t>
        </w:r>
        <w:r w:rsidRPr="00D26162">
          <w:rPr>
            <w:rFonts w:cs="Times New Roman"/>
            <w:szCs w:val="24"/>
            <w:lang w:val="ru-RU"/>
          </w:rPr>
          <w:t>.</w:t>
        </w:r>
      </w:ins>
    </w:p>
    <w:p w14:paraId="2D6DAFE4" w14:textId="252E9641" w:rsidR="005F09C4" w:rsidRPr="00D26162" w:rsidRDefault="005F09C4" w:rsidP="005F09C4">
      <w:pPr>
        <w:ind w:firstLineChars="275" w:firstLine="660"/>
        <w:rPr>
          <w:ins w:id="995" w:author="user" w:date="2025-02-22T17:22:00Z"/>
          <w:rFonts w:cs="Times New Roman"/>
          <w:szCs w:val="24"/>
          <w:lang w:val="ru-RU"/>
        </w:rPr>
      </w:pPr>
      <w:ins w:id="996" w:author="user" w:date="2025-02-22T17:22:00Z">
        <w:r w:rsidRPr="00D26162">
          <w:rPr>
            <w:rFonts w:eastAsia="SimSun" w:cs="Times New Roman"/>
            <w:color w:val="000000"/>
            <w:szCs w:val="24"/>
            <w:lang w:val="ru-RU"/>
          </w:rPr>
          <w:t>«</w:t>
        </w:r>
        <w:proofErr w:type="spellStart"/>
        <w:r w:rsidRPr="00D26162">
          <w:rPr>
            <w:rFonts w:eastAsia="SimSun" w:cs="Times New Roman"/>
            <w:color w:val="000000"/>
            <w:szCs w:val="24"/>
            <w:lang w:val="ru-RU"/>
          </w:rPr>
          <w:t>Таврокс</w:t>
        </w:r>
        <w:proofErr w:type="spellEnd"/>
        <w:r w:rsidRPr="00D26162">
          <w:rPr>
            <w:rFonts w:eastAsia="SimSun" w:cs="Times New Roman"/>
            <w:color w:val="000000"/>
            <w:szCs w:val="24"/>
            <w:lang w:val="ru-RU"/>
          </w:rPr>
          <w:t>»</w:t>
        </w:r>
        <w:r w:rsidRPr="00D26162">
          <w:rPr>
            <w:rFonts w:cs="Times New Roman"/>
            <w:szCs w:val="24"/>
            <w:lang w:val="ru-RU"/>
          </w:rPr>
          <w:t xml:space="preserve"> опять поехал через кустарники, направляясь обратно к транзитной дороге. Стояла глухая ночь, почти полная тишина, если не считать приглуш</w:t>
        </w:r>
      </w:ins>
      <w:r w:rsidR="00BF2D7C" w:rsidRPr="00D26162">
        <w:rPr>
          <w:rFonts w:cs="Times New Roman"/>
          <w:szCs w:val="24"/>
          <w:lang w:val="ru-RU"/>
        </w:rPr>
        <w:t>е</w:t>
      </w:r>
      <w:ins w:id="997" w:author="user" w:date="2025-02-22T17:22:00Z">
        <w:r w:rsidRPr="00D26162">
          <w:rPr>
            <w:rFonts w:cs="Times New Roman"/>
            <w:szCs w:val="24"/>
            <w:lang w:val="ru-RU"/>
          </w:rPr>
          <w:t xml:space="preserve">нных разрывов, доносившихся издалека. </w:t>
        </w:r>
        <w:proofErr w:type="spellStart"/>
        <w:r w:rsidRPr="00D26162">
          <w:rPr>
            <w:rFonts w:cs="Times New Roman"/>
            <w:szCs w:val="24"/>
            <w:lang w:val="ru-RU"/>
          </w:rPr>
          <w:t>Гуннлаугур</w:t>
        </w:r>
        <w:proofErr w:type="spellEnd"/>
        <w:r w:rsidRPr="00D26162">
          <w:rPr>
            <w:rFonts w:cs="Times New Roman"/>
            <w:szCs w:val="24"/>
            <w:lang w:val="ru-RU"/>
          </w:rPr>
          <w:t xml:space="preserve"> вывел машину на асфальт, и они снова помчались впер</w:t>
        </w:r>
      </w:ins>
      <w:r w:rsidR="00BF2D7C" w:rsidRPr="00D26162">
        <w:rPr>
          <w:rFonts w:cs="Times New Roman"/>
          <w:szCs w:val="24"/>
          <w:lang w:val="ru-RU"/>
        </w:rPr>
        <w:t>е</w:t>
      </w:r>
      <w:ins w:id="998" w:author="user" w:date="2025-02-22T17:22:00Z">
        <w:r w:rsidRPr="00D26162">
          <w:rPr>
            <w:rFonts w:cs="Times New Roman"/>
            <w:szCs w:val="24"/>
            <w:lang w:val="ru-RU"/>
          </w:rPr>
          <w:t>д, по-прежнему с выключенными фарами, раскачиваясь от непрекращающегося ветра.</w:t>
        </w:r>
      </w:ins>
    </w:p>
    <w:p w14:paraId="64017FC3" w14:textId="77777777" w:rsidR="005F09C4" w:rsidRPr="00D26162" w:rsidRDefault="005F09C4" w:rsidP="005F09C4">
      <w:pPr>
        <w:ind w:firstLineChars="275" w:firstLine="660"/>
        <w:rPr>
          <w:ins w:id="999" w:author="user" w:date="2025-02-22T17:22:00Z"/>
          <w:rFonts w:cs="Times New Roman"/>
          <w:szCs w:val="24"/>
          <w:lang w:val="ru-RU"/>
        </w:rPr>
      </w:pPr>
      <w:ins w:id="1000" w:author="user" w:date="2025-02-22T17:22:00Z">
        <w:r w:rsidRPr="00D26162">
          <w:rPr>
            <w:rFonts w:cs="Times New Roman"/>
            <w:szCs w:val="24"/>
            <w:lang w:val="ru-RU"/>
          </w:rPr>
          <w:t>— Ну, что думаешь? — спросил Ингвар через какое-то время.</w:t>
        </w:r>
      </w:ins>
    </w:p>
    <w:p w14:paraId="288F560D" w14:textId="77777777" w:rsidR="005F09C4" w:rsidRPr="00D26162" w:rsidRDefault="005F09C4" w:rsidP="005F09C4">
      <w:pPr>
        <w:ind w:firstLineChars="275" w:firstLine="660"/>
        <w:rPr>
          <w:ins w:id="1001" w:author="user" w:date="2025-02-22T17:22:00Z"/>
          <w:rFonts w:cs="Times New Roman"/>
          <w:szCs w:val="24"/>
          <w:lang w:val="ru-RU"/>
        </w:rPr>
      </w:pPr>
      <w:proofErr w:type="spellStart"/>
      <w:ins w:id="1002" w:author="user" w:date="2025-02-22T17:22:00Z">
        <w:r w:rsidRPr="00D26162">
          <w:rPr>
            <w:rFonts w:cs="Times New Roman"/>
            <w:szCs w:val="24"/>
            <w:lang w:val="ru-RU"/>
          </w:rPr>
          <w:t>Гуннлаугур</w:t>
        </w:r>
        <w:proofErr w:type="spellEnd"/>
        <w:r w:rsidRPr="00D26162">
          <w:rPr>
            <w:rFonts w:cs="Times New Roman"/>
            <w:szCs w:val="24"/>
            <w:lang w:val="ru-RU"/>
          </w:rPr>
          <w:t xml:space="preserve"> фыркнул: </w:t>
        </w:r>
      </w:ins>
    </w:p>
    <w:p w14:paraId="1DE4EE04" w14:textId="77777777" w:rsidR="005F09C4" w:rsidRPr="00D26162" w:rsidRDefault="005F09C4" w:rsidP="005F09C4">
      <w:pPr>
        <w:ind w:firstLineChars="275" w:firstLine="660"/>
        <w:rPr>
          <w:ins w:id="1003" w:author="user" w:date="2025-02-22T17:22:00Z"/>
          <w:rFonts w:cs="Times New Roman"/>
          <w:szCs w:val="24"/>
          <w:lang w:val="ru-RU"/>
        </w:rPr>
      </w:pPr>
      <w:ins w:id="1004" w:author="user" w:date="2025-02-22T17:22:00Z">
        <w:r w:rsidRPr="00D26162">
          <w:rPr>
            <w:rFonts w:cs="Times New Roman"/>
            <w:szCs w:val="24"/>
            <w:lang w:val="ru-RU"/>
          </w:rPr>
          <w:t>— Ну, у него не отросли когти, и он не вцепился нам в глотки.</w:t>
        </w:r>
      </w:ins>
    </w:p>
    <w:p w14:paraId="728BD941" w14:textId="77777777" w:rsidR="005F09C4" w:rsidRPr="00D26162" w:rsidRDefault="005F09C4" w:rsidP="005F09C4">
      <w:pPr>
        <w:ind w:firstLineChars="275" w:firstLine="660"/>
        <w:rPr>
          <w:ins w:id="1005" w:author="user" w:date="2025-02-22T17:22:00Z"/>
          <w:rFonts w:cs="Times New Roman"/>
          <w:szCs w:val="24"/>
          <w:lang w:val="ru-RU"/>
        </w:rPr>
      </w:pPr>
      <w:proofErr w:type="spellStart"/>
      <w:ins w:id="1006" w:author="user" w:date="2025-02-22T17:22:00Z">
        <w:r w:rsidRPr="00D26162">
          <w:rPr>
            <w:rFonts w:cs="Times New Roman"/>
            <w:szCs w:val="24"/>
            <w:lang w:val="ru-RU"/>
          </w:rPr>
          <w:t>Гирфалькон</w:t>
        </w:r>
        <w:proofErr w:type="spellEnd"/>
        <w:r w:rsidRPr="00D26162">
          <w:rPr>
            <w:rFonts w:cs="Times New Roman"/>
            <w:szCs w:val="24"/>
            <w:lang w:val="ru-RU"/>
          </w:rPr>
          <w:t xml:space="preserve"> мрачно усмехнулся: </w:t>
        </w:r>
      </w:ins>
    </w:p>
    <w:p w14:paraId="7A1A8F97" w14:textId="49B35B7B" w:rsidR="005F09C4" w:rsidRPr="00D26162" w:rsidRDefault="005F09C4" w:rsidP="005F09C4">
      <w:pPr>
        <w:ind w:firstLineChars="275" w:firstLine="660"/>
        <w:rPr>
          <w:ins w:id="1007" w:author="user" w:date="2025-02-22T17:22:00Z"/>
          <w:rFonts w:cs="Times New Roman"/>
          <w:szCs w:val="24"/>
          <w:lang w:val="ru-RU"/>
        </w:rPr>
      </w:pPr>
      <w:ins w:id="1008" w:author="user" w:date="2025-02-22T17:22:00Z">
        <w:r w:rsidRPr="00D26162">
          <w:rPr>
            <w:rFonts w:cs="Times New Roman"/>
            <w:szCs w:val="24"/>
            <w:lang w:val="ru-RU"/>
          </w:rPr>
          <w:t>— Погоди ещ</w:t>
        </w:r>
      </w:ins>
      <w:r w:rsidR="00BF2D7C" w:rsidRPr="00D26162">
        <w:rPr>
          <w:rFonts w:cs="Times New Roman"/>
          <w:szCs w:val="24"/>
          <w:lang w:val="ru-RU"/>
        </w:rPr>
        <w:t>е</w:t>
      </w:r>
      <w:ins w:id="1009" w:author="user" w:date="2025-02-22T17:22:00Z">
        <w:r w:rsidRPr="00D26162">
          <w:rPr>
            <w:rFonts w:cs="Times New Roman"/>
            <w:szCs w:val="24"/>
            <w:lang w:val="ru-RU"/>
          </w:rPr>
          <w:t>.</w:t>
        </w:r>
      </w:ins>
    </w:p>
    <w:p w14:paraId="68039328" w14:textId="77777777" w:rsidR="005F09C4" w:rsidRPr="00D26162" w:rsidRDefault="005F09C4" w:rsidP="005F09C4">
      <w:pPr>
        <w:ind w:firstLineChars="275" w:firstLine="660"/>
        <w:rPr>
          <w:ins w:id="1010" w:author="user" w:date="2025-02-22T17:22:00Z"/>
          <w:rFonts w:cs="Times New Roman"/>
          <w:szCs w:val="24"/>
          <w:lang w:val="ru-RU"/>
        </w:rPr>
      </w:pPr>
      <w:ins w:id="1011" w:author="user" w:date="2025-02-22T17:22:00Z">
        <w:r w:rsidRPr="00D26162">
          <w:rPr>
            <w:rFonts w:cs="Times New Roman"/>
            <w:szCs w:val="24"/>
            <w:lang w:val="ru-RU"/>
          </w:rPr>
          <w:t>— А ты?</w:t>
        </w:r>
      </w:ins>
    </w:p>
    <w:p w14:paraId="6C3156BF" w14:textId="47CD9A3D" w:rsidR="005F09C4" w:rsidRPr="00D26162" w:rsidRDefault="005F09C4" w:rsidP="005F09C4">
      <w:pPr>
        <w:ind w:firstLineChars="275" w:firstLine="660"/>
        <w:rPr>
          <w:ins w:id="1012" w:author="user" w:date="2025-02-22T17:22:00Z"/>
          <w:rFonts w:cs="Times New Roman"/>
          <w:szCs w:val="24"/>
          <w:lang w:val="ru-RU"/>
        </w:rPr>
      </w:pPr>
      <w:ins w:id="1013" w:author="user" w:date="2025-02-22T17:22:00Z">
        <w:r w:rsidRPr="00D26162">
          <w:rPr>
            <w:rFonts w:cs="Times New Roman"/>
            <w:szCs w:val="24"/>
            <w:lang w:val="ru-RU"/>
          </w:rPr>
          <w:t>Ингвар вглядывался в темноту. В небе появлялось вс</w:t>
        </w:r>
      </w:ins>
      <w:r w:rsidR="00BF2D7C" w:rsidRPr="00D26162">
        <w:rPr>
          <w:rFonts w:cs="Times New Roman"/>
          <w:szCs w:val="24"/>
          <w:lang w:val="ru-RU"/>
        </w:rPr>
        <w:t>е</w:t>
      </w:r>
      <w:ins w:id="1014" w:author="user" w:date="2025-02-22T17:22:00Z">
        <w:r w:rsidRPr="00D26162">
          <w:rPr>
            <w:rFonts w:cs="Times New Roman"/>
            <w:szCs w:val="24"/>
            <w:lang w:val="ru-RU"/>
          </w:rPr>
          <w:t xml:space="preserve"> больше слабых огоньков, они изгибались под порывами ветра, повторяя очертания облаков. </w:t>
        </w:r>
      </w:ins>
    </w:p>
    <w:p w14:paraId="3BD9C8D6" w14:textId="77777777" w:rsidR="005F09C4" w:rsidRPr="00D26162" w:rsidRDefault="005F09C4" w:rsidP="005F09C4">
      <w:pPr>
        <w:ind w:firstLineChars="275" w:firstLine="660"/>
        <w:rPr>
          <w:ins w:id="1015" w:author="user" w:date="2025-02-22T17:22:00Z"/>
          <w:rFonts w:cs="Times New Roman"/>
          <w:szCs w:val="24"/>
          <w:lang w:val="ru-RU"/>
        </w:rPr>
      </w:pPr>
      <w:ins w:id="1016" w:author="user" w:date="2025-02-22T17:22:00Z">
        <w:r w:rsidRPr="00D26162">
          <w:rPr>
            <w:rFonts w:cs="Times New Roman"/>
            <w:szCs w:val="24"/>
            <w:lang w:val="ru-RU"/>
          </w:rPr>
          <w:t xml:space="preserve">— Я хочу, чтобы у него получилось. И осознаю, насколько его силы опасны. </w:t>
        </w:r>
      </w:ins>
    </w:p>
    <w:p w14:paraId="2CFA7F80" w14:textId="77777777" w:rsidR="005F09C4" w:rsidRPr="00D26162" w:rsidRDefault="005F09C4" w:rsidP="005F09C4">
      <w:pPr>
        <w:ind w:firstLineChars="275" w:firstLine="660"/>
        <w:rPr>
          <w:ins w:id="1017" w:author="user" w:date="2025-02-22T17:22:00Z"/>
          <w:rFonts w:cs="Times New Roman"/>
          <w:szCs w:val="24"/>
          <w:lang w:val="ru-RU"/>
        </w:rPr>
      </w:pPr>
      <w:proofErr w:type="spellStart"/>
      <w:ins w:id="1018" w:author="user" w:date="2025-02-22T17:22:00Z">
        <w:r w:rsidRPr="00D26162">
          <w:rPr>
            <w:rFonts w:cs="Times New Roman"/>
            <w:szCs w:val="24"/>
            <w:lang w:val="ru-RU"/>
          </w:rPr>
          <w:t>Гуннлаугур</w:t>
        </w:r>
        <w:proofErr w:type="spellEnd"/>
        <w:r w:rsidRPr="00D26162">
          <w:rPr>
            <w:rFonts w:cs="Times New Roman"/>
            <w:szCs w:val="24"/>
            <w:lang w:val="ru-RU"/>
          </w:rPr>
          <w:t xml:space="preserve"> кивнул. </w:t>
        </w:r>
      </w:ins>
    </w:p>
    <w:p w14:paraId="20FA2F76" w14:textId="77777777" w:rsidR="005F09C4" w:rsidRPr="00D26162" w:rsidRDefault="005F09C4" w:rsidP="005F09C4">
      <w:pPr>
        <w:ind w:firstLineChars="275" w:firstLine="660"/>
        <w:rPr>
          <w:ins w:id="1019" w:author="user" w:date="2025-02-22T17:22:00Z"/>
          <w:rFonts w:cs="Times New Roman"/>
          <w:szCs w:val="24"/>
          <w:lang w:val="ru-RU"/>
        </w:rPr>
      </w:pPr>
      <w:ins w:id="1020" w:author="user" w:date="2025-02-22T17:22:00Z">
        <w:r w:rsidRPr="00D26162">
          <w:rPr>
            <w:rFonts w:cs="Times New Roman"/>
            <w:szCs w:val="24"/>
            <w:lang w:val="ru-RU"/>
          </w:rPr>
          <w:t xml:space="preserve">— Но покамест я </w:t>
        </w:r>
        <w:r w:rsidRPr="00D26162">
          <w:rPr>
            <w:rFonts w:cs="Times New Roman"/>
            <w:i/>
            <w:szCs w:val="24"/>
            <w:lang w:val="ru-RU"/>
          </w:rPr>
          <w:t>чувствую</w:t>
        </w:r>
        <w:r w:rsidRPr="00D26162">
          <w:rPr>
            <w:rFonts w:cs="Times New Roman"/>
            <w:szCs w:val="24"/>
            <w:lang w:val="ru-RU"/>
          </w:rPr>
          <w:t>, что он чист. Понимаешь, что я имею в виду?</w:t>
        </w:r>
      </w:ins>
    </w:p>
    <w:p w14:paraId="38FB932A" w14:textId="6D2A0D2F" w:rsidR="005F09C4" w:rsidRPr="00D26162" w:rsidRDefault="005F09C4" w:rsidP="005F09C4">
      <w:pPr>
        <w:ind w:firstLineChars="275" w:firstLine="660"/>
        <w:rPr>
          <w:ins w:id="1021" w:author="user" w:date="2025-02-22T17:22:00Z"/>
          <w:rFonts w:cs="Times New Roman"/>
          <w:szCs w:val="24"/>
          <w:lang w:val="ru-RU"/>
        </w:rPr>
      </w:pPr>
      <w:ins w:id="1022" w:author="user" w:date="2025-02-22T17:22:00Z">
        <w:r w:rsidRPr="00D26162">
          <w:rPr>
            <w:rFonts w:cs="Times New Roman"/>
            <w:szCs w:val="24"/>
            <w:lang w:val="ru-RU"/>
          </w:rPr>
          <w:t>— Да. И он повед</w:t>
        </w:r>
      </w:ins>
      <w:r w:rsidR="00BF2D7C" w:rsidRPr="00D26162">
        <w:rPr>
          <w:rFonts w:cs="Times New Roman"/>
          <w:szCs w:val="24"/>
          <w:lang w:val="ru-RU"/>
        </w:rPr>
        <w:t>е</w:t>
      </w:r>
      <w:ins w:id="1023" w:author="user" w:date="2025-02-22T17:22:00Z">
        <w:r w:rsidRPr="00D26162">
          <w:rPr>
            <w:rFonts w:cs="Times New Roman"/>
            <w:szCs w:val="24"/>
            <w:lang w:val="ru-RU"/>
          </w:rPr>
          <w:t>т нас туда, куда нам надо, но другим пут</w:t>
        </w:r>
      </w:ins>
      <w:r w:rsidR="00BF2D7C" w:rsidRPr="00D26162">
        <w:rPr>
          <w:rFonts w:cs="Times New Roman"/>
          <w:szCs w:val="24"/>
          <w:lang w:val="ru-RU"/>
        </w:rPr>
        <w:t>е</w:t>
      </w:r>
      <w:ins w:id="1024" w:author="user" w:date="2025-02-22T17:22:00Z">
        <w:r w:rsidRPr="00D26162">
          <w:rPr>
            <w:rFonts w:cs="Times New Roman"/>
            <w:szCs w:val="24"/>
            <w:lang w:val="ru-RU"/>
          </w:rPr>
          <w:t>м.</w:t>
        </w:r>
      </w:ins>
    </w:p>
    <w:p w14:paraId="26498F2C" w14:textId="77777777" w:rsidR="005F09C4" w:rsidRPr="00D26162" w:rsidRDefault="005F09C4" w:rsidP="005F09C4">
      <w:pPr>
        <w:ind w:firstLineChars="275" w:firstLine="660"/>
        <w:rPr>
          <w:ins w:id="1025" w:author="user" w:date="2025-02-22T17:22:00Z"/>
          <w:rFonts w:cs="Times New Roman"/>
          <w:szCs w:val="24"/>
          <w:lang w:val="ru-RU"/>
        </w:rPr>
      </w:pPr>
      <w:ins w:id="1026" w:author="user" w:date="2025-02-22T17:22:00Z">
        <w:r w:rsidRPr="00D26162">
          <w:rPr>
            <w:rFonts w:cs="Times New Roman"/>
            <w:szCs w:val="24"/>
            <w:lang w:val="ru-RU"/>
          </w:rPr>
          <w:t xml:space="preserve">— Как только он научится пользоваться... чем бы это ни было. </w:t>
        </w:r>
      </w:ins>
    </w:p>
    <w:p w14:paraId="6F064773" w14:textId="1FEB14A3" w:rsidR="005F09C4" w:rsidRPr="00D26162" w:rsidRDefault="005F09C4" w:rsidP="005F09C4">
      <w:pPr>
        <w:ind w:firstLineChars="275" w:firstLine="660"/>
        <w:rPr>
          <w:ins w:id="1027" w:author="user" w:date="2025-02-22T17:22:00Z"/>
          <w:rFonts w:cs="Times New Roman"/>
          <w:szCs w:val="24"/>
          <w:lang w:val="ru-RU"/>
        </w:rPr>
      </w:pPr>
      <w:proofErr w:type="spellStart"/>
      <w:ins w:id="1028" w:author="user" w:date="2025-02-22T17:22:00Z">
        <w:r w:rsidRPr="00D26162">
          <w:rPr>
            <w:rFonts w:cs="Times New Roman"/>
            <w:szCs w:val="24"/>
            <w:lang w:val="ru-RU"/>
          </w:rPr>
          <w:t>Гуннлаугур</w:t>
        </w:r>
        <w:proofErr w:type="spellEnd"/>
        <w:r w:rsidRPr="00D26162">
          <w:rPr>
            <w:rFonts w:cs="Times New Roman"/>
            <w:szCs w:val="24"/>
            <w:lang w:val="ru-RU"/>
          </w:rPr>
          <w:t xml:space="preserve"> взглянул на экран авгура, прикрепленный к исправной приборной панели. </w:t>
        </w:r>
        <w:proofErr w:type="spellStart"/>
        <w:r w:rsidRPr="00D26162">
          <w:rPr>
            <w:rFonts w:cs="Times New Roman"/>
            <w:szCs w:val="24"/>
            <w:lang w:val="ru-RU"/>
          </w:rPr>
          <w:t>Раскалыватель</w:t>
        </w:r>
        <w:proofErr w:type="spellEnd"/>
        <w:r w:rsidRPr="00D26162">
          <w:rPr>
            <w:rFonts w:cs="Times New Roman"/>
            <w:szCs w:val="24"/>
            <w:lang w:val="ru-RU"/>
          </w:rPr>
          <w:t xml:space="preserve"> Черепов просматривал частоты, при каждом просмотре обнаруживая с дюжину новых изменений. Эти каналы давали не особенно много информации — по ним в основном ш</w:t>
        </w:r>
      </w:ins>
      <w:r w:rsidR="000E0028">
        <w:rPr>
          <w:rFonts w:cs="Times New Roman"/>
          <w:szCs w:val="24"/>
          <w:lang w:val="ru-RU"/>
        </w:rPr>
        <w:t>ла</w:t>
      </w:r>
      <w:ins w:id="1029" w:author="user" w:date="2025-02-22T17:22:00Z">
        <w:r w:rsidRPr="00D26162">
          <w:rPr>
            <w:rFonts w:cs="Times New Roman"/>
            <w:szCs w:val="24"/>
            <w:lang w:val="ru-RU"/>
          </w:rPr>
          <w:t xml:space="preserve"> </w:t>
        </w:r>
      </w:ins>
      <w:r w:rsidR="000E0028">
        <w:rPr>
          <w:rFonts w:cs="Times New Roman"/>
          <w:szCs w:val="24"/>
          <w:lang w:val="ru-RU"/>
        </w:rPr>
        <w:t>невнятица</w:t>
      </w:r>
      <w:ins w:id="1030" w:author="user" w:date="2025-02-22T17:22:00Z">
        <w:r w:rsidRPr="00D26162">
          <w:rPr>
            <w:rFonts w:cs="Times New Roman"/>
            <w:szCs w:val="24"/>
            <w:lang w:val="ru-RU"/>
          </w:rPr>
          <w:t xml:space="preserve"> плохо зашифрованных потоков, не самые важные материалы или сообщения, которые накладывались одно на другое, так что их и прочесть-то было невозможно. </w:t>
        </w:r>
      </w:ins>
    </w:p>
    <w:p w14:paraId="5EEFF705" w14:textId="77777777" w:rsidR="005F09C4" w:rsidRPr="00D26162" w:rsidRDefault="005F09C4" w:rsidP="005F09C4">
      <w:pPr>
        <w:ind w:firstLineChars="275" w:firstLine="660"/>
        <w:rPr>
          <w:ins w:id="1031" w:author="user" w:date="2025-02-22T17:22:00Z"/>
          <w:rFonts w:cs="Times New Roman"/>
          <w:szCs w:val="24"/>
          <w:lang w:val="ru-RU"/>
        </w:rPr>
      </w:pPr>
      <w:ins w:id="1032" w:author="user" w:date="2025-02-22T17:22:00Z">
        <w:r w:rsidRPr="00D26162">
          <w:rPr>
            <w:rFonts w:cs="Times New Roman"/>
            <w:szCs w:val="24"/>
            <w:lang w:val="ru-RU"/>
          </w:rPr>
          <w:lastRenderedPageBreak/>
          <w:t xml:space="preserve">— До того мы полагались на этот мусор. Мы по-прежнему ориентируемся на </w:t>
        </w:r>
        <w:proofErr w:type="spellStart"/>
        <w:r w:rsidRPr="00D26162">
          <w:rPr>
            <w:rFonts w:cs="Times New Roman"/>
            <w:szCs w:val="24"/>
            <w:lang w:val="ru-RU"/>
          </w:rPr>
          <w:t>геометку</w:t>
        </w:r>
        <w:proofErr w:type="spellEnd"/>
        <w:r w:rsidRPr="00D26162">
          <w:rPr>
            <w:rFonts w:cs="Times New Roman"/>
            <w:szCs w:val="24"/>
            <w:lang w:val="ru-RU"/>
          </w:rPr>
          <w:t xml:space="preserve"> </w:t>
        </w:r>
        <w:proofErr w:type="spellStart"/>
        <w:r w:rsidRPr="00D26162">
          <w:rPr>
            <w:rFonts w:cs="Times New Roman"/>
            <w:szCs w:val="24"/>
            <w:lang w:val="ru-RU"/>
          </w:rPr>
          <w:t>Ольгейра</w:t>
        </w:r>
        <w:proofErr w:type="spellEnd"/>
        <w:r w:rsidRPr="00D26162">
          <w:rPr>
            <w:rFonts w:cs="Times New Roman"/>
            <w:szCs w:val="24"/>
            <w:lang w:val="ru-RU"/>
          </w:rPr>
          <w:t xml:space="preserve">, </w:t>
        </w:r>
        <w:proofErr w:type="gramStart"/>
        <w:r w:rsidRPr="00D26162">
          <w:rPr>
            <w:rFonts w:cs="Times New Roman"/>
            <w:szCs w:val="24"/>
            <w:lang w:val="ru-RU"/>
          </w:rPr>
          <w:t>но</w:t>
        </w:r>
        <w:proofErr w:type="gramEnd"/>
        <w:r w:rsidRPr="00D26162">
          <w:rPr>
            <w:rFonts w:cs="Times New Roman"/>
            <w:szCs w:val="24"/>
            <w:lang w:val="ru-RU"/>
          </w:rPr>
          <w:t xml:space="preserve"> если на орбите нам и удалось заполучить правильные данные, наши братья уже наверняка ушли в другое место. </w:t>
        </w:r>
      </w:ins>
    </w:p>
    <w:p w14:paraId="36E4588D" w14:textId="3A6941B0" w:rsidR="005F09C4" w:rsidRPr="00D26162" w:rsidRDefault="005F09C4" w:rsidP="005F09C4">
      <w:pPr>
        <w:ind w:firstLineChars="275" w:firstLine="660"/>
        <w:rPr>
          <w:ins w:id="1033" w:author="user" w:date="2025-02-22T17:22:00Z"/>
          <w:rFonts w:cs="Times New Roman"/>
          <w:szCs w:val="24"/>
          <w:lang w:val="ru-RU"/>
        </w:rPr>
      </w:pPr>
      <w:ins w:id="1034" w:author="user" w:date="2025-02-22T17:22:00Z">
        <w:r w:rsidRPr="00D26162">
          <w:rPr>
            <w:rFonts w:cs="Times New Roman"/>
            <w:szCs w:val="24"/>
            <w:lang w:val="ru-RU"/>
          </w:rPr>
          <w:t>— Значит, прид</w:t>
        </w:r>
      </w:ins>
      <w:r w:rsidR="00BF2D7C" w:rsidRPr="00D26162">
        <w:rPr>
          <w:rFonts w:cs="Times New Roman"/>
          <w:szCs w:val="24"/>
          <w:lang w:val="ru-RU"/>
        </w:rPr>
        <w:t>е</w:t>
      </w:r>
      <w:ins w:id="1035" w:author="user" w:date="2025-02-22T17:22:00Z">
        <w:r w:rsidRPr="00D26162">
          <w:rPr>
            <w:rFonts w:cs="Times New Roman"/>
            <w:szCs w:val="24"/>
            <w:lang w:val="ru-RU"/>
          </w:rPr>
          <w:t>тся строить догадки.</w:t>
        </w:r>
      </w:ins>
    </w:p>
    <w:p w14:paraId="7125FBFA" w14:textId="77777777" w:rsidR="005F09C4" w:rsidRPr="00D26162" w:rsidRDefault="005F09C4" w:rsidP="005F09C4">
      <w:pPr>
        <w:ind w:firstLineChars="275" w:firstLine="660"/>
        <w:rPr>
          <w:ins w:id="1036" w:author="user" w:date="2025-02-22T17:22:00Z"/>
          <w:rFonts w:cs="Times New Roman"/>
          <w:szCs w:val="24"/>
          <w:lang w:val="ru-RU"/>
        </w:rPr>
      </w:pPr>
      <w:ins w:id="1037" w:author="user" w:date="2025-02-22T17:22:00Z">
        <w:r w:rsidRPr="00D26162">
          <w:rPr>
            <w:rFonts w:cs="Times New Roman"/>
            <w:szCs w:val="24"/>
            <w:lang w:val="ru-RU"/>
          </w:rPr>
          <w:t xml:space="preserve">— Немногочисленные. Я тут мало что могу разобрать. </w:t>
        </w:r>
      </w:ins>
    </w:p>
    <w:p w14:paraId="59408F18" w14:textId="5D58CCC1" w:rsidR="005F09C4" w:rsidRPr="00D26162" w:rsidRDefault="005F09C4" w:rsidP="005F09C4">
      <w:pPr>
        <w:ind w:firstLineChars="275" w:firstLine="660"/>
        <w:rPr>
          <w:ins w:id="1038" w:author="user" w:date="2025-02-22T17:22:00Z"/>
          <w:rFonts w:cs="Times New Roman"/>
          <w:szCs w:val="24"/>
          <w:lang w:val="ru-RU"/>
        </w:rPr>
      </w:pPr>
      <w:proofErr w:type="spellStart"/>
      <w:ins w:id="1039" w:author="user" w:date="2025-02-22T17:22:00Z">
        <w:r w:rsidRPr="00D26162">
          <w:rPr>
            <w:rFonts w:cs="Times New Roman"/>
            <w:szCs w:val="24"/>
            <w:lang w:val="ru-RU"/>
          </w:rPr>
          <w:t>Гуннлаугур</w:t>
        </w:r>
        <w:proofErr w:type="spellEnd"/>
        <w:r w:rsidRPr="00D26162">
          <w:rPr>
            <w:rFonts w:cs="Times New Roman"/>
            <w:szCs w:val="24"/>
            <w:lang w:val="ru-RU"/>
          </w:rPr>
          <w:t xml:space="preserve"> нав</w:t>
        </w:r>
      </w:ins>
      <w:r w:rsidR="00BF2D7C" w:rsidRPr="00D26162">
        <w:rPr>
          <w:rFonts w:cs="Times New Roman"/>
          <w:szCs w:val="24"/>
          <w:lang w:val="ru-RU"/>
        </w:rPr>
        <w:t>е</w:t>
      </w:r>
      <w:ins w:id="1040" w:author="user" w:date="2025-02-22T17:22:00Z">
        <w:r w:rsidRPr="00D26162">
          <w:rPr>
            <w:rFonts w:cs="Times New Roman"/>
            <w:szCs w:val="24"/>
            <w:lang w:val="ru-RU"/>
          </w:rPr>
          <w:t xml:space="preserve">л экран авгура на карту, которая мерцала на приборной панели, продолжая вести машину. </w:t>
        </w:r>
      </w:ins>
    </w:p>
    <w:p w14:paraId="1CBE6D81" w14:textId="3C18067C" w:rsidR="005F09C4" w:rsidRPr="00D26162" w:rsidRDefault="005F09C4" w:rsidP="005F09C4">
      <w:pPr>
        <w:ind w:firstLineChars="275" w:firstLine="660"/>
        <w:rPr>
          <w:ins w:id="1041" w:author="user" w:date="2025-02-22T17:22:00Z"/>
          <w:rFonts w:cs="Times New Roman"/>
          <w:szCs w:val="24"/>
          <w:lang w:val="ru-RU"/>
        </w:rPr>
      </w:pPr>
      <w:ins w:id="1042" w:author="user" w:date="2025-02-22T17:22:00Z">
        <w:r w:rsidRPr="00D26162">
          <w:rPr>
            <w:rFonts w:cs="Times New Roman"/>
            <w:szCs w:val="24"/>
            <w:lang w:val="ru-RU"/>
          </w:rPr>
          <w:t xml:space="preserve">— Линия </w:t>
        </w:r>
        <w:proofErr w:type="spellStart"/>
        <w:r w:rsidRPr="00D26162">
          <w:rPr>
            <w:rFonts w:cs="Times New Roman"/>
            <w:szCs w:val="24"/>
            <w:lang w:val="ru-RU"/>
          </w:rPr>
          <w:t>касров</w:t>
        </w:r>
        <w:proofErr w:type="spellEnd"/>
        <w:r w:rsidRPr="00D26162">
          <w:rPr>
            <w:rFonts w:cs="Times New Roman"/>
            <w:szCs w:val="24"/>
            <w:lang w:val="ru-RU"/>
          </w:rPr>
          <w:t xml:space="preserve"> на возвышенности к северу отсюда, видишь? Судя по тому, что мне удалось выяснить, думаю, что их уже нет, разрушены. Ч</w:t>
        </w:r>
      </w:ins>
      <w:r w:rsidR="00BF2D7C" w:rsidRPr="00D26162">
        <w:rPr>
          <w:rFonts w:cs="Times New Roman"/>
          <w:szCs w:val="24"/>
          <w:lang w:val="ru-RU"/>
        </w:rPr>
        <w:t>е</w:t>
      </w:r>
      <w:ins w:id="1043" w:author="user" w:date="2025-02-22T17:22:00Z">
        <w:r w:rsidRPr="00D26162">
          <w:rPr>
            <w:rFonts w:cs="Times New Roman"/>
            <w:szCs w:val="24"/>
            <w:lang w:val="ru-RU"/>
          </w:rPr>
          <w:t>рт возьми, пламя видно отсюда. Если он был там, его оттеснили на восток.</w:t>
        </w:r>
      </w:ins>
    </w:p>
    <w:p w14:paraId="507BA2E9" w14:textId="018F6C4D" w:rsidR="005F09C4" w:rsidRPr="00D26162" w:rsidRDefault="005F09C4" w:rsidP="005F09C4">
      <w:pPr>
        <w:ind w:firstLineChars="275" w:firstLine="660"/>
        <w:rPr>
          <w:ins w:id="1044" w:author="user" w:date="2025-02-22T17:22:00Z"/>
          <w:rFonts w:cs="Times New Roman"/>
          <w:szCs w:val="24"/>
          <w:lang w:val="ru-RU"/>
        </w:rPr>
      </w:pPr>
      <w:ins w:id="1045" w:author="user" w:date="2025-02-22T17:22:00Z">
        <w:r w:rsidRPr="00D26162">
          <w:rPr>
            <w:rFonts w:cs="Times New Roman"/>
            <w:szCs w:val="24"/>
            <w:lang w:val="ru-RU"/>
          </w:rPr>
          <w:t xml:space="preserve">— Каср </w:t>
        </w:r>
        <w:proofErr w:type="spellStart"/>
        <w:r w:rsidRPr="00D26162">
          <w:rPr>
            <w:rFonts w:cs="Times New Roman"/>
            <w:szCs w:val="24"/>
            <w:lang w:val="ru-RU"/>
          </w:rPr>
          <w:t>Авер</w:t>
        </w:r>
        <w:proofErr w:type="spellEnd"/>
        <w:r w:rsidRPr="00D26162">
          <w:rPr>
            <w:rFonts w:cs="Times New Roman"/>
            <w:szCs w:val="24"/>
            <w:lang w:val="ru-RU"/>
          </w:rPr>
          <w:t xml:space="preserve">. Каср </w:t>
        </w:r>
        <w:proofErr w:type="spellStart"/>
        <w:r w:rsidRPr="00D26162">
          <w:rPr>
            <w:rFonts w:cs="Times New Roman"/>
            <w:szCs w:val="24"/>
            <w:lang w:val="ru-RU"/>
          </w:rPr>
          <w:t>Беллок</w:t>
        </w:r>
        <w:proofErr w:type="spellEnd"/>
        <w:r w:rsidRPr="00D26162">
          <w:rPr>
            <w:rFonts w:cs="Times New Roman"/>
            <w:szCs w:val="24"/>
            <w:lang w:val="ru-RU"/>
          </w:rPr>
          <w:t xml:space="preserve">. Каср </w:t>
        </w:r>
        <w:proofErr w:type="spellStart"/>
        <w:r w:rsidRPr="00D26162">
          <w:rPr>
            <w:rFonts w:cs="Times New Roman"/>
            <w:szCs w:val="24"/>
            <w:lang w:val="ru-RU"/>
          </w:rPr>
          <w:t>Моргев</w:t>
        </w:r>
        <w:proofErr w:type="spellEnd"/>
        <w:r w:rsidRPr="00D26162">
          <w:rPr>
            <w:rFonts w:cs="Times New Roman"/>
            <w:szCs w:val="24"/>
            <w:lang w:val="ru-RU"/>
          </w:rPr>
          <w:t>. — Ингвар просмотрел карту. — Если бы переправиться через реку, можно двигаться побыстрее к югу от них. Как насч</w:t>
        </w:r>
      </w:ins>
      <w:r w:rsidR="00BF2D7C" w:rsidRPr="00D26162">
        <w:rPr>
          <w:rFonts w:cs="Times New Roman"/>
          <w:szCs w:val="24"/>
          <w:lang w:val="ru-RU"/>
        </w:rPr>
        <w:t>е</w:t>
      </w:r>
      <w:ins w:id="1046" w:author="user" w:date="2025-02-22T17:22:00Z">
        <w:r w:rsidRPr="00D26162">
          <w:rPr>
            <w:rFonts w:cs="Times New Roman"/>
            <w:szCs w:val="24"/>
            <w:lang w:val="ru-RU"/>
          </w:rPr>
          <w:t>т этого хребта?</w:t>
        </w:r>
      </w:ins>
    </w:p>
    <w:p w14:paraId="3225B590" w14:textId="77777777" w:rsidR="005F09C4" w:rsidRPr="00D26162" w:rsidRDefault="005F09C4" w:rsidP="005F09C4">
      <w:pPr>
        <w:ind w:firstLineChars="275" w:firstLine="660"/>
        <w:rPr>
          <w:ins w:id="1047" w:author="user" w:date="2025-02-22T17:22:00Z"/>
          <w:rFonts w:cs="Times New Roman"/>
          <w:szCs w:val="24"/>
          <w:lang w:val="ru-RU"/>
        </w:rPr>
      </w:pPr>
      <w:ins w:id="1048" w:author="user" w:date="2025-02-22T17:22:00Z">
        <w:r w:rsidRPr="00D26162">
          <w:rPr>
            <w:rFonts w:cs="Times New Roman"/>
            <w:szCs w:val="24"/>
            <w:lang w:val="ru-RU"/>
          </w:rPr>
          <w:t>— Просматривал. Отвесный склон, если верить снимкам. Да вся эта планета — сплошная крепость.</w:t>
        </w:r>
      </w:ins>
    </w:p>
    <w:p w14:paraId="6BB324E2" w14:textId="77777777" w:rsidR="005F09C4" w:rsidRPr="00D26162" w:rsidRDefault="005F09C4" w:rsidP="005F09C4">
      <w:pPr>
        <w:ind w:firstLineChars="275" w:firstLine="660"/>
        <w:rPr>
          <w:ins w:id="1049" w:author="user" w:date="2025-02-22T17:22:00Z"/>
          <w:rFonts w:cs="Times New Roman"/>
          <w:szCs w:val="24"/>
          <w:lang w:val="ru-RU"/>
        </w:rPr>
      </w:pPr>
      <w:ins w:id="1050" w:author="user" w:date="2025-02-22T17:22:00Z">
        <w:r w:rsidRPr="00D26162">
          <w:rPr>
            <w:rFonts w:cs="Times New Roman"/>
            <w:szCs w:val="24"/>
            <w:lang w:val="ru-RU"/>
          </w:rPr>
          <w:t>— Местечко как раз для обороны.</w:t>
        </w:r>
      </w:ins>
    </w:p>
    <w:p w14:paraId="529AEE8F" w14:textId="32CA0C81" w:rsidR="005F09C4" w:rsidRPr="00D26162" w:rsidRDefault="005F09C4" w:rsidP="005F09C4">
      <w:pPr>
        <w:ind w:firstLineChars="275" w:firstLine="660"/>
        <w:rPr>
          <w:ins w:id="1051" w:author="user" w:date="2025-02-22T17:22:00Z"/>
          <w:rFonts w:cs="Times New Roman"/>
          <w:szCs w:val="24"/>
          <w:lang w:val="ru-RU"/>
        </w:rPr>
      </w:pPr>
      <w:ins w:id="1052" w:author="user" w:date="2025-02-22T17:22:00Z">
        <w:r w:rsidRPr="00D26162">
          <w:rPr>
            <w:rFonts w:cs="Times New Roman"/>
            <w:szCs w:val="24"/>
            <w:lang w:val="ru-RU"/>
          </w:rPr>
          <w:t xml:space="preserve">— Смотри-ка сюда. — </w:t>
        </w:r>
        <w:proofErr w:type="spellStart"/>
        <w:r w:rsidRPr="00D26162">
          <w:rPr>
            <w:rFonts w:cs="Times New Roman"/>
            <w:szCs w:val="24"/>
            <w:lang w:val="ru-RU"/>
          </w:rPr>
          <w:t>Гуннлаугур</w:t>
        </w:r>
        <w:proofErr w:type="spellEnd"/>
        <w:r w:rsidRPr="00D26162">
          <w:rPr>
            <w:rFonts w:cs="Times New Roman"/>
            <w:szCs w:val="24"/>
            <w:lang w:val="ru-RU"/>
          </w:rPr>
          <w:t xml:space="preserve"> указал на узкий проход в горном массиве. Там располагался Каср </w:t>
        </w:r>
        <w:proofErr w:type="spellStart"/>
        <w:r w:rsidRPr="00D26162">
          <w:rPr>
            <w:rFonts w:cs="Times New Roman"/>
            <w:szCs w:val="24"/>
            <w:lang w:val="ru-RU"/>
          </w:rPr>
          <w:t>Васта</w:t>
        </w:r>
        <w:proofErr w:type="spellEnd"/>
        <w:r w:rsidRPr="00D26162">
          <w:rPr>
            <w:rFonts w:cs="Times New Roman"/>
            <w:szCs w:val="24"/>
            <w:lang w:val="ru-RU"/>
          </w:rPr>
          <w:t>. —</w:t>
        </w:r>
      </w:ins>
      <w:r w:rsidR="00865B37" w:rsidRPr="00D26162">
        <w:rPr>
          <w:rFonts w:cs="Times New Roman"/>
          <w:szCs w:val="24"/>
          <w:lang w:val="ru-RU"/>
        </w:rPr>
        <w:t xml:space="preserve"> </w:t>
      </w:r>
      <w:ins w:id="1053" w:author="user" w:date="2025-02-22T17:22:00Z">
        <w:r w:rsidRPr="00D26162">
          <w:rPr>
            <w:rFonts w:cs="Times New Roman"/>
            <w:szCs w:val="24"/>
            <w:lang w:val="ru-RU"/>
          </w:rPr>
          <w:t>С тамошних имперских позиций периодически доходят сигналы. От остальных — ничего. Если бы я хотел остановить наступление…</w:t>
        </w:r>
      </w:ins>
    </w:p>
    <w:p w14:paraId="1CBEB28D" w14:textId="77777777" w:rsidR="005F09C4" w:rsidRPr="00D26162" w:rsidRDefault="005F09C4" w:rsidP="005F09C4">
      <w:pPr>
        <w:ind w:firstLineChars="275" w:firstLine="660"/>
        <w:rPr>
          <w:ins w:id="1054" w:author="user" w:date="2025-02-22T17:22:00Z"/>
          <w:rFonts w:cs="Times New Roman"/>
          <w:szCs w:val="24"/>
          <w:lang w:val="ru-RU"/>
        </w:rPr>
      </w:pPr>
      <w:ins w:id="1055" w:author="user" w:date="2025-02-22T17:22:00Z">
        <w:r w:rsidRPr="00D26162">
          <w:rPr>
            <w:rFonts w:cs="Times New Roman"/>
            <w:szCs w:val="24"/>
            <w:lang w:val="ru-RU"/>
          </w:rPr>
          <w:t>— Ты бы сделал это там. Да, ты-то смог бы. Но сможем ли мы?</w:t>
        </w:r>
      </w:ins>
    </w:p>
    <w:p w14:paraId="5AD49374" w14:textId="77777777" w:rsidR="005F09C4" w:rsidRPr="00D26162" w:rsidRDefault="005F09C4" w:rsidP="005F09C4">
      <w:pPr>
        <w:ind w:firstLineChars="275" w:firstLine="660"/>
        <w:rPr>
          <w:ins w:id="1056" w:author="user" w:date="2025-02-22T17:22:00Z"/>
          <w:rFonts w:cs="Times New Roman"/>
          <w:szCs w:val="24"/>
          <w:lang w:val="ru-RU"/>
        </w:rPr>
      </w:pPr>
      <w:proofErr w:type="spellStart"/>
      <w:ins w:id="1057" w:author="user" w:date="2025-02-22T17:22:00Z">
        <w:r w:rsidRPr="00D26162">
          <w:rPr>
            <w:rFonts w:cs="Times New Roman"/>
            <w:szCs w:val="24"/>
            <w:lang w:val="ru-RU"/>
          </w:rPr>
          <w:t>Гуннлаугур</w:t>
        </w:r>
        <w:proofErr w:type="spellEnd"/>
        <w:r w:rsidRPr="00D26162">
          <w:rPr>
            <w:rFonts w:cs="Times New Roman"/>
            <w:szCs w:val="24"/>
            <w:lang w:val="ru-RU"/>
          </w:rPr>
          <w:t xml:space="preserve"> хмыкнул:</w:t>
        </w:r>
      </w:ins>
    </w:p>
    <w:p w14:paraId="2829A6E1" w14:textId="3C5D8D6E" w:rsidR="005F09C4" w:rsidRPr="00D26162" w:rsidRDefault="005F09C4" w:rsidP="005F09C4">
      <w:pPr>
        <w:ind w:firstLineChars="275" w:firstLine="660"/>
        <w:rPr>
          <w:ins w:id="1058" w:author="user" w:date="2025-02-22T17:22:00Z"/>
          <w:rFonts w:cs="Times New Roman"/>
          <w:szCs w:val="24"/>
          <w:lang w:val="ru-RU"/>
        </w:rPr>
      </w:pPr>
      <w:ins w:id="1059" w:author="user" w:date="2025-02-22T17:22:00Z">
        <w:r w:rsidRPr="00D26162">
          <w:rPr>
            <w:rFonts w:cs="Times New Roman"/>
            <w:szCs w:val="24"/>
            <w:lang w:val="ru-RU"/>
          </w:rPr>
          <w:t>— Может, и сможем. Но чем ближе подбер</w:t>
        </w:r>
      </w:ins>
      <w:r w:rsidR="00BF2D7C" w:rsidRPr="00D26162">
        <w:rPr>
          <w:rFonts w:cs="Times New Roman"/>
          <w:szCs w:val="24"/>
          <w:lang w:val="ru-RU"/>
        </w:rPr>
        <w:t>е</w:t>
      </w:r>
      <w:ins w:id="1060" w:author="user" w:date="2025-02-22T17:22:00Z">
        <w:r w:rsidRPr="00D26162">
          <w:rPr>
            <w:rFonts w:cs="Times New Roman"/>
            <w:szCs w:val="24"/>
            <w:lang w:val="ru-RU"/>
          </w:rPr>
          <w:t xml:space="preserve">мся, тем тяжелее будет. </w:t>
        </w:r>
      </w:ins>
    </w:p>
    <w:p w14:paraId="60F3C221" w14:textId="77777777" w:rsidR="005F09C4" w:rsidRPr="00D26162" w:rsidRDefault="005F09C4" w:rsidP="005F09C4">
      <w:pPr>
        <w:ind w:firstLineChars="275" w:firstLine="660"/>
        <w:rPr>
          <w:ins w:id="1061" w:author="user" w:date="2025-02-22T17:22:00Z"/>
          <w:rFonts w:cs="Times New Roman"/>
          <w:szCs w:val="24"/>
          <w:lang w:val="ru-RU"/>
        </w:rPr>
      </w:pPr>
      <w:proofErr w:type="spellStart"/>
      <w:ins w:id="1062" w:author="user" w:date="2025-02-22T17:22:00Z">
        <w:r w:rsidRPr="00D26162">
          <w:rPr>
            <w:rFonts w:cs="Times New Roman"/>
            <w:szCs w:val="24"/>
            <w:lang w:val="ru-RU"/>
          </w:rPr>
          <w:t>Гуннлаугур</w:t>
        </w:r>
        <w:proofErr w:type="spellEnd"/>
        <w:r w:rsidRPr="00D26162">
          <w:rPr>
            <w:rFonts w:cs="Times New Roman"/>
            <w:szCs w:val="24"/>
            <w:lang w:val="ru-RU"/>
          </w:rPr>
          <w:t xml:space="preserve"> деактивировал </w:t>
        </w:r>
        <w:proofErr w:type="spellStart"/>
        <w:r w:rsidRPr="00D26162">
          <w:rPr>
            <w:rFonts w:cs="Times New Roman"/>
            <w:szCs w:val="24"/>
            <w:lang w:val="ru-RU"/>
          </w:rPr>
          <w:t>картолит</w:t>
        </w:r>
        <w:proofErr w:type="spellEnd"/>
        <w:r w:rsidRPr="00D26162">
          <w:rPr>
            <w:rFonts w:cs="Times New Roman"/>
            <w:szCs w:val="24"/>
            <w:lang w:val="ru-RU"/>
          </w:rPr>
          <w:t xml:space="preserve">. </w:t>
        </w:r>
      </w:ins>
    </w:p>
    <w:p w14:paraId="026B5544" w14:textId="6D57111B" w:rsidR="005F09C4" w:rsidRPr="00D26162" w:rsidRDefault="005F09C4" w:rsidP="005F09C4">
      <w:pPr>
        <w:ind w:firstLineChars="275" w:firstLine="660"/>
        <w:rPr>
          <w:ins w:id="1063" w:author="user" w:date="2025-02-22T17:22:00Z"/>
          <w:rFonts w:cs="Times New Roman"/>
          <w:szCs w:val="24"/>
          <w:lang w:val="ru-RU"/>
        </w:rPr>
      </w:pPr>
      <w:ins w:id="1064" w:author="user" w:date="2025-02-22T17:22:00Z">
        <w:r w:rsidRPr="00D26162">
          <w:rPr>
            <w:rFonts w:cs="Times New Roman"/>
            <w:szCs w:val="24"/>
            <w:lang w:val="ru-RU"/>
          </w:rPr>
          <w:t>— Думаю, он ещ</w:t>
        </w:r>
      </w:ins>
      <w:r w:rsidR="00BF2D7C" w:rsidRPr="00D26162">
        <w:rPr>
          <w:rFonts w:cs="Times New Roman"/>
          <w:szCs w:val="24"/>
          <w:lang w:val="ru-RU"/>
        </w:rPr>
        <w:t>е</w:t>
      </w:r>
      <w:ins w:id="1065" w:author="user" w:date="2025-02-22T17:22:00Z">
        <w:r w:rsidRPr="00D26162">
          <w:rPr>
            <w:rFonts w:cs="Times New Roman"/>
            <w:szCs w:val="24"/>
            <w:lang w:val="ru-RU"/>
          </w:rPr>
          <w:t xml:space="preserve"> пригодится. Его... навыки. Я не хочу терять ещ</w:t>
        </w:r>
      </w:ins>
      <w:r w:rsidR="00BF2D7C" w:rsidRPr="00D26162">
        <w:rPr>
          <w:rFonts w:cs="Times New Roman"/>
          <w:szCs w:val="24"/>
          <w:lang w:val="ru-RU"/>
        </w:rPr>
        <w:t>е</w:t>
      </w:r>
      <w:ins w:id="1066" w:author="user" w:date="2025-02-22T17:22:00Z">
        <w:r w:rsidRPr="00D26162">
          <w:rPr>
            <w:rFonts w:cs="Times New Roman"/>
            <w:szCs w:val="24"/>
            <w:lang w:val="ru-RU"/>
          </w:rPr>
          <w:t xml:space="preserve"> одного воина.</w:t>
        </w:r>
      </w:ins>
    </w:p>
    <w:p w14:paraId="6AB2CD0B" w14:textId="77777777" w:rsidR="005F09C4" w:rsidRPr="00D26162" w:rsidRDefault="005F09C4" w:rsidP="005F09C4">
      <w:pPr>
        <w:ind w:firstLineChars="275" w:firstLine="660"/>
        <w:rPr>
          <w:ins w:id="1067" w:author="user" w:date="2025-02-22T17:22:00Z"/>
          <w:rFonts w:cs="Times New Roman"/>
          <w:szCs w:val="24"/>
          <w:lang w:val="ru-RU"/>
        </w:rPr>
      </w:pPr>
      <w:ins w:id="1068" w:author="user" w:date="2025-02-22T17:22:00Z">
        <w:r w:rsidRPr="00D26162">
          <w:rPr>
            <w:rFonts w:cs="Times New Roman"/>
            <w:szCs w:val="24"/>
            <w:lang w:val="ru-RU"/>
          </w:rPr>
          <w:t xml:space="preserve">Ингвар поколебался, ответив не сразу. </w:t>
        </w:r>
      </w:ins>
    </w:p>
    <w:p w14:paraId="687119CE" w14:textId="77777777" w:rsidR="005F09C4" w:rsidRPr="00D26162" w:rsidRDefault="005F09C4" w:rsidP="005F09C4">
      <w:pPr>
        <w:ind w:firstLineChars="275" w:firstLine="660"/>
        <w:rPr>
          <w:ins w:id="1069" w:author="user" w:date="2025-02-22T17:22:00Z"/>
          <w:rFonts w:cs="Times New Roman"/>
          <w:szCs w:val="24"/>
          <w:lang w:val="ru-RU"/>
        </w:rPr>
      </w:pPr>
      <w:ins w:id="1070" w:author="user" w:date="2025-02-22T17:22:00Z">
        <w:r w:rsidRPr="00D26162">
          <w:rPr>
            <w:rFonts w:cs="Times New Roman"/>
            <w:szCs w:val="24"/>
            <w:lang w:val="ru-RU"/>
          </w:rPr>
          <w:t xml:space="preserve">— Но ты был прав, что помог гвардейцам. Там. </w:t>
        </w:r>
      </w:ins>
    </w:p>
    <w:p w14:paraId="55F7D983" w14:textId="44BCBEC5" w:rsidR="005F09C4" w:rsidRPr="00D26162" w:rsidRDefault="005F09C4" w:rsidP="005F09C4">
      <w:pPr>
        <w:ind w:firstLineChars="275" w:firstLine="660"/>
        <w:rPr>
          <w:ins w:id="1071" w:author="user" w:date="2025-02-22T17:22:00Z"/>
          <w:rFonts w:cs="Times New Roman"/>
          <w:szCs w:val="24"/>
          <w:lang w:val="ru-RU"/>
        </w:rPr>
      </w:pPr>
      <w:ins w:id="1072" w:author="user" w:date="2025-02-22T17:22:00Z">
        <w:r w:rsidRPr="00D26162">
          <w:rPr>
            <w:rFonts w:cs="Times New Roman"/>
            <w:szCs w:val="24"/>
            <w:lang w:val="ru-RU"/>
          </w:rPr>
          <w:t xml:space="preserve">— Наверное. — Голос </w:t>
        </w:r>
        <w:proofErr w:type="spellStart"/>
        <w:r w:rsidRPr="00D26162">
          <w:rPr>
            <w:rFonts w:cs="Times New Roman"/>
            <w:szCs w:val="24"/>
            <w:lang w:val="ru-RU"/>
          </w:rPr>
          <w:t>Раскалывателя</w:t>
        </w:r>
        <w:proofErr w:type="spellEnd"/>
        <w:r w:rsidRPr="00D26162">
          <w:rPr>
            <w:rFonts w:cs="Times New Roman"/>
            <w:szCs w:val="24"/>
            <w:lang w:val="ru-RU"/>
          </w:rPr>
          <w:t xml:space="preserve"> Черепов звучал кисло. — Я бы сделал это и снова, но это вс</w:t>
        </w:r>
      </w:ins>
      <w:r w:rsidR="00BF2D7C" w:rsidRPr="00D26162">
        <w:rPr>
          <w:rFonts w:cs="Times New Roman"/>
          <w:szCs w:val="24"/>
          <w:lang w:val="ru-RU"/>
        </w:rPr>
        <w:t>е</w:t>
      </w:r>
      <w:ins w:id="1073" w:author="user" w:date="2025-02-22T17:22:00Z">
        <w:r w:rsidRPr="00D26162">
          <w:rPr>
            <w:rFonts w:cs="Times New Roman"/>
            <w:szCs w:val="24"/>
            <w:lang w:val="ru-RU"/>
          </w:rPr>
          <w:t xml:space="preserve"> потерянное время.</w:t>
        </w:r>
      </w:ins>
    </w:p>
    <w:p w14:paraId="20606317" w14:textId="5A5AC4E0" w:rsidR="005F09C4" w:rsidRPr="00D26162" w:rsidRDefault="005F09C4" w:rsidP="005F09C4">
      <w:pPr>
        <w:ind w:firstLineChars="275" w:firstLine="660"/>
        <w:rPr>
          <w:ins w:id="1074" w:author="user" w:date="2025-02-22T17:22:00Z"/>
          <w:rFonts w:cs="Times New Roman"/>
          <w:szCs w:val="24"/>
          <w:lang w:val="ru-RU"/>
        </w:rPr>
      </w:pPr>
      <w:ins w:id="1075" w:author="user" w:date="2025-02-22T17:22:00Z">
        <w:r w:rsidRPr="00D26162">
          <w:rPr>
            <w:rFonts w:cs="Times New Roman"/>
            <w:szCs w:val="24"/>
            <w:lang w:val="ru-RU"/>
          </w:rPr>
          <w:t>— Время работает и против них тоже. Если Охотники там, им прид</w:t>
        </w:r>
      </w:ins>
      <w:r w:rsidR="00BF2D7C" w:rsidRPr="00D26162">
        <w:rPr>
          <w:rFonts w:cs="Times New Roman"/>
          <w:szCs w:val="24"/>
          <w:lang w:val="ru-RU"/>
        </w:rPr>
        <w:t>е</w:t>
      </w:r>
      <w:ins w:id="1076" w:author="user" w:date="2025-02-22T17:22:00Z">
        <w:r w:rsidRPr="00D26162">
          <w:rPr>
            <w:rFonts w:cs="Times New Roman"/>
            <w:szCs w:val="24"/>
            <w:lang w:val="ru-RU"/>
          </w:rPr>
          <w:t>тся выжидать подходящий момент. Вс</w:t>
        </w:r>
      </w:ins>
      <w:r w:rsidR="00BF2D7C" w:rsidRPr="00D26162">
        <w:rPr>
          <w:rFonts w:cs="Times New Roman"/>
          <w:szCs w:val="24"/>
          <w:lang w:val="ru-RU"/>
        </w:rPr>
        <w:t>е</w:t>
      </w:r>
      <w:ins w:id="1077" w:author="user" w:date="2025-02-22T17:22:00Z">
        <w:r w:rsidRPr="00D26162">
          <w:rPr>
            <w:rFonts w:cs="Times New Roman"/>
            <w:szCs w:val="24"/>
            <w:lang w:val="ru-RU"/>
          </w:rPr>
          <w:t xml:space="preserve"> должно совпасть идеально. Они не знают, что мы ид</w:t>
        </w:r>
      </w:ins>
      <w:r w:rsidR="00BF2D7C" w:rsidRPr="00D26162">
        <w:rPr>
          <w:rFonts w:cs="Times New Roman"/>
          <w:szCs w:val="24"/>
          <w:lang w:val="ru-RU"/>
        </w:rPr>
        <w:t>е</w:t>
      </w:r>
      <w:ins w:id="1078" w:author="user" w:date="2025-02-22T17:22:00Z">
        <w:r w:rsidRPr="00D26162">
          <w:rPr>
            <w:rFonts w:cs="Times New Roman"/>
            <w:szCs w:val="24"/>
            <w:lang w:val="ru-RU"/>
          </w:rPr>
          <w:t>м за ними. А мы знаем, и это наше преимущество.</w:t>
        </w:r>
      </w:ins>
    </w:p>
    <w:p w14:paraId="2CC61D6F" w14:textId="10D41B3F" w:rsidR="005F09C4" w:rsidRPr="00D26162" w:rsidRDefault="005F09C4" w:rsidP="005F09C4">
      <w:pPr>
        <w:ind w:firstLineChars="275" w:firstLine="660"/>
        <w:rPr>
          <w:ins w:id="1079" w:author="user" w:date="2025-02-22T17:22:00Z"/>
          <w:rFonts w:cs="Times New Roman"/>
          <w:szCs w:val="24"/>
          <w:lang w:val="ru-RU"/>
        </w:rPr>
      </w:pPr>
      <w:ins w:id="1080" w:author="user" w:date="2025-02-22T17:22:00Z">
        <w:r w:rsidRPr="00D26162">
          <w:rPr>
            <w:rFonts w:cs="Times New Roman"/>
            <w:szCs w:val="24"/>
            <w:lang w:val="ru-RU"/>
          </w:rPr>
          <w:t>— И вс</w:t>
        </w:r>
      </w:ins>
      <w:r w:rsidR="00BF2D7C" w:rsidRPr="00D26162">
        <w:rPr>
          <w:rFonts w:cs="Times New Roman"/>
          <w:szCs w:val="24"/>
          <w:lang w:val="ru-RU"/>
        </w:rPr>
        <w:t>е</w:t>
      </w:r>
      <w:ins w:id="1081" w:author="user" w:date="2025-02-22T17:22:00Z">
        <w:r w:rsidRPr="00D26162">
          <w:rPr>
            <w:rFonts w:cs="Times New Roman"/>
            <w:szCs w:val="24"/>
            <w:lang w:val="ru-RU"/>
          </w:rPr>
          <w:t xml:space="preserve">-таки надо подняться. Езжай по южной дороге ко входу на перевал, который огибает вершину, видишь? Титанов туда не поднять, брони у них нет, справится даже мобильная пехота. А вот эта штука — она может просто пробиться наверх, и до земляных укреплений будет рукой подать. А если машина выйдет из строя, можно и пешком добежать. </w:t>
        </w:r>
      </w:ins>
    </w:p>
    <w:p w14:paraId="4763E804" w14:textId="77777777" w:rsidR="005F09C4" w:rsidRPr="00D26162" w:rsidRDefault="005F09C4" w:rsidP="005F09C4">
      <w:pPr>
        <w:ind w:firstLineChars="275" w:firstLine="660"/>
        <w:rPr>
          <w:ins w:id="1082" w:author="user" w:date="2025-02-22T17:22:00Z"/>
          <w:rFonts w:cs="Times New Roman"/>
          <w:szCs w:val="24"/>
          <w:lang w:val="ru-RU"/>
        </w:rPr>
      </w:pPr>
      <w:ins w:id="1083" w:author="user" w:date="2025-02-22T17:22:00Z">
        <w:r w:rsidRPr="00D26162">
          <w:rPr>
            <w:rFonts w:cs="Times New Roman"/>
            <w:szCs w:val="24"/>
            <w:lang w:val="ru-RU"/>
          </w:rPr>
          <w:t xml:space="preserve">Ингвар рассмеялся: </w:t>
        </w:r>
      </w:ins>
    </w:p>
    <w:p w14:paraId="5EC8C03C" w14:textId="77777777" w:rsidR="005F09C4" w:rsidRPr="00D26162" w:rsidRDefault="005F09C4" w:rsidP="005F09C4">
      <w:pPr>
        <w:ind w:firstLineChars="275" w:firstLine="660"/>
        <w:rPr>
          <w:ins w:id="1084" w:author="user" w:date="2025-02-22T17:22:00Z"/>
          <w:rFonts w:cs="Times New Roman"/>
          <w:szCs w:val="24"/>
          <w:lang w:val="ru-RU"/>
        </w:rPr>
      </w:pPr>
      <w:ins w:id="1085" w:author="user" w:date="2025-02-22T17:22:00Z">
        <w:r w:rsidRPr="00D26162">
          <w:rPr>
            <w:rFonts w:cs="Times New Roman"/>
            <w:szCs w:val="24"/>
            <w:lang w:val="ru-RU"/>
          </w:rPr>
          <w:t>— Добежать!</w:t>
        </w:r>
      </w:ins>
    </w:p>
    <w:p w14:paraId="5683B562" w14:textId="77777777" w:rsidR="005F09C4" w:rsidRPr="00D26162" w:rsidRDefault="005F09C4" w:rsidP="005F09C4">
      <w:pPr>
        <w:ind w:firstLineChars="275" w:firstLine="660"/>
        <w:rPr>
          <w:ins w:id="1086" w:author="user" w:date="2025-02-22T17:22:00Z"/>
          <w:rFonts w:cs="Times New Roman"/>
          <w:szCs w:val="24"/>
          <w:lang w:val="ru-RU"/>
        </w:rPr>
      </w:pPr>
      <w:ins w:id="1087" w:author="user" w:date="2025-02-22T17:22:00Z">
        <w:r w:rsidRPr="00D26162">
          <w:rPr>
            <w:rFonts w:cs="Times New Roman"/>
            <w:szCs w:val="24"/>
            <w:lang w:val="ru-RU"/>
          </w:rPr>
          <w:t>— А что не так-то?</w:t>
        </w:r>
      </w:ins>
    </w:p>
    <w:p w14:paraId="15D2468C" w14:textId="32180460" w:rsidR="005F09C4" w:rsidRPr="00D26162" w:rsidRDefault="005F09C4" w:rsidP="005F09C4">
      <w:pPr>
        <w:ind w:firstLineChars="275" w:firstLine="660"/>
        <w:rPr>
          <w:ins w:id="1088" w:author="user" w:date="2025-02-22T17:22:00Z"/>
          <w:rFonts w:cs="Times New Roman"/>
          <w:szCs w:val="24"/>
          <w:lang w:val="ru-RU"/>
        </w:rPr>
      </w:pPr>
      <w:ins w:id="1089" w:author="user" w:date="2025-02-22T17:22:00Z">
        <w:r w:rsidRPr="00D26162">
          <w:rPr>
            <w:rFonts w:cs="Times New Roman"/>
            <w:szCs w:val="24"/>
            <w:lang w:val="ru-RU"/>
          </w:rPr>
          <w:t>— Да вс</w:t>
        </w:r>
      </w:ins>
      <w:r w:rsidR="00BF2D7C" w:rsidRPr="00D26162">
        <w:rPr>
          <w:rFonts w:cs="Times New Roman"/>
          <w:szCs w:val="24"/>
          <w:lang w:val="ru-RU"/>
        </w:rPr>
        <w:t>е</w:t>
      </w:r>
      <w:ins w:id="1090" w:author="user" w:date="2025-02-22T17:22:00Z">
        <w:r w:rsidRPr="00D26162">
          <w:rPr>
            <w:rFonts w:cs="Times New Roman"/>
            <w:szCs w:val="24"/>
            <w:lang w:val="ru-RU"/>
          </w:rPr>
          <w:t xml:space="preserve"> штатно. Совсем как дома.</w:t>
        </w:r>
      </w:ins>
    </w:p>
    <w:p w14:paraId="3EE92973" w14:textId="77777777" w:rsidR="005F09C4" w:rsidRPr="00D26162" w:rsidRDefault="005F09C4" w:rsidP="005F09C4">
      <w:pPr>
        <w:ind w:firstLineChars="275" w:firstLine="660"/>
        <w:rPr>
          <w:ins w:id="1091" w:author="user" w:date="2025-02-22T17:22:00Z"/>
          <w:rFonts w:cs="Times New Roman"/>
          <w:szCs w:val="24"/>
          <w:lang w:val="ru-RU"/>
        </w:rPr>
      </w:pPr>
      <w:ins w:id="1092" w:author="user" w:date="2025-02-22T17:22:00Z">
        <w:r w:rsidRPr="00D26162">
          <w:rPr>
            <w:rFonts w:cs="Times New Roman"/>
            <w:szCs w:val="24"/>
            <w:lang w:val="ru-RU"/>
          </w:rPr>
          <w:t>— Незаметнее. Труднее отслеживать. Точнее.</w:t>
        </w:r>
      </w:ins>
    </w:p>
    <w:p w14:paraId="11E7EA49" w14:textId="38BC4C95" w:rsidR="005F09C4" w:rsidRPr="00D26162" w:rsidRDefault="005F09C4" w:rsidP="005F09C4">
      <w:pPr>
        <w:ind w:firstLineChars="275" w:firstLine="660"/>
        <w:rPr>
          <w:ins w:id="1093" w:author="user" w:date="2025-02-22T17:22:00Z"/>
          <w:rFonts w:cs="Times New Roman"/>
          <w:szCs w:val="24"/>
          <w:lang w:val="ru-RU"/>
        </w:rPr>
      </w:pPr>
      <w:ins w:id="1094" w:author="user" w:date="2025-02-22T17:22:00Z">
        <w:r w:rsidRPr="00D26162">
          <w:rPr>
            <w:rFonts w:cs="Times New Roman"/>
            <w:szCs w:val="24"/>
            <w:lang w:val="ru-RU"/>
          </w:rPr>
          <w:t>Со временем на лобовом стекле начали появляться какие-то объекты — ч</w:t>
        </w:r>
      </w:ins>
      <w:r w:rsidR="00BF2D7C" w:rsidRPr="00D26162">
        <w:rPr>
          <w:rFonts w:cs="Times New Roman"/>
          <w:szCs w:val="24"/>
          <w:lang w:val="ru-RU"/>
        </w:rPr>
        <w:t>е</w:t>
      </w:r>
      <w:ins w:id="1095" w:author="user" w:date="2025-02-22T17:22:00Z">
        <w:r w:rsidRPr="00D26162">
          <w:rPr>
            <w:rFonts w:cs="Times New Roman"/>
            <w:szCs w:val="24"/>
            <w:lang w:val="ru-RU"/>
          </w:rPr>
          <w:t>рные комочки вроде хлопьев пепла. Сначала их было немного, затем — вс</w:t>
        </w:r>
      </w:ins>
      <w:r w:rsidR="00BF2D7C" w:rsidRPr="00D26162">
        <w:rPr>
          <w:rFonts w:cs="Times New Roman"/>
          <w:szCs w:val="24"/>
          <w:lang w:val="ru-RU"/>
        </w:rPr>
        <w:t>е</w:t>
      </w:r>
      <w:ins w:id="1096" w:author="user" w:date="2025-02-22T17:22:00Z">
        <w:r w:rsidRPr="00D26162">
          <w:rPr>
            <w:rFonts w:cs="Times New Roman"/>
            <w:szCs w:val="24"/>
            <w:lang w:val="ru-RU"/>
          </w:rPr>
          <w:t xml:space="preserve"> больше и больше, как будто ш</w:t>
        </w:r>
      </w:ins>
      <w:r w:rsidR="00BF2D7C" w:rsidRPr="00D26162">
        <w:rPr>
          <w:rFonts w:cs="Times New Roman"/>
          <w:szCs w:val="24"/>
          <w:lang w:val="ru-RU"/>
        </w:rPr>
        <w:t>е</w:t>
      </w:r>
      <w:ins w:id="1097" w:author="user" w:date="2025-02-22T17:22:00Z">
        <w:r w:rsidRPr="00D26162">
          <w:rPr>
            <w:rFonts w:cs="Times New Roman"/>
            <w:szCs w:val="24"/>
            <w:lang w:val="ru-RU"/>
          </w:rPr>
          <w:t xml:space="preserve">л </w:t>
        </w:r>
        <w:r w:rsidRPr="00D26162">
          <w:rPr>
            <w:rFonts w:cs="Times New Roman"/>
            <w:szCs w:val="24"/>
            <w:lang w:val="ru-RU"/>
          </w:rPr>
          <w:lastRenderedPageBreak/>
          <w:t>дождь. Некоторые казались дотлевающими, будто парящие остатки какого-то огромного пожара. Чем больше становилось этих падающих хлопьев, тем заметнее светлело небо, но не от солнечных лучей, а от чего-то злого, красного — и близкого.</w:t>
        </w:r>
      </w:ins>
    </w:p>
    <w:p w14:paraId="0913AD44" w14:textId="77777777" w:rsidR="005F09C4" w:rsidRPr="00D26162" w:rsidRDefault="005F09C4" w:rsidP="005F09C4">
      <w:pPr>
        <w:ind w:firstLineChars="300" w:firstLine="720"/>
        <w:rPr>
          <w:ins w:id="1098" w:author="user" w:date="2025-02-22T17:22:00Z"/>
          <w:rFonts w:cs="Times New Roman"/>
          <w:szCs w:val="24"/>
          <w:lang w:val="ru-RU"/>
        </w:rPr>
      </w:pPr>
      <w:proofErr w:type="spellStart"/>
      <w:ins w:id="1099" w:author="user" w:date="2025-02-22T17:22:00Z">
        <w:r w:rsidRPr="00D26162">
          <w:rPr>
            <w:rFonts w:cs="Times New Roman"/>
            <w:szCs w:val="24"/>
            <w:lang w:val="ru-RU"/>
          </w:rPr>
          <w:t>Гуннлаугур</w:t>
        </w:r>
        <w:proofErr w:type="spellEnd"/>
        <w:r w:rsidRPr="00D26162">
          <w:rPr>
            <w:rFonts w:cs="Times New Roman"/>
            <w:szCs w:val="24"/>
            <w:lang w:val="ru-RU"/>
          </w:rPr>
          <w:t xml:space="preserve"> взглянул на сканеры «</w:t>
        </w:r>
        <w:proofErr w:type="spellStart"/>
        <w:r w:rsidRPr="00D26162">
          <w:rPr>
            <w:rFonts w:cs="Times New Roman"/>
            <w:szCs w:val="24"/>
            <w:lang w:val="ru-RU"/>
          </w:rPr>
          <w:t>Таврокса</w:t>
        </w:r>
        <w:proofErr w:type="spellEnd"/>
        <w:r w:rsidRPr="00D26162">
          <w:rPr>
            <w:rFonts w:cs="Times New Roman"/>
            <w:szCs w:val="24"/>
            <w:lang w:val="ru-RU"/>
          </w:rPr>
          <w:t xml:space="preserve">». </w:t>
        </w:r>
      </w:ins>
    </w:p>
    <w:p w14:paraId="52EACCC3" w14:textId="77777777" w:rsidR="005F09C4" w:rsidRPr="00D26162" w:rsidRDefault="005F09C4" w:rsidP="005F09C4">
      <w:pPr>
        <w:ind w:firstLineChars="300" w:firstLine="720"/>
        <w:rPr>
          <w:ins w:id="1100" w:author="user" w:date="2025-02-22T17:22:00Z"/>
          <w:rFonts w:cs="Times New Roman"/>
          <w:szCs w:val="24"/>
          <w:lang w:val="ru-RU"/>
        </w:rPr>
      </w:pPr>
      <w:ins w:id="1101" w:author="user" w:date="2025-02-22T17:22:00Z">
        <w:r w:rsidRPr="00D26162">
          <w:rPr>
            <w:rFonts w:cs="Times New Roman"/>
            <w:szCs w:val="24"/>
            <w:lang w:val="ru-RU"/>
          </w:rPr>
          <w:t xml:space="preserve">— Он же очень далеко, откуда? — пробормотал </w:t>
        </w:r>
        <w:proofErr w:type="spellStart"/>
        <w:r w:rsidRPr="00D26162">
          <w:rPr>
            <w:rFonts w:cs="Times New Roman"/>
            <w:szCs w:val="24"/>
            <w:lang w:val="ru-RU"/>
          </w:rPr>
          <w:t>Раскалыватель</w:t>
        </w:r>
        <w:proofErr w:type="spellEnd"/>
        <w:r w:rsidRPr="00D26162">
          <w:rPr>
            <w:rFonts w:cs="Times New Roman"/>
            <w:szCs w:val="24"/>
            <w:lang w:val="ru-RU"/>
          </w:rPr>
          <w:t xml:space="preserve"> Черепов. — Но, Трон… Большой какой!</w:t>
        </w:r>
      </w:ins>
    </w:p>
    <w:p w14:paraId="14BE447C" w14:textId="14442DE4" w:rsidR="005F09C4" w:rsidRPr="00D26162" w:rsidRDefault="005F09C4" w:rsidP="005F09C4">
      <w:pPr>
        <w:ind w:firstLineChars="275" w:firstLine="660"/>
        <w:rPr>
          <w:ins w:id="1102" w:author="user" w:date="2025-02-22T17:22:00Z"/>
          <w:rFonts w:cs="Times New Roman"/>
          <w:szCs w:val="24"/>
          <w:lang w:val="ru-RU"/>
        </w:rPr>
      </w:pPr>
      <w:ins w:id="1103" w:author="user" w:date="2025-02-22T17:22:00Z">
        <w:r w:rsidRPr="00D26162">
          <w:rPr>
            <w:rFonts w:cs="Times New Roman"/>
            <w:szCs w:val="24"/>
            <w:lang w:val="ru-RU"/>
          </w:rPr>
          <w:t>Горизонт на западе вс</w:t>
        </w:r>
      </w:ins>
      <w:r w:rsidR="00BF2D7C" w:rsidRPr="00D26162">
        <w:rPr>
          <w:rFonts w:cs="Times New Roman"/>
          <w:szCs w:val="24"/>
          <w:lang w:val="ru-RU"/>
        </w:rPr>
        <w:t>е</w:t>
      </w:r>
      <w:ins w:id="1104" w:author="user" w:date="2025-02-22T17:22:00Z">
        <w:r w:rsidRPr="00D26162">
          <w:rPr>
            <w:rFonts w:cs="Times New Roman"/>
            <w:szCs w:val="24"/>
            <w:lang w:val="ru-RU"/>
          </w:rPr>
          <w:t xml:space="preserve"> сильнее наливался багрянцем. Послышался запоздалый раскат грохота, точно грома, — такой же глухой, такой же оглушительный. Ингвар через левое стекло наблюдал это — цветовое пятно, разрастающееся, растекающееся, разливающееся по всему ночному небу, пока лежащие перед ними горы не превратились в ч</w:t>
        </w:r>
      </w:ins>
      <w:r w:rsidR="00BF2D7C" w:rsidRPr="00D26162">
        <w:rPr>
          <w:rFonts w:cs="Times New Roman"/>
          <w:szCs w:val="24"/>
          <w:lang w:val="ru-RU"/>
        </w:rPr>
        <w:t>е</w:t>
      </w:r>
      <w:ins w:id="1105" w:author="user" w:date="2025-02-22T17:22:00Z">
        <w:r w:rsidRPr="00D26162">
          <w:rPr>
            <w:rFonts w:cs="Times New Roman"/>
            <w:szCs w:val="24"/>
            <w:lang w:val="ru-RU"/>
          </w:rPr>
          <w:t xml:space="preserve">рные силуэты на фоне </w:t>
        </w:r>
      </w:ins>
      <w:r w:rsidR="00C50B64">
        <w:rPr>
          <w:rFonts w:cs="Times New Roman"/>
          <w:szCs w:val="24"/>
          <w:lang w:val="ru-RU"/>
        </w:rPr>
        <w:t>кип</w:t>
      </w:r>
      <w:ins w:id="1106" w:author="user" w:date="2025-02-22T17:22:00Z">
        <w:r w:rsidRPr="00D26162">
          <w:rPr>
            <w:rFonts w:cs="Times New Roman"/>
            <w:szCs w:val="24"/>
            <w:lang w:val="ru-RU"/>
          </w:rPr>
          <w:t xml:space="preserve">ящей кровавой завесы. </w:t>
        </w:r>
      </w:ins>
    </w:p>
    <w:p w14:paraId="6256153F" w14:textId="13A84D90" w:rsidR="005F09C4" w:rsidRPr="00D26162" w:rsidRDefault="005F09C4" w:rsidP="005F09C4">
      <w:pPr>
        <w:ind w:firstLineChars="275" w:firstLine="660"/>
        <w:rPr>
          <w:ins w:id="1107" w:author="user" w:date="2025-02-22T17:22:00Z"/>
          <w:rFonts w:cs="Times New Roman"/>
          <w:szCs w:val="24"/>
          <w:lang w:val="ru-RU"/>
        </w:rPr>
      </w:pPr>
      <w:ins w:id="1108" w:author="user" w:date="2025-02-22T17:22:00Z">
        <w:r w:rsidRPr="00D26162">
          <w:rPr>
            <w:rFonts w:cs="Times New Roman"/>
            <w:szCs w:val="24"/>
            <w:lang w:val="ru-RU"/>
          </w:rPr>
          <w:t>А затем оно прорвалось сквозь облака, яростно пылая и снижаясь со скоростью, которая казалась величественной, но на самом деле это был не спуск, а головокружительное падение. Очертания казались неч</w:t>
        </w:r>
      </w:ins>
      <w:r w:rsidR="00BF2D7C" w:rsidRPr="00D26162">
        <w:rPr>
          <w:rFonts w:cs="Times New Roman"/>
          <w:szCs w:val="24"/>
          <w:lang w:val="ru-RU"/>
        </w:rPr>
        <w:t>е</w:t>
      </w:r>
      <w:ins w:id="1109" w:author="user" w:date="2025-02-22T17:22:00Z">
        <w:r w:rsidRPr="00D26162">
          <w:rPr>
            <w:rFonts w:cs="Times New Roman"/>
            <w:szCs w:val="24"/>
            <w:lang w:val="ru-RU"/>
          </w:rPr>
          <w:t>ткими, — просто металлический каркас, окружающий бушующее огненное сердце, однако ещ</w:t>
        </w:r>
      </w:ins>
      <w:r w:rsidR="00BF2D7C" w:rsidRPr="00D26162">
        <w:rPr>
          <w:rFonts w:cs="Times New Roman"/>
          <w:szCs w:val="24"/>
          <w:lang w:val="ru-RU"/>
        </w:rPr>
        <w:t>е</w:t>
      </w:r>
      <w:ins w:id="1110" w:author="user" w:date="2025-02-22T17:22:00Z">
        <w:r w:rsidRPr="00D26162">
          <w:rPr>
            <w:rFonts w:cs="Times New Roman"/>
            <w:szCs w:val="24"/>
            <w:lang w:val="ru-RU"/>
          </w:rPr>
          <w:t xml:space="preserve"> просматривались характерные элементы космического корабля, которым он когда-то был: изгиб носа, остроконечные астронавигационные башни. Корабль падал очень далеко — до него были мили и мили, но по-прежнему виднелся на фоне грозовых туч: падучая звезда, сорвавшаяся с небес и затмившая вс</w:t>
        </w:r>
      </w:ins>
      <w:r w:rsidR="00BF2D7C" w:rsidRPr="00D26162">
        <w:rPr>
          <w:rFonts w:cs="Times New Roman"/>
          <w:szCs w:val="24"/>
          <w:lang w:val="ru-RU"/>
        </w:rPr>
        <w:t>е</w:t>
      </w:r>
      <w:ins w:id="1111" w:author="user" w:date="2025-02-22T17:22:00Z">
        <w:r w:rsidRPr="00D26162">
          <w:rPr>
            <w:rFonts w:cs="Times New Roman"/>
            <w:szCs w:val="24"/>
            <w:lang w:val="ru-RU"/>
          </w:rPr>
          <w:t xml:space="preserve"> остальные атмосферные огни, копь</w:t>
        </w:r>
      </w:ins>
      <w:r w:rsidR="00BF2D7C" w:rsidRPr="00D26162">
        <w:rPr>
          <w:rFonts w:cs="Times New Roman"/>
          <w:szCs w:val="24"/>
          <w:lang w:val="ru-RU"/>
        </w:rPr>
        <w:t>е</w:t>
      </w:r>
      <w:ins w:id="1112" w:author="user" w:date="2025-02-22T17:22:00Z">
        <w:r w:rsidRPr="00D26162">
          <w:rPr>
            <w:rFonts w:cs="Times New Roman"/>
            <w:szCs w:val="24"/>
            <w:lang w:val="ru-RU"/>
          </w:rPr>
          <w:t>, пущенное богами во время их непрекращающейся орбитальной битвы.</w:t>
        </w:r>
      </w:ins>
    </w:p>
    <w:p w14:paraId="1B7A07AD" w14:textId="77777777" w:rsidR="005F09C4" w:rsidRPr="00D26162" w:rsidRDefault="005F09C4" w:rsidP="005F09C4">
      <w:pPr>
        <w:ind w:firstLineChars="275" w:firstLine="660"/>
        <w:rPr>
          <w:ins w:id="1113" w:author="user" w:date="2025-02-22T17:22:00Z"/>
          <w:rFonts w:cs="Times New Roman"/>
          <w:szCs w:val="24"/>
          <w:lang w:val="ru-RU"/>
        </w:rPr>
      </w:pPr>
      <w:ins w:id="1114" w:author="user" w:date="2025-02-22T17:22:00Z">
        <w:r w:rsidRPr="00D26162">
          <w:rPr>
            <w:rFonts w:cs="Times New Roman"/>
            <w:szCs w:val="24"/>
            <w:lang w:val="ru-RU"/>
          </w:rPr>
          <w:t xml:space="preserve">Шумно летящие сгустки пепла становились все гуще, гонимые ветрами, которые теперь были не только природного происхождения. Набирая обороты, волна искусственного жара прокатилась по усеянным тлеющими угольками равнинам, на которые выпадали обломки разрушающегося пустотного гиганта. </w:t>
        </w:r>
      </w:ins>
    </w:p>
    <w:p w14:paraId="33854001" w14:textId="07DBF0D9" w:rsidR="005F09C4" w:rsidRPr="00D26162" w:rsidRDefault="005F09C4" w:rsidP="005F09C4">
      <w:pPr>
        <w:ind w:firstLineChars="275" w:firstLine="660"/>
        <w:rPr>
          <w:ins w:id="1115" w:author="user" w:date="2025-02-22T17:22:00Z"/>
          <w:rFonts w:cs="Times New Roman"/>
          <w:szCs w:val="24"/>
          <w:lang w:val="ru-RU"/>
        </w:rPr>
      </w:pPr>
      <w:ins w:id="1116" w:author="user" w:date="2025-02-22T17:22:00Z">
        <w:r w:rsidRPr="00D26162">
          <w:rPr>
            <w:rFonts w:cs="Times New Roman"/>
            <w:szCs w:val="24"/>
            <w:lang w:val="ru-RU"/>
          </w:rPr>
          <w:t>За горами разбитый корпус ещ</w:t>
        </w:r>
      </w:ins>
      <w:r w:rsidR="00BF2D7C" w:rsidRPr="00D26162">
        <w:rPr>
          <w:rFonts w:cs="Times New Roman"/>
          <w:szCs w:val="24"/>
          <w:lang w:val="ru-RU"/>
        </w:rPr>
        <w:t>е</w:t>
      </w:r>
      <w:ins w:id="1117" w:author="user" w:date="2025-02-22T17:22:00Z">
        <w:r w:rsidRPr="00D26162">
          <w:rPr>
            <w:rFonts w:cs="Times New Roman"/>
            <w:szCs w:val="24"/>
            <w:lang w:val="ru-RU"/>
          </w:rPr>
          <w:t xml:space="preserve"> сильнее развалился и под неумолимым действием силы тяжести распался на отдельные железные кометы, распространяя по небу яркие огненные щупальца, будто чернила, вы</w:t>
        </w:r>
      </w:ins>
      <w:r w:rsidR="00C50B64">
        <w:rPr>
          <w:rFonts w:cs="Times New Roman"/>
          <w:szCs w:val="24"/>
          <w:lang w:val="ru-RU"/>
        </w:rPr>
        <w:t>плесну</w:t>
      </w:r>
      <w:ins w:id="1118" w:author="user" w:date="2025-02-22T17:22:00Z">
        <w:r w:rsidRPr="00D26162">
          <w:rPr>
            <w:rFonts w:cs="Times New Roman"/>
            <w:szCs w:val="24"/>
            <w:lang w:val="ru-RU"/>
          </w:rPr>
          <w:t>тые в воду.</w:t>
        </w:r>
      </w:ins>
    </w:p>
    <w:p w14:paraId="19F53D22" w14:textId="2A6DE06E" w:rsidR="005F09C4" w:rsidRPr="00D26162" w:rsidRDefault="005F09C4" w:rsidP="005F09C4">
      <w:pPr>
        <w:ind w:firstLineChars="275" w:firstLine="660"/>
        <w:rPr>
          <w:ins w:id="1119" w:author="user" w:date="2025-02-22T17:22:00Z"/>
          <w:rFonts w:cs="Times New Roman"/>
          <w:szCs w:val="24"/>
          <w:lang w:val="ru-RU"/>
        </w:rPr>
      </w:pPr>
      <w:ins w:id="1120" w:author="user" w:date="2025-02-22T17:22:00Z">
        <w:r w:rsidRPr="00D26162">
          <w:rPr>
            <w:rFonts w:cs="Times New Roman"/>
            <w:szCs w:val="24"/>
            <w:lang w:val="ru-RU"/>
          </w:rPr>
          <w:t>А потом основная часть корабля скрылась из виду за линией дал</w:t>
        </w:r>
      </w:ins>
      <w:r w:rsidR="00BF2D7C" w:rsidRPr="00D26162">
        <w:rPr>
          <w:rFonts w:cs="Times New Roman"/>
          <w:szCs w:val="24"/>
          <w:lang w:val="ru-RU"/>
        </w:rPr>
        <w:t>е</w:t>
      </w:r>
      <w:ins w:id="1121" w:author="user" w:date="2025-02-22T17:22:00Z">
        <w:r w:rsidRPr="00D26162">
          <w:rPr>
            <w:rFonts w:cs="Times New Roman"/>
            <w:szCs w:val="24"/>
            <w:lang w:val="ru-RU"/>
          </w:rPr>
          <w:t>ких вершин; траекторию его падения отмечали огненные следы, вызванный им шторм вс</w:t>
        </w:r>
      </w:ins>
      <w:r w:rsidR="00BF2D7C" w:rsidRPr="00D26162">
        <w:rPr>
          <w:rFonts w:cs="Times New Roman"/>
          <w:szCs w:val="24"/>
          <w:lang w:val="ru-RU"/>
        </w:rPr>
        <w:t>е</w:t>
      </w:r>
      <w:ins w:id="1122" w:author="user" w:date="2025-02-22T17:22:00Z">
        <w:r w:rsidRPr="00D26162">
          <w:rPr>
            <w:rFonts w:cs="Times New Roman"/>
            <w:szCs w:val="24"/>
            <w:lang w:val="ru-RU"/>
          </w:rPr>
          <w:t xml:space="preserve"> ещ</w:t>
        </w:r>
      </w:ins>
      <w:r w:rsidR="00BF2D7C" w:rsidRPr="00D26162">
        <w:rPr>
          <w:rFonts w:cs="Times New Roman"/>
          <w:szCs w:val="24"/>
          <w:lang w:val="ru-RU"/>
        </w:rPr>
        <w:t>е</w:t>
      </w:r>
      <w:ins w:id="1123" w:author="user" w:date="2025-02-22T17:22:00Z">
        <w:r w:rsidRPr="00D26162">
          <w:rPr>
            <w:rFonts w:cs="Times New Roman"/>
            <w:szCs w:val="24"/>
            <w:lang w:val="ru-RU"/>
          </w:rPr>
          <w:t xml:space="preserve"> набирал силу, покрывая кустарник пеплом и </w:t>
        </w:r>
      </w:ins>
      <w:r w:rsidR="00C50B64">
        <w:rPr>
          <w:rFonts w:cs="Times New Roman"/>
          <w:szCs w:val="24"/>
          <w:lang w:val="ru-RU"/>
        </w:rPr>
        <w:t>ядовитыми выхлоп</w:t>
      </w:r>
      <w:ins w:id="1124" w:author="user" w:date="2025-02-22T17:22:00Z">
        <w:r w:rsidRPr="00D26162">
          <w:rPr>
            <w:rFonts w:cs="Times New Roman"/>
            <w:szCs w:val="24"/>
            <w:lang w:val="ru-RU"/>
          </w:rPr>
          <w:t>ами от двигателей. Ветер с завываниями хлестал по «</w:t>
        </w:r>
        <w:proofErr w:type="spellStart"/>
        <w:r w:rsidRPr="00D26162">
          <w:rPr>
            <w:rFonts w:cs="Times New Roman"/>
            <w:szCs w:val="24"/>
            <w:lang w:val="ru-RU"/>
          </w:rPr>
          <w:t>Тавроксу</w:t>
        </w:r>
        <w:proofErr w:type="spellEnd"/>
        <w:r w:rsidRPr="00D26162">
          <w:rPr>
            <w:rFonts w:cs="Times New Roman"/>
            <w:szCs w:val="24"/>
            <w:lang w:val="ru-RU"/>
          </w:rPr>
          <w:t>», засыпая ст</w:t>
        </w:r>
      </w:ins>
      <w:r w:rsidR="00BF2D7C" w:rsidRPr="00D26162">
        <w:rPr>
          <w:rFonts w:cs="Times New Roman"/>
          <w:szCs w:val="24"/>
          <w:lang w:val="ru-RU"/>
        </w:rPr>
        <w:t>е</w:t>
      </w:r>
      <w:ins w:id="1125" w:author="user" w:date="2025-02-22T17:22:00Z">
        <w:r w:rsidRPr="00D26162">
          <w:rPr>
            <w:rFonts w:cs="Times New Roman"/>
            <w:szCs w:val="24"/>
            <w:lang w:val="ru-RU"/>
          </w:rPr>
          <w:t>кла пылью, и наконец разн</w:t>
        </w:r>
      </w:ins>
      <w:r w:rsidR="00BF2D7C" w:rsidRPr="00D26162">
        <w:rPr>
          <w:rFonts w:cs="Times New Roman"/>
          <w:szCs w:val="24"/>
          <w:lang w:val="ru-RU"/>
        </w:rPr>
        <w:t>е</w:t>
      </w:r>
      <w:ins w:id="1126" w:author="user" w:date="2025-02-22T17:22:00Z">
        <w:r w:rsidRPr="00D26162">
          <w:rPr>
            <w:rFonts w:cs="Times New Roman"/>
            <w:szCs w:val="24"/>
            <w:lang w:val="ru-RU"/>
          </w:rPr>
          <w:t>сся, отдаваясь эхом, первый трескучий грохот конечного столкновения.</w:t>
        </w:r>
      </w:ins>
    </w:p>
    <w:p w14:paraId="703701DD" w14:textId="66D0F029" w:rsidR="005F09C4" w:rsidRPr="00D26162" w:rsidRDefault="005F09C4" w:rsidP="005F09C4">
      <w:pPr>
        <w:ind w:firstLineChars="275" w:firstLine="660"/>
        <w:rPr>
          <w:ins w:id="1127" w:author="user" w:date="2025-02-22T17:22:00Z"/>
          <w:rFonts w:cs="Times New Roman"/>
          <w:szCs w:val="24"/>
          <w:lang w:val="ru-RU"/>
        </w:rPr>
      </w:pPr>
      <w:ins w:id="1128" w:author="user" w:date="2025-02-22T17:22:00Z">
        <w:r w:rsidRPr="00D26162">
          <w:rPr>
            <w:rFonts w:cs="Times New Roman"/>
            <w:szCs w:val="24"/>
            <w:lang w:val="ru-RU"/>
          </w:rPr>
          <w:t>За клубами поднявшейся пыли окончательно скрылись пожары: они вырисовывались колоссальными бурлящими башнями над невидимыми местами падения, вздымаясь в небо, словно огромные колонны, поддерживающие гряды облаков над головой. Земля сильно затряслась, и гибкие растения неистово закачались от резонирующих подземных толчков. Грохот вс</w:t>
        </w:r>
      </w:ins>
      <w:r w:rsidR="00BF2D7C" w:rsidRPr="00D26162">
        <w:rPr>
          <w:rFonts w:cs="Times New Roman"/>
          <w:szCs w:val="24"/>
          <w:lang w:val="ru-RU"/>
        </w:rPr>
        <w:t>е</w:t>
      </w:r>
      <w:ins w:id="1129" w:author="user" w:date="2025-02-22T17:22:00Z">
        <w:r w:rsidRPr="00D26162">
          <w:rPr>
            <w:rFonts w:cs="Times New Roman"/>
            <w:szCs w:val="24"/>
            <w:lang w:val="ru-RU"/>
          </w:rPr>
          <w:t xml:space="preserve"> не утихал, небо вс</w:t>
        </w:r>
      </w:ins>
      <w:r w:rsidR="00BF2D7C" w:rsidRPr="00D26162">
        <w:rPr>
          <w:rFonts w:cs="Times New Roman"/>
          <w:szCs w:val="24"/>
          <w:lang w:val="ru-RU"/>
        </w:rPr>
        <w:t>е</w:t>
      </w:r>
      <w:ins w:id="1130" w:author="user" w:date="2025-02-22T17:22:00Z">
        <w:r w:rsidRPr="00D26162">
          <w:rPr>
            <w:rFonts w:cs="Times New Roman"/>
            <w:szCs w:val="24"/>
            <w:lang w:val="ru-RU"/>
          </w:rPr>
          <w:t xml:space="preserve"> наполнялось сажей, красный цвет сменился ч</w:t>
        </w:r>
      </w:ins>
      <w:r w:rsidR="00BF2D7C" w:rsidRPr="00D26162">
        <w:rPr>
          <w:rFonts w:cs="Times New Roman"/>
          <w:szCs w:val="24"/>
          <w:lang w:val="ru-RU"/>
        </w:rPr>
        <w:t>е</w:t>
      </w:r>
      <w:ins w:id="1131" w:author="user" w:date="2025-02-22T17:22:00Z">
        <w:r w:rsidRPr="00D26162">
          <w:rPr>
            <w:rFonts w:cs="Times New Roman"/>
            <w:szCs w:val="24"/>
            <w:lang w:val="ru-RU"/>
          </w:rPr>
          <w:t>рным.</w:t>
        </w:r>
      </w:ins>
    </w:p>
    <w:p w14:paraId="094F6430" w14:textId="4E616F92" w:rsidR="005F09C4" w:rsidRPr="00D26162" w:rsidRDefault="005F09C4" w:rsidP="005F09C4">
      <w:pPr>
        <w:ind w:firstLineChars="275" w:firstLine="660"/>
        <w:rPr>
          <w:ins w:id="1132" w:author="user" w:date="2025-02-22T17:22:00Z"/>
          <w:rFonts w:cs="Times New Roman"/>
          <w:szCs w:val="24"/>
          <w:lang w:val="ru-RU"/>
        </w:rPr>
      </w:pPr>
      <w:ins w:id="1133" w:author="user" w:date="2025-02-22T17:22:00Z">
        <w:r w:rsidRPr="00D26162">
          <w:rPr>
            <w:rFonts w:cs="Times New Roman"/>
            <w:szCs w:val="24"/>
            <w:lang w:val="ru-RU"/>
          </w:rPr>
          <w:t>Прошло много времени, пока зарево погасло, скрытое летящей по воздуху копотью, и сменилось в темноте более мелкими вспышками непрекращающегося боя. Ветер немного унялся, хотя по-прежнему гнал клубы пепла, а показания сч</w:t>
        </w:r>
      </w:ins>
      <w:r w:rsidR="00BF2D7C" w:rsidRPr="00D26162">
        <w:rPr>
          <w:rFonts w:cs="Times New Roman"/>
          <w:szCs w:val="24"/>
          <w:lang w:val="ru-RU"/>
        </w:rPr>
        <w:t>е</w:t>
      </w:r>
      <w:ins w:id="1134" w:author="user" w:date="2025-02-22T17:22:00Z">
        <w:r w:rsidRPr="00D26162">
          <w:rPr>
            <w:rFonts w:cs="Times New Roman"/>
            <w:szCs w:val="24"/>
            <w:lang w:val="ru-RU"/>
          </w:rPr>
          <w:t>тчиков радара на приборной панели подскочили до опасного уровня.</w:t>
        </w:r>
      </w:ins>
    </w:p>
    <w:p w14:paraId="45C3444D" w14:textId="6AC9AC2A" w:rsidR="005F09C4" w:rsidRPr="00D26162" w:rsidRDefault="005F09C4" w:rsidP="005F09C4">
      <w:pPr>
        <w:ind w:firstLineChars="275" w:firstLine="660"/>
        <w:rPr>
          <w:ins w:id="1135" w:author="user" w:date="2025-02-22T17:22:00Z"/>
          <w:rFonts w:cs="Times New Roman"/>
          <w:szCs w:val="24"/>
          <w:lang w:val="ru-RU"/>
        </w:rPr>
      </w:pPr>
      <w:ins w:id="1136" w:author="user" w:date="2025-02-22T17:22:00Z">
        <w:r w:rsidRPr="00D26162">
          <w:rPr>
            <w:rFonts w:cs="Times New Roman"/>
            <w:szCs w:val="24"/>
            <w:lang w:val="ru-RU"/>
          </w:rPr>
          <w:t>— Ещ</w:t>
        </w:r>
      </w:ins>
      <w:r w:rsidR="00BF2D7C" w:rsidRPr="00D26162">
        <w:rPr>
          <w:rFonts w:cs="Times New Roman"/>
          <w:szCs w:val="24"/>
          <w:lang w:val="ru-RU"/>
        </w:rPr>
        <w:t>е</w:t>
      </w:r>
      <w:ins w:id="1137" w:author="user" w:date="2025-02-22T17:22:00Z">
        <w:r w:rsidRPr="00D26162">
          <w:rPr>
            <w:rFonts w:cs="Times New Roman"/>
            <w:szCs w:val="24"/>
            <w:lang w:val="ru-RU"/>
          </w:rPr>
          <w:t xml:space="preserve"> несколько таких ударов, — сказал Ингвар, — и этому миру не восстановиться, за кем бы ни была победа. </w:t>
        </w:r>
      </w:ins>
    </w:p>
    <w:p w14:paraId="6F202705" w14:textId="77777777" w:rsidR="005F09C4" w:rsidRPr="00D26162" w:rsidRDefault="005F09C4" w:rsidP="005F09C4">
      <w:pPr>
        <w:ind w:firstLineChars="275" w:firstLine="660"/>
        <w:rPr>
          <w:ins w:id="1138" w:author="user" w:date="2025-02-22T17:22:00Z"/>
          <w:rFonts w:cs="Times New Roman"/>
          <w:szCs w:val="24"/>
          <w:lang w:val="ru-RU"/>
        </w:rPr>
      </w:pPr>
      <w:proofErr w:type="spellStart"/>
      <w:ins w:id="1139" w:author="user" w:date="2025-02-22T17:22:00Z">
        <w:r w:rsidRPr="00D26162">
          <w:rPr>
            <w:rFonts w:cs="Times New Roman"/>
            <w:szCs w:val="24"/>
            <w:lang w:val="ru-RU"/>
          </w:rPr>
          <w:t>Гуннлаугур</w:t>
        </w:r>
        <w:proofErr w:type="spellEnd"/>
        <w:r w:rsidRPr="00D26162">
          <w:rPr>
            <w:rFonts w:cs="Times New Roman"/>
            <w:szCs w:val="24"/>
            <w:lang w:val="ru-RU"/>
          </w:rPr>
          <w:t xml:space="preserve"> ехал дальше, вглядываясь в пепельную мглу впереди. </w:t>
        </w:r>
      </w:ins>
    </w:p>
    <w:p w14:paraId="3F85DDFB" w14:textId="77777777" w:rsidR="005F09C4" w:rsidRPr="00D26162" w:rsidRDefault="005F09C4" w:rsidP="005F09C4">
      <w:pPr>
        <w:ind w:firstLineChars="275" w:firstLine="660"/>
        <w:rPr>
          <w:ins w:id="1140" w:author="user" w:date="2025-02-22T17:22:00Z"/>
          <w:rFonts w:cs="Times New Roman"/>
          <w:szCs w:val="24"/>
          <w:lang w:val="ru-RU"/>
        </w:rPr>
      </w:pPr>
      <w:ins w:id="1141" w:author="user" w:date="2025-02-22T17:22:00Z">
        <w:r w:rsidRPr="00D26162">
          <w:rPr>
            <w:rFonts w:cs="Times New Roman"/>
            <w:szCs w:val="24"/>
            <w:lang w:val="ru-RU"/>
          </w:rPr>
          <w:lastRenderedPageBreak/>
          <w:t>— Так мы и знали, — сказал он. — Но речь ведь не о победе, верно?</w:t>
        </w:r>
      </w:ins>
    </w:p>
    <w:p w14:paraId="0DA1C712" w14:textId="77777777" w:rsidR="005F09C4" w:rsidRPr="00D26162" w:rsidRDefault="005F09C4" w:rsidP="005F09C4">
      <w:pPr>
        <w:ind w:firstLineChars="275" w:firstLine="660"/>
        <w:rPr>
          <w:ins w:id="1142" w:author="user" w:date="2025-02-22T17:22:00Z"/>
          <w:rFonts w:cs="Times New Roman"/>
          <w:szCs w:val="24"/>
          <w:lang w:val="ru-RU"/>
        </w:rPr>
      </w:pPr>
      <w:ins w:id="1143" w:author="user" w:date="2025-02-22T17:22:00Z">
        <w:r w:rsidRPr="00D26162">
          <w:rPr>
            <w:rFonts w:cs="Times New Roman"/>
            <w:szCs w:val="24"/>
            <w:lang w:val="ru-RU"/>
          </w:rPr>
          <w:t>— О нашей собственной.</w:t>
        </w:r>
      </w:ins>
    </w:p>
    <w:p w14:paraId="54EDA14E" w14:textId="716B9168" w:rsidR="005F09C4" w:rsidRPr="00D26162" w:rsidRDefault="005F09C4" w:rsidP="00EB7F0B">
      <w:pPr>
        <w:ind w:firstLineChars="275" w:firstLine="660"/>
        <w:rPr>
          <w:ins w:id="1144" w:author="user" w:date="2025-02-22T17:26:00Z"/>
          <w:rFonts w:cs="Times New Roman"/>
          <w:szCs w:val="24"/>
          <w:lang w:val="ru-RU"/>
        </w:rPr>
      </w:pPr>
      <w:ins w:id="1145" w:author="user" w:date="2025-02-22T17:22:00Z">
        <w:r w:rsidRPr="00D26162">
          <w:rPr>
            <w:rFonts w:cs="Times New Roman"/>
            <w:szCs w:val="24"/>
            <w:lang w:val="ru-RU"/>
          </w:rPr>
          <w:t xml:space="preserve">— Да, нашей собственной. Но что до здешних мест... — Он глубоко вздохнул, так что его огромная грудь </w:t>
        </w:r>
      </w:ins>
      <w:ins w:id="1146" w:author="user" w:date="2025-02-22T17:26:00Z">
        <w:r w:rsidR="00EB7F0B" w:rsidRPr="00D26162">
          <w:rPr>
            <w:rFonts w:cs="Times New Roman"/>
            <w:szCs w:val="24"/>
            <w:lang w:val="ru-RU"/>
          </w:rPr>
          <w:t>при</w:t>
        </w:r>
      </w:ins>
      <w:ins w:id="1147" w:author="user" w:date="2025-02-22T17:22:00Z">
        <w:r w:rsidRPr="00D26162">
          <w:rPr>
            <w:rFonts w:cs="Times New Roman"/>
            <w:szCs w:val="24"/>
            <w:lang w:val="ru-RU"/>
          </w:rPr>
          <w:t>поднялась и опустилась. — Поехали по горной дороге.</w:t>
        </w:r>
      </w:ins>
    </w:p>
    <w:p w14:paraId="46B64887" w14:textId="77777777" w:rsidR="00EB7F0B" w:rsidRPr="00D26162" w:rsidRDefault="00EB7F0B">
      <w:pPr>
        <w:ind w:firstLineChars="275" w:firstLine="660"/>
        <w:rPr>
          <w:ins w:id="1148" w:author="user" w:date="2025-02-22T17:22:00Z"/>
          <w:rFonts w:cs="Times New Roman"/>
          <w:szCs w:val="24"/>
          <w:lang w:val="ru-RU"/>
        </w:rPr>
        <w:pPrChange w:id="1149" w:author="user" w:date="2025-02-22T17:26:00Z">
          <w:pPr/>
        </w:pPrChange>
      </w:pPr>
    </w:p>
    <w:p w14:paraId="2A110CFE" w14:textId="77777777" w:rsidR="00EB7F0B" w:rsidRPr="00D26162" w:rsidRDefault="00EB7F0B">
      <w:pPr>
        <w:pStyle w:val="2"/>
        <w:rPr>
          <w:ins w:id="1150" w:author="user" w:date="2025-02-22T17:25:00Z"/>
          <w:szCs w:val="24"/>
          <w:lang w:val="ru-RU"/>
        </w:rPr>
        <w:pPrChange w:id="1151" w:author="user" w:date="2025-02-22T17:26:00Z">
          <w:pPr>
            <w:ind w:firstLineChars="300" w:firstLine="720"/>
            <w:jc w:val="center"/>
          </w:pPr>
        </w:pPrChange>
      </w:pPr>
      <w:ins w:id="1152" w:author="user" w:date="2025-02-22T17:25:00Z">
        <w:r w:rsidRPr="00D26162">
          <w:rPr>
            <w:lang w:val="ru-RU"/>
          </w:rPr>
          <w:t>Глава двадцать девятая</w:t>
        </w:r>
      </w:ins>
    </w:p>
    <w:p w14:paraId="6B2C2BA9" w14:textId="77777777" w:rsidR="00EB7F0B" w:rsidRPr="00D26162" w:rsidRDefault="00EB7F0B" w:rsidP="00EB7F0B">
      <w:pPr>
        <w:ind w:firstLineChars="300" w:firstLine="720"/>
        <w:rPr>
          <w:ins w:id="1153" w:author="user" w:date="2025-02-22T17:25:00Z"/>
          <w:rFonts w:cs="Times New Roman"/>
          <w:szCs w:val="24"/>
          <w:lang w:val="ru-RU"/>
        </w:rPr>
      </w:pPr>
    </w:p>
    <w:p w14:paraId="1893E5DD" w14:textId="3844A5CE" w:rsidR="00EB7F0B" w:rsidRPr="00D26162" w:rsidRDefault="00EB7F0B" w:rsidP="00EB7F0B">
      <w:pPr>
        <w:ind w:firstLineChars="275" w:firstLine="660"/>
        <w:rPr>
          <w:ins w:id="1154" w:author="user" w:date="2025-02-22T17:25:00Z"/>
          <w:rFonts w:cs="Times New Roman"/>
          <w:szCs w:val="24"/>
          <w:lang w:val="ru-RU"/>
        </w:rPr>
      </w:pPr>
      <w:ins w:id="1155" w:author="user" w:date="2025-02-22T17:25:00Z">
        <w:r w:rsidRPr="00D26162">
          <w:rPr>
            <w:rFonts w:cs="Times New Roman"/>
            <w:szCs w:val="24"/>
            <w:lang w:val="ru-RU"/>
          </w:rPr>
          <w:t>Дребезжа и поскрипывая, «</w:t>
        </w:r>
        <w:proofErr w:type="spellStart"/>
        <w:r w:rsidRPr="00D26162">
          <w:rPr>
            <w:rFonts w:cs="Times New Roman"/>
            <w:szCs w:val="24"/>
            <w:lang w:val="ru-RU"/>
          </w:rPr>
          <w:t>Таврокс</w:t>
        </w:r>
        <w:proofErr w:type="spellEnd"/>
        <w:r w:rsidRPr="00D26162">
          <w:rPr>
            <w:rFonts w:cs="Times New Roman"/>
            <w:szCs w:val="24"/>
            <w:lang w:val="ru-RU"/>
          </w:rPr>
          <w:t xml:space="preserve">» съехал с размеченной дороги и </w:t>
        </w:r>
      </w:ins>
      <w:r w:rsidR="00775D05">
        <w:rPr>
          <w:rFonts w:cs="Times New Roman"/>
          <w:szCs w:val="24"/>
          <w:lang w:val="ru-RU"/>
        </w:rPr>
        <w:t>по</w:t>
      </w:r>
      <w:ins w:id="1156" w:author="user" w:date="2025-02-22T17:25:00Z">
        <w:r w:rsidRPr="00D26162">
          <w:rPr>
            <w:rFonts w:cs="Times New Roman"/>
            <w:szCs w:val="24"/>
            <w:lang w:val="ru-RU"/>
          </w:rPr>
          <w:t>карабкался по каменистым горным тропкам. Сквозь смотровые щели в кабине экипажа просачивался слабый свет, но едва-едва: пепел теперь сыпался дожд</w:t>
        </w:r>
      </w:ins>
      <w:r w:rsidR="00BF2D7C" w:rsidRPr="00D26162">
        <w:rPr>
          <w:rFonts w:cs="Times New Roman"/>
          <w:szCs w:val="24"/>
          <w:lang w:val="ru-RU"/>
        </w:rPr>
        <w:t>е</w:t>
      </w:r>
      <w:ins w:id="1157" w:author="user" w:date="2025-02-22T17:25:00Z">
        <w:r w:rsidRPr="00D26162">
          <w:rPr>
            <w:rFonts w:cs="Times New Roman"/>
            <w:szCs w:val="24"/>
            <w:lang w:val="ru-RU"/>
          </w:rPr>
          <w:t>м, укрывая гравий и камни вокруг, окрашивая вс</w:t>
        </w:r>
      </w:ins>
      <w:r w:rsidR="00BF2D7C" w:rsidRPr="00D26162">
        <w:rPr>
          <w:rFonts w:cs="Times New Roman"/>
          <w:szCs w:val="24"/>
          <w:lang w:val="ru-RU"/>
        </w:rPr>
        <w:t>е</w:t>
      </w:r>
      <w:ins w:id="1158" w:author="user" w:date="2025-02-22T17:25:00Z">
        <w:r w:rsidRPr="00D26162">
          <w:rPr>
            <w:rFonts w:cs="Times New Roman"/>
            <w:szCs w:val="24"/>
            <w:lang w:val="ru-RU"/>
          </w:rPr>
          <w:t xml:space="preserve"> в грязный ч</w:t>
        </w:r>
      </w:ins>
      <w:r w:rsidR="00BF2D7C" w:rsidRPr="00D26162">
        <w:rPr>
          <w:rFonts w:cs="Times New Roman"/>
          <w:szCs w:val="24"/>
          <w:lang w:val="ru-RU"/>
        </w:rPr>
        <w:t>е</w:t>
      </w:r>
      <w:ins w:id="1159" w:author="user" w:date="2025-02-22T17:25:00Z">
        <w:r w:rsidRPr="00D26162">
          <w:rPr>
            <w:rFonts w:cs="Times New Roman"/>
            <w:szCs w:val="24"/>
            <w:lang w:val="ru-RU"/>
          </w:rPr>
          <w:t>рно-серый цвет. Неослабевающий ветер раскачивал бронетранспорт</w:t>
        </w:r>
      </w:ins>
      <w:r w:rsidR="00BF2D7C" w:rsidRPr="00D26162">
        <w:rPr>
          <w:rFonts w:cs="Times New Roman"/>
          <w:szCs w:val="24"/>
          <w:lang w:val="ru-RU"/>
        </w:rPr>
        <w:t>е</w:t>
      </w:r>
      <w:ins w:id="1160" w:author="user" w:date="2025-02-22T17:25:00Z">
        <w:r w:rsidRPr="00D26162">
          <w:rPr>
            <w:rFonts w:cs="Times New Roman"/>
            <w:szCs w:val="24"/>
            <w:lang w:val="ru-RU"/>
          </w:rPr>
          <w:t>р, с трудом взбиравшийся по крутым склонам.</w:t>
        </w:r>
      </w:ins>
    </w:p>
    <w:p w14:paraId="7CE5FF50" w14:textId="669D0063" w:rsidR="00EB7F0B" w:rsidRPr="00D26162" w:rsidRDefault="00EB7F0B" w:rsidP="00EB7F0B">
      <w:pPr>
        <w:ind w:firstLineChars="275" w:firstLine="660"/>
        <w:rPr>
          <w:ins w:id="1161" w:author="user" w:date="2025-02-22T17:25:00Z"/>
          <w:rFonts w:cs="Times New Roman"/>
          <w:szCs w:val="24"/>
          <w:lang w:val="ru-RU"/>
        </w:rPr>
      </w:pPr>
      <w:proofErr w:type="spellStart"/>
      <w:ins w:id="1162" w:author="user" w:date="2025-02-22T17:25:00Z">
        <w:r w:rsidRPr="00D26162">
          <w:rPr>
            <w:rFonts w:cs="Times New Roman"/>
            <w:szCs w:val="24"/>
            <w:lang w:val="ru-RU"/>
          </w:rPr>
          <w:t>Ольгейр</w:t>
        </w:r>
        <w:proofErr w:type="spellEnd"/>
        <w:r w:rsidRPr="00D26162">
          <w:rPr>
            <w:rFonts w:cs="Times New Roman"/>
            <w:szCs w:val="24"/>
            <w:lang w:val="ru-RU"/>
          </w:rPr>
          <w:t xml:space="preserve"> сидел, прислонившись к стенке корпуса, и наблюдал за происходящим через узкое окошко. Он смотрел, как хлопья пепла прилипают к бронест</w:t>
        </w:r>
      </w:ins>
      <w:r w:rsidR="00BF2D7C" w:rsidRPr="00D26162">
        <w:rPr>
          <w:rFonts w:cs="Times New Roman"/>
          <w:szCs w:val="24"/>
          <w:lang w:val="ru-RU"/>
        </w:rPr>
        <w:t>е</w:t>
      </w:r>
      <w:ins w:id="1163" w:author="user" w:date="2025-02-22T17:25:00Z">
        <w:r w:rsidRPr="00D26162">
          <w:rPr>
            <w:rFonts w:cs="Times New Roman"/>
            <w:szCs w:val="24"/>
            <w:lang w:val="ru-RU"/>
          </w:rPr>
          <w:t>клам. Он смотрел, как постепенно пустеют топливные баки и повышается температура двигателя. Он смотрел, как брат Бальдр сидит напротив.</w:t>
        </w:r>
      </w:ins>
    </w:p>
    <w:p w14:paraId="1E808A77" w14:textId="28CEF5B5" w:rsidR="00EB7F0B" w:rsidRPr="00D26162" w:rsidRDefault="00EB7F0B" w:rsidP="00EB7F0B">
      <w:pPr>
        <w:ind w:firstLineChars="275" w:firstLine="660"/>
        <w:rPr>
          <w:ins w:id="1164" w:author="user" w:date="2025-02-22T17:25:00Z"/>
          <w:rFonts w:cs="Times New Roman"/>
          <w:szCs w:val="24"/>
          <w:lang w:val="ru-RU"/>
        </w:rPr>
      </w:pPr>
      <w:ins w:id="1165" w:author="user" w:date="2025-02-22T17:25:00Z">
        <w:r w:rsidRPr="00D26162">
          <w:rPr>
            <w:rFonts w:cs="Times New Roman"/>
            <w:szCs w:val="24"/>
            <w:lang w:val="ru-RU"/>
          </w:rPr>
          <w:t xml:space="preserve">Никто особо не заговаривал. Будь здесь </w:t>
        </w:r>
      </w:ins>
      <w:proofErr w:type="spellStart"/>
      <w:r w:rsidR="00BF2D7C" w:rsidRPr="00D26162">
        <w:rPr>
          <w:rFonts w:cs="Times New Roman"/>
          <w:szCs w:val="24"/>
          <w:lang w:val="ru-RU"/>
        </w:rPr>
        <w:t>Ёрундур</w:t>
      </w:r>
      <w:proofErr w:type="spellEnd"/>
      <w:ins w:id="1166" w:author="user" w:date="2025-02-22T17:25:00Z">
        <w:r w:rsidRPr="00D26162">
          <w:rPr>
            <w:rFonts w:cs="Times New Roman"/>
            <w:szCs w:val="24"/>
            <w:lang w:val="ru-RU"/>
          </w:rPr>
          <w:t xml:space="preserve">, он, возможно, отпустил бы какое-нибудь саркастическое замечание по поводу вождения </w:t>
        </w:r>
        <w:proofErr w:type="spellStart"/>
        <w:r w:rsidRPr="00D26162">
          <w:rPr>
            <w:rFonts w:cs="Times New Roman"/>
            <w:szCs w:val="24"/>
            <w:lang w:val="ru-RU"/>
          </w:rPr>
          <w:t>Раскалывателя</w:t>
        </w:r>
        <w:proofErr w:type="spellEnd"/>
        <w:r w:rsidRPr="00D26162">
          <w:rPr>
            <w:rFonts w:cs="Times New Roman"/>
            <w:szCs w:val="24"/>
            <w:lang w:val="ru-RU"/>
          </w:rPr>
          <w:t xml:space="preserve"> Черепов, но его здесь не было, и Старого Пса уже не хватало. Подавленный </w:t>
        </w:r>
        <w:proofErr w:type="spellStart"/>
        <w:r w:rsidRPr="00D26162">
          <w:rPr>
            <w:rFonts w:cs="Times New Roman"/>
            <w:szCs w:val="24"/>
            <w:lang w:val="ru-RU"/>
          </w:rPr>
          <w:t>Хафлои</w:t>
        </w:r>
        <w:proofErr w:type="spellEnd"/>
        <w:r w:rsidRPr="00D26162">
          <w:rPr>
            <w:rFonts w:cs="Times New Roman"/>
            <w:szCs w:val="24"/>
            <w:lang w:val="ru-RU"/>
          </w:rPr>
          <w:t xml:space="preserve"> раскачивался в такт движениям бронетранспорт</w:t>
        </w:r>
      </w:ins>
      <w:r w:rsidR="00BF2D7C" w:rsidRPr="00D26162">
        <w:rPr>
          <w:rFonts w:cs="Times New Roman"/>
          <w:szCs w:val="24"/>
          <w:lang w:val="ru-RU"/>
        </w:rPr>
        <w:t>е</w:t>
      </w:r>
      <w:ins w:id="1167" w:author="user" w:date="2025-02-22T17:25:00Z">
        <w:r w:rsidRPr="00D26162">
          <w:rPr>
            <w:rFonts w:cs="Times New Roman"/>
            <w:szCs w:val="24"/>
            <w:lang w:val="ru-RU"/>
          </w:rPr>
          <w:t>ра. В конце концов он поднял топор и занялся его рукоятью, ковыряя кожаные ремешки кончиком ножа и вычищая грязь между ними.</w:t>
        </w:r>
      </w:ins>
    </w:p>
    <w:p w14:paraId="444CA802" w14:textId="69F842F9" w:rsidR="00EB7F0B" w:rsidRPr="00D26162" w:rsidRDefault="00EB7F0B" w:rsidP="00EB7F0B">
      <w:pPr>
        <w:ind w:firstLineChars="275" w:firstLine="660"/>
        <w:rPr>
          <w:ins w:id="1168" w:author="user" w:date="2025-02-22T17:25:00Z"/>
          <w:rFonts w:cs="Times New Roman"/>
          <w:szCs w:val="24"/>
          <w:lang w:val="ru-RU"/>
        </w:rPr>
      </w:pPr>
      <w:proofErr w:type="spellStart"/>
      <w:ins w:id="1169" w:author="user" w:date="2025-02-22T17:25:00Z">
        <w:r w:rsidRPr="00D26162">
          <w:rPr>
            <w:rFonts w:cs="Times New Roman"/>
            <w:szCs w:val="24"/>
            <w:lang w:val="ru-RU"/>
          </w:rPr>
          <w:t>Ольгейр</w:t>
        </w:r>
        <w:proofErr w:type="spellEnd"/>
        <w:r w:rsidRPr="00D26162">
          <w:rPr>
            <w:rFonts w:cs="Times New Roman"/>
            <w:szCs w:val="24"/>
            <w:lang w:val="ru-RU"/>
          </w:rPr>
          <w:t xml:space="preserve"> сам не знал, что чувствует. Было приятно, что Бальдр вернулся без колдовского ошейника и стал больше похож на себя. Даже в доспехах видно было, что болезнь ушла — он сидел прямо, больше не </w:t>
        </w:r>
      </w:ins>
      <w:r w:rsidR="00775D05">
        <w:rPr>
          <w:rFonts w:cs="Times New Roman"/>
          <w:szCs w:val="24"/>
          <w:lang w:val="ru-RU"/>
        </w:rPr>
        <w:t>горб</w:t>
      </w:r>
      <w:ins w:id="1170" w:author="user" w:date="2025-02-22T17:25:00Z">
        <w:r w:rsidRPr="00D26162">
          <w:rPr>
            <w:rFonts w:cs="Times New Roman"/>
            <w:szCs w:val="24"/>
            <w:lang w:val="ru-RU"/>
          </w:rPr>
          <w:t xml:space="preserve">ясь от усталости. С другой стороны, если </w:t>
        </w:r>
        <w:proofErr w:type="spellStart"/>
        <w:r w:rsidRPr="00D26162">
          <w:rPr>
            <w:rFonts w:cs="Times New Roman"/>
            <w:szCs w:val="24"/>
            <w:lang w:val="ru-RU"/>
          </w:rPr>
          <w:t>Фъольнир</w:t>
        </w:r>
        <w:proofErr w:type="spellEnd"/>
        <w:r w:rsidRPr="00D26162">
          <w:rPr>
            <w:rFonts w:cs="Times New Roman"/>
            <w:szCs w:val="24"/>
            <w:lang w:val="ru-RU"/>
          </w:rPr>
          <w:t xml:space="preserve"> снова уступит тем силам, не станет ли он сил</w:t>
        </w:r>
      </w:ins>
      <w:r w:rsidR="00BF2D7C" w:rsidRPr="00D26162">
        <w:rPr>
          <w:rFonts w:cs="Times New Roman"/>
          <w:szCs w:val="24"/>
          <w:lang w:val="ru-RU"/>
        </w:rPr>
        <w:t>е</w:t>
      </w:r>
      <w:ins w:id="1171" w:author="user" w:date="2025-02-22T17:25:00Z">
        <w:r w:rsidRPr="00D26162">
          <w:rPr>
            <w:rFonts w:cs="Times New Roman"/>
            <w:szCs w:val="24"/>
            <w:lang w:val="ru-RU"/>
          </w:rPr>
          <w:t xml:space="preserve">н настолько, что никто из стаи не сможет ему противостоять? Повлияет ли это на его разум, на его готовность служить в стае? Рунические жрецы, как правило, не прикреплялись к какой-либо конкретной стае, а служили </w:t>
        </w:r>
      </w:ins>
      <w:r w:rsidR="00775D05">
        <w:rPr>
          <w:rFonts w:cs="Times New Roman"/>
          <w:szCs w:val="24"/>
          <w:lang w:val="ru-RU"/>
        </w:rPr>
        <w:t>о</w:t>
      </w:r>
      <w:ins w:id="1172" w:author="user" w:date="2025-02-22T17:25:00Z">
        <w:r w:rsidRPr="00D26162">
          <w:rPr>
            <w:rFonts w:cs="Times New Roman"/>
            <w:szCs w:val="24"/>
            <w:lang w:val="ru-RU"/>
          </w:rPr>
          <w:t>рдену в целом. Если Бальдр уйд</w:t>
        </w:r>
      </w:ins>
      <w:r w:rsidR="00BF2D7C" w:rsidRPr="00D26162">
        <w:rPr>
          <w:rFonts w:cs="Times New Roman"/>
          <w:szCs w:val="24"/>
          <w:lang w:val="ru-RU"/>
        </w:rPr>
        <w:t>е</w:t>
      </w:r>
      <w:ins w:id="1173" w:author="user" w:date="2025-02-22T17:25:00Z">
        <w:r w:rsidRPr="00D26162">
          <w:rPr>
            <w:rFonts w:cs="Times New Roman"/>
            <w:szCs w:val="24"/>
            <w:lang w:val="ru-RU"/>
          </w:rPr>
          <w:t xml:space="preserve">т, их останется всего четверо — то есть численность приблизится к минимальной. Вероятно, если </w:t>
        </w:r>
        <w:proofErr w:type="spellStart"/>
        <w:r w:rsidRPr="00D26162">
          <w:rPr>
            <w:rFonts w:cs="Times New Roman"/>
            <w:szCs w:val="24"/>
            <w:lang w:val="ru-RU"/>
          </w:rPr>
          <w:t>Ярнхаммар</w:t>
        </w:r>
        <w:proofErr w:type="spellEnd"/>
        <w:r w:rsidRPr="00D26162">
          <w:rPr>
            <w:rFonts w:cs="Times New Roman"/>
            <w:szCs w:val="24"/>
            <w:lang w:val="ru-RU"/>
          </w:rPr>
          <w:t xml:space="preserve"> пережив</w:t>
        </w:r>
      </w:ins>
      <w:r w:rsidR="00BF2D7C" w:rsidRPr="00D26162">
        <w:rPr>
          <w:rFonts w:cs="Times New Roman"/>
          <w:szCs w:val="24"/>
          <w:lang w:val="ru-RU"/>
        </w:rPr>
        <w:t>е</w:t>
      </w:r>
      <w:ins w:id="1174" w:author="user" w:date="2025-02-22T17:25:00Z">
        <w:r w:rsidRPr="00D26162">
          <w:rPr>
            <w:rFonts w:cs="Times New Roman"/>
            <w:szCs w:val="24"/>
            <w:lang w:val="ru-RU"/>
          </w:rPr>
          <w:t>т это, то, как и раньше, прид</w:t>
        </w:r>
      </w:ins>
      <w:r w:rsidR="00BF2D7C" w:rsidRPr="00D26162">
        <w:rPr>
          <w:rFonts w:cs="Times New Roman"/>
          <w:szCs w:val="24"/>
          <w:lang w:val="ru-RU"/>
        </w:rPr>
        <w:t>е</w:t>
      </w:r>
      <w:ins w:id="1175" w:author="user" w:date="2025-02-22T17:25:00Z">
        <w:r w:rsidRPr="00D26162">
          <w:rPr>
            <w:rFonts w:cs="Times New Roman"/>
            <w:szCs w:val="24"/>
            <w:lang w:val="ru-RU"/>
          </w:rPr>
          <w:t xml:space="preserve">тся вливать в их ряды больше свежей крови. Но это всегда было экспериментом, нарушением старых традиций, которое позволяли себе от </w:t>
        </w:r>
      </w:ins>
      <w:r w:rsidR="00775D05">
        <w:rPr>
          <w:rFonts w:cs="Times New Roman"/>
          <w:szCs w:val="24"/>
          <w:lang w:val="ru-RU"/>
        </w:rPr>
        <w:t>безысходности</w:t>
      </w:r>
      <w:ins w:id="1176" w:author="user" w:date="2025-02-22T17:25:00Z">
        <w:r w:rsidRPr="00D26162">
          <w:rPr>
            <w:rFonts w:cs="Times New Roman"/>
            <w:szCs w:val="24"/>
            <w:lang w:val="ru-RU"/>
          </w:rPr>
          <w:t xml:space="preserve">; </w:t>
        </w:r>
        <w:proofErr w:type="spellStart"/>
        <w:r w:rsidRPr="00D26162">
          <w:rPr>
            <w:rFonts w:cs="Times New Roman"/>
            <w:szCs w:val="24"/>
            <w:lang w:val="ru-RU"/>
          </w:rPr>
          <w:t>Ольгейр</w:t>
        </w:r>
        <w:proofErr w:type="spellEnd"/>
        <w:r w:rsidRPr="00D26162">
          <w:rPr>
            <w:rFonts w:cs="Times New Roman"/>
            <w:szCs w:val="24"/>
            <w:lang w:val="ru-RU"/>
          </w:rPr>
          <w:t xml:space="preserve"> поймал себя на надежде, что об этом скоро забудут.</w:t>
        </w:r>
      </w:ins>
    </w:p>
    <w:p w14:paraId="4BD63815" w14:textId="0FC1F068" w:rsidR="00EB7F0B" w:rsidRPr="00D26162" w:rsidRDefault="00EB7F0B" w:rsidP="00EB7F0B">
      <w:pPr>
        <w:ind w:firstLineChars="275" w:firstLine="660"/>
        <w:rPr>
          <w:ins w:id="1177" w:author="user" w:date="2025-02-22T17:25:00Z"/>
          <w:rFonts w:cs="Times New Roman"/>
          <w:szCs w:val="24"/>
          <w:lang w:val="ru-RU"/>
        </w:rPr>
      </w:pPr>
      <w:ins w:id="1178" w:author="user" w:date="2025-02-22T17:25:00Z">
        <w:r w:rsidRPr="00D26162">
          <w:rPr>
            <w:rFonts w:cs="Times New Roman"/>
            <w:szCs w:val="24"/>
            <w:lang w:val="ru-RU"/>
          </w:rPr>
          <w:t>Шли часы, и в отсеке экипажа становилось вс</w:t>
        </w:r>
      </w:ins>
      <w:r w:rsidR="00BF2D7C" w:rsidRPr="00D26162">
        <w:rPr>
          <w:rFonts w:cs="Times New Roman"/>
          <w:szCs w:val="24"/>
          <w:lang w:val="ru-RU"/>
        </w:rPr>
        <w:t>е</w:t>
      </w:r>
      <w:ins w:id="1179" w:author="user" w:date="2025-02-22T17:25:00Z">
        <w:r w:rsidRPr="00D26162">
          <w:rPr>
            <w:rFonts w:cs="Times New Roman"/>
            <w:szCs w:val="24"/>
            <w:lang w:val="ru-RU"/>
          </w:rPr>
          <w:t xml:space="preserve"> теснее и душнее. Крыша проектировалась в расч</w:t>
        </w:r>
      </w:ins>
      <w:r w:rsidR="00BF2D7C" w:rsidRPr="00D26162">
        <w:rPr>
          <w:rFonts w:cs="Times New Roman"/>
          <w:szCs w:val="24"/>
          <w:lang w:val="ru-RU"/>
        </w:rPr>
        <w:t>е</w:t>
      </w:r>
      <w:ins w:id="1180" w:author="user" w:date="2025-02-22T17:25:00Z">
        <w:r w:rsidRPr="00D26162">
          <w:rPr>
            <w:rFonts w:cs="Times New Roman"/>
            <w:szCs w:val="24"/>
            <w:lang w:val="ru-RU"/>
          </w:rPr>
          <w:t>те на обычных людей, и, хотя е</w:t>
        </w:r>
      </w:ins>
      <w:r w:rsidR="00BF2D7C" w:rsidRPr="00D26162">
        <w:rPr>
          <w:rFonts w:cs="Times New Roman"/>
          <w:szCs w:val="24"/>
          <w:lang w:val="ru-RU"/>
        </w:rPr>
        <w:t>е</w:t>
      </w:r>
      <w:ins w:id="1181" w:author="user" w:date="2025-02-22T17:25:00Z">
        <w:r w:rsidRPr="00D26162">
          <w:rPr>
            <w:rFonts w:cs="Times New Roman"/>
            <w:szCs w:val="24"/>
            <w:lang w:val="ru-RU"/>
          </w:rPr>
          <w:t xml:space="preserve"> спешно подогнали, вытянуться внутри по-прежнему было невозможно. Дневной свет оставался слабым, и даже при включ</w:t>
        </w:r>
      </w:ins>
      <w:r w:rsidR="00BF2D7C" w:rsidRPr="00D26162">
        <w:rPr>
          <w:rFonts w:cs="Times New Roman"/>
          <w:szCs w:val="24"/>
          <w:lang w:val="ru-RU"/>
        </w:rPr>
        <w:t>е</w:t>
      </w:r>
      <w:ins w:id="1182" w:author="user" w:date="2025-02-22T17:25:00Z">
        <w:r w:rsidRPr="00D26162">
          <w:rPr>
            <w:rFonts w:cs="Times New Roman"/>
            <w:szCs w:val="24"/>
            <w:lang w:val="ru-RU"/>
          </w:rPr>
          <w:t xml:space="preserve">нных внутренних люменах в отсеке было темно. </w:t>
        </w:r>
      </w:ins>
    </w:p>
    <w:p w14:paraId="743251EC" w14:textId="01D6AB97" w:rsidR="00EB7F0B" w:rsidRPr="00D26162" w:rsidRDefault="00EB7F0B" w:rsidP="00EB7F0B">
      <w:pPr>
        <w:ind w:firstLineChars="275" w:firstLine="660"/>
        <w:rPr>
          <w:ins w:id="1183" w:author="user" w:date="2025-02-22T17:25:00Z"/>
          <w:rFonts w:cs="Times New Roman"/>
          <w:szCs w:val="24"/>
          <w:lang w:val="ru-RU"/>
        </w:rPr>
      </w:pPr>
      <w:ins w:id="1184" w:author="user" w:date="2025-02-22T17:25:00Z">
        <w:r w:rsidRPr="00D26162">
          <w:rPr>
            <w:rFonts w:cs="Times New Roman"/>
            <w:szCs w:val="24"/>
            <w:lang w:val="ru-RU"/>
          </w:rPr>
          <w:t>Ветер снаружи крепчал, становясь вс</w:t>
        </w:r>
      </w:ins>
      <w:r w:rsidR="00BF2D7C" w:rsidRPr="00D26162">
        <w:rPr>
          <w:rFonts w:cs="Times New Roman"/>
          <w:szCs w:val="24"/>
          <w:lang w:val="ru-RU"/>
        </w:rPr>
        <w:t>е</w:t>
      </w:r>
      <w:ins w:id="1185" w:author="user" w:date="2025-02-22T17:25:00Z">
        <w:r w:rsidRPr="00D26162">
          <w:rPr>
            <w:rFonts w:cs="Times New Roman"/>
            <w:szCs w:val="24"/>
            <w:lang w:val="ru-RU"/>
          </w:rPr>
          <w:t xml:space="preserve"> сильнее с каждой милей, пока не превратился в непрерывный пронзительный вой, обрушивающийся на потр</w:t>
        </w:r>
      </w:ins>
      <w:r w:rsidR="00BF2D7C" w:rsidRPr="00D26162">
        <w:rPr>
          <w:rFonts w:cs="Times New Roman"/>
          <w:szCs w:val="24"/>
          <w:lang w:val="ru-RU"/>
        </w:rPr>
        <w:t>е</w:t>
      </w:r>
      <w:ins w:id="1186" w:author="user" w:date="2025-02-22T17:25:00Z">
        <w:r w:rsidRPr="00D26162">
          <w:rPr>
            <w:rFonts w:cs="Times New Roman"/>
            <w:szCs w:val="24"/>
            <w:lang w:val="ru-RU"/>
          </w:rPr>
          <w:t>панный войной «</w:t>
        </w:r>
        <w:proofErr w:type="spellStart"/>
        <w:r w:rsidRPr="00D26162">
          <w:rPr>
            <w:rFonts w:cs="Times New Roman"/>
            <w:szCs w:val="24"/>
            <w:lang w:val="ru-RU"/>
          </w:rPr>
          <w:t>Таврокс</w:t>
        </w:r>
        <w:proofErr w:type="spellEnd"/>
        <w:r w:rsidRPr="00D26162">
          <w:rPr>
            <w:rFonts w:cs="Times New Roman"/>
            <w:szCs w:val="24"/>
            <w:lang w:val="ru-RU"/>
          </w:rPr>
          <w:t>».</w:t>
        </w:r>
      </w:ins>
    </w:p>
    <w:p w14:paraId="497DB1D6" w14:textId="77777777" w:rsidR="00EB7F0B" w:rsidRPr="00D26162" w:rsidRDefault="00EB7F0B" w:rsidP="00EB7F0B">
      <w:pPr>
        <w:ind w:firstLineChars="275" w:firstLine="660"/>
        <w:rPr>
          <w:ins w:id="1187" w:author="user" w:date="2025-02-22T17:25:00Z"/>
          <w:rFonts w:cs="Times New Roman"/>
          <w:szCs w:val="24"/>
          <w:lang w:val="ru-RU"/>
        </w:rPr>
      </w:pPr>
      <w:ins w:id="1188" w:author="user" w:date="2025-02-22T17:25:00Z">
        <w:r w:rsidRPr="00D26162">
          <w:rPr>
            <w:rFonts w:cs="Times New Roman"/>
            <w:szCs w:val="24"/>
            <w:lang w:val="ru-RU"/>
          </w:rPr>
          <w:t>Резко похолодало, и к хлопьям пепла примешивался грязный снег.</w:t>
        </w:r>
      </w:ins>
    </w:p>
    <w:p w14:paraId="761C362E" w14:textId="77777777" w:rsidR="00EB7F0B" w:rsidRPr="00D26162" w:rsidRDefault="00EB7F0B" w:rsidP="00EB7F0B">
      <w:pPr>
        <w:ind w:firstLineChars="275" w:firstLine="660"/>
        <w:rPr>
          <w:ins w:id="1189" w:author="user" w:date="2025-02-22T17:25:00Z"/>
          <w:rFonts w:cs="Times New Roman"/>
          <w:szCs w:val="24"/>
          <w:lang w:val="ru-RU"/>
        </w:rPr>
      </w:pPr>
      <w:ins w:id="1190" w:author="user" w:date="2025-02-22T17:25:00Z">
        <w:r w:rsidRPr="00D26162">
          <w:rPr>
            <w:rFonts w:cs="Times New Roman"/>
            <w:szCs w:val="24"/>
            <w:lang w:val="ru-RU"/>
          </w:rPr>
          <w:t xml:space="preserve">— Ну, как себя чувствуешь, брат? — спросил наконец </w:t>
        </w:r>
        <w:proofErr w:type="spellStart"/>
        <w:r w:rsidRPr="00D26162">
          <w:rPr>
            <w:rFonts w:cs="Times New Roman"/>
            <w:szCs w:val="24"/>
            <w:lang w:val="ru-RU"/>
          </w:rPr>
          <w:t>Ольгейр</w:t>
        </w:r>
        <w:proofErr w:type="spellEnd"/>
        <w:r w:rsidRPr="00D26162">
          <w:rPr>
            <w:rFonts w:cs="Times New Roman"/>
            <w:szCs w:val="24"/>
            <w:lang w:val="ru-RU"/>
          </w:rPr>
          <w:t>, глядя прямо на Бальдра.</w:t>
        </w:r>
      </w:ins>
    </w:p>
    <w:p w14:paraId="335781F1" w14:textId="77777777" w:rsidR="00EB7F0B" w:rsidRPr="00D26162" w:rsidRDefault="00EB7F0B" w:rsidP="00EB7F0B">
      <w:pPr>
        <w:ind w:firstLineChars="275" w:firstLine="660"/>
        <w:rPr>
          <w:ins w:id="1191" w:author="user" w:date="2025-02-22T17:25:00Z"/>
          <w:rFonts w:cs="Times New Roman"/>
          <w:szCs w:val="24"/>
          <w:lang w:val="ru-RU"/>
        </w:rPr>
      </w:pPr>
      <w:ins w:id="1192" w:author="user" w:date="2025-02-22T17:25:00Z">
        <w:r w:rsidRPr="00D26162">
          <w:rPr>
            <w:rFonts w:cs="Times New Roman"/>
            <w:szCs w:val="24"/>
            <w:lang w:val="ru-RU"/>
          </w:rPr>
          <w:t>— Хорошо, — ответил тот. — Лучше, чем когда-либо.</w:t>
        </w:r>
      </w:ins>
    </w:p>
    <w:p w14:paraId="3F20BE83" w14:textId="77777777" w:rsidR="00EB7F0B" w:rsidRPr="00D26162" w:rsidRDefault="00EB7F0B" w:rsidP="00EB7F0B">
      <w:pPr>
        <w:ind w:firstLineChars="275" w:firstLine="660"/>
        <w:rPr>
          <w:ins w:id="1193" w:author="user" w:date="2025-02-22T17:25:00Z"/>
          <w:rFonts w:cs="Times New Roman"/>
          <w:szCs w:val="24"/>
          <w:lang w:val="ru-RU"/>
        </w:rPr>
      </w:pPr>
      <w:ins w:id="1194" w:author="user" w:date="2025-02-22T17:25:00Z">
        <w:r w:rsidRPr="00D26162">
          <w:rPr>
            <w:rFonts w:cs="Times New Roman"/>
            <w:szCs w:val="24"/>
            <w:lang w:val="ru-RU"/>
          </w:rPr>
          <w:lastRenderedPageBreak/>
          <w:t xml:space="preserve">— Хорошо, — сказал </w:t>
        </w:r>
        <w:proofErr w:type="spellStart"/>
        <w:r w:rsidRPr="00D26162">
          <w:rPr>
            <w:rFonts w:cs="Times New Roman"/>
            <w:szCs w:val="24"/>
            <w:lang w:val="ru-RU"/>
          </w:rPr>
          <w:t>Ольгейр</w:t>
        </w:r>
        <w:proofErr w:type="spellEnd"/>
        <w:r w:rsidRPr="00D26162">
          <w:rPr>
            <w:rFonts w:cs="Times New Roman"/>
            <w:szCs w:val="24"/>
            <w:lang w:val="ru-RU"/>
          </w:rPr>
          <w:t>, стараясь, чтобы его голос не выдал наихудшие подозрения. — Никаких... затруднений?</w:t>
        </w:r>
      </w:ins>
    </w:p>
    <w:p w14:paraId="663977C3" w14:textId="7F9ED133" w:rsidR="00EB7F0B" w:rsidRPr="00D26162" w:rsidRDefault="00EB7F0B" w:rsidP="00EB7F0B">
      <w:pPr>
        <w:ind w:firstLineChars="275" w:firstLine="660"/>
        <w:rPr>
          <w:ins w:id="1195" w:author="user" w:date="2025-02-22T17:25:00Z"/>
          <w:rFonts w:cs="Times New Roman"/>
          <w:szCs w:val="24"/>
          <w:lang w:val="ru-RU"/>
        </w:rPr>
      </w:pPr>
      <w:ins w:id="1196" w:author="user" w:date="2025-02-22T17:25:00Z">
        <w:r w:rsidRPr="00D26162">
          <w:rPr>
            <w:rFonts w:cs="Times New Roman"/>
            <w:szCs w:val="24"/>
            <w:lang w:val="ru-RU"/>
          </w:rPr>
          <w:t>Ветер завыл сильнее, обдавая бронетранспорт</w:t>
        </w:r>
      </w:ins>
      <w:r w:rsidR="00BF2D7C" w:rsidRPr="00D26162">
        <w:rPr>
          <w:rFonts w:cs="Times New Roman"/>
          <w:szCs w:val="24"/>
          <w:lang w:val="ru-RU"/>
        </w:rPr>
        <w:t>е</w:t>
      </w:r>
      <w:ins w:id="1197" w:author="user" w:date="2025-02-22T17:25:00Z">
        <w:r w:rsidRPr="00D26162">
          <w:rPr>
            <w:rFonts w:cs="Times New Roman"/>
            <w:szCs w:val="24"/>
            <w:lang w:val="ru-RU"/>
          </w:rPr>
          <w:t xml:space="preserve">р так, что тот угрожающе кренился. </w:t>
        </w:r>
        <w:proofErr w:type="spellStart"/>
        <w:r w:rsidRPr="00D26162">
          <w:rPr>
            <w:rFonts w:cs="Times New Roman"/>
            <w:szCs w:val="24"/>
            <w:lang w:val="ru-RU"/>
          </w:rPr>
          <w:t>Гуннлаугур</w:t>
        </w:r>
        <w:proofErr w:type="spellEnd"/>
        <w:r w:rsidRPr="00D26162">
          <w:rPr>
            <w:rFonts w:cs="Times New Roman"/>
            <w:szCs w:val="24"/>
            <w:lang w:val="ru-RU"/>
          </w:rPr>
          <w:t xml:space="preserve"> с трудом гнал вверх по крутому склону, и сейчас они уже были среди высоких ут</w:t>
        </w:r>
      </w:ins>
      <w:r w:rsidR="00BF2D7C" w:rsidRPr="00D26162">
        <w:rPr>
          <w:rFonts w:cs="Times New Roman"/>
          <w:szCs w:val="24"/>
          <w:lang w:val="ru-RU"/>
        </w:rPr>
        <w:t>е</w:t>
      </w:r>
      <w:ins w:id="1198" w:author="user" w:date="2025-02-22T17:25:00Z">
        <w:r w:rsidRPr="00D26162">
          <w:rPr>
            <w:rFonts w:cs="Times New Roman"/>
            <w:szCs w:val="24"/>
            <w:lang w:val="ru-RU"/>
          </w:rPr>
          <w:t>сов.</w:t>
        </w:r>
      </w:ins>
    </w:p>
    <w:p w14:paraId="45B45B51" w14:textId="77777777" w:rsidR="00EB7F0B" w:rsidRPr="00D26162" w:rsidRDefault="00EB7F0B" w:rsidP="00EB7F0B">
      <w:pPr>
        <w:ind w:firstLineChars="275" w:firstLine="660"/>
        <w:rPr>
          <w:ins w:id="1199" w:author="user" w:date="2025-02-22T17:25:00Z"/>
          <w:rFonts w:cs="Times New Roman"/>
          <w:szCs w:val="24"/>
          <w:lang w:val="ru-RU"/>
        </w:rPr>
      </w:pPr>
      <w:ins w:id="1200" w:author="user" w:date="2025-02-22T17:25:00Z">
        <w:r w:rsidRPr="00D26162">
          <w:rPr>
            <w:rFonts w:cs="Times New Roman"/>
            <w:szCs w:val="24"/>
            <w:lang w:val="ru-RU"/>
          </w:rPr>
          <w:t xml:space="preserve">Бальдр не ответил. Внезапно он поднял голову, внимательно прислушиваясь. </w:t>
        </w:r>
      </w:ins>
    </w:p>
    <w:p w14:paraId="33200659" w14:textId="77777777" w:rsidR="00EB7F0B" w:rsidRPr="00D26162" w:rsidRDefault="00EB7F0B" w:rsidP="00EB7F0B">
      <w:pPr>
        <w:ind w:firstLineChars="275" w:firstLine="660"/>
        <w:rPr>
          <w:ins w:id="1201" w:author="user" w:date="2025-02-22T17:25:00Z"/>
          <w:rFonts w:cs="Times New Roman"/>
          <w:szCs w:val="24"/>
          <w:lang w:val="ru-RU"/>
        </w:rPr>
      </w:pPr>
      <w:ins w:id="1202" w:author="user" w:date="2025-02-22T17:25:00Z">
        <w:r w:rsidRPr="00D26162">
          <w:rPr>
            <w:rFonts w:cs="Times New Roman"/>
            <w:szCs w:val="24"/>
            <w:lang w:val="ru-RU"/>
          </w:rPr>
          <w:t>— Ветер, — пробормотал он. — Только послушайте.</w:t>
        </w:r>
      </w:ins>
    </w:p>
    <w:p w14:paraId="6EA04897" w14:textId="77777777" w:rsidR="00EB7F0B" w:rsidRPr="00D26162" w:rsidRDefault="00EB7F0B" w:rsidP="00EB7F0B">
      <w:pPr>
        <w:ind w:firstLineChars="275" w:firstLine="660"/>
        <w:rPr>
          <w:ins w:id="1203" w:author="user" w:date="2025-02-22T17:25:00Z"/>
          <w:rFonts w:cs="Times New Roman"/>
          <w:szCs w:val="24"/>
          <w:lang w:val="ru-RU"/>
        </w:rPr>
      </w:pPr>
      <w:proofErr w:type="spellStart"/>
      <w:ins w:id="1204" w:author="user" w:date="2025-02-22T17:25:00Z">
        <w:r w:rsidRPr="00D26162">
          <w:rPr>
            <w:rFonts w:cs="Times New Roman"/>
            <w:szCs w:val="24"/>
            <w:lang w:val="ru-RU"/>
          </w:rPr>
          <w:t>Хафлои</w:t>
        </w:r>
        <w:proofErr w:type="spellEnd"/>
        <w:r w:rsidRPr="00D26162">
          <w:rPr>
            <w:rFonts w:cs="Times New Roman"/>
            <w:szCs w:val="24"/>
            <w:lang w:val="ru-RU"/>
          </w:rPr>
          <w:t xml:space="preserve"> усмехнулся, продолжая возиться с топором: </w:t>
        </w:r>
      </w:ins>
    </w:p>
    <w:p w14:paraId="160DB4E8" w14:textId="77777777" w:rsidR="00EB7F0B" w:rsidRPr="00D26162" w:rsidRDefault="00EB7F0B" w:rsidP="00EB7F0B">
      <w:pPr>
        <w:ind w:firstLineChars="275" w:firstLine="660"/>
        <w:rPr>
          <w:ins w:id="1205" w:author="user" w:date="2025-02-22T17:25:00Z"/>
          <w:rFonts w:cs="Times New Roman"/>
          <w:szCs w:val="24"/>
          <w:lang w:val="ru-RU"/>
        </w:rPr>
      </w:pPr>
      <w:ins w:id="1206" w:author="user" w:date="2025-02-22T17:25:00Z">
        <w:r w:rsidRPr="00D26162">
          <w:rPr>
            <w:rFonts w:cs="Times New Roman"/>
            <w:szCs w:val="24"/>
            <w:lang w:val="ru-RU"/>
          </w:rPr>
          <w:t xml:space="preserve">— Никогда прежде не слышал штормового ветра? </w:t>
        </w:r>
        <w:proofErr w:type="spellStart"/>
        <w:r w:rsidRPr="00D26162">
          <w:rPr>
            <w:rFonts w:cs="Times New Roman"/>
            <w:szCs w:val="24"/>
            <w:lang w:val="ru-RU"/>
          </w:rPr>
          <w:t>Хель</w:t>
        </w:r>
        <w:proofErr w:type="spellEnd"/>
        <w:r w:rsidRPr="00D26162">
          <w:rPr>
            <w:rFonts w:cs="Times New Roman"/>
            <w:szCs w:val="24"/>
            <w:lang w:val="ru-RU"/>
          </w:rPr>
          <w:t xml:space="preserve">, ты забыл, откуда родом. </w:t>
        </w:r>
      </w:ins>
    </w:p>
    <w:p w14:paraId="26E1D910" w14:textId="77777777" w:rsidR="00EB7F0B" w:rsidRPr="00D26162" w:rsidRDefault="00EB7F0B" w:rsidP="00EB7F0B">
      <w:pPr>
        <w:ind w:firstLineChars="275" w:firstLine="660"/>
        <w:rPr>
          <w:ins w:id="1207" w:author="user" w:date="2025-02-22T17:25:00Z"/>
          <w:rFonts w:cs="Times New Roman"/>
          <w:szCs w:val="24"/>
          <w:lang w:val="ru-RU"/>
        </w:rPr>
      </w:pPr>
      <w:ins w:id="1208" w:author="user" w:date="2025-02-22T17:25:00Z">
        <w:r w:rsidRPr="00D26162">
          <w:rPr>
            <w:rFonts w:cs="Times New Roman"/>
            <w:szCs w:val="24"/>
            <w:lang w:val="ru-RU"/>
          </w:rPr>
          <w:t>Но теперь стихия стала сильнее, она наседала. Снежно-пепельные хлопья барабанили по бортам, будто сжатые кулаки. Стоны превратились в завывания, пронзительные и свистящие.</w:t>
        </w:r>
      </w:ins>
    </w:p>
    <w:p w14:paraId="4150F7CE" w14:textId="77777777" w:rsidR="00EB7F0B" w:rsidRPr="00D26162" w:rsidRDefault="00EB7F0B" w:rsidP="00EB7F0B">
      <w:pPr>
        <w:ind w:firstLineChars="275" w:firstLine="660"/>
        <w:rPr>
          <w:ins w:id="1209" w:author="user" w:date="2025-02-22T17:25:00Z"/>
          <w:rFonts w:cs="Times New Roman"/>
          <w:szCs w:val="24"/>
          <w:lang w:val="ru-RU"/>
        </w:rPr>
      </w:pPr>
      <w:ins w:id="1210" w:author="user" w:date="2025-02-22T17:25:00Z">
        <w:r w:rsidRPr="00D26162">
          <w:rPr>
            <w:rFonts w:cs="Times New Roman"/>
            <w:szCs w:val="24"/>
            <w:lang w:val="ru-RU"/>
          </w:rPr>
          <w:t xml:space="preserve">Бальдр потянулся к рукояти меча, но не вытащил. </w:t>
        </w:r>
      </w:ins>
    </w:p>
    <w:p w14:paraId="5A3F6E21" w14:textId="63D1B255" w:rsidR="00EB7F0B" w:rsidRPr="00D26162" w:rsidRDefault="00EB7F0B" w:rsidP="00EB7F0B">
      <w:pPr>
        <w:ind w:firstLineChars="275" w:firstLine="660"/>
        <w:rPr>
          <w:ins w:id="1211" w:author="user" w:date="2025-02-22T17:25:00Z"/>
          <w:rFonts w:cs="Times New Roman"/>
          <w:szCs w:val="24"/>
          <w:lang w:val="ru-RU"/>
        </w:rPr>
      </w:pPr>
      <w:ins w:id="1212" w:author="user" w:date="2025-02-22T17:25:00Z">
        <w:r w:rsidRPr="00D26162">
          <w:rPr>
            <w:rFonts w:cs="Times New Roman"/>
            <w:szCs w:val="24"/>
            <w:lang w:val="ru-RU"/>
          </w:rPr>
          <w:t>— Топор наготове, Тяж</w:t>
        </w:r>
      </w:ins>
      <w:r w:rsidR="00BF2D7C" w:rsidRPr="00D26162">
        <w:rPr>
          <w:rFonts w:cs="Times New Roman"/>
          <w:szCs w:val="24"/>
          <w:lang w:val="ru-RU"/>
        </w:rPr>
        <w:t>е</w:t>
      </w:r>
      <w:ins w:id="1213" w:author="user" w:date="2025-02-22T17:25:00Z">
        <w:r w:rsidRPr="00D26162">
          <w:rPr>
            <w:rFonts w:cs="Times New Roman"/>
            <w:szCs w:val="24"/>
            <w:lang w:val="ru-RU"/>
          </w:rPr>
          <w:t xml:space="preserve">лая Рука? — спросил </w:t>
        </w:r>
        <w:proofErr w:type="spellStart"/>
        <w:r w:rsidRPr="00D26162">
          <w:rPr>
            <w:rFonts w:cs="Times New Roman"/>
            <w:szCs w:val="24"/>
            <w:lang w:val="ru-RU"/>
          </w:rPr>
          <w:t>Фъольнир</w:t>
        </w:r>
        <w:proofErr w:type="spellEnd"/>
        <w:r w:rsidRPr="00D26162">
          <w:rPr>
            <w:rFonts w:cs="Times New Roman"/>
            <w:szCs w:val="24"/>
            <w:lang w:val="ru-RU"/>
          </w:rPr>
          <w:t>.</w:t>
        </w:r>
      </w:ins>
    </w:p>
    <w:p w14:paraId="4E70CF17" w14:textId="77777777" w:rsidR="00EB7F0B" w:rsidRPr="00D26162" w:rsidRDefault="00EB7F0B" w:rsidP="00EB7F0B">
      <w:pPr>
        <w:ind w:firstLineChars="275" w:firstLine="660"/>
        <w:rPr>
          <w:ins w:id="1214" w:author="user" w:date="2025-02-22T17:25:00Z"/>
          <w:rFonts w:cs="Times New Roman"/>
          <w:szCs w:val="24"/>
          <w:lang w:val="ru-RU"/>
        </w:rPr>
      </w:pPr>
      <w:ins w:id="1215" w:author="user" w:date="2025-02-22T17:25:00Z">
        <w:r w:rsidRPr="00D26162">
          <w:rPr>
            <w:rFonts w:cs="Times New Roman"/>
            <w:szCs w:val="24"/>
            <w:lang w:val="ru-RU"/>
          </w:rPr>
          <w:t xml:space="preserve">На мгновение </w:t>
        </w:r>
        <w:proofErr w:type="spellStart"/>
        <w:r w:rsidRPr="00D26162">
          <w:rPr>
            <w:rFonts w:cs="Times New Roman"/>
            <w:szCs w:val="24"/>
            <w:lang w:val="ru-RU"/>
          </w:rPr>
          <w:t>Ольгейр</w:t>
        </w:r>
        <w:proofErr w:type="spellEnd"/>
        <w:r w:rsidRPr="00D26162">
          <w:rPr>
            <w:rFonts w:cs="Times New Roman"/>
            <w:szCs w:val="24"/>
            <w:lang w:val="ru-RU"/>
          </w:rPr>
          <w:t xml:space="preserve"> даже не понял, зачем он спрашивает. Внутри едва хватало места, чтобы сесть, не говоря уже о том, чтобы размахивать клинком. </w:t>
        </w:r>
      </w:ins>
    </w:p>
    <w:p w14:paraId="58C57CCC" w14:textId="77777777" w:rsidR="00EB7F0B" w:rsidRPr="00D26162" w:rsidRDefault="00EB7F0B" w:rsidP="00EB7F0B">
      <w:pPr>
        <w:ind w:firstLineChars="275" w:firstLine="660"/>
        <w:rPr>
          <w:ins w:id="1216" w:author="user" w:date="2025-02-22T17:25:00Z"/>
          <w:rFonts w:cs="Times New Roman"/>
          <w:szCs w:val="24"/>
          <w:lang w:val="ru-RU"/>
        </w:rPr>
      </w:pPr>
      <w:ins w:id="1217" w:author="user" w:date="2025-02-22T17:25:00Z">
        <w:r w:rsidRPr="00D26162">
          <w:rPr>
            <w:rFonts w:cs="Times New Roman"/>
            <w:szCs w:val="24"/>
            <w:lang w:val="ru-RU"/>
          </w:rPr>
          <w:t>— Я не... — начал было он.</w:t>
        </w:r>
      </w:ins>
    </w:p>
    <w:p w14:paraId="2B5176FA" w14:textId="7B31508E" w:rsidR="00EB7F0B" w:rsidRPr="00D26162" w:rsidRDefault="00EB7F0B" w:rsidP="00EB7F0B">
      <w:pPr>
        <w:ind w:firstLineChars="275" w:firstLine="660"/>
        <w:rPr>
          <w:ins w:id="1218" w:author="user" w:date="2025-02-22T17:25:00Z"/>
          <w:rFonts w:cs="Times New Roman"/>
          <w:szCs w:val="24"/>
          <w:lang w:val="ru-RU"/>
        </w:rPr>
      </w:pPr>
      <w:ins w:id="1219" w:author="user" w:date="2025-02-22T17:25:00Z">
        <w:r w:rsidRPr="00D26162">
          <w:rPr>
            <w:rFonts w:cs="Times New Roman"/>
            <w:szCs w:val="24"/>
            <w:lang w:val="ru-RU"/>
          </w:rPr>
          <w:t>Но потом Тяж</w:t>
        </w:r>
      </w:ins>
      <w:r w:rsidR="00BF2D7C" w:rsidRPr="00D26162">
        <w:rPr>
          <w:rFonts w:cs="Times New Roman"/>
          <w:szCs w:val="24"/>
          <w:lang w:val="ru-RU"/>
        </w:rPr>
        <w:t>е</w:t>
      </w:r>
      <w:ins w:id="1220" w:author="user" w:date="2025-02-22T17:25:00Z">
        <w:r w:rsidRPr="00D26162">
          <w:rPr>
            <w:rFonts w:cs="Times New Roman"/>
            <w:szCs w:val="24"/>
            <w:lang w:val="ru-RU"/>
          </w:rPr>
          <w:t>лая Рука почувствовал душок. Обоняние всегда на первом месте — в результате усовершенствованной физиологии это чувство срабатывало раньше остальных. Внутреннее пространство «</w:t>
        </w:r>
        <w:proofErr w:type="spellStart"/>
        <w:r w:rsidRPr="00D26162">
          <w:rPr>
            <w:rFonts w:cs="Times New Roman"/>
            <w:szCs w:val="24"/>
            <w:lang w:val="ru-RU"/>
          </w:rPr>
          <w:t>Таврокса</w:t>
        </w:r>
        <w:proofErr w:type="spellEnd"/>
        <w:r w:rsidRPr="00D26162">
          <w:rPr>
            <w:rFonts w:cs="Times New Roman"/>
            <w:szCs w:val="24"/>
            <w:lang w:val="ru-RU"/>
          </w:rPr>
          <w:t>» полнилось запахами — жар тел, масла для силовой брони, ржавчина на панелях, следы химии от резервуаров с прометием и ящиков с боеприпасами. Но за этими запахами было что-то ещ</w:t>
        </w:r>
      </w:ins>
      <w:r w:rsidR="00BF2D7C" w:rsidRPr="00D26162">
        <w:rPr>
          <w:rFonts w:cs="Times New Roman"/>
          <w:szCs w:val="24"/>
          <w:lang w:val="ru-RU"/>
        </w:rPr>
        <w:t>е</w:t>
      </w:r>
      <w:ins w:id="1221" w:author="user" w:date="2025-02-22T17:25:00Z">
        <w:r w:rsidRPr="00D26162">
          <w:rPr>
            <w:rFonts w:cs="Times New Roman"/>
            <w:szCs w:val="24"/>
            <w:lang w:val="ru-RU"/>
          </w:rPr>
          <w:t xml:space="preserve"> — едва уловимое, почти полностью замаскированное: мускус, смрад, зловонное дыхание.</w:t>
        </w:r>
      </w:ins>
    </w:p>
    <w:p w14:paraId="6F4E18A1" w14:textId="77777777" w:rsidR="00EB7F0B" w:rsidRPr="00D26162" w:rsidRDefault="00EB7F0B" w:rsidP="00EB7F0B">
      <w:pPr>
        <w:ind w:firstLineChars="275" w:firstLine="660"/>
        <w:rPr>
          <w:ins w:id="1222" w:author="user" w:date="2025-02-22T17:25:00Z"/>
          <w:rFonts w:cs="Times New Roman"/>
          <w:szCs w:val="24"/>
          <w:lang w:val="ru-RU"/>
        </w:rPr>
      </w:pPr>
      <w:ins w:id="1223" w:author="user" w:date="2025-02-22T17:25:00Z">
        <w:r w:rsidRPr="00D26162">
          <w:rPr>
            <w:rFonts w:cs="Times New Roman"/>
            <w:szCs w:val="24"/>
            <w:lang w:val="ru-RU"/>
          </w:rPr>
          <w:t xml:space="preserve">Он вытащил топор и привстал, стараясь не раскачивать машину. </w:t>
        </w:r>
      </w:ins>
    </w:p>
    <w:p w14:paraId="2213C117" w14:textId="77777777" w:rsidR="00EB7F0B" w:rsidRPr="00D26162" w:rsidRDefault="00EB7F0B" w:rsidP="00EB7F0B">
      <w:pPr>
        <w:ind w:firstLineChars="275" w:firstLine="660"/>
        <w:rPr>
          <w:ins w:id="1224" w:author="user" w:date="2025-02-22T17:25:00Z"/>
          <w:rFonts w:cs="Times New Roman"/>
          <w:szCs w:val="24"/>
          <w:lang w:val="ru-RU"/>
        </w:rPr>
      </w:pPr>
      <w:ins w:id="1225" w:author="user" w:date="2025-02-22T17:25:00Z">
        <w:r w:rsidRPr="00D26162">
          <w:rPr>
            <w:rFonts w:cs="Times New Roman"/>
            <w:szCs w:val="24"/>
            <w:lang w:val="ru-RU"/>
          </w:rPr>
          <w:t>— Что за…</w:t>
        </w:r>
      </w:ins>
    </w:p>
    <w:p w14:paraId="6AE358B5" w14:textId="77777777" w:rsidR="00EB7F0B" w:rsidRPr="00D26162" w:rsidRDefault="00EB7F0B" w:rsidP="00EB7F0B">
      <w:pPr>
        <w:ind w:firstLineChars="275" w:firstLine="660"/>
        <w:rPr>
          <w:ins w:id="1226" w:author="user" w:date="2025-02-22T17:25:00Z"/>
          <w:rFonts w:cs="Times New Roman"/>
          <w:szCs w:val="24"/>
          <w:lang w:val="ru-RU"/>
        </w:rPr>
      </w:pPr>
      <w:ins w:id="1227" w:author="user" w:date="2025-02-22T17:25:00Z">
        <w:r w:rsidRPr="00D26162">
          <w:rPr>
            <w:rFonts w:cs="Times New Roman"/>
            <w:szCs w:val="24"/>
            <w:lang w:val="ru-RU"/>
          </w:rPr>
          <w:t xml:space="preserve">Встревоженный </w:t>
        </w:r>
        <w:proofErr w:type="spellStart"/>
        <w:r w:rsidRPr="00D26162">
          <w:rPr>
            <w:rFonts w:cs="Times New Roman"/>
            <w:szCs w:val="24"/>
            <w:lang w:val="ru-RU"/>
          </w:rPr>
          <w:t>Хафлои</w:t>
        </w:r>
        <w:proofErr w:type="spellEnd"/>
        <w:r w:rsidRPr="00D26162">
          <w:rPr>
            <w:rFonts w:cs="Times New Roman"/>
            <w:szCs w:val="24"/>
            <w:lang w:val="ru-RU"/>
          </w:rPr>
          <w:t xml:space="preserve"> резко поднял голову и инстинктивно схватился за клинок. Вой снаружи снова стал громче и напоминал надрывные вопли детей, потерявшихся в буране. </w:t>
        </w:r>
      </w:ins>
    </w:p>
    <w:p w14:paraId="2ECF114A" w14:textId="77777777" w:rsidR="00EB7F0B" w:rsidRPr="00D26162" w:rsidRDefault="00EB7F0B" w:rsidP="00EB7F0B">
      <w:pPr>
        <w:ind w:firstLineChars="275" w:firstLine="660"/>
        <w:rPr>
          <w:ins w:id="1228" w:author="user" w:date="2025-02-22T17:25:00Z"/>
          <w:rFonts w:cs="Times New Roman"/>
          <w:szCs w:val="24"/>
          <w:lang w:val="ru-RU"/>
        </w:rPr>
      </w:pPr>
      <w:ins w:id="1229" w:author="user" w:date="2025-02-22T17:25:00Z">
        <w:r w:rsidRPr="00D26162">
          <w:rPr>
            <w:rFonts w:cs="Times New Roman"/>
            <w:szCs w:val="24"/>
            <w:lang w:val="ru-RU"/>
          </w:rPr>
          <w:t>— Эти крики — не ветер, — сказал Бальдр, снимая топор. Он тоже привстал и повернул голову вбок в попытках найти что-то неправильное, что могло бы так вонять.</w:t>
        </w:r>
      </w:ins>
    </w:p>
    <w:p w14:paraId="58D70F56" w14:textId="4F111F75" w:rsidR="00EB7F0B" w:rsidRPr="00D26162" w:rsidRDefault="00EB7F0B" w:rsidP="00EB7F0B">
      <w:pPr>
        <w:ind w:firstLineChars="275" w:firstLine="660"/>
        <w:rPr>
          <w:ins w:id="1230" w:author="user" w:date="2025-02-22T17:25:00Z"/>
          <w:rFonts w:cs="Times New Roman"/>
          <w:szCs w:val="24"/>
          <w:lang w:val="ru-RU"/>
        </w:rPr>
      </w:pPr>
      <w:ins w:id="1231" w:author="user" w:date="2025-02-22T17:25:00Z">
        <w:r w:rsidRPr="00D26162">
          <w:rPr>
            <w:rFonts w:cs="Times New Roman"/>
            <w:szCs w:val="24"/>
            <w:lang w:val="ru-RU"/>
          </w:rPr>
          <w:t>Наконец оно само нашло их. Сквозь герметичный входной люк пробиралась тонкая, прозрачная рука. Посреди отсека раскрылась широкая пасть, а затем, мерцая, исчезла. Пол пош</w:t>
        </w:r>
      </w:ins>
      <w:r w:rsidR="00BF2D7C" w:rsidRPr="00D26162">
        <w:rPr>
          <w:rFonts w:cs="Times New Roman"/>
          <w:szCs w:val="24"/>
          <w:lang w:val="ru-RU"/>
        </w:rPr>
        <w:t>е</w:t>
      </w:r>
      <w:ins w:id="1232" w:author="user" w:date="2025-02-22T17:25:00Z">
        <w:r w:rsidRPr="00D26162">
          <w:rPr>
            <w:rFonts w:cs="Times New Roman"/>
            <w:szCs w:val="24"/>
            <w:lang w:val="ru-RU"/>
          </w:rPr>
          <w:t>л рябью, и внутрь пробрался ещ</w:t>
        </w:r>
      </w:ins>
      <w:r w:rsidR="00BF2D7C" w:rsidRPr="00D26162">
        <w:rPr>
          <w:rFonts w:cs="Times New Roman"/>
          <w:szCs w:val="24"/>
          <w:lang w:val="ru-RU"/>
        </w:rPr>
        <w:t>е</w:t>
      </w:r>
      <w:ins w:id="1233" w:author="user" w:date="2025-02-22T17:25:00Z">
        <w:r w:rsidRPr="00D26162">
          <w:rPr>
            <w:rFonts w:cs="Times New Roman"/>
            <w:szCs w:val="24"/>
            <w:lang w:val="ru-RU"/>
          </w:rPr>
          <w:t xml:space="preserve"> один коготь, скользя и царапая штампованный металл, как паук.</w:t>
        </w:r>
      </w:ins>
    </w:p>
    <w:p w14:paraId="4D742CB5" w14:textId="53FDB05E" w:rsidR="00EB7F0B" w:rsidRPr="00D26162" w:rsidRDefault="00EB7F0B" w:rsidP="00EB7F0B">
      <w:pPr>
        <w:ind w:firstLineChars="275" w:firstLine="660"/>
        <w:rPr>
          <w:ins w:id="1234" w:author="user" w:date="2025-02-22T17:25:00Z"/>
          <w:rFonts w:cs="Times New Roman"/>
          <w:szCs w:val="24"/>
          <w:lang w:val="ru-RU"/>
        </w:rPr>
      </w:pPr>
      <w:proofErr w:type="spellStart"/>
      <w:ins w:id="1235" w:author="user" w:date="2025-02-22T17:25:00Z">
        <w:r w:rsidRPr="00D26162">
          <w:rPr>
            <w:rFonts w:cs="Times New Roman"/>
            <w:szCs w:val="24"/>
            <w:lang w:val="ru-RU"/>
          </w:rPr>
          <w:t>Ольгейр</w:t>
        </w:r>
        <w:proofErr w:type="spellEnd"/>
        <w:r w:rsidRPr="00D26162">
          <w:rPr>
            <w:rFonts w:cs="Times New Roman"/>
            <w:szCs w:val="24"/>
            <w:lang w:val="ru-RU"/>
          </w:rPr>
          <w:t xml:space="preserve"> наступил на него — ботинок пролетел сквозь воздух и врезался в напольную панель. </w:t>
        </w:r>
        <w:proofErr w:type="spellStart"/>
        <w:r w:rsidRPr="00D26162">
          <w:rPr>
            <w:rFonts w:cs="Times New Roman"/>
            <w:szCs w:val="24"/>
            <w:lang w:val="ru-RU"/>
          </w:rPr>
          <w:t>Хафлои</w:t>
        </w:r>
        <w:proofErr w:type="spellEnd"/>
        <w:r w:rsidRPr="00D26162">
          <w:rPr>
            <w:rFonts w:cs="Times New Roman"/>
            <w:szCs w:val="24"/>
            <w:lang w:val="ru-RU"/>
          </w:rPr>
          <w:t xml:space="preserve"> замахнулся на привидение, ударил его точно в центр, и топор прош</w:t>
        </w:r>
      </w:ins>
      <w:r w:rsidR="00BF2D7C" w:rsidRPr="00D26162">
        <w:rPr>
          <w:rFonts w:cs="Times New Roman"/>
          <w:szCs w:val="24"/>
          <w:lang w:val="ru-RU"/>
        </w:rPr>
        <w:t>е</w:t>
      </w:r>
      <w:ins w:id="1236" w:author="user" w:date="2025-02-22T17:25:00Z">
        <w:r w:rsidRPr="00D26162">
          <w:rPr>
            <w:rFonts w:cs="Times New Roman"/>
            <w:szCs w:val="24"/>
            <w:lang w:val="ru-RU"/>
          </w:rPr>
          <w:t xml:space="preserve">л сквозь пустоту. </w:t>
        </w:r>
      </w:ins>
    </w:p>
    <w:p w14:paraId="7CE40D1E" w14:textId="77777777" w:rsidR="00EB7F0B" w:rsidRPr="00D26162" w:rsidRDefault="00EB7F0B" w:rsidP="00EB7F0B">
      <w:pPr>
        <w:ind w:firstLineChars="275" w:firstLine="660"/>
        <w:rPr>
          <w:ins w:id="1237" w:author="user" w:date="2025-02-22T17:25:00Z"/>
          <w:rFonts w:cs="Times New Roman"/>
          <w:szCs w:val="24"/>
          <w:lang w:val="ru-RU"/>
        </w:rPr>
      </w:pPr>
      <w:ins w:id="1238" w:author="user" w:date="2025-02-22T17:25:00Z">
        <w:r w:rsidRPr="00D26162">
          <w:rPr>
            <w:rFonts w:cs="Times New Roman"/>
            <w:szCs w:val="24"/>
            <w:lang w:val="ru-RU"/>
          </w:rPr>
          <w:t xml:space="preserve">Воздух внутри закипел, зашипел, искривился. Начали </w:t>
        </w:r>
        <w:r w:rsidRPr="00D26162">
          <w:rPr>
            <w:szCs w:val="24"/>
            <w:lang w:val="ru-RU"/>
          </w:rPr>
          <w:t>материализоваться</w:t>
        </w:r>
        <w:r w:rsidRPr="00D26162">
          <w:rPr>
            <w:rFonts w:cs="Times New Roman"/>
            <w:szCs w:val="24"/>
            <w:lang w:val="ru-RU"/>
          </w:rPr>
          <w:t xml:space="preserve"> части тела, затем разрушаться и снова сливаться воедино. </w:t>
        </w:r>
        <w:proofErr w:type="spellStart"/>
        <w:r w:rsidRPr="00D26162">
          <w:rPr>
            <w:rFonts w:cs="Times New Roman"/>
            <w:szCs w:val="24"/>
            <w:lang w:val="ru-RU"/>
          </w:rPr>
          <w:t>Б</w:t>
        </w:r>
        <w:r w:rsidRPr="00D26162">
          <w:rPr>
            <w:szCs w:val="24"/>
            <w:lang w:val="ru-RU"/>
          </w:rPr>
          <w:t>ронепластины</w:t>
        </w:r>
        <w:proofErr w:type="spellEnd"/>
        <w:r w:rsidRPr="00D26162">
          <w:rPr>
            <w:rFonts w:cs="Times New Roman"/>
            <w:szCs w:val="24"/>
            <w:lang w:val="ru-RU"/>
          </w:rPr>
          <w:t xml:space="preserve"> «</w:t>
        </w:r>
        <w:proofErr w:type="spellStart"/>
        <w:r w:rsidRPr="00D26162">
          <w:rPr>
            <w:rFonts w:cs="Times New Roman"/>
            <w:szCs w:val="24"/>
            <w:lang w:val="ru-RU"/>
          </w:rPr>
          <w:t>Таврокса</w:t>
        </w:r>
        <w:proofErr w:type="spellEnd"/>
        <w:r w:rsidRPr="00D26162">
          <w:rPr>
            <w:rFonts w:cs="Times New Roman"/>
            <w:szCs w:val="24"/>
            <w:lang w:val="ru-RU"/>
          </w:rPr>
          <w:t xml:space="preserve">» вибрировали и шипели, словно от перегрева, хотя снаружи стояла холодина. </w:t>
        </w:r>
      </w:ins>
    </w:p>
    <w:p w14:paraId="53D83148" w14:textId="03943C0E" w:rsidR="00EB7F0B" w:rsidRPr="00D26162" w:rsidRDefault="00EB7F0B" w:rsidP="00EB7F0B">
      <w:pPr>
        <w:ind w:firstLineChars="275" w:firstLine="660"/>
        <w:rPr>
          <w:ins w:id="1239" w:author="user" w:date="2025-02-22T17:25:00Z"/>
          <w:rFonts w:cs="Times New Roman"/>
          <w:szCs w:val="24"/>
          <w:lang w:val="ru-RU"/>
        </w:rPr>
      </w:pPr>
      <w:ins w:id="1240" w:author="user" w:date="2025-02-22T17:25:00Z">
        <w:r w:rsidRPr="00D26162">
          <w:rPr>
            <w:rFonts w:cs="Times New Roman"/>
            <w:szCs w:val="24"/>
            <w:lang w:val="ru-RU"/>
          </w:rPr>
          <w:t xml:space="preserve">— Чертовщина, — прошипел </w:t>
        </w:r>
        <w:proofErr w:type="spellStart"/>
        <w:r w:rsidRPr="00D26162">
          <w:rPr>
            <w:rFonts w:cs="Times New Roman"/>
            <w:szCs w:val="24"/>
            <w:lang w:val="ru-RU"/>
          </w:rPr>
          <w:t>Ольгейр</w:t>
        </w:r>
        <w:proofErr w:type="spellEnd"/>
        <w:r w:rsidRPr="00D26162">
          <w:rPr>
            <w:rFonts w:cs="Times New Roman"/>
            <w:szCs w:val="24"/>
            <w:lang w:val="ru-RU"/>
          </w:rPr>
          <w:t>, резко оборачиваясь, чтобы разглядеть мимол</w:t>
        </w:r>
      </w:ins>
      <w:r w:rsidR="00BF2D7C" w:rsidRPr="00D26162">
        <w:rPr>
          <w:rFonts w:cs="Times New Roman"/>
          <w:szCs w:val="24"/>
          <w:lang w:val="ru-RU"/>
        </w:rPr>
        <w:t>е</w:t>
      </w:r>
      <w:ins w:id="1241" w:author="user" w:date="2025-02-22T17:25:00Z">
        <w:r w:rsidRPr="00D26162">
          <w:rPr>
            <w:rFonts w:cs="Times New Roman"/>
            <w:szCs w:val="24"/>
            <w:lang w:val="ru-RU"/>
          </w:rPr>
          <w:t>тное видение ухмыляющегося, вытянутого лица, пока оно не выплыло из реальности.</w:t>
        </w:r>
      </w:ins>
    </w:p>
    <w:p w14:paraId="27E77AE3" w14:textId="5DEDE63F" w:rsidR="00EB7F0B" w:rsidRPr="00D26162" w:rsidRDefault="00EB7F0B" w:rsidP="00EB7F0B">
      <w:pPr>
        <w:ind w:firstLineChars="275" w:firstLine="660"/>
        <w:rPr>
          <w:ins w:id="1242" w:author="user" w:date="2025-02-22T17:25:00Z"/>
          <w:rFonts w:cs="Times New Roman"/>
          <w:szCs w:val="24"/>
          <w:lang w:val="ru-RU"/>
        </w:rPr>
      </w:pPr>
      <w:ins w:id="1243" w:author="user" w:date="2025-02-22T17:25:00Z">
        <w:r w:rsidRPr="00D26162">
          <w:rPr>
            <w:rFonts w:cs="Times New Roman"/>
            <w:szCs w:val="24"/>
            <w:lang w:val="ru-RU"/>
          </w:rPr>
          <w:t>Бальдр не пытался ударить призраков; казалось, он застыл в нерешительности. «</w:t>
        </w:r>
        <w:proofErr w:type="spellStart"/>
        <w:r w:rsidRPr="00D26162">
          <w:rPr>
            <w:rFonts w:cs="Times New Roman"/>
            <w:szCs w:val="24"/>
            <w:lang w:val="ru-RU"/>
          </w:rPr>
          <w:t>Таврокс</w:t>
        </w:r>
        <w:proofErr w:type="spellEnd"/>
        <w:r w:rsidRPr="00D26162">
          <w:rPr>
            <w:rFonts w:cs="Times New Roman"/>
            <w:szCs w:val="24"/>
            <w:lang w:val="ru-RU"/>
          </w:rPr>
          <w:t>» рванул впер</w:t>
        </w:r>
      </w:ins>
      <w:r w:rsidR="00BF2D7C" w:rsidRPr="00D26162">
        <w:rPr>
          <w:rFonts w:cs="Times New Roman"/>
          <w:szCs w:val="24"/>
          <w:lang w:val="ru-RU"/>
        </w:rPr>
        <w:t>е</w:t>
      </w:r>
      <w:ins w:id="1244" w:author="user" w:date="2025-02-22T17:25:00Z">
        <w:r w:rsidRPr="00D26162">
          <w:rPr>
            <w:rFonts w:cs="Times New Roman"/>
            <w:szCs w:val="24"/>
            <w:lang w:val="ru-RU"/>
          </w:rPr>
          <w:t xml:space="preserve">д: если водительскую кабину и затронуло этим, то </w:t>
        </w:r>
        <w:proofErr w:type="spellStart"/>
        <w:r w:rsidRPr="00D26162">
          <w:rPr>
            <w:rFonts w:cs="Times New Roman"/>
            <w:szCs w:val="24"/>
            <w:lang w:val="ru-RU"/>
          </w:rPr>
          <w:t>Гуннлаугур</w:t>
        </w:r>
        <w:proofErr w:type="spellEnd"/>
        <w:r w:rsidRPr="00D26162">
          <w:rPr>
            <w:rFonts w:cs="Times New Roman"/>
            <w:szCs w:val="24"/>
            <w:lang w:val="ru-RU"/>
          </w:rPr>
          <w:t xml:space="preserve"> не сбавлял скорости, а крики становились вс</w:t>
        </w:r>
      </w:ins>
      <w:r w:rsidR="00BF2D7C" w:rsidRPr="00D26162">
        <w:rPr>
          <w:rFonts w:cs="Times New Roman"/>
          <w:szCs w:val="24"/>
          <w:lang w:val="ru-RU"/>
        </w:rPr>
        <w:t>е</w:t>
      </w:r>
      <w:ins w:id="1245" w:author="user" w:date="2025-02-22T17:25:00Z">
        <w:r w:rsidRPr="00D26162">
          <w:rPr>
            <w:rFonts w:cs="Times New Roman"/>
            <w:szCs w:val="24"/>
            <w:lang w:val="ru-RU"/>
          </w:rPr>
          <w:t xml:space="preserve"> громче. </w:t>
        </w:r>
      </w:ins>
    </w:p>
    <w:p w14:paraId="7662273C" w14:textId="32BE2E26" w:rsidR="00EB7F0B" w:rsidRPr="00D26162" w:rsidRDefault="00EB7F0B" w:rsidP="00EB7F0B">
      <w:pPr>
        <w:ind w:firstLineChars="275" w:firstLine="660"/>
        <w:rPr>
          <w:ins w:id="1246" w:author="user" w:date="2025-02-22T17:25:00Z"/>
          <w:rFonts w:cs="Times New Roman"/>
          <w:szCs w:val="24"/>
          <w:lang w:val="ru-RU"/>
        </w:rPr>
      </w:pPr>
      <w:ins w:id="1247" w:author="user" w:date="2025-02-22T17:25:00Z">
        <w:r w:rsidRPr="00D26162">
          <w:rPr>
            <w:rFonts w:cs="Times New Roman"/>
            <w:szCs w:val="24"/>
            <w:lang w:val="ru-RU"/>
          </w:rPr>
          <w:lastRenderedPageBreak/>
          <w:t xml:space="preserve">С отчаяния </w:t>
        </w:r>
        <w:proofErr w:type="spellStart"/>
        <w:r w:rsidRPr="00D26162">
          <w:rPr>
            <w:rFonts w:cs="Times New Roman"/>
            <w:szCs w:val="24"/>
            <w:lang w:val="ru-RU"/>
          </w:rPr>
          <w:t>Хафлои</w:t>
        </w:r>
        <w:proofErr w:type="spellEnd"/>
        <w:r w:rsidRPr="00D26162">
          <w:rPr>
            <w:rFonts w:cs="Times New Roman"/>
            <w:szCs w:val="24"/>
            <w:lang w:val="ru-RU"/>
          </w:rPr>
          <w:t xml:space="preserve"> нан</w:t>
        </w:r>
      </w:ins>
      <w:r w:rsidR="00BF2D7C" w:rsidRPr="00D26162">
        <w:rPr>
          <w:rFonts w:cs="Times New Roman"/>
          <w:szCs w:val="24"/>
          <w:lang w:val="ru-RU"/>
        </w:rPr>
        <w:t>е</w:t>
      </w:r>
      <w:ins w:id="1248" w:author="user" w:date="2025-02-22T17:25:00Z">
        <w:r w:rsidRPr="00D26162">
          <w:rPr>
            <w:rFonts w:cs="Times New Roman"/>
            <w:szCs w:val="24"/>
            <w:lang w:val="ru-RU"/>
          </w:rPr>
          <w:t>с ещ</w:t>
        </w:r>
      </w:ins>
      <w:r w:rsidR="00BF2D7C" w:rsidRPr="00D26162">
        <w:rPr>
          <w:rFonts w:cs="Times New Roman"/>
          <w:szCs w:val="24"/>
          <w:lang w:val="ru-RU"/>
        </w:rPr>
        <w:t>е</w:t>
      </w:r>
      <w:ins w:id="1249" w:author="user" w:date="2025-02-22T17:25:00Z">
        <w:r w:rsidRPr="00D26162">
          <w:rPr>
            <w:rFonts w:cs="Times New Roman"/>
            <w:szCs w:val="24"/>
            <w:lang w:val="ru-RU"/>
          </w:rPr>
          <w:t xml:space="preserve"> один удар, и клинок со звоном ударился о переднюю переборку. </w:t>
        </w:r>
        <w:proofErr w:type="spellStart"/>
        <w:r w:rsidRPr="00D26162">
          <w:rPr>
            <w:rFonts w:cs="Times New Roman"/>
            <w:szCs w:val="24"/>
            <w:lang w:val="ru-RU"/>
          </w:rPr>
          <w:t>Ольгейр</w:t>
        </w:r>
        <w:proofErr w:type="spellEnd"/>
        <w:r w:rsidRPr="00D26162">
          <w:rPr>
            <w:rFonts w:cs="Times New Roman"/>
            <w:szCs w:val="24"/>
            <w:lang w:val="ru-RU"/>
          </w:rPr>
          <w:t xml:space="preserve"> сжал кулак, готовый протянуть руку и схватить следующее видение, которое появится.</w:t>
        </w:r>
      </w:ins>
    </w:p>
    <w:p w14:paraId="2E8821A8" w14:textId="4B37CF47" w:rsidR="00EB7F0B" w:rsidRPr="00D26162" w:rsidRDefault="00EB7F0B" w:rsidP="00EB7F0B">
      <w:pPr>
        <w:ind w:firstLineChars="275" w:firstLine="660"/>
        <w:rPr>
          <w:ins w:id="1250" w:author="user" w:date="2025-02-22T17:25:00Z"/>
          <w:rFonts w:cs="Times New Roman"/>
          <w:szCs w:val="24"/>
          <w:lang w:val="ru-RU"/>
        </w:rPr>
      </w:pPr>
      <w:ins w:id="1251" w:author="user" w:date="2025-02-22T17:25:00Z">
        <w:r w:rsidRPr="00D26162">
          <w:rPr>
            <w:rFonts w:cs="Times New Roman"/>
            <w:szCs w:val="24"/>
            <w:lang w:val="ru-RU"/>
          </w:rPr>
          <w:t>Но хватать было нечего, не на ч</w:t>
        </w:r>
      </w:ins>
      <w:r w:rsidR="00BF2D7C" w:rsidRPr="00D26162">
        <w:rPr>
          <w:rFonts w:cs="Times New Roman"/>
          <w:szCs w:val="24"/>
          <w:lang w:val="ru-RU"/>
        </w:rPr>
        <w:t>е</w:t>
      </w:r>
      <w:ins w:id="1252" w:author="user" w:date="2025-02-22T17:25:00Z">
        <w:r w:rsidRPr="00D26162">
          <w:rPr>
            <w:rFonts w:cs="Times New Roman"/>
            <w:szCs w:val="24"/>
            <w:lang w:val="ru-RU"/>
          </w:rPr>
          <w:t>м сомкнуть пальцы — существа пытались добраться до них, воплотиться в реальность, но безуспешно. Оставались лишь отпечатки, обрывки, напоминающие отблески в разбитых зеркалах. Ещ</w:t>
        </w:r>
      </w:ins>
      <w:r w:rsidR="00BF2D7C" w:rsidRPr="00D26162">
        <w:rPr>
          <w:rFonts w:cs="Times New Roman"/>
          <w:szCs w:val="24"/>
          <w:lang w:val="ru-RU"/>
        </w:rPr>
        <w:t>е</w:t>
      </w:r>
      <w:ins w:id="1253" w:author="user" w:date="2025-02-22T17:25:00Z">
        <w:r w:rsidRPr="00D26162">
          <w:rPr>
            <w:rFonts w:cs="Times New Roman"/>
            <w:szCs w:val="24"/>
            <w:lang w:val="ru-RU"/>
          </w:rPr>
          <w:t xml:space="preserve"> одно нереальное лицо появилось на расстоянии вытянутой руки от Бальдра — жуткое, багровое, с иглоподобными зубами и ч</w:t>
        </w:r>
      </w:ins>
      <w:r w:rsidR="00BF2D7C" w:rsidRPr="00D26162">
        <w:rPr>
          <w:rFonts w:cs="Times New Roman"/>
          <w:szCs w:val="24"/>
          <w:lang w:val="ru-RU"/>
        </w:rPr>
        <w:t>е</w:t>
      </w:r>
      <w:ins w:id="1254" w:author="user" w:date="2025-02-22T17:25:00Z">
        <w:r w:rsidRPr="00D26162">
          <w:rPr>
            <w:rFonts w:cs="Times New Roman"/>
            <w:szCs w:val="24"/>
            <w:lang w:val="ru-RU"/>
          </w:rPr>
          <w:t>рными глазами на ч</w:t>
        </w:r>
      </w:ins>
      <w:r w:rsidR="00BF2D7C" w:rsidRPr="00D26162">
        <w:rPr>
          <w:rFonts w:cs="Times New Roman"/>
          <w:szCs w:val="24"/>
          <w:lang w:val="ru-RU"/>
        </w:rPr>
        <w:t>е</w:t>
      </w:r>
      <w:ins w:id="1255" w:author="user" w:date="2025-02-22T17:25:00Z">
        <w:r w:rsidRPr="00D26162">
          <w:rPr>
            <w:rFonts w:cs="Times New Roman"/>
            <w:szCs w:val="24"/>
            <w:lang w:val="ru-RU"/>
          </w:rPr>
          <w:t>рном фоне, искаж</w:t>
        </w:r>
      </w:ins>
      <w:r w:rsidR="00BF2D7C" w:rsidRPr="00D26162">
        <w:rPr>
          <w:rFonts w:cs="Times New Roman"/>
          <w:szCs w:val="24"/>
          <w:lang w:val="ru-RU"/>
        </w:rPr>
        <w:t>е</w:t>
      </w:r>
      <w:ins w:id="1256" w:author="user" w:date="2025-02-22T17:25:00Z">
        <w:r w:rsidRPr="00D26162">
          <w:rPr>
            <w:rFonts w:cs="Times New Roman"/>
            <w:szCs w:val="24"/>
            <w:lang w:val="ru-RU"/>
          </w:rPr>
          <w:t xml:space="preserve">нное, будто пыталось протиснуться сквозь расплавленное стекло. Демон закричал, и реальность искривилась, нарушив симметрию, затрещала, заколебалась и начала преломляться. Крики отдавались эхом и накладывались друг на друга, доносясь с разных сторон одновременно, прежде чем затихли почти сразу же, как только появились. Слова было почти невозможно разобрать — </w:t>
        </w:r>
      </w:ins>
      <w:r w:rsidR="00232316">
        <w:rPr>
          <w:rFonts w:cs="Times New Roman"/>
          <w:szCs w:val="24"/>
          <w:lang w:val="ru-RU"/>
        </w:rPr>
        <w:t>наверное,</w:t>
      </w:r>
      <w:ins w:id="1257" w:author="user" w:date="2025-02-22T17:25:00Z">
        <w:r w:rsidRPr="00D26162">
          <w:rPr>
            <w:rFonts w:cs="Times New Roman"/>
            <w:szCs w:val="24"/>
            <w:lang w:val="ru-RU"/>
          </w:rPr>
          <w:t xml:space="preserve"> они были из запретных языков</w:t>
        </w:r>
      </w:ins>
      <w:r w:rsidR="00232316">
        <w:rPr>
          <w:rFonts w:cs="Times New Roman"/>
          <w:szCs w:val="24"/>
          <w:lang w:val="ru-RU"/>
        </w:rPr>
        <w:t>,</w:t>
      </w:r>
      <w:ins w:id="1258" w:author="user" w:date="2025-02-22T17:25:00Z">
        <w:r w:rsidRPr="00D26162">
          <w:rPr>
            <w:rFonts w:cs="Times New Roman"/>
            <w:szCs w:val="24"/>
            <w:lang w:val="ru-RU"/>
          </w:rPr>
          <w:t xml:space="preserve"> или слишком скомканными из-за состояния демонов, или же просто представляли из себя тарабарщину.</w:t>
        </w:r>
      </w:ins>
    </w:p>
    <w:p w14:paraId="3780036C" w14:textId="77777777" w:rsidR="00EB7F0B" w:rsidRPr="00D26162" w:rsidRDefault="00EB7F0B" w:rsidP="00EB7F0B">
      <w:pPr>
        <w:ind w:firstLineChars="275" w:firstLine="660"/>
        <w:rPr>
          <w:ins w:id="1259" w:author="user" w:date="2025-02-22T17:25:00Z"/>
          <w:rFonts w:cs="Times New Roman"/>
          <w:szCs w:val="24"/>
          <w:lang w:val="ru-RU"/>
        </w:rPr>
      </w:pPr>
      <w:ins w:id="1260" w:author="user" w:date="2025-02-22T17:25:00Z">
        <w:r w:rsidRPr="00D26162">
          <w:rPr>
            <w:rFonts w:cs="Times New Roman"/>
            <w:szCs w:val="24"/>
            <w:lang w:val="ru-RU"/>
          </w:rPr>
          <w:t xml:space="preserve">«Отмеченный Богом! — услышал </w:t>
        </w:r>
        <w:proofErr w:type="spellStart"/>
        <w:r w:rsidRPr="00D26162">
          <w:rPr>
            <w:rFonts w:cs="Times New Roman"/>
            <w:szCs w:val="24"/>
            <w:lang w:val="ru-RU"/>
          </w:rPr>
          <w:t>Ольгейр</w:t>
        </w:r>
        <w:proofErr w:type="spellEnd"/>
        <w:r w:rsidRPr="00D26162">
          <w:rPr>
            <w:rFonts w:cs="Times New Roman"/>
            <w:szCs w:val="24"/>
            <w:lang w:val="ru-RU"/>
          </w:rPr>
          <w:t xml:space="preserve"> единственную внятную фразу среди всех этих воплей и завываний. — Отмеченный Богом!»</w:t>
        </w:r>
      </w:ins>
    </w:p>
    <w:p w14:paraId="45101476" w14:textId="5BAAC221" w:rsidR="00EB7F0B" w:rsidRPr="00D26162" w:rsidRDefault="00EB7F0B" w:rsidP="00EB7F0B">
      <w:pPr>
        <w:ind w:firstLineChars="275" w:firstLine="660"/>
        <w:rPr>
          <w:ins w:id="1261" w:author="user" w:date="2025-02-22T17:25:00Z"/>
          <w:rFonts w:cs="Times New Roman"/>
          <w:szCs w:val="24"/>
          <w:lang w:val="ru-RU"/>
        </w:rPr>
      </w:pPr>
      <w:ins w:id="1262" w:author="user" w:date="2025-02-22T17:25:00Z">
        <w:r w:rsidRPr="00D26162">
          <w:rPr>
            <w:rFonts w:cs="Times New Roman"/>
            <w:szCs w:val="24"/>
            <w:lang w:val="ru-RU"/>
          </w:rPr>
          <w:t>Ещ</w:t>
        </w:r>
      </w:ins>
      <w:r w:rsidR="00BF2D7C" w:rsidRPr="00D26162">
        <w:rPr>
          <w:rFonts w:cs="Times New Roman"/>
          <w:szCs w:val="24"/>
          <w:lang w:val="ru-RU"/>
        </w:rPr>
        <w:t>е</w:t>
      </w:r>
      <w:ins w:id="1263" w:author="user" w:date="2025-02-22T17:25:00Z">
        <w:r w:rsidRPr="00D26162">
          <w:rPr>
            <w:rFonts w:cs="Times New Roman"/>
            <w:szCs w:val="24"/>
            <w:lang w:val="ru-RU"/>
          </w:rPr>
          <w:t xml:space="preserve"> одна </w:t>
        </w:r>
        <w:r w:rsidRPr="00D26162">
          <w:rPr>
            <w:szCs w:val="24"/>
            <w:lang w:val="ru-RU"/>
          </w:rPr>
          <w:t>полупрозрачная</w:t>
        </w:r>
        <w:r w:rsidRPr="00D26162">
          <w:rPr>
            <w:rFonts w:cs="Times New Roman"/>
            <w:szCs w:val="24"/>
            <w:lang w:val="ru-RU"/>
          </w:rPr>
          <w:t xml:space="preserve"> рука вынырнула из трясины реальности и потянулась к горлу Бальдра, как раз туда, где когда-то был ошейник. Пальцы отчаянно вытянулись, пытаясь найти опору, длинные ногти царапали, а вместе с этим раздался вой разочарования. </w:t>
        </w:r>
        <w:proofErr w:type="spellStart"/>
        <w:r w:rsidRPr="00D26162">
          <w:rPr>
            <w:rFonts w:cs="Times New Roman"/>
            <w:szCs w:val="24"/>
            <w:lang w:val="ru-RU"/>
          </w:rPr>
          <w:t>Ольгейр</w:t>
        </w:r>
        <w:proofErr w:type="spellEnd"/>
        <w:r w:rsidRPr="00D26162">
          <w:rPr>
            <w:rFonts w:cs="Times New Roman"/>
            <w:szCs w:val="24"/>
            <w:lang w:val="ru-RU"/>
          </w:rPr>
          <w:t xml:space="preserve"> попытался схватить существо и сломать запястье, но перчатка снова сжалась на пустоте. Однако, когда хватка ослабла, Тяж</w:t>
        </w:r>
      </w:ins>
      <w:r w:rsidR="00BF2D7C" w:rsidRPr="00D26162">
        <w:rPr>
          <w:rFonts w:cs="Times New Roman"/>
          <w:szCs w:val="24"/>
          <w:lang w:val="ru-RU"/>
        </w:rPr>
        <w:t>е</w:t>
      </w:r>
      <w:ins w:id="1264" w:author="user" w:date="2025-02-22T17:25:00Z">
        <w:r w:rsidRPr="00D26162">
          <w:rPr>
            <w:rFonts w:cs="Times New Roman"/>
            <w:szCs w:val="24"/>
            <w:lang w:val="ru-RU"/>
          </w:rPr>
          <w:t>лая Рука почувствовал, как по телу пробежал холодок. С последним мучительным воплем призрачная рука разлетелась на куски и исчезла.</w:t>
        </w:r>
      </w:ins>
    </w:p>
    <w:p w14:paraId="14EDBE9F" w14:textId="5D17676D" w:rsidR="00EB7F0B" w:rsidRPr="00D26162" w:rsidRDefault="00EB7F0B" w:rsidP="00EB7F0B">
      <w:pPr>
        <w:ind w:firstLineChars="275" w:firstLine="660"/>
        <w:rPr>
          <w:ins w:id="1265" w:author="user" w:date="2025-02-22T17:25:00Z"/>
          <w:rFonts w:cs="Times New Roman"/>
          <w:szCs w:val="24"/>
          <w:lang w:val="ru-RU"/>
        </w:rPr>
      </w:pPr>
      <w:ins w:id="1266" w:author="user" w:date="2025-02-22T17:25:00Z">
        <w:r w:rsidRPr="00D26162">
          <w:rPr>
            <w:rFonts w:cs="Times New Roman"/>
            <w:szCs w:val="24"/>
            <w:lang w:val="ru-RU"/>
          </w:rPr>
          <w:t>Один за другим остальные призраки с воплями отправлялись обратно в сво</w:t>
        </w:r>
      </w:ins>
      <w:r w:rsidR="00BF2D7C" w:rsidRPr="00D26162">
        <w:rPr>
          <w:rFonts w:cs="Times New Roman"/>
          <w:szCs w:val="24"/>
          <w:lang w:val="ru-RU"/>
        </w:rPr>
        <w:t>е</w:t>
      </w:r>
      <w:ins w:id="1267" w:author="user" w:date="2025-02-22T17:25:00Z">
        <w:r w:rsidRPr="00D26162">
          <w:rPr>
            <w:rFonts w:cs="Times New Roman"/>
            <w:szCs w:val="24"/>
            <w:lang w:val="ru-RU"/>
          </w:rPr>
          <w:t xml:space="preserve"> царство, последние осколки </w:t>
        </w:r>
        <w:proofErr w:type="spellStart"/>
        <w:r w:rsidRPr="00D26162">
          <w:rPr>
            <w:rFonts w:cs="Times New Roman"/>
            <w:szCs w:val="24"/>
            <w:lang w:val="ru-RU"/>
          </w:rPr>
          <w:t>псевдоплоти</w:t>
        </w:r>
        <w:proofErr w:type="spellEnd"/>
        <w:r w:rsidRPr="00D26162">
          <w:rPr>
            <w:rFonts w:cs="Times New Roman"/>
            <w:szCs w:val="24"/>
            <w:lang w:val="ru-RU"/>
          </w:rPr>
          <w:t xml:space="preserve"> гасли, как солнечный свет на кристаллах льда, не оставляя после себя ничего, кроме зловония и пятен сверкающего инея на металле.</w:t>
        </w:r>
      </w:ins>
    </w:p>
    <w:p w14:paraId="7FB6A5BC" w14:textId="77777777" w:rsidR="00EB7F0B" w:rsidRPr="00D26162" w:rsidRDefault="00EB7F0B" w:rsidP="00EB7F0B">
      <w:pPr>
        <w:ind w:firstLineChars="275" w:firstLine="660"/>
        <w:rPr>
          <w:ins w:id="1268" w:author="user" w:date="2025-02-22T17:25:00Z"/>
          <w:rFonts w:cs="Times New Roman"/>
          <w:szCs w:val="24"/>
          <w:lang w:val="ru-RU"/>
        </w:rPr>
      </w:pPr>
      <w:ins w:id="1269" w:author="user" w:date="2025-02-22T17:25:00Z">
        <w:r w:rsidRPr="00D26162">
          <w:rPr>
            <w:rFonts w:cs="Times New Roman"/>
            <w:szCs w:val="24"/>
            <w:lang w:val="ru-RU"/>
          </w:rPr>
          <w:t xml:space="preserve">Бальдр все это время оставался неподвижным, уставившись на то место, откуда появилась рука, так и не достав топор. </w:t>
        </w:r>
      </w:ins>
    </w:p>
    <w:p w14:paraId="1D01248B" w14:textId="182ADE52" w:rsidR="00EB7F0B" w:rsidRPr="00D26162" w:rsidRDefault="00EB7F0B" w:rsidP="00EB7F0B">
      <w:pPr>
        <w:ind w:firstLineChars="275" w:firstLine="660"/>
        <w:rPr>
          <w:ins w:id="1270" w:author="user" w:date="2025-02-22T17:25:00Z"/>
          <w:rFonts w:cs="Times New Roman"/>
          <w:szCs w:val="24"/>
          <w:lang w:val="ru-RU"/>
        </w:rPr>
      </w:pPr>
      <w:proofErr w:type="spellStart"/>
      <w:ins w:id="1271" w:author="user" w:date="2025-02-22T17:25:00Z">
        <w:r w:rsidRPr="00D26162">
          <w:rPr>
            <w:rFonts w:cs="Times New Roman"/>
            <w:szCs w:val="24"/>
            <w:lang w:val="ru-RU"/>
          </w:rPr>
          <w:t>Ольгейр</w:t>
        </w:r>
        <w:proofErr w:type="spellEnd"/>
        <w:r w:rsidRPr="00D26162">
          <w:rPr>
            <w:rFonts w:cs="Times New Roman"/>
            <w:szCs w:val="24"/>
            <w:lang w:val="ru-RU"/>
          </w:rPr>
          <w:t xml:space="preserve"> подскочил к </w:t>
        </w:r>
      </w:ins>
      <w:r w:rsidR="00232316">
        <w:rPr>
          <w:rFonts w:cs="Times New Roman"/>
          <w:szCs w:val="24"/>
          <w:lang w:val="ru-RU"/>
        </w:rPr>
        <w:t>нему</w:t>
      </w:r>
      <w:ins w:id="1272" w:author="user" w:date="2025-02-22T17:25:00Z">
        <w:r w:rsidRPr="00D26162">
          <w:rPr>
            <w:rFonts w:cs="Times New Roman"/>
            <w:szCs w:val="24"/>
            <w:lang w:val="ru-RU"/>
          </w:rPr>
          <w:t xml:space="preserve">, схватил за плечи и прижал к стене. </w:t>
        </w:r>
      </w:ins>
    </w:p>
    <w:p w14:paraId="4FE3BD17" w14:textId="46706A54" w:rsidR="00EB7F0B" w:rsidRPr="00D26162" w:rsidRDefault="00EB7F0B" w:rsidP="00EB7F0B">
      <w:pPr>
        <w:ind w:firstLineChars="275" w:firstLine="660"/>
        <w:rPr>
          <w:ins w:id="1273" w:author="user" w:date="2025-02-22T17:25:00Z"/>
          <w:rFonts w:cs="Times New Roman"/>
          <w:szCs w:val="24"/>
          <w:lang w:val="ru-RU"/>
        </w:rPr>
      </w:pPr>
      <w:ins w:id="1274" w:author="user" w:date="2025-02-22T17:25:00Z">
        <w:r w:rsidRPr="00D26162">
          <w:rPr>
            <w:rFonts w:cs="Times New Roman"/>
            <w:szCs w:val="24"/>
            <w:lang w:val="ru-RU"/>
          </w:rPr>
          <w:t xml:space="preserve">— Ты </w:t>
        </w:r>
        <w:r w:rsidRPr="00D26162">
          <w:rPr>
            <w:rFonts w:cs="Times New Roman"/>
            <w:i/>
            <w:szCs w:val="24"/>
            <w:lang w:val="ru-RU"/>
          </w:rPr>
          <w:t>ничего</w:t>
        </w:r>
        <w:r w:rsidRPr="00D26162">
          <w:rPr>
            <w:rFonts w:cs="Times New Roman"/>
            <w:szCs w:val="24"/>
            <w:lang w:val="ru-RU"/>
          </w:rPr>
          <w:t xml:space="preserve"> не сделал! — прорычал он. — В чем дело, брат? Ты </w:t>
        </w:r>
      </w:ins>
      <w:r w:rsidR="00232316">
        <w:rPr>
          <w:rFonts w:cs="Times New Roman"/>
          <w:szCs w:val="24"/>
          <w:lang w:val="ru-RU"/>
        </w:rPr>
        <w:t>что, испугался</w:t>
      </w:r>
      <w:ins w:id="1275" w:author="user" w:date="2025-02-22T17:25:00Z">
        <w:r w:rsidRPr="00D26162">
          <w:rPr>
            <w:rFonts w:cs="Times New Roman"/>
            <w:szCs w:val="24"/>
            <w:lang w:val="ru-RU"/>
          </w:rPr>
          <w:t xml:space="preserve"> их? Или </w:t>
        </w:r>
      </w:ins>
      <w:r w:rsidR="00232316">
        <w:rPr>
          <w:rFonts w:cs="Times New Roman"/>
          <w:szCs w:val="24"/>
          <w:lang w:val="ru-RU"/>
        </w:rPr>
        <w:t>по</w:t>
      </w:r>
      <w:ins w:id="1276" w:author="user" w:date="2025-02-22T17:25:00Z">
        <w:r w:rsidRPr="00D26162">
          <w:rPr>
            <w:rFonts w:cs="Times New Roman"/>
            <w:szCs w:val="24"/>
            <w:lang w:val="ru-RU"/>
          </w:rPr>
          <w:t>люби</w:t>
        </w:r>
      </w:ins>
      <w:r w:rsidR="00232316">
        <w:rPr>
          <w:rFonts w:cs="Times New Roman"/>
          <w:szCs w:val="24"/>
          <w:lang w:val="ru-RU"/>
        </w:rPr>
        <w:t>л</w:t>
      </w:r>
      <w:ins w:id="1277" w:author="user" w:date="2025-02-22T17:25:00Z">
        <w:r w:rsidRPr="00D26162">
          <w:rPr>
            <w:rFonts w:cs="Times New Roman"/>
            <w:szCs w:val="24"/>
            <w:lang w:val="ru-RU"/>
          </w:rPr>
          <w:t>?</w:t>
        </w:r>
      </w:ins>
    </w:p>
    <w:p w14:paraId="6ED9F7F7" w14:textId="77777777" w:rsidR="00EB7F0B" w:rsidRPr="00D26162" w:rsidRDefault="00EB7F0B" w:rsidP="00EB7F0B">
      <w:pPr>
        <w:ind w:firstLineChars="275" w:firstLine="660"/>
        <w:rPr>
          <w:ins w:id="1278" w:author="user" w:date="2025-02-22T17:25:00Z"/>
          <w:rFonts w:cs="Times New Roman"/>
          <w:szCs w:val="24"/>
          <w:lang w:val="ru-RU"/>
        </w:rPr>
      </w:pPr>
      <w:ins w:id="1279" w:author="user" w:date="2025-02-22T17:25:00Z">
        <w:r w:rsidRPr="00D26162">
          <w:rPr>
            <w:rFonts w:cs="Times New Roman"/>
            <w:szCs w:val="24"/>
            <w:lang w:val="ru-RU"/>
          </w:rPr>
          <w:t xml:space="preserve">Бальдр стряхнул его руку и тяжело опустился на скамью. </w:t>
        </w:r>
      </w:ins>
    </w:p>
    <w:p w14:paraId="3B0AAC0D" w14:textId="77777777" w:rsidR="00EB7F0B" w:rsidRPr="00D26162" w:rsidRDefault="00EB7F0B" w:rsidP="00EB7F0B">
      <w:pPr>
        <w:ind w:firstLineChars="275" w:firstLine="660"/>
        <w:rPr>
          <w:ins w:id="1280" w:author="user" w:date="2025-02-22T17:25:00Z"/>
          <w:rFonts w:cs="Times New Roman"/>
          <w:szCs w:val="24"/>
          <w:lang w:val="ru-RU"/>
        </w:rPr>
      </w:pPr>
      <w:ins w:id="1281" w:author="user" w:date="2025-02-22T17:25:00Z">
        <w:r w:rsidRPr="00D26162">
          <w:rPr>
            <w:rFonts w:cs="Times New Roman"/>
            <w:szCs w:val="24"/>
            <w:lang w:val="ru-RU"/>
          </w:rPr>
          <w:t>— Я мог бы... — начал он, но осекся.</w:t>
        </w:r>
      </w:ins>
    </w:p>
    <w:p w14:paraId="2377492A" w14:textId="77777777" w:rsidR="00EB7F0B" w:rsidRPr="00D26162" w:rsidRDefault="00EB7F0B" w:rsidP="00EB7F0B">
      <w:pPr>
        <w:ind w:firstLineChars="275" w:firstLine="660"/>
        <w:rPr>
          <w:ins w:id="1282" w:author="user" w:date="2025-02-22T17:25:00Z"/>
          <w:rFonts w:cs="Times New Roman"/>
          <w:szCs w:val="24"/>
          <w:lang w:val="ru-RU"/>
        </w:rPr>
      </w:pPr>
      <w:ins w:id="1283" w:author="user" w:date="2025-02-22T17:25:00Z">
        <w:r w:rsidRPr="00D26162">
          <w:rPr>
            <w:rFonts w:cs="Times New Roman"/>
            <w:szCs w:val="24"/>
            <w:lang w:val="ru-RU"/>
          </w:rPr>
          <w:t xml:space="preserve">— Что это было? — спросил </w:t>
        </w:r>
        <w:proofErr w:type="spellStart"/>
        <w:r w:rsidRPr="00D26162">
          <w:rPr>
            <w:rFonts w:cs="Times New Roman"/>
            <w:szCs w:val="24"/>
            <w:lang w:val="ru-RU"/>
          </w:rPr>
          <w:t>Хафлои</w:t>
        </w:r>
        <w:proofErr w:type="spellEnd"/>
        <w:r w:rsidRPr="00D26162">
          <w:rPr>
            <w:rFonts w:cs="Times New Roman"/>
            <w:szCs w:val="24"/>
            <w:lang w:val="ru-RU"/>
          </w:rPr>
          <w:t>.</w:t>
        </w:r>
      </w:ins>
    </w:p>
    <w:p w14:paraId="323E8CF3" w14:textId="77777777" w:rsidR="00EB7F0B" w:rsidRPr="00D26162" w:rsidRDefault="00EB7F0B" w:rsidP="00EB7F0B">
      <w:pPr>
        <w:ind w:firstLineChars="275" w:firstLine="660"/>
        <w:rPr>
          <w:ins w:id="1284" w:author="user" w:date="2025-02-22T17:25:00Z"/>
          <w:rFonts w:cs="Times New Roman"/>
          <w:szCs w:val="24"/>
          <w:lang w:val="ru-RU"/>
        </w:rPr>
      </w:pPr>
      <w:ins w:id="1285" w:author="user" w:date="2025-02-22T17:25:00Z">
        <w:r w:rsidRPr="00D26162">
          <w:rPr>
            <w:rFonts w:cs="Times New Roman"/>
            <w:szCs w:val="24"/>
            <w:lang w:val="ru-RU"/>
          </w:rPr>
          <w:t xml:space="preserve">Бальдр покачал головой. </w:t>
        </w:r>
      </w:ins>
    </w:p>
    <w:p w14:paraId="24B22510" w14:textId="77777777" w:rsidR="00EB7F0B" w:rsidRPr="00D26162" w:rsidRDefault="00EB7F0B" w:rsidP="00EB7F0B">
      <w:pPr>
        <w:ind w:firstLineChars="275" w:firstLine="660"/>
        <w:rPr>
          <w:ins w:id="1286" w:author="user" w:date="2025-02-22T17:25:00Z"/>
          <w:rFonts w:cs="Times New Roman"/>
          <w:szCs w:val="24"/>
          <w:lang w:val="ru-RU"/>
        </w:rPr>
      </w:pPr>
      <w:ins w:id="1287" w:author="user" w:date="2025-02-22T17:25:00Z">
        <w:r w:rsidRPr="00D26162">
          <w:rPr>
            <w:rFonts w:cs="Times New Roman"/>
            <w:szCs w:val="24"/>
            <w:lang w:val="ru-RU"/>
          </w:rPr>
          <w:t xml:space="preserve">— Всего лишь... фрагменты. Они хотели войти. Но не смогли. </w:t>
        </w:r>
      </w:ins>
    </w:p>
    <w:p w14:paraId="6144A808" w14:textId="26828442" w:rsidR="00EB7F0B" w:rsidRPr="00D26162" w:rsidRDefault="00EB7F0B" w:rsidP="00EB7F0B">
      <w:pPr>
        <w:ind w:firstLineChars="275" w:firstLine="660"/>
        <w:rPr>
          <w:ins w:id="1288" w:author="user" w:date="2025-02-22T17:25:00Z"/>
          <w:rFonts w:cs="Times New Roman"/>
          <w:szCs w:val="24"/>
          <w:lang w:val="ru-RU"/>
        </w:rPr>
      </w:pPr>
      <w:ins w:id="1289" w:author="user" w:date="2025-02-22T17:25:00Z">
        <w:r w:rsidRPr="00D26162">
          <w:rPr>
            <w:rFonts w:cs="Times New Roman"/>
            <w:szCs w:val="24"/>
            <w:lang w:val="ru-RU"/>
          </w:rPr>
          <w:t xml:space="preserve">— </w:t>
        </w:r>
      </w:ins>
      <w:r w:rsidR="00232316">
        <w:rPr>
          <w:rFonts w:cs="Times New Roman"/>
          <w:szCs w:val="24"/>
          <w:lang w:val="ru-RU"/>
        </w:rPr>
        <w:t>М</w:t>
      </w:r>
      <w:ins w:id="1290" w:author="user" w:date="2025-02-22T17:25:00Z">
        <w:r w:rsidRPr="00D26162">
          <w:rPr>
            <w:rFonts w:cs="Times New Roman"/>
            <w:szCs w:val="24"/>
            <w:lang w:val="ru-RU"/>
          </w:rPr>
          <w:t xml:space="preserve">ог бы </w:t>
        </w:r>
        <w:r w:rsidRPr="00D26162">
          <w:rPr>
            <w:rFonts w:cs="Times New Roman"/>
            <w:i/>
            <w:szCs w:val="24"/>
            <w:lang w:val="ru-RU"/>
          </w:rPr>
          <w:t>сразиться</w:t>
        </w:r>
        <w:r w:rsidRPr="00D26162">
          <w:rPr>
            <w:rFonts w:cs="Times New Roman"/>
            <w:szCs w:val="24"/>
            <w:lang w:val="ru-RU"/>
          </w:rPr>
          <w:t xml:space="preserve"> с ними, — прорычал </w:t>
        </w:r>
        <w:proofErr w:type="spellStart"/>
        <w:r w:rsidRPr="00D26162">
          <w:rPr>
            <w:rFonts w:cs="Times New Roman"/>
            <w:szCs w:val="24"/>
            <w:lang w:val="ru-RU"/>
          </w:rPr>
          <w:t>Ольгейр</w:t>
        </w:r>
        <w:proofErr w:type="spellEnd"/>
        <w:r w:rsidRPr="00D26162">
          <w:rPr>
            <w:rFonts w:cs="Times New Roman"/>
            <w:szCs w:val="24"/>
            <w:lang w:val="ru-RU"/>
          </w:rPr>
          <w:t xml:space="preserve">. — </w:t>
        </w:r>
      </w:ins>
      <w:r w:rsidR="00232316">
        <w:rPr>
          <w:rFonts w:cs="Times New Roman"/>
          <w:szCs w:val="24"/>
          <w:lang w:val="ru-RU"/>
        </w:rPr>
        <w:t>Хотя бы</w:t>
      </w:r>
      <w:ins w:id="1291" w:author="user" w:date="2025-02-22T17:25:00Z">
        <w:r w:rsidRPr="00D26162">
          <w:rPr>
            <w:rFonts w:cs="Times New Roman"/>
            <w:szCs w:val="24"/>
            <w:lang w:val="ru-RU"/>
          </w:rPr>
          <w:t xml:space="preserve"> попыта</w:t>
        </w:r>
      </w:ins>
      <w:r w:rsidR="00232316">
        <w:rPr>
          <w:rFonts w:cs="Times New Roman"/>
          <w:szCs w:val="24"/>
          <w:lang w:val="ru-RU"/>
        </w:rPr>
        <w:t>ть</w:t>
      </w:r>
      <w:ins w:id="1292" w:author="user" w:date="2025-02-22T17:25:00Z">
        <w:r w:rsidRPr="00D26162">
          <w:rPr>
            <w:rFonts w:cs="Times New Roman"/>
            <w:szCs w:val="24"/>
            <w:lang w:val="ru-RU"/>
          </w:rPr>
          <w:t>ся.</w:t>
        </w:r>
      </w:ins>
    </w:p>
    <w:p w14:paraId="21EF3737" w14:textId="77777777" w:rsidR="00EB7F0B" w:rsidRPr="00D26162" w:rsidRDefault="00EB7F0B" w:rsidP="00EB7F0B">
      <w:pPr>
        <w:ind w:firstLineChars="275" w:firstLine="660"/>
        <w:rPr>
          <w:ins w:id="1293" w:author="user" w:date="2025-02-22T17:25:00Z"/>
          <w:rFonts w:cs="Times New Roman"/>
          <w:szCs w:val="24"/>
          <w:lang w:val="ru-RU"/>
        </w:rPr>
      </w:pPr>
      <w:ins w:id="1294" w:author="user" w:date="2025-02-22T17:25:00Z">
        <w:r w:rsidRPr="00D26162">
          <w:rPr>
            <w:rFonts w:cs="Times New Roman"/>
            <w:szCs w:val="24"/>
            <w:lang w:val="ru-RU"/>
          </w:rPr>
          <w:t xml:space="preserve">Бальдр посмотрел на брата снизу вверх. </w:t>
        </w:r>
      </w:ins>
    </w:p>
    <w:p w14:paraId="7125F991" w14:textId="77777777" w:rsidR="00EB7F0B" w:rsidRPr="00D26162" w:rsidRDefault="00EB7F0B" w:rsidP="00EB7F0B">
      <w:pPr>
        <w:ind w:firstLineChars="275" w:firstLine="660"/>
        <w:rPr>
          <w:ins w:id="1295" w:author="user" w:date="2025-02-22T17:25:00Z"/>
          <w:rFonts w:cs="Times New Roman"/>
          <w:szCs w:val="24"/>
          <w:lang w:val="ru-RU"/>
        </w:rPr>
      </w:pPr>
      <w:ins w:id="1296" w:author="user" w:date="2025-02-22T17:25:00Z">
        <w:r w:rsidRPr="00D26162">
          <w:rPr>
            <w:rFonts w:cs="Times New Roman"/>
            <w:szCs w:val="24"/>
            <w:lang w:val="ru-RU"/>
          </w:rPr>
          <w:t xml:space="preserve">— А если бы я попытался? — В его голосе зазвучал гнев. — Показал бы тебе, на что я способен? Был бы этот топор сейчас у </w:t>
        </w:r>
        <w:r w:rsidRPr="00D26162">
          <w:rPr>
            <w:rFonts w:cs="Times New Roman"/>
            <w:i/>
            <w:szCs w:val="24"/>
            <w:lang w:val="ru-RU"/>
          </w:rPr>
          <w:t>моей</w:t>
        </w:r>
        <w:r w:rsidRPr="00D26162">
          <w:rPr>
            <w:rFonts w:cs="Times New Roman"/>
            <w:szCs w:val="24"/>
            <w:lang w:val="ru-RU"/>
          </w:rPr>
          <w:t xml:space="preserve"> шеи?</w:t>
        </w:r>
      </w:ins>
    </w:p>
    <w:p w14:paraId="58E41F8B" w14:textId="0A75CCCC" w:rsidR="00EB7F0B" w:rsidRPr="00D26162" w:rsidRDefault="00EB7F0B" w:rsidP="00EB7F0B">
      <w:pPr>
        <w:ind w:firstLineChars="275" w:firstLine="660"/>
        <w:rPr>
          <w:ins w:id="1297" w:author="user" w:date="2025-02-22T17:25:00Z"/>
          <w:rFonts w:cs="Times New Roman"/>
          <w:szCs w:val="24"/>
          <w:lang w:val="ru-RU"/>
        </w:rPr>
      </w:pPr>
      <w:proofErr w:type="spellStart"/>
      <w:ins w:id="1298" w:author="user" w:date="2025-02-22T17:25:00Z">
        <w:r w:rsidRPr="00D26162">
          <w:rPr>
            <w:rFonts w:cs="Times New Roman"/>
            <w:szCs w:val="24"/>
            <w:lang w:val="ru-RU"/>
          </w:rPr>
          <w:t>Ольгейр</w:t>
        </w:r>
        <w:proofErr w:type="spellEnd"/>
        <w:r w:rsidRPr="00D26162">
          <w:rPr>
            <w:rFonts w:cs="Times New Roman"/>
            <w:szCs w:val="24"/>
            <w:lang w:val="ru-RU"/>
          </w:rPr>
          <w:t xml:space="preserve"> ещ</w:t>
        </w:r>
      </w:ins>
      <w:r w:rsidR="00BF2D7C" w:rsidRPr="00D26162">
        <w:rPr>
          <w:rFonts w:cs="Times New Roman"/>
          <w:szCs w:val="24"/>
          <w:lang w:val="ru-RU"/>
        </w:rPr>
        <w:t>е</w:t>
      </w:r>
      <w:ins w:id="1299" w:author="user" w:date="2025-02-22T17:25:00Z">
        <w:r w:rsidRPr="00D26162">
          <w:rPr>
            <w:rFonts w:cs="Times New Roman"/>
            <w:szCs w:val="24"/>
            <w:lang w:val="ru-RU"/>
          </w:rPr>
          <w:t xml:space="preserve"> мгновение смотрел на брата, не выпуская из рук клинка. Тяж</w:t>
        </w:r>
      </w:ins>
      <w:r w:rsidR="00BF2D7C" w:rsidRPr="00D26162">
        <w:rPr>
          <w:rFonts w:cs="Times New Roman"/>
          <w:szCs w:val="24"/>
          <w:lang w:val="ru-RU"/>
        </w:rPr>
        <w:t>е</w:t>
      </w:r>
      <w:ins w:id="1300" w:author="user" w:date="2025-02-22T17:25:00Z">
        <w:r w:rsidRPr="00D26162">
          <w:rPr>
            <w:rFonts w:cs="Times New Roman"/>
            <w:szCs w:val="24"/>
            <w:lang w:val="ru-RU"/>
          </w:rPr>
          <w:t>лая Рука прекрасно понимал, что отчасти гнев был вызван разочарованием, желанием наброситься, причинить боль кому-нибудь</w:t>
        </w:r>
      </w:ins>
      <w:r w:rsidR="00232316">
        <w:rPr>
          <w:rFonts w:cs="Times New Roman"/>
          <w:szCs w:val="24"/>
          <w:lang w:val="ru-RU"/>
        </w:rPr>
        <w:t>…</w:t>
      </w:r>
      <w:ins w:id="1301" w:author="user" w:date="2025-02-22T17:25:00Z">
        <w:r w:rsidRPr="00D26162">
          <w:rPr>
            <w:rFonts w:cs="Times New Roman"/>
            <w:szCs w:val="24"/>
            <w:lang w:val="ru-RU"/>
          </w:rPr>
          <w:t xml:space="preserve"> чему-нибудь. Несмотря </w:t>
        </w:r>
      </w:ins>
      <w:r w:rsidR="00232316">
        <w:rPr>
          <w:rFonts w:cs="Times New Roman"/>
          <w:szCs w:val="24"/>
          <w:lang w:val="ru-RU"/>
        </w:rPr>
        <w:t>ни на что</w:t>
      </w:r>
      <w:ins w:id="1302" w:author="user" w:date="2025-02-22T17:25:00Z">
        <w:r w:rsidRPr="00D26162">
          <w:rPr>
            <w:rFonts w:cs="Times New Roman"/>
            <w:szCs w:val="24"/>
            <w:lang w:val="ru-RU"/>
          </w:rPr>
          <w:t>.</w:t>
        </w:r>
      </w:ins>
    </w:p>
    <w:p w14:paraId="429AF8AE" w14:textId="307FADA5" w:rsidR="00EB7F0B" w:rsidRPr="00D26162" w:rsidRDefault="00EB7F0B" w:rsidP="00EB7F0B">
      <w:pPr>
        <w:ind w:firstLineChars="275" w:firstLine="660"/>
        <w:rPr>
          <w:ins w:id="1303" w:author="user" w:date="2025-02-22T17:25:00Z"/>
          <w:rFonts w:cs="Times New Roman"/>
          <w:szCs w:val="24"/>
          <w:lang w:val="ru-RU"/>
        </w:rPr>
      </w:pPr>
      <w:proofErr w:type="spellStart"/>
      <w:ins w:id="1304" w:author="user" w:date="2025-02-22T17:25:00Z">
        <w:r w:rsidRPr="00D26162">
          <w:rPr>
            <w:rFonts w:cs="Times New Roman"/>
            <w:szCs w:val="24"/>
            <w:lang w:val="ru-RU"/>
          </w:rPr>
          <w:t>Ольгейр</w:t>
        </w:r>
        <w:proofErr w:type="spellEnd"/>
        <w:r w:rsidRPr="00D26162">
          <w:rPr>
            <w:rFonts w:cs="Times New Roman"/>
            <w:szCs w:val="24"/>
            <w:lang w:val="ru-RU"/>
          </w:rPr>
          <w:t xml:space="preserve"> отвернулся, его щ</w:t>
        </w:r>
      </w:ins>
      <w:r w:rsidR="00BF2D7C" w:rsidRPr="00D26162">
        <w:rPr>
          <w:rFonts w:cs="Times New Roman"/>
          <w:szCs w:val="24"/>
          <w:lang w:val="ru-RU"/>
        </w:rPr>
        <w:t>е</w:t>
      </w:r>
      <w:ins w:id="1305" w:author="user" w:date="2025-02-22T17:25:00Z">
        <w:r w:rsidRPr="00D26162">
          <w:rPr>
            <w:rFonts w:cs="Times New Roman"/>
            <w:szCs w:val="24"/>
            <w:lang w:val="ru-RU"/>
          </w:rPr>
          <w:t xml:space="preserve">ки пылали. </w:t>
        </w:r>
      </w:ins>
    </w:p>
    <w:p w14:paraId="4E42F53D" w14:textId="77777777" w:rsidR="00EB7F0B" w:rsidRPr="00D26162" w:rsidRDefault="00EB7F0B" w:rsidP="00EB7F0B">
      <w:pPr>
        <w:ind w:firstLineChars="275" w:firstLine="660"/>
        <w:rPr>
          <w:ins w:id="1306" w:author="user" w:date="2025-02-22T17:25:00Z"/>
          <w:rFonts w:cs="Times New Roman"/>
          <w:szCs w:val="24"/>
          <w:lang w:val="ru-RU"/>
        </w:rPr>
      </w:pPr>
      <w:ins w:id="1307" w:author="user" w:date="2025-02-22T17:25:00Z">
        <w:r w:rsidRPr="00D26162">
          <w:rPr>
            <w:rFonts w:cs="Times New Roman"/>
            <w:szCs w:val="24"/>
            <w:lang w:val="ru-RU"/>
          </w:rPr>
          <w:lastRenderedPageBreak/>
          <w:t xml:space="preserve">— </w:t>
        </w:r>
        <w:proofErr w:type="spellStart"/>
        <w:r w:rsidRPr="00D26162">
          <w:rPr>
            <w:rFonts w:cs="Times New Roman"/>
            <w:szCs w:val="24"/>
            <w:lang w:val="ru-RU"/>
          </w:rPr>
          <w:t>Раскалыватель</w:t>
        </w:r>
        <w:proofErr w:type="spellEnd"/>
        <w:r w:rsidRPr="00D26162">
          <w:rPr>
            <w:rFonts w:cs="Times New Roman"/>
            <w:szCs w:val="24"/>
            <w:lang w:val="ru-RU"/>
          </w:rPr>
          <w:t xml:space="preserve"> Черепов, — передал он по </w:t>
        </w:r>
        <w:proofErr w:type="spellStart"/>
        <w:r w:rsidRPr="00D26162">
          <w:rPr>
            <w:rFonts w:cs="Times New Roman"/>
            <w:szCs w:val="24"/>
            <w:lang w:val="ru-RU"/>
          </w:rPr>
          <w:t>воксу</w:t>
        </w:r>
        <w:proofErr w:type="spellEnd"/>
        <w:r w:rsidRPr="00D26162">
          <w:rPr>
            <w:rFonts w:cs="Times New Roman"/>
            <w:szCs w:val="24"/>
            <w:lang w:val="ru-RU"/>
          </w:rPr>
          <w:t xml:space="preserve">. — Ты сейчас что-то видел? </w:t>
        </w:r>
      </w:ins>
    </w:p>
    <w:p w14:paraId="79C710AE" w14:textId="28593437" w:rsidR="00EB7F0B" w:rsidRPr="00D26162" w:rsidRDefault="00EB7F0B" w:rsidP="00EB7F0B">
      <w:pPr>
        <w:ind w:firstLineChars="300" w:firstLine="720"/>
        <w:rPr>
          <w:ins w:id="1308" w:author="user" w:date="2025-02-22T17:25:00Z"/>
          <w:rFonts w:cs="Times New Roman"/>
          <w:szCs w:val="24"/>
          <w:lang w:val="ru-RU"/>
        </w:rPr>
      </w:pPr>
      <w:ins w:id="1309" w:author="user" w:date="2025-02-22T17:25:00Z">
        <w:r w:rsidRPr="00D26162">
          <w:rPr>
            <w:rFonts w:cs="Times New Roman"/>
            <w:szCs w:val="24"/>
            <w:lang w:val="ru-RU"/>
          </w:rPr>
          <w:t>«</w:t>
        </w:r>
        <w:r w:rsidRPr="00D26162">
          <w:rPr>
            <w:rFonts w:cs="Times New Roman"/>
            <w:i/>
            <w:szCs w:val="24"/>
            <w:lang w:val="ru-RU"/>
          </w:rPr>
          <w:t>Да</w:t>
        </w:r>
        <w:r w:rsidRPr="00D26162">
          <w:rPr>
            <w:rFonts w:cs="Times New Roman"/>
            <w:szCs w:val="24"/>
            <w:lang w:val="ru-RU"/>
          </w:rPr>
          <w:t xml:space="preserve">, — последовал ответ. </w:t>
        </w:r>
      </w:ins>
      <w:r w:rsidR="00232316">
        <w:rPr>
          <w:rFonts w:cs="Times New Roman"/>
          <w:szCs w:val="24"/>
          <w:lang w:val="ru-RU"/>
        </w:rPr>
        <w:t xml:space="preserve">— </w:t>
      </w:r>
      <w:ins w:id="1310" w:author="user" w:date="2025-02-22T17:25:00Z">
        <w:r w:rsidRPr="00D26162">
          <w:rPr>
            <w:rFonts w:cs="Times New Roman"/>
            <w:i/>
            <w:szCs w:val="24"/>
            <w:lang w:val="ru-RU"/>
          </w:rPr>
          <w:t xml:space="preserve">Только призраков. </w:t>
        </w:r>
      </w:ins>
      <w:r w:rsidR="00232316">
        <w:rPr>
          <w:rFonts w:cs="Times New Roman"/>
          <w:i/>
          <w:szCs w:val="24"/>
          <w:lang w:val="ru-RU"/>
        </w:rPr>
        <w:t>Поехали».</w:t>
      </w:r>
    </w:p>
    <w:p w14:paraId="64D7D626" w14:textId="52B789B3" w:rsidR="00EB7F0B" w:rsidRPr="00D26162" w:rsidRDefault="00EB7F0B" w:rsidP="00EB7F0B">
      <w:pPr>
        <w:ind w:firstLineChars="275" w:firstLine="660"/>
        <w:rPr>
          <w:ins w:id="1311" w:author="user" w:date="2025-02-22T17:25:00Z"/>
          <w:rFonts w:cs="Times New Roman"/>
          <w:szCs w:val="24"/>
          <w:lang w:val="ru-RU"/>
        </w:rPr>
      </w:pPr>
      <w:ins w:id="1312" w:author="user" w:date="2025-02-22T17:25:00Z">
        <w:r w:rsidRPr="00D26162">
          <w:rPr>
            <w:rFonts w:cs="Times New Roman"/>
            <w:szCs w:val="24"/>
            <w:lang w:val="ru-RU"/>
          </w:rPr>
          <w:t>Снегопад усилился, он осыпал смотровые щели размазываясь, и покрывая их тающими комьями пепла. «</w:t>
        </w:r>
        <w:proofErr w:type="spellStart"/>
        <w:r w:rsidRPr="00D26162">
          <w:rPr>
            <w:rFonts w:cs="Times New Roman"/>
            <w:szCs w:val="24"/>
            <w:lang w:val="ru-RU"/>
          </w:rPr>
          <w:t>Таврокс</w:t>
        </w:r>
        <w:proofErr w:type="spellEnd"/>
        <w:r w:rsidRPr="00D26162">
          <w:rPr>
            <w:rFonts w:cs="Times New Roman"/>
            <w:szCs w:val="24"/>
            <w:lang w:val="ru-RU"/>
          </w:rPr>
          <w:t>» ни разу не остановился, пробираясь вверх, впер</w:t>
        </w:r>
      </w:ins>
      <w:r w:rsidR="00BF2D7C" w:rsidRPr="00D26162">
        <w:rPr>
          <w:rFonts w:cs="Times New Roman"/>
          <w:szCs w:val="24"/>
          <w:lang w:val="ru-RU"/>
        </w:rPr>
        <w:t>е</w:t>
      </w:r>
      <w:ins w:id="1313" w:author="user" w:date="2025-02-22T17:25:00Z">
        <w:r w:rsidRPr="00D26162">
          <w:rPr>
            <w:rFonts w:cs="Times New Roman"/>
            <w:szCs w:val="24"/>
            <w:lang w:val="ru-RU"/>
          </w:rPr>
          <w:t>д, вс</w:t>
        </w:r>
      </w:ins>
      <w:r w:rsidR="00BF2D7C" w:rsidRPr="00D26162">
        <w:rPr>
          <w:rFonts w:cs="Times New Roman"/>
          <w:szCs w:val="24"/>
          <w:lang w:val="ru-RU"/>
        </w:rPr>
        <w:t>е</w:t>
      </w:r>
      <w:ins w:id="1314" w:author="user" w:date="2025-02-22T17:25:00Z">
        <w:r w:rsidRPr="00D26162">
          <w:rPr>
            <w:rFonts w:cs="Times New Roman"/>
            <w:szCs w:val="24"/>
            <w:lang w:val="ru-RU"/>
          </w:rPr>
          <w:t xml:space="preserve"> дальше к началу перевала.</w:t>
        </w:r>
      </w:ins>
    </w:p>
    <w:p w14:paraId="473F6238" w14:textId="052EC83A" w:rsidR="00EB7F0B" w:rsidRPr="00D26162" w:rsidRDefault="00EB7F0B" w:rsidP="00EB7F0B">
      <w:pPr>
        <w:ind w:firstLineChars="275" w:firstLine="660"/>
        <w:rPr>
          <w:ins w:id="1315" w:author="user" w:date="2025-02-22T17:25:00Z"/>
          <w:rFonts w:cs="Times New Roman"/>
          <w:szCs w:val="24"/>
          <w:lang w:val="ru-RU"/>
        </w:rPr>
      </w:pPr>
      <w:ins w:id="1316" w:author="user" w:date="2025-02-22T17:25:00Z">
        <w:r w:rsidRPr="00D26162">
          <w:rPr>
            <w:rFonts w:cs="Times New Roman"/>
            <w:szCs w:val="24"/>
            <w:lang w:val="ru-RU"/>
          </w:rPr>
          <w:t xml:space="preserve">— Они не смогут прорваться, — пробормотал Бальдр, глядя на свои руки. </w:t>
        </w:r>
        <w:proofErr w:type="spellStart"/>
        <w:r w:rsidRPr="00D26162">
          <w:rPr>
            <w:rFonts w:cs="Times New Roman"/>
            <w:szCs w:val="24"/>
            <w:lang w:val="ru-RU"/>
          </w:rPr>
          <w:t>Ольгейр</w:t>
        </w:r>
        <w:proofErr w:type="spellEnd"/>
        <w:r w:rsidRPr="00D26162">
          <w:rPr>
            <w:rFonts w:cs="Times New Roman"/>
            <w:szCs w:val="24"/>
            <w:lang w:val="ru-RU"/>
          </w:rPr>
          <w:t xml:space="preserve"> заметил, что бронированные ладони вс</w:t>
        </w:r>
      </w:ins>
      <w:r w:rsidR="00BF2D7C" w:rsidRPr="00D26162">
        <w:rPr>
          <w:rFonts w:cs="Times New Roman"/>
          <w:szCs w:val="24"/>
          <w:lang w:val="ru-RU"/>
        </w:rPr>
        <w:t>е</w:t>
      </w:r>
      <w:ins w:id="1317" w:author="user" w:date="2025-02-22T17:25:00Z">
        <w:r w:rsidRPr="00D26162">
          <w:rPr>
            <w:rFonts w:cs="Times New Roman"/>
            <w:szCs w:val="24"/>
            <w:lang w:val="ru-RU"/>
          </w:rPr>
          <w:t xml:space="preserve"> ещ</w:t>
        </w:r>
      </w:ins>
      <w:r w:rsidR="00BF2D7C" w:rsidRPr="00D26162">
        <w:rPr>
          <w:rFonts w:cs="Times New Roman"/>
          <w:szCs w:val="24"/>
          <w:lang w:val="ru-RU"/>
        </w:rPr>
        <w:t>е</w:t>
      </w:r>
      <w:ins w:id="1318" w:author="user" w:date="2025-02-22T17:25:00Z">
        <w:r w:rsidRPr="00D26162">
          <w:rPr>
            <w:rFonts w:cs="Times New Roman"/>
            <w:szCs w:val="24"/>
            <w:lang w:val="ru-RU"/>
          </w:rPr>
          <w:t xml:space="preserve"> были горячими и </w:t>
        </w:r>
      </w:ins>
      <w:r w:rsidR="00232316">
        <w:rPr>
          <w:rFonts w:cs="Times New Roman"/>
          <w:szCs w:val="24"/>
          <w:lang w:val="ru-RU"/>
        </w:rPr>
        <w:t>источали слабый свет</w:t>
      </w:r>
      <w:ins w:id="1319" w:author="user" w:date="2025-02-22T17:25:00Z">
        <w:r w:rsidRPr="00D26162">
          <w:rPr>
            <w:rFonts w:cs="Times New Roman"/>
            <w:szCs w:val="24"/>
            <w:lang w:val="ru-RU"/>
          </w:rPr>
          <w:t>. — Этот мир. Здесь есть что-</w:t>
        </w:r>
      </w:ins>
      <w:r w:rsidR="00232316">
        <w:rPr>
          <w:rFonts w:cs="Times New Roman"/>
          <w:szCs w:val="24"/>
          <w:lang w:val="ru-RU"/>
        </w:rPr>
        <w:t>то,</w:t>
      </w:r>
      <w:ins w:id="1320" w:author="user" w:date="2025-02-22T17:25:00Z">
        <w:r w:rsidRPr="00D26162">
          <w:rPr>
            <w:rFonts w:cs="Times New Roman"/>
            <w:szCs w:val="24"/>
            <w:lang w:val="ru-RU"/>
          </w:rPr>
          <w:t xml:space="preserve"> </w:t>
        </w:r>
      </w:ins>
      <w:r w:rsidR="00232316">
        <w:rPr>
          <w:rFonts w:cs="Times New Roman"/>
          <w:szCs w:val="24"/>
          <w:lang w:val="ru-RU"/>
        </w:rPr>
        <w:t>ч</w:t>
      </w:r>
      <w:ins w:id="1321" w:author="user" w:date="2025-02-22T17:25:00Z">
        <w:r w:rsidRPr="00D26162">
          <w:rPr>
            <w:rFonts w:cs="Times New Roman"/>
            <w:szCs w:val="24"/>
            <w:lang w:val="ru-RU"/>
          </w:rPr>
          <w:t>то их сдерживает. Я почувствовал это раньше, когда мы увидели колонну. Это заставляет их… стервенеть.</w:t>
        </w:r>
      </w:ins>
    </w:p>
    <w:p w14:paraId="65A7E631" w14:textId="77777777" w:rsidR="00EB7F0B" w:rsidRPr="00D26162" w:rsidRDefault="00EB7F0B" w:rsidP="00EB7F0B">
      <w:pPr>
        <w:ind w:firstLineChars="275" w:firstLine="660"/>
        <w:rPr>
          <w:ins w:id="1322" w:author="user" w:date="2025-02-22T17:25:00Z"/>
          <w:rFonts w:cs="Times New Roman"/>
          <w:szCs w:val="24"/>
          <w:lang w:val="ru-RU"/>
        </w:rPr>
      </w:pPr>
      <w:proofErr w:type="spellStart"/>
      <w:ins w:id="1323" w:author="user" w:date="2025-02-22T17:25:00Z">
        <w:r w:rsidRPr="00D26162">
          <w:rPr>
            <w:rFonts w:cs="Times New Roman"/>
            <w:szCs w:val="24"/>
            <w:lang w:val="ru-RU"/>
          </w:rPr>
          <w:t>Ольгейр</w:t>
        </w:r>
        <w:proofErr w:type="spellEnd"/>
        <w:r w:rsidRPr="00D26162">
          <w:rPr>
            <w:rFonts w:cs="Times New Roman"/>
            <w:szCs w:val="24"/>
            <w:lang w:val="ru-RU"/>
          </w:rPr>
          <w:t xml:space="preserve"> указал на перчатки. </w:t>
        </w:r>
      </w:ins>
    </w:p>
    <w:p w14:paraId="7536DC8F" w14:textId="77777777" w:rsidR="00EB7F0B" w:rsidRPr="00D26162" w:rsidRDefault="00EB7F0B" w:rsidP="00EB7F0B">
      <w:pPr>
        <w:ind w:firstLineChars="275" w:firstLine="660"/>
        <w:rPr>
          <w:ins w:id="1324" w:author="user" w:date="2025-02-22T17:25:00Z"/>
          <w:rFonts w:cs="Times New Roman"/>
          <w:szCs w:val="24"/>
          <w:lang w:val="ru-RU"/>
        </w:rPr>
      </w:pPr>
      <w:ins w:id="1325" w:author="user" w:date="2025-02-22T17:25:00Z">
        <w:r w:rsidRPr="00D26162">
          <w:rPr>
            <w:rFonts w:cs="Times New Roman"/>
            <w:szCs w:val="24"/>
            <w:lang w:val="ru-RU"/>
          </w:rPr>
          <w:t>— Итак, ты собирался... — начал он.</w:t>
        </w:r>
      </w:ins>
    </w:p>
    <w:p w14:paraId="54B85654" w14:textId="5B34C28C" w:rsidR="00EB7F0B" w:rsidRPr="00D26162" w:rsidRDefault="00EB7F0B" w:rsidP="00EB7F0B">
      <w:pPr>
        <w:ind w:firstLineChars="275" w:firstLine="660"/>
        <w:rPr>
          <w:ins w:id="1326" w:author="user" w:date="2025-02-22T17:25:00Z"/>
          <w:rFonts w:cs="Times New Roman"/>
          <w:szCs w:val="24"/>
          <w:lang w:val="ru-RU"/>
        </w:rPr>
      </w:pPr>
      <w:ins w:id="1327" w:author="user" w:date="2025-02-22T17:25:00Z">
        <w:r w:rsidRPr="00D26162">
          <w:rPr>
            <w:rFonts w:cs="Times New Roman"/>
            <w:szCs w:val="24"/>
            <w:lang w:val="ru-RU"/>
          </w:rPr>
          <w:t xml:space="preserve">— Да. — Бальдр сложил ладони вместе, </w:t>
        </w:r>
      </w:ins>
      <w:r w:rsidR="00232316">
        <w:rPr>
          <w:rFonts w:cs="Times New Roman"/>
          <w:szCs w:val="24"/>
          <w:lang w:val="ru-RU"/>
        </w:rPr>
        <w:t xml:space="preserve">будто </w:t>
      </w:r>
      <w:ins w:id="1328" w:author="user" w:date="2025-02-22T17:25:00Z">
        <w:r w:rsidRPr="00D26162">
          <w:rPr>
            <w:rFonts w:cs="Times New Roman"/>
            <w:szCs w:val="24"/>
            <w:lang w:val="ru-RU"/>
          </w:rPr>
          <w:t xml:space="preserve">пряча улики. — Я не знал, как это повлияет на тебя. На транспорт. </w:t>
        </w:r>
      </w:ins>
    </w:p>
    <w:p w14:paraId="3ED4C270" w14:textId="4A417589" w:rsidR="00EB7F0B" w:rsidRPr="00D26162" w:rsidRDefault="00EB7F0B" w:rsidP="00EB7F0B">
      <w:pPr>
        <w:ind w:firstLineChars="275" w:firstLine="660"/>
        <w:rPr>
          <w:ins w:id="1329" w:author="user" w:date="2025-02-22T17:25:00Z"/>
          <w:rFonts w:cs="Times New Roman"/>
          <w:szCs w:val="24"/>
          <w:lang w:val="ru-RU"/>
        </w:rPr>
      </w:pPr>
      <w:proofErr w:type="spellStart"/>
      <w:ins w:id="1330" w:author="user" w:date="2025-02-22T17:25:00Z">
        <w:r w:rsidRPr="00D26162">
          <w:rPr>
            <w:rFonts w:cs="Times New Roman"/>
            <w:szCs w:val="24"/>
            <w:lang w:val="ru-RU"/>
          </w:rPr>
          <w:t>Ольгейр</w:t>
        </w:r>
        <w:proofErr w:type="spellEnd"/>
        <w:r w:rsidRPr="00D26162">
          <w:rPr>
            <w:rFonts w:cs="Times New Roman"/>
            <w:szCs w:val="24"/>
            <w:lang w:val="ru-RU"/>
          </w:rPr>
          <w:t xml:space="preserve"> ещ</w:t>
        </w:r>
      </w:ins>
      <w:r w:rsidR="00BF2D7C" w:rsidRPr="00D26162">
        <w:rPr>
          <w:rFonts w:cs="Times New Roman"/>
          <w:szCs w:val="24"/>
          <w:lang w:val="ru-RU"/>
        </w:rPr>
        <w:t>е</w:t>
      </w:r>
      <w:ins w:id="1331" w:author="user" w:date="2025-02-22T17:25:00Z">
        <w:r w:rsidRPr="00D26162">
          <w:rPr>
            <w:rFonts w:cs="Times New Roman"/>
            <w:szCs w:val="24"/>
            <w:lang w:val="ru-RU"/>
          </w:rPr>
          <w:t xml:space="preserve"> немного посмотрел на брата, а затем отступил. Он снова взял в руки топор и направился к лестнице, ведущей к орудийной башне.</w:t>
        </w:r>
      </w:ins>
    </w:p>
    <w:p w14:paraId="03340813" w14:textId="0C41025B" w:rsidR="00EB7F0B" w:rsidRPr="00D26162" w:rsidRDefault="00EB7F0B" w:rsidP="00EB7F0B">
      <w:pPr>
        <w:ind w:firstLineChars="275" w:firstLine="660"/>
        <w:rPr>
          <w:ins w:id="1332" w:author="user" w:date="2025-02-22T17:25:00Z"/>
          <w:rFonts w:cs="Times New Roman"/>
          <w:szCs w:val="24"/>
          <w:lang w:val="ru-RU"/>
        </w:rPr>
      </w:pPr>
      <w:ins w:id="1333" w:author="user" w:date="2025-02-22T17:25:00Z">
        <w:r w:rsidRPr="00D26162">
          <w:rPr>
            <w:rFonts w:cs="Times New Roman"/>
            <w:szCs w:val="24"/>
            <w:lang w:val="ru-RU"/>
          </w:rPr>
          <w:t>— Что ж, теперь они знают, где мы, — сказал Тяж</w:t>
        </w:r>
      </w:ins>
      <w:r w:rsidR="00BF2D7C" w:rsidRPr="00D26162">
        <w:rPr>
          <w:rFonts w:cs="Times New Roman"/>
          <w:szCs w:val="24"/>
          <w:lang w:val="ru-RU"/>
        </w:rPr>
        <w:t>е</w:t>
      </w:r>
      <w:ins w:id="1334" w:author="user" w:date="2025-02-22T17:25:00Z">
        <w:r w:rsidRPr="00D26162">
          <w:rPr>
            <w:rFonts w:cs="Times New Roman"/>
            <w:szCs w:val="24"/>
            <w:lang w:val="ru-RU"/>
          </w:rPr>
          <w:t>лая Рука, поднима</w:t>
        </w:r>
      </w:ins>
      <w:r w:rsidR="00232316">
        <w:rPr>
          <w:rFonts w:cs="Times New Roman"/>
          <w:szCs w:val="24"/>
          <w:lang w:val="ru-RU"/>
        </w:rPr>
        <w:t>ясь</w:t>
      </w:r>
      <w:ins w:id="1335" w:author="user" w:date="2025-02-22T17:25:00Z">
        <w:r w:rsidRPr="00D26162">
          <w:rPr>
            <w:rFonts w:cs="Times New Roman"/>
            <w:szCs w:val="24"/>
            <w:lang w:val="ru-RU"/>
          </w:rPr>
          <w:t xml:space="preserve">. — Нам лучше подготовиться к </w:t>
        </w:r>
      </w:ins>
      <w:r w:rsidR="00232316">
        <w:rPr>
          <w:rFonts w:cs="Times New Roman"/>
          <w:szCs w:val="24"/>
          <w:lang w:val="ru-RU"/>
        </w:rPr>
        <w:t>худ</w:t>
      </w:r>
      <w:ins w:id="1336" w:author="user" w:date="2025-02-22T17:25:00Z">
        <w:r w:rsidRPr="00D26162">
          <w:rPr>
            <w:rFonts w:cs="Times New Roman"/>
            <w:szCs w:val="24"/>
            <w:lang w:val="ru-RU"/>
          </w:rPr>
          <w:t>шему.</w:t>
        </w:r>
      </w:ins>
    </w:p>
    <w:p w14:paraId="7E267C04" w14:textId="77777777" w:rsidR="00EB7F0B" w:rsidRPr="00D26162" w:rsidRDefault="00EB7F0B" w:rsidP="00EB7F0B">
      <w:pPr>
        <w:rPr>
          <w:ins w:id="1337" w:author="user" w:date="2025-02-22T17:25:00Z"/>
          <w:rFonts w:cs="Times New Roman"/>
          <w:szCs w:val="24"/>
          <w:lang w:val="ru-RU"/>
        </w:rPr>
      </w:pPr>
    </w:p>
    <w:p w14:paraId="2570B1B9" w14:textId="1921D50F" w:rsidR="00EB7F0B" w:rsidRPr="00D26162" w:rsidRDefault="00EB7F0B" w:rsidP="00EB7F0B">
      <w:pPr>
        <w:ind w:firstLineChars="275" w:firstLine="660"/>
        <w:rPr>
          <w:ins w:id="1338" w:author="user" w:date="2025-02-22T17:25:00Z"/>
          <w:rFonts w:cs="Times New Roman"/>
          <w:szCs w:val="24"/>
          <w:lang w:val="ru-RU"/>
        </w:rPr>
      </w:pPr>
      <w:proofErr w:type="spellStart"/>
      <w:ins w:id="1339" w:author="user" w:date="2025-02-22T17:25:00Z">
        <w:r w:rsidRPr="00D26162">
          <w:rPr>
            <w:rFonts w:cs="Times New Roman"/>
            <w:szCs w:val="24"/>
            <w:lang w:val="ru-RU"/>
          </w:rPr>
          <w:t>Гуннлаугур</w:t>
        </w:r>
        <w:proofErr w:type="spellEnd"/>
        <w:r w:rsidRPr="00D26162">
          <w:rPr>
            <w:rFonts w:cs="Times New Roman"/>
            <w:szCs w:val="24"/>
            <w:lang w:val="ru-RU"/>
          </w:rPr>
          <w:t xml:space="preserve"> продолжал </w:t>
        </w:r>
      </w:ins>
      <w:r w:rsidR="00232316">
        <w:rPr>
          <w:rFonts w:cs="Times New Roman"/>
          <w:szCs w:val="24"/>
          <w:lang w:val="ru-RU"/>
        </w:rPr>
        <w:t>пу</w:t>
      </w:r>
      <w:ins w:id="1340" w:author="user" w:date="2025-02-22T17:25:00Z">
        <w:r w:rsidRPr="00D26162">
          <w:rPr>
            <w:rFonts w:cs="Times New Roman"/>
            <w:szCs w:val="24"/>
            <w:lang w:val="ru-RU"/>
          </w:rPr>
          <w:t>ть. Из-за высоты и рельефа местности «</w:t>
        </w:r>
        <w:proofErr w:type="spellStart"/>
        <w:r w:rsidRPr="00D26162">
          <w:rPr>
            <w:rFonts w:cs="Times New Roman"/>
            <w:szCs w:val="24"/>
            <w:lang w:val="ru-RU"/>
          </w:rPr>
          <w:t>Тавроксу</w:t>
        </w:r>
        <w:proofErr w:type="spellEnd"/>
        <w:r w:rsidRPr="00D26162">
          <w:rPr>
            <w:rFonts w:cs="Times New Roman"/>
            <w:szCs w:val="24"/>
            <w:lang w:val="ru-RU"/>
          </w:rPr>
          <w:t xml:space="preserve">» сейчас было нелегко, но эту машину </w:t>
        </w:r>
      </w:ins>
      <w:r w:rsidR="00232316">
        <w:rPr>
          <w:rFonts w:cs="Times New Roman"/>
          <w:szCs w:val="24"/>
          <w:lang w:val="ru-RU"/>
        </w:rPr>
        <w:t xml:space="preserve">создавали в расчете на </w:t>
      </w:r>
      <w:ins w:id="1341" w:author="user" w:date="2025-02-22T17:25:00Z">
        <w:r w:rsidRPr="00D26162">
          <w:rPr>
            <w:rFonts w:cs="Times New Roman"/>
            <w:szCs w:val="24"/>
            <w:lang w:val="ru-RU"/>
          </w:rPr>
          <w:t>суровы</w:t>
        </w:r>
      </w:ins>
      <w:r w:rsidR="00232316">
        <w:rPr>
          <w:rFonts w:cs="Times New Roman"/>
          <w:szCs w:val="24"/>
          <w:lang w:val="ru-RU"/>
        </w:rPr>
        <w:t>е</w:t>
      </w:r>
      <w:ins w:id="1342" w:author="user" w:date="2025-02-22T17:25:00Z">
        <w:r w:rsidRPr="00D26162">
          <w:rPr>
            <w:rFonts w:cs="Times New Roman"/>
            <w:szCs w:val="24"/>
            <w:lang w:val="ru-RU"/>
          </w:rPr>
          <w:t xml:space="preserve"> услови</w:t>
        </w:r>
      </w:ins>
      <w:r w:rsidR="00232316">
        <w:rPr>
          <w:rFonts w:cs="Times New Roman"/>
          <w:szCs w:val="24"/>
          <w:lang w:val="ru-RU"/>
        </w:rPr>
        <w:t>я,</w:t>
      </w:r>
      <w:ins w:id="1343" w:author="user" w:date="2025-02-22T17:25:00Z">
        <w:r w:rsidRPr="00D26162">
          <w:rPr>
            <w:rFonts w:cs="Times New Roman"/>
            <w:szCs w:val="24"/>
            <w:lang w:val="ru-RU"/>
          </w:rPr>
          <w:t xml:space="preserve"> и бронетранспорт</w:t>
        </w:r>
      </w:ins>
      <w:r w:rsidR="00BF2D7C" w:rsidRPr="00D26162">
        <w:rPr>
          <w:rFonts w:cs="Times New Roman"/>
          <w:szCs w:val="24"/>
          <w:lang w:val="ru-RU"/>
        </w:rPr>
        <w:t>е</w:t>
      </w:r>
      <w:ins w:id="1344" w:author="user" w:date="2025-02-22T17:25:00Z">
        <w:r w:rsidRPr="00D26162">
          <w:rPr>
            <w:rFonts w:cs="Times New Roman"/>
            <w:szCs w:val="24"/>
            <w:lang w:val="ru-RU"/>
          </w:rPr>
          <w:t>р каким-то образом сумел подняться ещ</w:t>
        </w:r>
      </w:ins>
      <w:r w:rsidR="00BF2D7C" w:rsidRPr="00D26162">
        <w:rPr>
          <w:rFonts w:cs="Times New Roman"/>
          <w:szCs w:val="24"/>
          <w:lang w:val="ru-RU"/>
        </w:rPr>
        <w:t>е</w:t>
      </w:r>
      <w:ins w:id="1345" w:author="user" w:date="2025-02-22T17:25:00Z">
        <w:r w:rsidRPr="00D26162">
          <w:rPr>
            <w:rFonts w:cs="Times New Roman"/>
            <w:szCs w:val="24"/>
            <w:lang w:val="ru-RU"/>
          </w:rPr>
          <w:t xml:space="preserve"> выше по крутому склону горы, с хрустом прокладывая себе путь через заваленные щебнем участки, блестящи</w:t>
        </w:r>
      </w:ins>
      <w:r w:rsidR="00232316">
        <w:rPr>
          <w:rFonts w:cs="Times New Roman"/>
          <w:szCs w:val="24"/>
          <w:lang w:val="ru-RU"/>
        </w:rPr>
        <w:t>е от</w:t>
      </w:r>
      <w:ins w:id="1346" w:author="user" w:date="2025-02-22T17:25:00Z">
        <w:r w:rsidRPr="00D26162">
          <w:rPr>
            <w:rFonts w:cs="Times New Roman"/>
            <w:szCs w:val="24"/>
            <w:lang w:val="ru-RU"/>
          </w:rPr>
          <w:t xml:space="preserve"> льд</w:t>
        </w:r>
      </w:ins>
      <w:r w:rsidR="00232316">
        <w:rPr>
          <w:rFonts w:cs="Times New Roman"/>
          <w:szCs w:val="24"/>
          <w:lang w:val="ru-RU"/>
        </w:rPr>
        <w:t>а</w:t>
      </w:r>
      <w:ins w:id="1347" w:author="user" w:date="2025-02-22T17:25:00Z">
        <w:r w:rsidRPr="00D26162">
          <w:rPr>
            <w:rFonts w:cs="Times New Roman"/>
            <w:szCs w:val="24"/>
            <w:lang w:val="ru-RU"/>
          </w:rPr>
          <w:t xml:space="preserve">. Шторм </w:t>
        </w:r>
      </w:ins>
      <w:r w:rsidR="00232316">
        <w:rPr>
          <w:rFonts w:cs="Times New Roman"/>
          <w:szCs w:val="24"/>
          <w:lang w:val="ru-RU"/>
        </w:rPr>
        <w:t>все</w:t>
      </w:r>
      <w:ins w:id="1348" w:author="user" w:date="2025-02-22T17:25:00Z">
        <w:r w:rsidRPr="00D26162">
          <w:rPr>
            <w:rFonts w:cs="Times New Roman"/>
            <w:szCs w:val="24"/>
            <w:lang w:val="ru-RU"/>
          </w:rPr>
          <w:t xml:space="preserve"> усилива</w:t>
        </w:r>
      </w:ins>
      <w:r w:rsidR="00232316">
        <w:rPr>
          <w:rFonts w:cs="Times New Roman"/>
          <w:szCs w:val="24"/>
          <w:lang w:val="ru-RU"/>
        </w:rPr>
        <w:t>л</w:t>
      </w:r>
      <w:ins w:id="1349" w:author="user" w:date="2025-02-22T17:25:00Z">
        <w:r w:rsidRPr="00D26162">
          <w:rPr>
            <w:rFonts w:cs="Times New Roman"/>
            <w:szCs w:val="24"/>
            <w:lang w:val="ru-RU"/>
          </w:rPr>
          <w:t xml:space="preserve">ся, </w:t>
        </w:r>
      </w:ins>
      <w:r w:rsidR="00232316">
        <w:rPr>
          <w:rFonts w:cs="Times New Roman"/>
          <w:szCs w:val="24"/>
          <w:lang w:val="ru-RU"/>
        </w:rPr>
        <w:t>об</w:t>
      </w:r>
      <w:ins w:id="1350" w:author="user" w:date="2025-02-22T17:25:00Z">
        <w:r w:rsidRPr="00D26162">
          <w:rPr>
            <w:rFonts w:cs="Times New Roman"/>
            <w:szCs w:val="24"/>
            <w:lang w:val="ru-RU"/>
          </w:rPr>
          <w:t>волакивая машину вихрями грязного снега. Гусеницы скользили в местах, где гравий сменился слякоть</w:t>
        </w:r>
      </w:ins>
      <w:r w:rsidR="00232316">
        <w:rPr>
          <w:rFonts w:cs="Times New Roman"/>
          <w:szCs w:val="24"/>
          <w:lang w:val="ru-RU"/>
        </w:rPr>
        <w:t>ю</w:t>
      </w:r>
      <w:ins w:id="1351" w:author="user" w:date="2025-02-22T17:25:00Z">
        <w:r w:rsidRPr="00D26162">
          <w:rPr>
            <w:rFonts w:cs="Times New Roman"/>
            <w:szCs w:val="24"/>
            <w:lang w:val="ru-RU"/>
          </w:rPr>
          <w:t xml:space="preserve">, но </w:t>
        </w:r>
        <w:proofErr w:type="spellStart"/>
        <w:r w:rsidRPr="00D26162">
          <w:rPr>
            <w:rFonts w:cs="Times New Roman"/>
            <w:szCs w:val="24"/>
            <w:lang w:val="ru-RU"/>
          </w:rPr>
          <w:t>Гуннлаугур</w:t>
        </w:r>
        <w:proofErr w:type="spellEnd"/>
        <w:r w:rsidRPr="00D26162">
          <w:rPr>
            <w:rFonts w:cs="Times New Roman"/>
            <w:szCs w:val="24"/>
            <w:lang w:val="ru-RU"/>
          </w:rPr>
          <w:t xml:space="preserve"> </w:t>
        </w:r>
      </w:ins>
      <w:r w:rsidR="00232316">
        <w:rPr>
          <w:rFonts w:cs="Times New Roman"/>
          <w:szCs w:val="24"/>
          <w:lang w:val="ru-RU"/>
        </w:rPr>
        <w:t>по-прежнему</w:t>
      </w:r>
      <w:ins w:id="1352" w:author="user" w:date="2025-02-22T17:25:00Z">
        <w:r w:rsidRPr="00D26162">
          <w:rPr>
            <w:rFonts w:cs="Times New Roman"/>
            <w:szCs w:val="24"/>
            <w:lang w:val="ru-RU"/>
          </w:rPr>
          <w:t xml:space="preserve"> гна</w:t>
        </w:r>
      </w:ins>
      <w:r w:rsidR="00232316">
        <w:rPr>
          <w:rFonts w:cs="Times New Roman"/>
          <w:szCs w:val="24"/>
          <w:lang w:val="ru-RU"/>
        </w:rPr>
        <w:t>л</w:t>
      </w:r>
      <w:ins w:id="1353" w:author="user" w:date="2025-02-22T17:25:00Z">
        <w:r w:rsidRPr="00D26162">
          <w:rPr>
            <w:rFonts w:cs="Times New Roman"/>
            <w:szCs w:val="24"/>
            <w:lang w:val="ru-RU"/>
          </w:rPr>
          <w:t xml:space="preserve"> машину впер</w:t>
        </w:r>
      </w:ins>
      <w:r w:rsidR="00BF2D7C" w:rsidRPr="00D26162">
        <w:rPr>
          <w:rFonts w:cs="Times New Roman"/>
          <w:szCs w:val="24"/>
          <w:lang w:val="ru-RU"/>
        </w:rPr>
        <w:t>е</w:t>
      </w:r>
      <w:ins w:id="1354" w:author="user" w:date="2025-02-22T17:25:00Z">
        <w:r w:rsidRPr="00D26162">
          <w:rPr>
            <w:rFonts w:cs="Times New Roman"/>
            <w:szCs w:val="24"/>
            <w:lang w:val="ru-RU"/>
          </w:rPr>
          <w:t xml:space="preserve">д, раздвигая засыпанные пеплом остатки оползней, </w:t>
        </w:r>
      </w:ins>
      <w:r w:rsidR="00232316">
        <w:rPr>
          <w:rFonts w:cs="Times New Roman"/>
          <w:szCs w:val="24"/>
          <w:lang w:val="ru-RU"/>
        </w:rPr>
        <w:t>при</w:t>
      </w:r>
      <w:ins w:id="1355" w:author="user" w:date="2025-02-22T17:25:00Z">
        <w:r w:rsidRPr="00D26162">
          <w:rPr>
            <w:rFonts w:cs="Times New Roman"/>
            <w:szCs w:val="24"/>
            <w:lang w:val="ru-RU"/>
          </w:rPr>
          <w:t>бавляя мощности, чтобы преодолевать вс</w:t>
        </w:r>
      </w:ins>
      <w:r w:rsidR="00BF2D7C" w:rsidRPr="00D26162">
        <w:rPr>
          <w:rFonts w:cs="Times New Roman"/>
          <w:szCs w:val="24"/>
          <w:lang w:val="ru-RU"/>
        </w:rPr>
        <w:t>е</w:t>
      </w:r>
      <w:ins w:id="1356" w:author="user" w:date="2025-02-22T17:25:00Z">
        <w:r w:rsidRPr="00D26162">
          <w:rPr>
            <w:rFonts w:cs="Times New Roman"/>
            <w:szCs w:val="24"/>
            <w:lang w:val="ru-RU"/>
          </w:rPr>
          <w:t xml:space="preserve"> более резкие изгибы. </w:t>
        </w:r>
      </w:ins>
    </w:p>
    <w:p w14:paraId="6F5ED1F5" w14:textId="77777777" w:rsidR="00EB7F0B" w:rsidRPr="00D26162" w:rsidRDefault="00EB7F0B" w:rsidP="00EB7F0B">
      <w:pPr>
        <w:ind w:firstLineChars="275" w:firstLine="660"/>
        <w:rPr>
          <w:ins w:id="1357" w:author="user" w:date="2025-02-22T17:25:00Z"/>
          <w:rFonts w:cs="Times New Roman"/>
          <w:szCs w:val="24"/>
          <w:lang w:val="ru-RU"/>
        </w:rPr>
      </w:pPr>
      <w:ins w:id="1358" w:author="user" w:date="2025-02-22T17:25:00Z">
        <w:r w:rsidRPr="00D26162">
          <w:rPr>
            <w:rFonts w:cs="Times New Roman"/>
            <w:szCs w:val="24"/>
            <w:lang w:val="ru-RU"/>
          </w:rPr>
          <w:t xml:space="preserve">Долгое время они ехали по широким и относительно протоптанным тропам, но теперь Волки оказались выше линии снега, затерявшись в серой мгле, обрушивающейся со всех сторон. </w:t>
        </w:r>
      </w:ins>
    </w:p>
    <w:p w14:paraId="23A99659" w14:textId="3954B918" w:rsidR="00EB7F0B" w:rsidRPr="00D26162" w:rsidRDefault="00EB7F0B" w:rsidP="00EB7F0B">
      <w:pPr>
        <w:ind w:firstLineChars="275" w:firstLine="660"/>
        <w:rPr>
          <w:ins w:id="1359" w:author="user" w:date="2025-02-22T17:25:00Z"/>
          <w:rFonts w:cs="Times New Roman"/>
          <w:szCs w:val="24"/>
          <w:lang w:val="ru-RU"/>
        </w:rPr>
      </w:pPr>
      <w:ins w:id="1360" w:author="user" w:date="2025-02-22T17:25:00Z">
        <w:r w:rsidRPr="00D26162">
          <w:rPr>
            <w:rFonts w:cs="Times New Roman"/>
            <w:szCs w:val="24"/>
            <w:lang w:val="ru-RU"/>
          </w:rPr>
          <w:t>— Приближаемся к началу перевала, — доложил Ингвар, проверяя болтер модели «Ловчий», пока индикаторы на приборной панели мигали. — Направляйся к тому гребню, вперед</w:t>
        </w:r>
      </w:ins>
      <w:r w:rsidR="00D4306D">
        <w:rPr>
          <w:rFonts w:cs="Times New Roman"/>
          <w:szCs w:val="24"/>
          <w:lang w:val="ru-RU"/>
        </w:rPr>
        <w:t xml:space="preserve"> </w:t>
      </w:r>
      <w:ins w:id="1361" w:author="user" w:date="2025-02-22T17:25:00Z">
        <w:r w:rsidRPr="00D26162">
          <w:rPr>
            <w:rFonts w:cs="Times New Roman"/>
            <w:szCs w:val="24"/>
            <w:lang w:val="ru-RU"/>
          </w:rPr>
          <w:t xml:space="preserve">и </w:t>
        </w:r>
      </w:ins>
      <w:r w:rsidR="00D4306D">
        <w:rPr>
          <w:rFonts w:cs="Times New Roman"/>
          <w:szCs w:val="24"/>
          <w:lang w:val="ru-RU"/>
        </w:rPr>
        <w:t>в</w:t>
      </w:r>
      <w:ins w:id="1362" w:author="user" w:date="2025-02-22T17:25:00Z">
        <w:r w:rsidRPr="00D26162">
          <w:rPr>
            <w:rFonts w:cs="Times New Roman"/>
            <w:szCs w:val="24"/>
            <w:lang w:val="ru-RU"/>
          </w:rPr>
          <w:t>лев</w:t>
        </w:r>
      </w:ins>
      <w:r w:rsidR="00D4306D">
        <w:rPr>
          <w:rFonts w:cs="Times New Roman"/>
          <w:szCs w:val="24"/>
          <w:lang w:val="ru-RU"/>
        </w:rPr>
        <w:t>о</w:t>
      </w:r>
      <w:ins w:id="1363" w:author="user" w:date="2025-02-22T17:25:00Z">
        <w:r w:rsidRPr="00D26162">
          <w:rPr>
            <w:rFonts w:cs="Times New Roman"/>
            <w:szCs w:val="24"/>
            <w:lang w:val="ru-RU"/>
          </w:rPr>
          <w:t>, где скалы разделяются.</w:t>
        </w:r>
      </w:ins>
    </w:p>
    <w:p w14:paraId="3BF98F00" w14:textId="6B469C4B" w:rsidR="00EB7F0B" w:rsidRPr="00D26162" w:rsidRDefault="00EB7F0B" w:rsidP="00EB7F0B">
      <w:pPr>
        <w:ind w:firstLineChars="275" w:firstLine="660"/>
        <w:rPr>
          <w:ins w:id="1364" w:author="user" w:date="2025-02-22T17:25:00Z"/>
          <w:rFonts w:cs="Times New Roman"/>
          <w:szCs w:val="24"/>
          <w:lang w:val="ru-RU"/>
        </w:rPr>
      </w:pPr>
      <w:proofErr w:type="spellStart"/>
      <w:ins w:id="1365" w:author="user" w:date="2025-02-22T17:25:00Z">
        <w:r w:rsidRPr="00D26162">
          <w:rPr>
            <w:rFonts w:cs="Times New Roman"/>
            <w:szCs w:val="24"/>
            <w:lang w:val="ru-RU"/>
          </w:rPr>
          <w:t>Гуннлаугур</w:t>
        </w:r>
        <w:proofErr w:type="spellEnd"/>
        <w:r w:rsidRPr="00D26162">
          <w:rPr>
            <w:rFonts w:cs="Times New Roman"/>
            <w:szCs w:val="24"/>
            <w:lang w:val="ru-RU"/>
          </w:rPr>
          <w:t xml:space="preserve"> увидел это место — узкую расщелину между гигантскими выступами голой скалы, заваленную камнями. Между ними кружили порывистые снежные вихри, такие же </w:t>
        </w:r>
      </w:ins>
      <w:r w:rsidR="00D4306D">
        <w:rPr>
          <w:rFonts w:cs="Times New Roman"/>
          <w:szCs w:val="24"/>
          <w:lang w:val="ru-RU"/>
        </w:rPr>
        <w:t>подвиж</w:t>
      </w:r>
      <w:ins w:id="1366" w:author="user" w:date="2025-02-22T17:25:00Z">
        <w:r w:rsidRPr="00D26162">
          <w:rPr>
            <w:rFonts w:cs="Times New Roman"/>
            <w:szCs w:val="24"/>
            <w:lang w:val="ru-RU"/>
          </w:rPr>
          <w:t>ные, как облака пыли на равнинах. «</w:t>
        </w:r>
        <w:proofErr w:type="spellStart"/>
        <w:r w:rsidRPr="00D26162">
          <w:rPr>
            <w:rFonts w:cs="Times New Roman"/>
            <w:szCs w:val="24"/>
            <w:lang w:val="ru-RU"/>
          </w:rPr>
          <w:t>Таврокс</w:t>
        </w:r>
        <w:proofErr w:type="spellEnd"/>
        <w:r w:rsidRPr="00D26162">
          <w:rPr>
            <w:rFonts w:cs="Times New Roman"/>
            <w:szCs w:val="24"/>
            <w:lang w:val="ru-RU"/>
          </w:rPr>
          <w:t xml:space="preserve">» как раз должен был пройти в эту расщелину, хотя дальше этого места сканеры </w:t>
        </w:r>
      </w:ins>
      <w:r w:rsidR="00D4306D">
        <w:rPr>
          <w:rFonts w:cs="Times New Roman"/>
          <w:szCs w:val="24"/>
          <w:lang w:val="ru-RU"/>
        </w:rPr>
        <w:t xml:space="preserve">плохо </w:t>
      </w:r>
      <w:ins w:id="1367" w:author="user" w:date="2025-02-22T17:25:00Z">
        <w:r w:rsidRPr="00D26162">
          <w:rPr>
            <w:rFonts w:cs="Times New Roman"/>
            <w:szCs w:val="24"/>
            <w:lang w:val="ru-RU"/>
          </w:rPr>
          <w:t xml:space="preserve">проникали. Согласно отрывочным данным </w:t>
        </w:r>
        <w:proofErr w:type="spellStart"/>
        <w:r w:rsidRPr="00D26162">
          <w:rPr>
            <w:rFonts w:cs="Times New Roman"/>
            <w:szCs w:val="24"/>
            <w:lang w:val="ru-RU"/>
          </w:rPr>
          <w:t>картолита</w:t>
        </w:r>
        <w:proofErr w:type="spellEnd"/>
        <w:r w:rsidRPr="00D26162">
          <w:rPr>
            <w:rFonts w:cs="Times New Roman"/>
            <w:szCs w:val="24"/>
            <w:lang w:val="ru-RU"/>
          </w:rPr>
          <w:t xml:space="preserve">, </w:t>
        </w:r>
        <w:proofErr w:type="spellStart"/>
        <w:r w:rsidRPr="00D26162">
          <w:rPr>
            <w:rFonts w:cs="Times New Roman"/>
            <w:szCs w:val="24"/>
            <w:lang w:val="ru-RU"/>
          </w:rPr>
          <w:t>каср</w:t>
        </w:r>
        <w:proofErr w:type="spellEnd"/>
        <w:r w:rsidRPr="00D26162">
          <w:rPr>
            <w:rFonts w:cs="Times New Roman"/>
            <w:szCs w:val="24"/>
            <w:lang w:val="ru-RU"/>
          </w:rPr>
          <w:t xml:space="preserve"> </w:t>
        </w:r>
        <w:proofErr w:type="spellStart"/>
        <w:r w:rsidRPr="00D26162">
          <w:rPr>
            <w:rFonts w:cs="Times New Roman"/>
            <w:szCs w:val="24"/>
            <w:lang w:val="ru-RU"/>
          </w:rPr>
          <w:t>Васта</w:t>
        </w:r>
        <w:proofErr w:type="spellEnd"/>
        <w:r w:rsidRPr="00D26162">
          <w:rPr>
            <w:rFonts w:cs="Times New Roman"/>
            <w:szCs w:val="24"/>
            <w:lang w:val="ru-RU"/>
          </w:rPr>
          <w:t xml:space="preserve"> должен находиться менее чем в пяти милях к северу от поворота, возвышаясь над больш</w:t>
        </w:r>
      </w:ins>
      <w:r w:rsidR="00D4306D">
        <w:rPr>
          <w:rFonts w:cs="Times New Roman"/>
          <w:szCs w:val="24"/>
          <w:lang w:val="ru-RU"/>
        </w:rPr>
        <w:t>им</w:t>
      </w:r>
      <w:ins w:id="1368" w:author="user" w:date="2025-02-22T17:25:00Z">
        <w:r w:rsidRPr="00D26162">
          <w:rPr>
            <w:rFonts w:cs="Times New Roman"/>
            <w:szCs w:val="24"/>
            <w:lang w:val="ru-RU"/>
          </w:rPr>
          <w:t xml:space="preserve"> перевал</w:t>
        </w:r>
      </w:ins>
      <w:r w:rsidR="00D4306D">
        <w:rPr>
          <w:rFonts w:cs="Times New Roman"/>
          <w:szCs w:val="24"/>
          <w:lang w:val="ru-RU"/>
        </w:rPr>
        <w:t>ом</w:t>
      </w:r>
      <w:ins w:id="1369" w:author="user" w:date="2025-02-22T17:25:00Z">
        <w:r w:rsidRPr="00D26162">
          <w:rPr>
            <w:rFonts w:cs="Times New Roman"/>
            <w:szCs w:val="24"/>
            <w:lang w:val="ru-RU"/>
          </w:rPr>
          <w:t xml:space="preserve">, его стены вздымались над пропастью между горами, хотя </w:t>
        </w:r>
        <w:proofErr w:type="spellStart"/>
        <w:r w:rsidRPr="00D26162">
          <w:rPr>
            <w:rFonts w:cs="Times New Roman"/>
            <w:szCs w:val="24"/>
            <w:lang w:val="ru-RU"/>
          </w:rPr>
          <w:t>Гуннлаугуру</w:t>
        </w:r>
        <w:proofErr w:type="spellEnd"/>
        <w:r w:rsidRPr="00D26162">
          <w:rPr>
            <w:rFonts w:cs="Times New Roman"/>
            <w:szCs w:val="24"/>
            <w:lang w:val="ru-RU"/>
          </w:rPr>
          <w:t xml:space="preserve"> не очень-то в это вери</w:t>
        </w:r>
      </w:ins>
      <w:r w:rsidR="00D4306D">
        <w:rPr>
          <w:rFonts w:cs="Times New Roman"/>
          <w:szCs w:val="24"/>
          <w:lang w:val="ru-RU"/>
        </w:rPr>
        <w:t>лось</w:t>
      </w:r>
      <w:ins w:id="1370" w:author="user" w:date="2025-02-22T17:25:00Z">
        <w:r w:rsidRPr="00D26162">
          <w:rPr>
            <w:rFonts w:cs="Times New Roman"/>
            <w:szCs w:val="24"/>
            <w:lang w:val="ru-RU"/>
          </w:rPr>
          <w:t xml:space="preserve">, </w:t>
        </w:r>
      </w:ins>
      <w:r w:rsidR="00D4306D">
        <w:rPr>
          <w:rFonts w:cs="Times New Roman"/>
          <w:szCs w:val="24"/>
          <w:lang w:val="ru-RU"/>
        </w:rPr>
        <w:t>пока</w:t>
      </w:r>
      <w:ins w:id="1371" w:author="user" w:date="2025-02-22T17:25:00Z">
        <w:r w:rsidRPr="00D26162">
          <w:rPr>
            <w:rFonts w:cs="Times New Roman"/>
            <w:szCs w:val="24"/>
            <w:lang w:val="ru-RU"/>
          </w:rPr>
          <w:t xml:space="preserve"> он </w:t>
        </w:r>
      </w:ins>
      <w:r w:rsidR="00D4306D">
        <w:rPr>
          <w:rFonts w:cs="Times New Roman"/>
          <w:szCs w:val="24"/>
          <w:lang w:val="ru-RU"/>
        </w:rPr>
        <w:t>не у</w:t>
      </w:r>
      <w:ins w:id="1372" w:author="user" w:date="2025-02-22T17:25:00Z">
        <w:r w:rsidRPr="00D26162">
          <w:rPr>
            <w:rFonts w:cs="Times New Roman"/>
            <w:szCs w:val="24"/>
            <w:lang w:val="ru-RU"/>
          </w:rPr>
          <w:t>вид</w:t>
        </w:r>
      </w:ins>
      <w:r w:rsidR="00D4306D">
        <w:rPr>
          <w:rFonts w:cs="Times New Roman"/>
          <w:szCs w:val="24"/>
          <w:lang w:val="ru-RU"/>
        </w:rPr>
        <w:t>ел</w:t>
      </w:r>
      <w:ins w:id="1373" w:author="user" w:date="2025-02-22T17:25:00Z">
        <w:r w:rsidRPr="00D26162">
          <w:rPr>
            <w:rFonts w:cs="Times New Roman"/>
            <w:szCs w:val="24"/>
            <w:lang w:val="ru-RU"/>
          </w:rPr>
          <w:t xml:space="preserve"> вс</w:t>
        </w:r>
      </w:ins>
      <w:r w:rsidR="00BF2D7C" w:rsidRPr="00D26162">
        <w:rPr>
          <w:rFonts w:cs="Times New Roman"/>
          <w:szCs w:val="24"/>
          <w:lang w:val="ru-RU"/>
        </w:rPr>
        <w:t>е</w:t>
      </w:r>
      <w:ins w:id="1374" w:author="user" w:date="2025-02-22T17:25:00Z">
        <w:r w:rsidRPr="00D26162">
          <w:rPr>
            <w:rFonts w:cs="Times New Roman"/>
            <w:szCs w:val="24"/>
            <w:lang w:val="ru-RU"/>
          </w:rPr>
          <w:t xml:space="preserve"> собственными глазами. </w:t>
        </w:r>
      </w:ins>
    </w:p>
    <w:p w14:paraId="6FEFD574" w14:textId="4FEBC606" w:rsidR="00EB7F0B" w:rsidRPr="00D26162" w:rsidRDefault="00EB7F0B" w:rsidP="00EB7F0B">
      <w:pPr>
        <w:ind w:firstLineChars="275" w:firstLine="660"/>
        <w:rPr>
          <w:ins w:id="1375" w:author="user" w:date="2025-02-22T17:25:00Z"/>
          <w:rFonts w:cs="Times New Roman"/>
          <w:szCs w:val="24"/>
          <w:lang w:val="ru-RU"/>
        </w:rPr>
      </w:pPr>
      <w:ins w:id="1376" w:author="user" w:date="2025-02-22T17:25:00Z">
        <w:r w:rsidRPr="00D26162">
          <w:rPr>
            <w:rFonts w:cs="Times New Roman"/>
            <w:szCs w:val="24"/>
            <w:lang w:val="ru-RU"/>
          </w:rPr>
          <w:t xml:space="preserve">В кабине </w:t>
        </w:r>
      </w:ins>
      <w:r w:rsidR="00D4306D">
        <w:rPr>
          <w:rFonts w:cs="Times New Roman"/>
          <w:szCs w:val="24"/>
          <w:lang w:val="ru-RU"/>
        </w:rPr>
        <w:t>пованива</w:t>
      </w:r>
      <w:ins w:id="1377" w:author="user" w:date="2025-02-22T17:25:00Z">
        <w:r w:rsidRPr="00D26162">
          <w:rPr>
            <w:rFonts w:cs="Times New Roman"/>
            <w:szCs w:val="24"/>
            <w:lang w:val="ru-RU"/>
          </w:rPr>
          <w:t xml:space="preserve">ло — остаточные следы призраков, которые поцарапали и разорвали лобовое стекло. Они не нанесли какого-то реального ущерба, поскольку не </w:t>
        </w:r>
      </w:ins>
      <w:r w:rsidR="00D4306D">
        <w:rPr>
          <w:rFonts w:cs="Times New Roman"/>
          <w:szCs w:val="24"/>
          <w:lang w:val="ru-RU"/>
        </w:rPr>
        <w:t>с</w:t>
      </w:r>
      <w:ins w:id="1378" w:author="user" w:date="2025-02-22T17:25:00Z">
        <w:r w:rsidRPr="00D26162">
          <w:rPr>
            <w:rFonts w:cs="Times New Roman"/>
            <w:szCs w:val="24"/>
            <w:lang w:val="ru-RU"/>
          </w:rPr>
          <w:t>могли проявит</w:t>
        </w:r>
      </w:ins>
      <w:r w:rsidR="00D4306D">
        <w:rPr>
          <w:rFonts w:cs="Times New Roman"/>
          <w:szCs w:val="24"/>
          <w:lang w:val="ru-RU"/>
        </w:rPr>
        <w:t>ь</w:t>
      </w:r>
      <w:ins w:id="1379" w:author="user" w:date="2025-02-22T17:25:00Z">
        <w:r w:rsidRPr="00D26162">
          <w:rPr>
            <w:rFonts w:cs="Times New Roman"/>
            <w:szCs w:val="24"/>
            <w:lang w:val="ru-RU"/>
          </w:rPr>
          <w:t xml:space="preserve">ся в полной мере, но их появление было настолько внезапным, что </w:t>
        </w:r>
        <w:proofErr w:type="spellStart"/>
        <w:r w:rsidRPr="00D26162">
          <w:rPr>
            <w:rFonts w:cs="Times New Roman"/>
            <w:szCs w:val="24"/>
            <w:lang w:val="ru-RU"/>
          </w:rPr>
          <w:t>Гуннлаугур</w:t>
        </w:r>
        <w:proofErr w:type="spellEnd"/>
        <w:r w:rsidRPr="00D26162">
          <w:rPr>
            <w:rFonts w:cs="Times New Roman"/>
            <w:szCs w:val="24"/>
            <w:lang w:val="ru-RU"/>
          </w:rPr>
          <w:t xml:space="preserve"> чуть было не отправил «</w:t>
        </w:r>
        <w:proofErr w:type="spellStart"/>
        <w:r w:rsidRPr="00D26162">
          <w:rPr>
            <w:rFonts w:cs="Times New Roman"/>
            <w:szCs w:val="24"/>
            <w:lang w:val="ru-RU"/>
          </w:rPr>
          <w:t>Таврокс</w:t>
        </w:r>
        <w:proofErr w:type="spellEnd"/>
        <w:r w:rsidRPr="00D26162">
          <w:rPr>
            <w:rFonts w:cs="Times New Roman"/>
            <w:szCs w:val="24"/>
            <w:lang w:val="ru-RU"/>
          </w:rPr>
          <w:t xml:space="preserve">» вниз с дороги, прямиком в заснеженное ущелье. Даже после первоначального шока </w:t>
        </w:r>
      </w:ins>
      <w:r w:rsidR="00D4306D">
        <w:rPr>
          <w:rFonts w:cs="Times New Roman"/>
          <w:szCs w:val="24"/>
          <w:lang w:val="ru-RU"/>
        </w:rPr>
        <w:lastRenderedPageBreak/>
        <w:t>воспоминания о том</w:t>
      </w:r>
      <w:ins w:id="1380" w:author="user" w:date="2025-02-22T17:25:00Z">
        <w:r w:rsidRPr="00D26162">
          <w:rPr>
            <w:rFonts w:cs="Times New Roman"/>
            <w:szCs w:val="24"/>
            <w:lang w:val="ru-RU"/>
          </w:rPr>
          <w:t>, как эти существа пытаются воплотит</w:t>
        </w:r>
      </w:ins>
      <w:r w:rsidR="00D4306D">
        <w:rPr>
          <w:rFonts w:cs="Times New Roman"/>
          <w:szCs w:val="24"/>
          <w:lang w:val="ru-RU"/>
        </w:rPr>
        <w:t>ь</w:t>
      </w:r>
      <w:ins w:id="1381" w:author="user" w:date="2025-02-22T17:25:00Z">
        <w:r w:rsidRPr="00D26162">
          <w:rPr>
            <w:rFonts w:cs="Times New Roman"/>
            <w:szCs w:val="24"/>
            <w:lang w:val="ru-RU"/>
          </w:rPr>
          <w:t xml:space="preserve">ся, как их когти скребут пустоту, а зубы поблескивают в наполовину </w:t>
        </w:r>
      </w:ins>
      <w:r w:rsidR="00D4306D">
        <w:rPr>
          <w:rFonts w:cs="Times New Roman"/>
          <w:szCs w:val="24"/>
          <w:lang w:val="ru-RU"/>
        </w:rPr>
        <w:t>проявленном</w:t>
      </w:r>
      <w:ins w:id="1382" w:author="user" w:date="2025-02-22T17:25:00Z">
        <w:r w:rsidRPr="00D26162">
          <w:rPr>
            <w:rFonts w:cs="Times New Roman"/>
            <w:szCs w:val="24"/>
            <w:lang w:val="ru-RU"/>
          </w:rPr>
          <w:t xml:space="preserve"> состоянии, отвлекал</w:t>
        </w:r>
      </w:ins>
      <w:r w:rsidR="00D4306D">
        <w:rPr>
          <w:rFonts w:cs="Times New Roman"/>
          <w:szCs w:val="24"/>
          <w:lang w:val="ru-RU"/>
        </w:rPr>
        <w:t>и</w:t>
      </w:r>
      <w:ins w:id="1383" w:author="user" w:date="2025-02-22T17:25:00Z">
        <w:r w:rsidRPr="00D26162">
          <w:rPr>
            <w:rFonts w:cs="Times New Roman"/>
            <w:szCs w:val="24"/>
            <w:lang w:val="ru-RU"/>
          </w:rPr>
          <w:t>.</w:t>
        </w:r>
      </w:ins>
    </w:p>
    <w:p w14:paraId="5EDCB6E7" w14:textId="050105AE" w:rsidR="00EB7F0B" w:rsidRPr="00D26162" w:rsidRDefault="00EB7F0B" w:rsidP="00EB7F0B">
      <w:pPr>
        <w:ind w:firstLineChars="275" w:firstLine="660"/>
        <w:rPr>
          <w:ins w:id="1384" w:author="user" w:date="2025-02-22T17:25:00Z"/>
          <w:rFonts w:cs="Times New Roman"/>
          <w:szCs w:val="24"/>
          <w:lang w:val="ru-RU"/>
        </w:rPr>
      </w:pPr>
      <w:ins w:id="1385" w:author="user" w:date="2025-02-22T17:25:00Z">
        <w:r w:rsidRPr="00D26162">
          <w:rPr>
            <w:rFonts w:cs="Times New Roman"/>
            <w:szCs w:val="24"/>
            <w:lang w:val="ru-RU"/>
          </w:rPr>
          <w:t xml:space="preserve">— Думаешь, это из-за него? — </w:t>
        </w:r>
      </w:ins>
      <w:r w:rsidR="00D4306D">
        <w:rPr>
          <w:rFonts w:cs="Times New Roman"/>
          <w:szCs w:val="24"/>
          <w:lang w:val="ru-RU"/>
        </w:rPr>
        <w:t>с</w:t>
      </w:r>
      <w:ins w:id="1386" w:author="user" w:date="2025-02-22T17:25:00Z">
        <w:r w:rsidRPr="00D26162">
          <w:rPr>
            <w:rFonts w:cs="Times New Roman"/>
            <w:szCs w:val="24"/>
            <w:lang w:val="ru-RU"/>
          </w:rPr>
          <w:t xml:space="preserve">просил </w:t>
        </w:r>
        <w:proofErr w:type="spellStart"/>
        <w:r w:rsidRPr="00D26162">
          <w:rPr>
            <w:rFonts w:cs="Times New Roman"/>
            <w:szCs w:val="24"/>
            <w:lang w:val="ru-RU"/>
          </w:rPr>
          <w:t>Гуннлаугур</w:t>
        </w:r>
        <w:proofErr w:type="spellEnd"/>
        <w:r w:rsidRPr="00D26162">
          <w:rPr>
            <w:rFonts w:cs="Times New Roman"/>
            <w:szCs w:val="24"/>
            <w:lang w:val="ru-RU"/>
          </w:rPr>
          <w:t>, выворачивая руль, чтобы направить «</w:t>
        </w:r>
        <w:proofErr w:type="spellStart"/>
        <w:r w:rsidRPr="00D26162">
          <w:rPr>
            <w:rFonts w:cs="Times New Roman"/>
            <w:szCs w:val="24"/>
            <w:lang w:val="ru-RU"/>
          </w:rPr>
          <w:t>Таврокс</w:t>
        </w:r>
        <w:proofErr w:type="spellEnd"/>
        <w:r w:rsidRPr="00D26162">
          <w:rPr>
            <w:rFonts w:cs="Times New Roman"/>
            <w:szCs w:val="24"/>
            <w:lang w:val="ru-RU"/>
          </w:rPr>
          <w:t>» вверх по склону к расщелине. — Того камня, который забрал Бальдр? Эти существа пришли за ним?</w:t>
        </w:r>
      </w:ins>
    </w:p>
    <w:p w14:paraId="5461AE2F" w14:textId="6F77827E" w:rsidR="00EB7F0B" w:rsidRPr="00D26162" w:rsidRDefault="00EB7F0B" w:rsidP="00EB7F0B">
      <w:pPr>
        <w:ind w:firstLineChars="275" w:firstLine="660"/>
        <w:rPr>
          <w:ins w:id="1387" w:author="user" w:date="2025-02-22T17:25:00Z"/>
          <w:rFonts w:cs="Times New Roman"/>
          <w:szCs w:val="24"/>
          <w:lang w:val="ru-RU"/>
        </w:rPr>
      </w:pPr>
      <w:ins w:id="1388" w:author="user" w:date="2025-02-22T17:25:00Z">
        <w:r w:rsidRPr="00D26162">
          <w:rPr>
            <w:rFonts w:cs="Times New Roman"/>
            <w:szCs w:val="24"/>
            <w:lang w:val="ru-RU"/>
          </w:rPr>
          <w:t>— Может быть, — ответил Ингвар, закончив проверку и взвесив болтер в правой руке. Другой рукой он открыл защ</w:t>
        </w:r>
      </w:ins>
      <w:r w:rsidR="00BF2D7C" w:rsidRPr="00D26162">
        <w:rPr>
          <w:rFonts w:cs="Times New Roman"/>
          <w:szCs w:val="24"/>
          <w:lang w:val="ru-RU"/>
        </w:rPr>
        <w:t>е</w:t>
      </w:r>
      <w:ins w:id="1389" w:author="user" w:date="2025-02-22T17:25:00Z">
        <w:r w:rsidRPr="00D26162">
          <w:rPr>
            <w:rFonts w:cs="Times New Roman"/>
            <w:szCs w:val="24"/>
            <w:lang w:val="ru-RU"/>
          </w:rPr>
          <w:t xml:space="preserve">лку на панели из бронестекла. — Как ты и подозревал — из-за расщелины сигнал стал прерывистым. </w:t>
        </w:r>
      </w:ins>
    </w:p>
    <w:p w14:paraId="42641AFD" w14:textId="7C9AF9F0" w:rsidR="00EB7F0B" w:rsidRPr="00D26162" w:rsidRDefault="00EB7F0B" w:rsidP="00EB7F0B">
      <w:pPr>
        <w:ind w:firstLineChars="275" w:firstLine="660"/>
        <w:rPr>
          <w:ins w:id="1390" w:author="user" w:date="2025-02-22T17:25:00Z"/>
          <w:rFonts w:cs="Times New Roman"/>
          <w:szCs w:val="24"/>
          <w:lang w:val="ru-RU"/>
        </w:rPr>
      </w:pPr>
      <w:ins w:id="1391" w:author="user" w:date="2025-02-22T17:25:00Z">
        <w:r w:rsidRPr="00D26162">
          <w:rPr>
            <w:rFonts w:cs="Times New Roman"/>
            <w:szCs w:val="24"/>
            <w:lang w:val="ru-RU"/>
          </w:rPr>
          <w:t xml:space="preserve">Местность идеально подходила для засады, и если бы враг уже продвинулся вверх по перевалу, то он, несомненно, выслал бы дозорных, чтобы перекрыть небольшие обходные пути с обоих флангов. </w:t>
        </w:r>
        <w:proofErr w:type="spellStart"/>
        <w:r w:rsidRPr="00D26162">
          <w:rPr>
            <w:rFonts w:cs="Times New Roman"/>
            <w:szCs w:val="24"/>
            <w:lang w:val="ru-RU"/>
          </w:rPr>
          <w:t>Гуннлаугур</w:t>
        </w:r>
        <w:proofErr w:type="spellEnd"/>
        <w:r w:rsidRPr="00D26162">
          <w:rPr>
            <w:rFonts w:cs="Times New Roman"/>
            <w:szCs w:val="24"/>
            <w:lang w:val="ru-RU"/>
          </w:rPr>
          <w:t xml:space="preserve"> надеялся, что пока</w:t>
        </w:r>
      </w:ins>
      <w:r w:rsidR="00D4306D">
        <w:rPr>
          <w:rFonts w:cs="Times New Roman"/>
          <w:szCs w:val="24"/>
          <w:lang w:val="ru-RU"/>
        </w:rPr>
        <w:t>мест</w:t>
      </w:r>
      <w:ins w:id="1392" w:author="user" w:date="2025-02-22T17:25:00Z">
        <w:r w:rsidRPr="00D26162">
          <w:rPr>
            <w:rFonts w:cs="Times New Roman"/>
            <w:szCs w:val="24"/>
            <w:lang w:val="ru-RU"/>
          </w:rPr>
          <w:t xml:space="preserve"> никаких укреплений им не </w:t>
        </w:r>
      </w:ins>
      <w:r w:rsidR="00D4306D">
        <w:rPr>
          <w:rFonts w:cs="Times New Roman"/>
          <w:szCs w:val="24"/>
          <w:lang w:val="ru-RU"/>
        </w:rPr>
        <w:t>попаде</w:t>
      </w:r>
      <w:ins w:id="1393" w:author="user" w:date="2025-02-22T17:25:00Z">
        <w:r w:rsidRPr="00D26162">
          <w:rPr>
            <w:rFonts w:cs="Times New Roman"/>
            <w:szCs w:val="24"/>
            <w:lang w:val="ru-RU"/>
          </w:rPr>
          <w:t xml:space="preserve">тся, </w:t>
        </w:r>
      </w:ins>
      <w:r w:rsidR="00D4306D">
        <w:rPr>
          <w:rFonts w:cs="Times New Roman"/>
          <w:szCs w:val="24"/>
          <w:lang w:val="ru-RU"/>
        </w:rPr>
        <w:t xml:space="preserve">— </w:t>
      </w:r>
      <w:ins w:id="1394" w:author="user" w:date="2025-02-22T17:25:00Z">
        <w:r w:rsidRPr="00D26162">
          <w:rPr>
            <w:rFonts w:cs="Times New Roman"/>
            <w:szCs w:val="24"/>
            <w:lang w:val="ru-RU"/>
          </w:rPr>
          <w:t xml:space="preserve">только стрелки, отделившиеся от наступающих сил, </w:t>
        </w:r>
      </w:ins>
      <w:r w:rsidR="00D4306D">
        <w:rPr>
          <w:rFonts w:cs="Times New Roman"/>
          <w:szCs w:val="24"/>
          <w:lang w:val="ru-RU"/>
        </w:rPr>
        <w:t xml:space="preserve">и </w:t>
      </w:r>
      <w:ins w:id="1395" w:author="user" w:date="2025-02-22T17:25:00Z">
        <w:r w:rsidRPr="00D26162">
          <w:rPr>
            <w:rFonts w:cs="Times New Roman"/>
            <w:szCs w:val="24"/>
            <w:lang w:val="ru-RU"/>
          </w:rPr>
          <w:t xml:space="preserve">что они смогут пробиться с боем, не увязнув надолго. В любом случае, Космические Волки не собирались действовать наобум, поэтому </w:t>
        </w:r>
        <w:proofErr w:type="spellStart"/>
        <w:r w:rsidRPr="00D26162">
          <w:rPr>
            <w:rFonts w:cs="Times New Roman"/>
            <w:szCs w:val="24"/>
            <w:lang w:val="ru-RU"/>
          </w:rPr>
          <w:t>Ольгейр</w:t>
        </w:r>
        <w:proofErr w:type="spellEnd"/>
        <w:r w:rsidRPr="00D26162">
          <w:rPr>
            <w:rFonts w:cs="Times New Roman"/>
            <w:szCs w:val="24"/>
            <w:lang w:val="ru-RU"/>
          </w:rPr>
          <w:t xml:space="preserve"> уже активировал башенную </w:t>
        </w:r>
        <w:proofErr w:type="spellStart"/>
        <w:r w:rsidRPr="00D26162">
          <w:rPr>
            <w:rFonts w:cs="Times New Roman"/>
            <w:szCs w:val="24"/>
            <w:lang w:val="ru-RU"/>
          </w:rPr>
          <w:t>автопушку</w:t>
        </w:r>
        <w:proofErr w:type="spellEnd"/>
        <w:r w:rsidRPr="00D26162">
          <w:rPr>
            <w:rFonts w:cs="Times New Roman"/>
            <w:szCs w:val="24"/>
            <w:lang w:val="ru-RU"/>
          </w:rPr>
          <w:t xml:space="preserve"> «</w:t>
        </w:r>
        <w:proofErr w:type="spellStart"/>
        <w:r w:rsidRPr="00D26162">
          <w:rPr>
            <w:rFonts w:cs="Times New Roman"/>
            <w:szCs w:val="24"/>
            <w:lang w:val="ru-RU"/>
          </w:rPr>
          <w:t>Таврокса</w:t>
        </w:r>
        <w:proofErr w:type="spellEnd"/>
        <w:r w:rsidRPr="00D26162">
          <w:rPr>
            <w:rFonts w:cs="Times New Roman"/>
            <w:szCs w:val="24"/>
            <w:lang w:val="ru-RU"/>
          </w:rPr>
          <w:t>».</w:t>
        </w:r>
      </w:ins>
    </w:p>
    <w:p w14:paraId="156C348E" w14:textId="3D01AB24" w:rsidR="00EB7F0B" w:rsidRPr="00D26162" w:rsidRDefault="00EB7F0B" w:rsidP="00EB7F0B">
      <w:pPr>
        <w:ind w:firstLineChars="275" w:firstLine="660"/>
        <w:rPr>
          <w:ins w:id="1396" w:author="user" w:date="2025-02-22T17:25:00Z"/>
          <w:rFonts w:cs="Times New Roman"/>
          <w:szCs w:val="24"/>
          <w:lang w:val="ru-RU"/>
        </w:rPr>
      </w:pPr>
      <w:ins w:id="1397" w:author="user" w:date="2025-02-22T17:25:00Z">
        <w:r w:rsidRPr="00D26162">
          <w:rPr>
            <w:rFonts w:cs="Times New Roman"/>
            <w:szCs w:val="24"/>
            <w:lang w:val="ru-RU"/>
          </w:rPr>
          <w:t xml:space="preserve">— Приступаем, — объявил </w:t>
        </w:r>
        <w:proofErr w:type="spellStart"/>
        <w:r w:rsidRPr="00D26162">
          <w:rPr>
            <w:rFonts w:cs="Times New Roman"/>
            <w:szCs w:val="24"/>
            <w:lang w:val="ru-RU"/>
          </w:rPr>
          <w:t>Гуннлаугур</w:t>
        </w:r>
        <w:proofErr w:type="spellEnd"/>
        <w:r w:rsidRPr="00D26162">
          <w:rPr>
            <w:rFonts w:cs="Times New Roman"/>
            <w:szCs w:val="24"/>
            <w:lang w:val="ru-RU"/>
          </w:rPr>
          <w:t xml:space="preserve"> по </w:t>
        </w:r>
        <w:proofErr w:type="spellStart"/>
        <w:r w:rsidRPr="00D26162">
          <w:rPr>
            <w:rFonts w:cs="Times New Roman"/>
            <w:szCs w:val="24"/>
            <w:lang w:val="ru-RU"/>
          </w:rPr>
          <w:t>воксу</w:t>
        </w:r>
        <w:proofErr w:type="spellEnd"/>
        <w:r w:rsidRPr="00D26162">
          <w:rPr>
            <w:rFonts w:cs="Times New Roman"/>
            <w:szCs w:val="24"/>
            <w:lang w:val="ru-RU"/>
          </w:rPr>
          <w:t xml:space="preserve">. — Мы продолжим движение, так что расчистите мне </w:t>
        </w:r>
      </w:ins>
      <w:r w:rsidR="00D4306D">
        <w:rPr>
          <w:rFonts w:cs="Times New Roman"/>
          <w:szCs w:val="24"/>
          <w:lang w:val="ru-RU"/>
        </w:rPr>
        <w:t>дорогу</w:t>
      </w:r>
      <w:ins w:id="1398" w:author="user" w:date="2025-02-22T17:25:00Z">
        <w:r w:rsidRPr="00D26162">
          <w:rPr>
            <w:rFonts w:cs="Times New Roman"/>
            <w:szCs w:val="24"/>
            <w:lang w:val="ru-RU"/>
          </w:rPr>
          <w:t>.</w:t>
        </w:r>
      </w:ins>
    </w:p>
    <w:p w14:paraId="7328DA7D" w14:textId="3357EABE" w:rsidR="00EB7F0B" w:rsidRPr="00D26162" w:rsidRDefault="00EB7F0B" w:rsidP="00EB7F0B">
      <w:pPr>
        <w:ind w:firstLineChars="275" w:firstLine="660"/>
        <w:rPr>
          <w:ins w:id="1399" w:author="user" w:date="2025-02-22T17:25:00Z"/>
          <w:rFonts w:cs="Times New Roman"/>
          <w:szCs w:val="24"/>
          <w:lang w:val="ru-RU"/>
        </w:rPr>
      </w:pPr>
      <w:ins w:id="1400" w:author="user" w:date="2025-02-22T17:25:00Z">
        <w:r w:rsidRPr="00D26162">
          <w:rPr>
            <w:rFonts w:cs="Times New Roman"/>
            <w:szCs w:val="24"/>
            <w:lang w:val="ru-RU"/>
          </w:rPr>
          <w:t>«</w:t>
        </w:r>
        <w:proofErr w:type="spellStart"/>
        <w:r w:rsidRPr="00D26162">
          <w:rPr>
            <w:rFonts w:cs="Times New Roman"/>
            <w:szCs w:val="24"/>
            <w:lang w:val="ru-RU"/>
          </w:rPr>
          <w:t>Таврокс</w:t>
        </w:r>
        <w:proofErr w:type="spellEnd"/>
        <w:r w:rsidRPr="00D26162">
          <w:rPr>
            <w:rFonts w:cs="Times New Roman"/>
            <w:szCs w:val="24"/>
            <w:lang w:val="ru-RU"/>
          </w:rPr>
          <w:t xml:space="preserve">» продолжал прокладывать путь сквозь снежную бурю, </w:t>
        </w:r>
      </w:ins>
      <w:r w:rsidR="00D4306D">
        <w:rPr>
          <w:rFonts w:cs="Times New Roman"/>
          <w:szCs w:val="24"/>
          <w:lang w:val="ru-RU"/>
        </w:rPr>
        <w:t>по</w:t>
      </w:r>
      <w:ins w:id="1401" w:author="user" w:date="2025-02-22T17:25:00Z">
        <w:r w:rsidRPr="00D26162">
          <w:rPr>
            <w:rFonts w:cs="Times New Roman"/>
            <w:szCs w:val="24"/>
            <w:lang w:val="ru-RU"/>
          </w:rPr>
          <w:t>качиваясь на неровностях местности, пока не въехал в расщелину. Бронетранспорт</w:t>
        </w:r>
      </w:ins>
      <w:r w:rsidR="00BF2D7C" w:rsidRPr="00D26162">
        <w:rPr>
          <w:rFonts w:cs="Times New Roman"/>
          <w:szCs w:val="24"/>
          <w:lang w:val="ru-RU"/>
        </w:rPr>
        <w:t>е</w:t>
      </w:r>
      <w:ins w:id="1402" w:author="user" w:date="2025-02-22T17:25:00Z">
        <w:r w:rsidRPr="00D26162">
          <w:rPr>
            <w:rFonts w:cs="Times New Roman"/>
            <w:szCs w:val="24"/>
            <w:lang w:val="ru-RU"/>
          </w:rPr>
          <w:t>р прон</w:t>
        </w:r>
      </w:ins>
      <w:r w:rsidR="00BF2D7C" w:rsidRPr="00D26162">
        <w:rPr>
          <w:rFonts w:cs="Times New Roman"/>
          <w:szCs w:val="24"/>
          <w:lang w:val="ru-RU"/>
        </w:rPr>
        <w:t>е</w:t>
      </w:r>
      <w:ins w:id="1403" w:author="user" w:date="2025-02-22T17:25:00Z">
        <w:r w:rsidRPr="00D26162">
          <w:rPr>
            <w:rFonts w:cs="Times New Roman"/>
            <w:szCs w:val="24"/>
            <w:lang w:val="ru-RU"/>
          </w:rPr>
          <w:t>сся сквозь глубокие сугробы, сильно врезался в скрытый тв</w:t>
        </w:r>
      </w:ins>
      <w:r w:rsidR="00BF2D7C" w:rsidRPr="00D26162">
        <w:rPr>
          <w:rFonts w:cs="Times New Roman"/>
          <w:szCs w:val="24"/>
          <w:lang w:val="ru-RU"/>
        </w:rPr>
        <w:t>е</w:t>
      </w:r>
      <w:ins w:id="1404" w:author="user" w:date="2025-02-22T17:25:00Z">
        <w:r w:rsidRPr="00D26162">
          <w:rPr>
            <w:rFonts w:cs="Times New Roman"/>
            <w:szCs w:val="24"/>
            <w:lang w:val="ru-RU"/>
          </w:rPr>
          <w:t>рдый выступ, затем помчался вниз по склону</w:t>
        </w:r>
      </w:ins>
      <w:r w:rsidR="00D4306D">
        <w:rPr>
          <w:rFonts w:cs="Times New Roman"/>
          <w:szCs w:val="24"/>
          <w:lang w:val="ru-RU"/>
        </w:rPr>
        <w:t>,</w:t>
      </w:r>
      <w:ins w:id="1405" w:author="user" w:date="2025-02-22T17:25:00Z">
        <w:r w:rsidRPr="00D26162">
          <w:rPr>
            <w:rFonts w:cs="Times New Roman"/>
            <w:szCs w:val="24"/>
            <w:lang w:val="ru-RU"/>
          </w:rPr>
          <w:t xml:space="preserve"> </w:t>
        </w:r>
      </w:ins>
      <w:r w:rsidR="00304769">
        <w:rPr>
          <w:rFonts w:cs="Times New Roman"/>
          <w:szCs w:val="24"/>
          <w:lang w:val="ru-RU"/>
        </w:rPr>
        <w:t>который привел</w:t>
      </w:r>
      <w:ins w:id="1406" w:author="user" w:date="2025-02-22T17:25:00Z">
        <w:r w:rsidRPr="00D26162">
          <w:rPr>
            <w:rFonts w:cs="Times New Roman"/>
            <w:szCs w:val="24"/>
            <w:lang w:val="ru-RU"/>
          </w:rPr>
          <w:t xml:space="preserve"> космодесантник</w:t>
        </w:r>
      </w:ins>
      <w:r w:rsidR="00304769">
        <w:rPr>
          <w:rFonts w:cs="Times New Roman"/>
          <w:szCs w:val="24"/>
          <w:lang w:val="ru-RU"/>
        </w:rPr>
        <w:t>ов</w:t>
      </w:r>
      <w:ins w:id="1407" w:author="user" w:date="2025-02-22T17:25:00Z">
        <w:r w:rsidRPr="00D26162">
          <w:rPr>
            <w:rFonts w:cs="Times New Roman"/>
            <w:szCs w:val="24"/>
            <w:lang w:val="ru-RU"/>
          </w:rPr>
          <w:t xml:space="preserve"> в долин</w:t>
        </w:r>
      </w:ins>
      <w:r w:rsidR="00304769">
        <w:rPr>
          <w:rFonts w:cs="Times New Roman"/>
          <w:szCs w:val="24"/>
          <w:lang w:val="ru-RU"/>
        </w:rPr>
        <w:t>у</w:t>
      </w:r>
      <w:ins w:id="1408" w:author="user" w:date="2025-02-22T17:25:00Z">
        <w:r w:rsidRPr="00D26162">
          <w:rPr>
            <w:rFonts w:cs="Times New Roman"/>
            <w:szCs w:val="24"/>
            <w:lang w:val="ru-RU"/>
          </w:rPr>
          <w:t xml:space="preserve"> с крутыми склонами, зигзагами </w:t>
        </w:r>
      </w:ins>
      <w:r w:rsidR="00304769">
        <w:rPr>
          <w:rFonts w:cs="Times New Roman"/>
          <w:szCs w:val="24"/>
          <w:lang w:val="ru-RU"/>
        </w:rPr>
        <w:t>шедшую</w:t>
      </w:r>
      <w:ins w:id="1409" w:author="user" w:date="2025-02-22T17:25:00Z">
        <w:r w:rsidRPr="00D26162">
          <w:rPr>
            <w:rFonts w:cs="Times New Roman"/>
            <w:szCs w:val="24"/>
            <w:lang w:val="ru-RU"/>
          </w:rPr>
          <w:t xml:space="preserve"> к густому еловому лесу. С обеих сторон вздымались изломанные края ут</w:t>
        </w:r>
      </w:ins>
      <w:r w:rsidR="00BF2D7C" w:rsidRPr="00D26162">
        <w:rPr>
          <w:rFonts w:cs="Times New Roman"/>
          <w:szCs w:val="24"/>
          <w:lang w:val="ru-RU"/>
        </w:rPr>
        <w:t>е</w:t>
      </w:r>
      <w:ins w:id="1410" w:author="user" w:date="2025-02-22T17:25:00Z">
        <w:r w:rsidRPr="00D26162">
          <w:rPr>
            <w:rFonts w:cs="Times New Roman"/>
            <w:szCs w:val="24"/>
            <w:lang w:val="ru-RU"/>
          </w:rPr>
          <w:t>сов, их вершины скры</w:t>
        </w:r>
      </w:ins>
      <w:r w:rsidR="00D4306D">
        <w:rPr>
          <w:rFonts w:cs="Times New Roman"/>
          <w:szCs w:val="24"/>
          <w:lang w:val="ru-RU"/>
        </w:rPr>
        <w:t>вались</w:t>
      </w:r>
      <w:ins w:id="1411" w:author="user" w:date="2025-02-22T17:25:00Z">
        <w:r w:rsidRPr="00D26162">
          <w:rPr>
            <w:rFonts w:cs="Times New Roman"/>
            <w:szCs w:val="24"/>
            <w:lang w:val="ru-RU"/>
          </w:rPr>
          <w:t xml:space="preserve"> за пепельным снегом, а склоны почернели от </w:t>
        </w:r>
      </w:ins>
      <w:r w:rsidR="00304769">
        <w:rPr>
          <w:rFonts w:cs="Times New Roman"/>
          <w:szCs w:val="24"/>
          <w:lang w:val="ru-RU"/>
        </w:rPr>
        <w:t>потоков</w:t>
      </w:r>
      <w:ins w:id="1412" w:author="user" w:date="2025-02-22T17:25:00Z">
        <w:r w:rsidRPr="00D26162">
          <w:rPr>
            <w:rFonts w:cs="Times New Roman"/>
            <w:szCs w:val="24"/>
            <w:lang w:val="ru-RU"/>
          </w:rPr>
          <w:t>. Видимость была низкой, не более ста футов в тени, а люмены «</w:t>
        </w:r>
        <w:proofErr w:type="spellStart"/>
        <w:r w:rsidRPr="00D26162">
          <w:rPr>
            <w:rFonts w:cs="Times New Roman"/>
            <w:szCs w:val="24"/>
            <w:lang w:val="ru-RU"/>
          </w:rPr>
          <w:t>Таврокса</w:t>
        </w:r>
        <w:proofErr w:type="spellEnd"/>
        <w:r w:rsidRPr="00D26162">
          <w:rPr>
            <w:rFonts w:cs="Times New Roman"/>
            <w:szCs w:val="24"/>
            <w:lang w:val="ru-RU"/>
          </w:rPr>
          <w:t xml:space="preserve">» </w:t>
        </w:r>
      </w:ins>
      <w:r w:rsidR="00304769">
        <w:rPr>
          <w:rFonts w:cs="Times New Roman"/>
          <w:szCs w:val="24"/>
          <w:lang w:val="ru-RU"/>
        </w:rPr>
        <w:t xml:space="preserve">— </w:t>
      </w:r>
      <w:ins w:id="1413" w:author="user" w:date="2025-02-22T17:25:00Z">
        <w:r w:rsidRPr="00D26162">
          <w:rPr>
            <w:rFonts w:cs="Times New Roman"/>
            <w:szCs w:val="24"/>
            <w:lang w:val="ru-RU"/>
          </w:rPr>
          <w:t>вс</w:t>
        </w:r>
      </w:ins>
      <w:r w:rsidR="00BF2D7C" w:rsidRPr="00D26162">
        <w:rPr>
          <w:rFonts w:cs="Times New Roman"/>
          <w:szCs w:val="24"/>
          <w:lang w:val="ru-RU"/>
        </w:rPr>
        <w:t>е</w:t>
      </w:r>
      <w:ins w:id="1414" w:author="user" w:date="2025-02-22T17:25:00Z">
        <w:r w:rsidRPr="00D26162">
          <w:rPr>
            <w:rFonts w:cs="Times New Roman"/>
            <w:szCs w:val="24"/>
            <w:lang w:val="ru-RU"/>
          </w:rPr>
          <w:t xml:space="preserve"> ещ</w:t>
        </w:r>
      </w:ins>
      <w:r w:rsidR="00BF2D7C" w:rsidRPr="00D26162">
        <w:rPr>
          <w:rFonts w:cs="Times New Roman"/>
          <w:szCs w:val="24"/>
          <w:lang w:val="ru-RU"/>
        </w:rPr>
        <w:t>е</w:t>
      </w:r>
      <w:ins w:id="1415" w:author="user" w:date="2025-02-22T17:25:00Z">
        <w:r w:rsidRPr="00D26162">
          <w:rPr>
            <w:rFonts w:cs="Times New Roman"/>
            <w:szCs w:val="24"/>
            <w:lang w:val="ru-RU"/>
          </w:rPr>
          <w:t xml:space="preserve"> выключены.</w:t>
        </w:r>
      </w:ins>
    </w:p>
    <w:p w14:paraId="0152E261" w14:textId="600D0003" w:rsidR="00EB7F0B" w:rsidRPr="00D26162" w:rsidRDefault="00EB7F0B" w:rsidP="00EB7F0B">
      <w:pPr>
        <w:ind w:firstLineChars="275" w:firstLine="660"/>
        <w:rPr>
          <w:ins w:id="1416" w:author="user" w:date="2025-02-22T17:25:00Z"/>
          <w:rFonts w:cs="Times New Roman"/>
          <w:szCs w:val="24"/>
          <w:lang w:val="ru-RU"/>
        </w:rPr>
      </w:pPr>
      <w:ins w:id="1417" w:author="user" w:date="2025-02-22T17:25:00Z">
        <w:r w:rsidRPr="00D26162">
          <w:rPr>
            <w:rFonts w:cs="Times New Roman"/>
            <w:szCs w:val="24"/>
            <w:lang w:val="ru-RU"/>
          </w:rPr>
          <w:t>Сразу же началась стрельба, в основном с правого фланга</w:t>
        </w:r>
      </w:ins>
      <w:r w:rsidR="00304769">
        <w:rPr>
          <w:rFonts w:cs="Times New Roman"/>
          <w:szCs w:val="24"/>
          <w:lang w:val="ru-RU"/>
        </w:rPr>
        <w:t>;</w:t>
      </w:r>
      <w:ins w:id="1418" w:author="user" w:date="2025-02-22T17:25:00Z">
        <w:r w:rsidRPr="00D26162">
          <w:rPr>
            <w:rFonts w:cs="Times New Roman"/>
            <w:szCs w:val="24"/>
            <w:lang w:val="ru-RU"/>
          </w:rPr>
          <w:t xml:space="preserve"> </w:t>
        </w:r>
      </w:ins>
      <w:r w:rsidR="00D4306D">
        <w:rPr>
          <w:rFonts w:cs="Times New Roman"/>
          <w:szCs w:val="24"/>
          <w:lang w:val="ru-RU"/>
        </w:rPr>
        <w:t>на</w:t>
      </w:r>
      <w:ins w:id="1419" w:author="user" w:date="2025-02-22T17:25:00Z">
        <w:r w:rsidRPr="00D26162">
          <w:rPr>
            <w:rFonts w:cs="Times New Roman"/>
            <w:szCs w:val="24"/>
            <w:lang w:val="ru-RU"/>
          </w:rPr>
          <w:t xml:space="preserve"> бронированной шкуре «</w:t>
        </w:r>
        <w:proofErr w:type="spellStart"/>
        <w:r w:rsidRPr="00D26162">
          <w:rPr>
            <w:rFonts w:cs="Times New Roman"/>
            <w:szCs w:val="24"/>
            <w:lang w:val="ru-RU"/>
          </w:rPr>
          <w:t>Таврокса</w:t>
        </w:r>
        <w:proofErr w:type="spellEnd"/>
        <w:r w:rsidRPr="00D26162">
          <w:rPr>
            <w:rFonts w:cs="Times New Roman"/>
            <w:szCs w:val="24"/>
            <w:lang w:val="ru-RU"/>
          </w:rPr>
          <w:t xml:space="preserve">» раздавались щелчки и треск. </w:t>
        </w:r>
        <w:proofErr w:type="spellStart"/>
        <w:r w:rsidRPr="00D26162">
          <w:rPr>
            <w:rFonts w:cs="Times New Roman"/>
            <w:szCs w:val="24"/>
            <w:lang w:val="ru-RU"/>
          </w:rPr>
          <w:t>Гуннлаугур</w:t>
        </w:r>
        <w:proofErr w:type="spellEnd"/>
        <w:r w:rsidRPr="00D26162">
          <w:rPr>
            <w:rFonts w:cs="Times New Roman"/>
            <w:szCs w:val="24"/>
            <w:lang w:val="ru-RU"/>
          </w:rPr>
          <w:t xml:space="preserve"> не унимался, </w:t>
        </w:r>
      </w:ins>
      <w:r w:rsidR="00D4306D">
        <w:rPr>
          <w:rFonts w:cs="Times New Roman"/>
          <w:szCs w:val="24"/>
          <w:lang w:val="ru-RU"/>
        </w:rPr>
        <w:t>выжимая из машины предельную скорость</w:t>
      </w:r>
      <w:ins w:id="1420" w:author="user" w:date="2025-02-22T17:25:00Z">
        <w:r w:rsidRPr="00D26162">
          <w:rPr>
            <w:rFonts w:cs="Times New Roman"/>
            <w:szCs w:val="24"/>
            <w:lang w:val="ru-RU"/>
          </w:rPr>
          <w:t>, кашляя выхлопными газами и надрывая двигатель. Он услышал звук</w:t>
        </w:r>
      </w:ins>
      <w:r w:rsidR="00304769">
        <w:rPr>
          <w:rFonts w:cs="Times New Roman"/>
          <w:szCs w:val="24"/>
          <w:lang w:val="ru-RU"/>
        </w:rPr>
        <w:t xml:space="preserve"> — похоже,</w:t>
      </w:r>
      <w:ins w:id="1421" w:author="user" w:date="2025-02-22T17:25:00Z">
        <w:r w:rsidRPr="00D26162">
          <w:rPr>
            <w:rFonts w:cs="Times New Roman"/>
            <w:szCs w:val="24"/>
            <w:lang w:val="ru-RU"/>
          </w:rPr>
          <w:t xml:space="preserve"> </w:t>
        </w:r>
      </w:ins>
      <w:r w:rsidR="00304769">
        <w:rPr>
          <w:rFonts w:cs="Times New Roman"/>
          <w:szCs w:val="24"/>
          <w:lang w:val="ru-RU"/>
        </w:rPr>
        <w:t>стрелял</w:t>
      </w:r>
      <w:ins w:id="1422" w:author="user" w:date="2025-02-22T17:25:00Z">
        <w:r w:rsidRPr="00D26162">
          <w:rPr>
            <w:rFonts w:cs="Times New Roman"/>
            <w:szCs w:val="24"/>
            <w:lang w:val="ru-RU"/>
          </w:rPr>
          <w:t xml:space="preserve"> </w:t>
        </w:r>
        <w:proofErr w:type="spellStart"/>
        <w:r w:rsidRPr="00D26162">
          <w:rPr>
            <w:rFonts w:cs="Times New Roman"/>
            <w:szCs w:val="24"/>
            <w:lang w:val="ru-RU"/>
          </w:rPr>
          <w:t>Хафл</w:t>
        </w:r>
      </w:ins>
      <w:r w:rsidR="00D4306D">
        <w:rPr>
          <w:rFonts w:cs="Times New Roman"/>
          <w:szCs w:val="24"/>
          <w:lang w:val="ru-RU"/>
        </w:rPr>
        <w:t>о</w:t>
      </w:r>
      <w:ins w:id="1423" w:author="user" w:date="2025-02-22T17:25:00Z">
        <w:r w:rsidRPr="00D26162">
          <w:rPr>
            <w:rFonts w:cs="Times New Roman"/>
            <w:szCs w:val="24"/>
            <w:lang w:val="ru-RU"/>
          </w:rPr>
          <w:t>и</w:t>
        </w:r>
        <w:proofErr w:type="spellEnd"/>
        <w:r w:rsidRPr="00D26162">
          <w:rPr>
            <w:rFonts w:cs="Times New Roman"/>
            <w:szCs w:val="24"/>
            <w:lang w:val="ru-RU"/>
          </w:rPr>
          <w:t>, посыла</w:t>
        </w:r>
      </w:ins>
      <w:r w:rsidR="00304769">
        <w:rPr>
          <w:rFonts w:cs="Times New Roman"/>
          <w:szCs w:val="24"/>
          <w:lang w:val="ru-RU"/>
        </w:rPr>
        <w:t>я</w:t>
      </w:r>
      <w:ins w:id="1424" w:author="user" w:date="2025-02-22T17:25:00Z">
        <w:r w:rsidRPr="00D26162">
          <w:rPr>
            <w:rFonts w:cs="Times New Roman"/>
            <w:szCs w:val="24"/>
            <w:lang w:val="ru-RU"/>
          </w:rPr>
          <w:t xml:space="preserve"> болты </w:t>
        </w:r>
      </w:ins>
      <w:r w:rsidR="00304769">
        <w:rPr>
          <w:rFonts w:cs="Times New Roman"/>
          <w:szCs w:val="24"/>
          <w:lang w:val="ru-RU"/>
        </w:rPr>
        <w:t>по</w:t>
      </w:r>
      <w:ins w:id="1425" w:author="user" w:date="2025-02-22T17:25:00Z">
        <w:r w:rsidRPr="00D26162">
          <w:rPr>
            <w:rFonts w:cs="Times New Roman"/>
            <w:szCs w:val="24"/>
            <w:lang w:val="ru-RU"/>
          </w:rPr>
          <w:t xml:space="preserve"> направлени</w:t>
        </w:r>
      </w:ins>
      <w:r w:rsidR="00304769">
        <w:rPr>
          <w:rFonts w:cs="Times New Roman"/>
          <w:szCs w:val="24"/>
          <w:lang w:val="ru-RU"/>
        </w:rPr>
        <w:t>ю к</w:t>
      </w:r>
      <w:ins w:id="1426" w:author="user" w:date="2025-02-22T17:25:00Z">
        <w:r w:rsidRPr="00D26162">
          <w:rPr>
            <w:rFonts w:cs="Times New Roman"/>
            <w:szCs w:val="24"/>
            <w:lang w:val="ru-RU"/>
          </w:rPr>
          <w:t xml:space="preserve"> источник</w:t>
        </w:r>
      </w:ins>
      <w:r w:rsidR="00304769">
        <w:rPr>
          <w:rFonts w:cs="Times New Roman"/>
          <w:szCs w:val="24"/>
          <w:lang w:val="ru-RU"/>
        </w:rPr>
        <w:t>у</w:t>
      </w:r>
      <w:ins w:id="1427" w:author="user" w:date="2025-02-22T17:25:00Z">
        <w:r w:rsidRPr="00D26162">
          <w:rPr>
            <w:rFonts w:cs="Times New Roman"/>
            <w:szCs w:val="24"/>
            <w:lang w:val="ru-RU"/>
          </w:rPr>
          <w:t xml:space="preserve"> приближающегося огня. Микросекунду спустя </w:t>
        </w:r>
        <w:r w:rsidR="00304769" w:rsidRPr="00D26162">
          <w:rPr>
            <w:rFonts w:cs="Times New Roman"/>
            <w:szCs w:val="24"/>
            <w:lang w:val="ru-RU"/>
          </w:rPr>
          <w:t xml:space="preserve">футах </w:t>
        </w:r>
        <w:r w:rsidRPr="00D26162">
          <w:rPr>
            <w:rFonts w:cs="Times New Roman"/>
            <w:szCs w:val="24"/>
            <w:lang w:val="ru-RU"/>
          </w:rPr>
          <w:t xml:space="preserve">в сорока от </w:t>
        </w:r>
      </w:ins>
      <w:r w:rsidR="00304769">
        <w:rPr>
          <w:rFonts w:cs="Times New Roman"/>
          <w:szCs w:val="24"/>
          <w:lang w:val="ru-RU"/>
        </w:rPr>
        <w:t>них</w:t>
      </w:r>
      <w:ins w:id="1428" w:author="user" w:date="2025-02-22T17:25:00Z">
        <w:r w:rsidRPr="00D26162">
          <w:rPr>
            <w:rFonts w:cs="Times New Roman"/>
            <w:szCs w:val="24"/>
            <w:lang w:val="ru-RU"/>
          </w:rPr>
          <w:t xml:space="preserve"> </w:t>
        </w:r>
        <w:r w:rsidR="00304769" w:rsidRPr="00D26162">
          <w:rPr>
            <w:rFonts w:cs="Times New Roman"/>
            <w:szCs w:val="24"/>
            <w:lang w:val="ru-RU"/>
          </w:rPr>
          <w:t>разда</w:t>
        </w:r>
      </w:ins>
      <w:r w:rsidR="00304769">
        <w:rPr>
          <w:rFonts w:cs="Times New Roman"/>
          <w:szCs w:val="24"/>
          <w:lang w:val="ru-RU"/>
        </w:rPr>
        <w:t>лись</w:t>
      </w:r>
      <w:r w:rsidR="00304769" w:rsidRPr="00D26162">
        <w:rPr>
          <w:rFonts w:cs="Times New Roman"/>
          <w:szCs w:val="24"/>
          <w:lang w:val="ru-RU"/>
        </w:rPr>
        <w:t xml:space="preserve"> </w:t>
      </w:r>
      <w:ins w:id="1429" w:author="user" w:date="2025-02-22T17:25:00Z">
        <w:r w:rsidR="00304769" w:rsidRPr="00D26162">
          <w:rPr>
            <w:rFonts w:cs="Times New Roman"/>
            <w:szCs w:val="24"/>
            <w:lang w:val="ru-RU"/>
          </w:rPr>
          <w:t xml:space="preserve">взрывы в темноте </w:t>
        </w:r>
      </w:ins>
      <w:r w:rsidR="00304769">
        <w:rPr>
          <w:rFonts w:cs="Times New Roman"/>
          <w:szCs w:val="24"/>
          <w:lang w:val="ru-RU"/>
        </w:rPr>
        <w:t xml:space="preserve">и </w:t>
      </w:r>
      <w:ins w:id="1430" w:author="user" w:date="2025-02-22T17:25:00Z">
        <w:r w:rsidRPr="00D26162">
          <w:rPr>
            <w:rFonts w:cs="Times New Roman"/>
            <w:szCs w:val="24"/>
            <w:lang w:val="ru-RU"/>
          </w:rPr>
          <w:t>разнесли на части целые участки скалы.</w:t>
        </w:r>
      </w:ins>
    </w:p>
    <w:p w14:paraId="63C3452E" w14:textId="5D158F39" w:rsidR="00EB7F0B" w:rsidRPr="00D26162" w:rsidRDefault="00EB7F0B" w:rsidP="00EB7F0B">
      <w:pPr>
        <w:ind w:firstLineChars="275" w:firstLine="660"/>
        <w:rPr>
          <w:ins w:id="1431" w:author="user" w:date="2025-02-22T17:25:00Z"/>
          <w:rFonts w:cs="Times New Roman"/>
          <w:szCs w:val="24"/>
          <w:lang w:val="ru-RU"/>
        </w:rPr>
      </w:pPr>
      <w:proofErr w:type="spellStart"/>
      <w:ins w:id="1432" w:author="user" w:date="2025-02-22T17:25:00Z">
        <w:r w:rsidRPr="00D26162">
          <w:rPr>
            <w:rFonts w:cs="Times New Roman"/>
            <w:szCs w:val="24"/>
            <w:lang w:val="ru-RU"/>
          </w:rPr>
          <w:t>Гуннлаугур</w:t>
        </w:r>
        <w:proofErr w:type="spellEnd"/>
        <w:r w:rsidRPr="00D26162">
          <w:rPr>
            <w:rFonts w:cs="Times New Roman"/>
            <w:szCs w:val="24"/>
            <w:lang w:val="ru-RU"/>
          </w:rPr>
          <w:t xml:space="preserve"> развернул «</w:t>
        </w:r>
        <w:proofErr w:type="spellStart"/>
        <w:r w:rsidRPr="00D26162">
          <w:rPr>
            <w:rFonts w:cs="Times New Roman"/>
            <w:szCs w:val="24"/>
            <w:lang w:val="ru-RU"/>
          </w:rPr>
          <w:t>Таврокс</w:t>
        </w:r>
        <w:proofErr w:type="spellEnd"/>
        <w:r w:rsidRPr="00D26162">
          <w:rPr>
            <w:rFonts w:cs="Times New Roman"/>
            <w:szCs w:val="24"/>
            <w:lang w:val="ru-RU"/>
          </w:rPr>
          <w:t xml:space="preserve">», обогнул острый, как нож, гребень, </w:t>
        </w:r>
      </w:ins>
      <w:r w:rsidR="00304769">
        <w:rPr>
          <w:rFonts w:cs="Times New Roman"/>
          <w:szCs w:val="24"/>
          <w:lang w:val="ru-RU"/>
        </w:rPr>
        <w:t>и</w:t>
      </w:r>
      <w:ins w:id="1433" w:author="user" w:date="2025-02-22T17:25:00Z">
        <w:r w:rsidRPr="00D26162">
          <w:rPr>
            <w:rFonts w:cs="Times New Roman"/>
            <w:szCs w:val="24"/>
            <w:lang w:val="ru-RU"/>
          </w:rPr>
          <w:t xml:space="preserve"> направил машину по д</w:t>
        </w:r>
      </w:ins>
      <w:r w:rsidR="00304769">
        <w:rPr>
          <w:rFonts w:cs="Times New Roman"/>
          <w:szCs w:val="24"/>
          <w:lang w:val="ru-RU"/>
        </w:rPr>
        <w:t>олг</w:t>
      </w:r>
      <w:ins w:id="1434" w:author="user" w:date="2025-02-22T17:25:00Z">
        <w:r w:rsidRPr="00D26162">
          <w:rPr>
            <w:rFonts w:cs="Times New Roman"/>
            <w:szCs w:val="24"/>
            <w:lang w:val="ru-RU"/>
          </w:rPr>
          <w:t>ой прямой. Размокший гравий взметнулся над гусеницами и за</w:t>
        </w:r>
      </w:ins>
      <w:r w:rsidR="00304769">
        <w:rPr>
          <w:rFonts w:cs="Times New Roman"/>
          <w:szCs w:val="24"/>
          <w:lang w:val="ru-RU"/>
        </w:rPr>
        <w:t>тарахте</w:t>
      </w:r>
      <w:ins w:id="1435" w:author="user" w:date="2025-02-22T17:25:00Z">
        <w:r w:rsidRPr="00D26162">
          <w:rPr>
            <w:rFonts w:cs="Times New Roman"/>
            <w:szCs w:val="24"/>
            <w:lang w:val="ru-RU"/>
          </w:rPr>
          <w:t>л по днищу. Раздались новые выстрелы</w:t>
        </w:r>
      </w:ins>
      <w:r w:rsidR="00D4306D">
        <w:rPr>
          <w:rFonts w:cs="Times New Roman"/>
          <w:szCs w:val="24"/>
          <w:lang w:val="ru-RU"/>
        </w:rPr>
        <w:t xml:space="preserve"> — </w:t>
      </w:r>
      <w:ins w:id="1436" w:author="user" w:date="2025-02-22T17:25:00Z">
        <w:r w:rsidRPr="00D26162">
          <w:rPr>
            <w:rFonts w:cs="Times New Roman"/>
            <w:szCs w:val="24"/>
            <w:lang w:val="ru-RU"/>
          </w:rPr>
          <w:t xml:space="preserve">на этот раз с обеих сторон, как будто </w:t>
        </w:r>
        <w:r w:rsidR="00304769" w:rsidRPr="00D26162">
          <w:rPr>
            <w:rFonts w:cs="Times New Roman"/>
            <w:szCs w:val="24"/>
            <w:lang w:val="ru-RU"/>
          </w:rPr>
          <w:t xml:space="preserve">стреляли </w:t>
        </w:r>
        <w:r w:rsidRPr="00D26162">
          <w:rPr>
            <w:rFonts w:cs="Times New Roman"/>
            <w:szCs w:val="24"/>
            <w:lang w:val="ru-RU"/>
          </w:rPr>
          <w:t>одновременно и с высоких, и с низких позиций. В основном кинетически</w:t>
        </w:r>
      </w:ins>
      <w:r w:rsidR="00304769">
        <w:rPr>
          <w:rFonts w:cs="Times New Roman"/>
          <w:szCs w:val="24"/>
          <w:lang w:val="ru-RU"/>
        </w:rPr>
        <w:t>ми</w:t>
      </w:r>
      <w:ins w:id="1437" w:author="user" w:date="2025-02-22T17:25:00Z">
        <w:r w:rsidRPr="00D26162">
          <w:rPr>
            <w:rFonts w:cs="Times New Roman"/>
            <w:szCs w:val="24"/>
            <w:lang w:val="ru-RU"/>
          </w:rPr>
          <w:t xml:space="preserve"> снаряд</w:t>
        </w:r>
      </w:ins>
      <w:r w:rsidR="00304769">
        <w:rPr>
          <w:rFonts w:cs="Times New Roman"/>
          <w:szCs w:val="24"/>
          <w:lang w:val="ru-RU"/>
        </w:rPr>
        <w:t>ами</w:t>
      </w:r>
      <w:ins w:id="1438" w:author="user" w:date="2025-02-22T17:25:00Z">
        <w:r w:rsidRPr="00D26162">
          <w:rPr>
            <w:rFonts w:cs="Times New Roman"/>
            <w:szCs w:val="24"/>
            <w:lang w:val="ru-RU"/>
          </w:rPr>
          <w:t xml:space="preserve">, но из темноты вылетело </w:t>
        </w:r>
      </w:ins>
      <w:r w:rsidR="00304769">
        <w:rPr>
          <w:rFonts w:cs="Times New Roman"/>
          <w:szCs w:val="24"/>
          <w:lang w:val="ru-RU"/>
        </w:rPr>
        <w:t xml:space="preserve">и </w:t>
      </w:r>
      <w:ins w:id="1439" w:author="user" w:date="2025-02-22T17:25:00Z">
        <w:r w:rsidRPr="00D26162">
          <w:rPr>
            <w:rFonts w:cs="Times New Roman"/>
            <w:szCs w:val="24"/>
            <w:lang w:val="ru-RU"/>
          </w:rPr>
          <w:t xml:space="preserve">несколько лазерных разрядов, царапая длинный корпус </w:t>
        </w:r>
        <w:r w:rsidR="00D13EED" w:rsidRPr="00D26162">
          <w:rPr>
            <w:rFonts w:cs="Times New Roman"/>
            <w:szCs w:val="24"/>
            <w:lang w:val="ru-RU"/>
          </w:rPr>
          <w:t>«</w:t>
        </w:r>
        <w:proofErr w:type="spellStart"/>
        <w:r w:rsidR="00D13EED" w:rsidRPr="00D26162">
          <w:rPr>
            <w:rFonts w:cs="Times New Roman"/>
            <w:szCs w:val="24"/>
            <w:lang w:val="ru-RU"/>
          </w:rPr>
          <w:t>Таврокс</w:t>
        </w:r>
      </w:ins>
      <w:r w:rsidR="00D13EED">
        <w:rPr>
          <w:rFonts w:cs="Times New Roman"/>
          <w:szCs w:val="24"/>
          <w:lang w:val="ru-RU"/>
        </w:rPr>
        <w:t>а</w:t>
      </w:r>
      <w:proofErr w:type="spellEnd"/>
      <w:ins w:id="1440" w:author="user" w:date="2025-02-22T17:25:00Z">
        <w:r w:rsidR="00D13EED" w:rsidRPr="00D26162">
          <w:rPr>
            <w:rFonts w:cs="Times New Roman"/>
            <w:szCs w:val="24"/>
            <w:lang w:val="ru-RU"/>
          </w:rPr>
          <w:t>»</w:t>
        </w:r>
      </w:ins>
      <w:r w:rsidR="00D13EED">
        <w:rPr>
          <w:rFonts w:cs="Times New Roman"/>
          <w:szCs w:val="24"/>
          <w:lang w:val="ru-RU"/>
        </w:rPr>
        <w:t xml:space="preserve"> </w:t>
      </w:r>
      <w:ins w:id="1441" w:author="user" w:date="2025-02-22T17:25:00Z">
        <w:r w:rsidRPr="00D26162">
          <w:rPr>
            <w:rFonts w:cs="Times New Roman"/>
            <w:szCs w:val="24"/>
            <w:lang w:val="ru-RU"/>
          </w:rPr>
          <w:t xml:space="preserve">и оставляя </w:t>
        </w:r>
      </w:ins>
      <w:r w:rsidR="00D4306D">
        <w:rPr>
          <w:rFonts w:cs="Times New Roman"/>
          <w:szCs w:val="24"/>
          <w:lang w:val="ru-RU"/>
        </w:rPr>
        <w:t>отмет</w:t>
      </w:r>
      <w:ins w:id="1442" w:author="user" w:date="2025-02-22T17:25:00Z">
        <w:r w:rsidRPr="00D26162">
          <w:rPr>
            <w:rFonts w:cs="Times New Roman"/>
            <w:szCs w:val="24"/>
            <w:lang w:val="ru-RU"/>
          </w:rPr>
          <w:t xml:space="preserve">ины на </w:t>
        </w:r>
        <w:proofErr w:type="spellStart"/>
        <w:r w:rsidRPr="00D26162">
          <w:rPr>
            <w:rFonts w:cs="Times New Roman"/>
            <w:szCs w:val="24"/>
            <w:lang w:val="ru-RU"/>
          </w:rPr>
          <w:t>броне</w:t>
        </w:r>
      </w:ins>
      <w:r w:rsidR="00AA003B">
        <w:rPr>
          <w:rFonts w:cs="Times New Roman"/>
          <w:szCs w:val="24"/>
          <w:lang w:val="ru-RU"/>
        </w:rPr>
        <w:t>пластин</w:t>
      </w:r>
      <w:ins w:id="1443" w:author="user" w:date="2025-02-22T17:25:00Z">
        <w:r w:rsidRPr="00D26162">
          <w:rPr>
            <w:rFonts w:cs="Times New Roman"/>
            <w:szCs w:val="24"/>
            <w:lang w:val="ru-RU"/>
          </w:rPr>
          <w:t>ах</w:t>
        </w:r>
        <w:proofErr w:type="spellEnd"/>
        <w:r w:rsidRPr="00D26162">
          <w:rPr>
            <w:rFonts w:cs="Times New Roman"/>
            <w:szCs w:val="24"/>
            <w:lang w:val="ru-RU"/>
          </w:rPr>
          <w:t>.</w:t>
        </w:r>
      </w:ins>
    </w:p>
    <w:p w14:paraId="5541DA6A" w14:textId="1E1DF8C6" w:rsidR="00EB7F0B" w:rsidRPr="00D26162" w:rsidRDefault="00EB7F0B" w:rsidP="00EB7F0B">
      <w:pPr>
        <w:ind w:firstLineChars="275" w:firstLine="660"/>
        <w:rPr>
          <w:ins w:id="1444" w:author="user" w:date="2025-02-22T17:25:00Z"/>
          <w:rFonts w:cs="Times New Roman"/>
          <w:szCs w:val="24"/>
          <w:lang w:val="ru-RU"/>
        </w:rPr>
      </w:pPr>
      <w:ins w:id="1445" w:author="user" w:date="2025-02-22T17:25:00Z">
        <w:r w:rsidRPr="00D26162">
          <w:rPr>
            <w:rFonts w:cs="Times New Roman"/>
            <w:szCs w:val="24"/>
            <w:lang w:val="ru-RU"/>
          </w:rPr>
          <w:t>Ингвар</w:t>
        </w:r>
        <w:r w:rsidR="00132C00" w:rsidRPr="00D26162">
          <w:rPr>
            <w:rFonts w:cs="Times New Roman"/>
            <w:szCs w:val="24"/>
            <w:lang w:val="ru-RU"/>
          </w:rPr>
          <w:t>, как и Бальдр,</w:t>
        </w:r>
        <w:r w:rsidRPr="00D26162">
          <w:rPr>
            <w:rFonts w:cs="Times New Roman"/>
            <w:szCs w:val="24"/>
            <w:lang w:val="ru-RU"/>
          </w:rPr>
          <w:t xml:space="preserve"> открыл ответный огонь с заднего отсека, и вскоре «</w:t>
        </w:r>
        <w:proofErr w:type="spellStart"/>
        <w:r w:rsidRPr="00D26162">
          <w:rPr>
            <w:rFonts w:cs="Times New Roman"/>
            <w:szCs w:val="24"/>
            <w:lang w:val="ru-RU"/>
          </w:rPr>
          <w:t>Таврокс</w:t>
        </w:r>
        <w:proofErr w:type="spellEnd"/>
        <w:r w:rsidRPr="00D26162">
          <w:rPr>
            <w:rFonts w:cs="Times New Roman"/>
            <w:szCs w:val="24"/>
            <w:lang w:val="ru-RU"/>
          </w:rPr>
          <w:t>» уже мчался по расширяющемуся проходу, его борт полыхал искрами, за бронетранспорт</w:t>
        </w:r>
      </w:ins>
      <w:r w:rsidR="00BF2D7C" w:rsidRPr="00D26162">
        <w:rPr>
          <w:rFonts w:cs="Times New Roman"/>
          <w:szCs w:val="24"/>
          <w:lang w:val="ru-RU"/>
        </w:rPr>
        <w:t>е</w:t>
      </w:r>
      <w:ins w:id="1446" w:author="user" w:date="2025-02-22T17:25:00Z">
        <w:r w:rsidRPr="00D26162">
          <w:rPr>
            <w:rFonts w:cs="Times New Roman"/>
            <w:szCs w:val="24"/>
            <w:lang w:val="ru-RU"/>
          </w:rPr>
          <w:t>ром тянулся шлейф огня и дыма.</w:t>
        </w:r>
      </w:ins>
    </w:p>
    <w:p w14:paraId="5A64FE9B" w14:textId="7DE1C085" w:rsidR="00EB7F0B" w:rsidRPr="00D26162" w:rsidRDefault="00EB7F0B" w:rsidP="00EB7F0B">
      <w:pPr>
        <w:ind w:firstLineChars="275" w:firstLine="660"/>
        <w:rPr>
          <w:ins w:id="1447" w:author="user" w:date="2025-02-22T17:25:00Z"/>
          <w:rFonts w:cs="Times New Roman"/>
          <w:szCs w:val="24"/>
          <w:lang w:val="ru-RU"/>
        </w:rPr>
      </w:pPr>
      <w:ins w:id="1448" w:author="user" w:date="2025-02-22T17:25:00Z">
        <w:r w:rsidRPr="00D26162">
          <w:rPr>
            <w:rFonts w:cs="Times New Roman"/>
            <w:szCs w:val="24"/>
            <w:lang w:val="ru-RU"/>
          </w:rPr>
          <w:t>— Тяж</w:t>
        </w:r>
      </w:ins>
      <w:r w:rsidR="00BF2D7C" w:rsidRPr="00D26162">
        <w:rPr>
          <w:rFonts w:cs="Times New Roman"/>
          <w:szCs w:val="24"/>
          <w:lang w:val="ru-RU"/>
        </w:rPr>
        <w:t>е</w:t>
      </w:r>
      <w:ins w:id="1449" w:author="user" w:date="2025-02-22T17:25:00Z">
        <w:r w:rsidRPr="00D26162">
          <w:rPr>
            <w:rFonts w:cs="Times New Roman"/>
            <w:szCs w:val="24"/>
            <w:lang w:val="ru-RU"/>
          </w:rPr>
          <w:t xml:space="preserve">лая Рука, — сказал </w:t>
        </w:r>
        <w:proofErr w:type="spellStart"/>
        <w:r w:rsidRPr="00D26162">
          <w:rPr>
            <w:rFonts w:cs="Times New Roman"/>
            <w:szCs w:val="24"/>
            <w:lang w:val="ru-RU"/>
          </w:rPr>
          <w:t>Гуннлаугур</w:t>
        </w:r>
        <w:proofErr w:type="spellEnd"/>
        <w:r w:rsidRPr="00D26162">
          <w:rPr>
            <w:rFonts w:cs="Times New Roman"/>
            <w:szCs w:val="24"/>
            <w:lang w:val="ru-RU"/>
          </w:rPr>
          <w:t xml:space="preserve"> по </w:t>
        </w:r>
        <w:proofErr w:type="spellStart"/>
        <w:r w:rsidRPr="00D26162">
          <w:rPr>
            <w:rFonts w:cs="Times New Roman"/>
            <w:szCs w:val="24"/>
            <w:lang w:val="ru-RU"/>
          </w:rPr>
          <w:t>воксу</w:t>
        </w:r>
        <w:proofErr w:type="spellEnd"/>
        <w:r w:rsidRPr="00D26162">
          <w:rPr>
            <w:rFonts w:cs="Times New Roman"/>
            <w:szCs w:val="24"/>
            <w:lang w:val="ru-RU"/>
          </w:rPr>
          <w:t>, борясь со штурвалом. — Видишь их?</w:t>
        </w:r>
      </w:ins>
    </w:p>
    <w:p w14:paraId="6F8861F0" w14:textId="54FAD713" w:rsidR="00EB7F0B" w:rsidRPr="00D26162" w:rsidRDefault="00EB7F0B" w:rsidP="00EB7F0B">
      <w:pPr>
        <w:ind w:firstLineChars="275" w:firstLine="660"/>
        <w:rPr>
          <w:ins w:id="1450" w:author="user" w:date="2025-02-22T17:25:00Z"/>
          <w:rFonts w:cs="Times New Roman"/>
          <w:szCs w:val="24"/>
          <w:lang w:val="ru-RU"/>
        </w:rPr>
      </w:pPr>
      <w:ins w:id="1451" w:author="user" w:date="2025-02-22T17:25:00Z">
        <w:r w:rsidRPr="00D26162">
          <w:rPr>
            <w:rFonts w:cs="Times New Roman"/>
            <w:szCs w:val="24"/>
            <w:lang w:val="ru-RU"/>
          </w:rPr>
          <w:t>«</w:t>
        </w:r>
        <w:r w:rsidRPr="00D26162">
          <w:rPr>
            <w:rFonts w:cs="Times New Roman"/>
            <w:i/>
            <w:szCs w:val="24"/>
            <w:lang w:val="ru-RU"/>
          </w:rPr>
          <w:t xml:space="preserve">Да, </w:t>
        </w:r>
        <w:proofErr w:type="spellStart"/>
        <w:r w:rsidRPr="00D26162">
          <w:rPr>
            <w:rFonts w:cs="Times New Roman"/>
            <w:i/>
            <w:szCs w:val="24"/>
            <w:lang w:val="ru-RU"/>
          </w:rPr>
          <w:t>варанги</w:t>
        </w:r>
        <w:proofErr w:type="spellEnd"/>
        <w:r w:rsidRPr="00D26162">
          <w:rPr>
            <w:rFonts w:cs="Times New Roman"/>
            <w:szCs w:val="24"/>
            <w:lang w:val="ru-RU"/>
          </w:rPr>
          <w:t xml:space="preserve">, — раздался низкий голос в </w:t>
        </w:r>
        <w:proofErr w:type="spellStart"/>
        <w:r w:rsidRPr="00D26162">
          <w:rPr>
            <w:rFonts w:cs="Times New Roman"/>
            <w:szCs w:val="24"/>
            <w:lang w:val="ru-RU"/>
          </w:rPr>
          <w:t>коммлинке</w:t>
        </w:r>
        <w:proofErr w:type="spellEnd"/>
        <w:r w:rsidRPr="00D26162">
          <w:rPr>
            <w:rFonts w:cs="Times New Roman"/>
            <w:szCs w:val="24"/>
            <w:lang w:val="ru-RU"/>
          </w:rPr>
          <w:t xml:space="preserve">. — </w:t>
        </w:r>
        <w:r w:rsidRPr="00D26162">
          <w:rPr>
            <w:rFonts w:cs="Times New Roman"/>
            <w:i/>
            <w:szCs w:val="24"/>
            <w:lang w:val="ru-RU"/>
          </w:rPr>
          <w:t xml:space="preserve">Просто продолжай </w:t>
        </w:r>
      </w:ins>
      <w:r w:rsidR="00304769">
        <w:rPr>
          <w:rFonts w:cs="Times New Roman"/>
          <w:i/>
          <w:szCs w:val="24"/>
          <w:lang w:val="ru-RU"/>
        </w:rPr>
        <w:t>ехать</w:t>
      </w:r>
      <w:ins w:id="1452" w:author="user" w:date="2025-02-22T17:25:00Z">
        <w:r w:rsidRPr="00D26162">
          <w:rPr>
            <w:rFonts w:cs="Times New Roman"/>
            <w:i/>
            <w:szCs w:val="24"/>
            <w:lang w:val="ru-RU"/>
          </w:rPr>
          <w:t>, а с остальным</w:t>
        </w:r>
      </w:ins>
      <w:r w:rsidR="00132C00">
        <w:rPr>
          <w:rFonts w:cs="Times New Roman"/>
          <w:i/>
          <w:szCs w:val="24"/>
          <w:lang w:val="ru-RU"/>
        </w:rPr>
        <w:t>и</w:t>
      </w:r>
      <w:ins w:id="1453" w:author="user" w:date="2025-02-22T17:25:00Z">
        <w:r w:rsidRPr="00D26162">
          <w:rPr>
            <w:rFonts w:cs="Times New Roman"/>
            <w:i/>
            <w:szCs w:val="24"/>
            <w:lang w:val="ru-RU"/>
          </w:rPr>
          <w:t xml:space="preserve"> я разберусь</w:t>
        </w:r>
        <w:r w:rsidRPr="00D26162">
          <w:rPr>
            <w:rFonts w:cs="Times New Roman"/>
            <w:szCs w:val="24"/>
            <w:lang w:val="ru-RU"/>
          </w:rPr>
          <w:t>».</w:t>
        </w:r>
      </w:ins>
    </w:p>
    <w:p w14:paraId="5E222806" w14:textId="21C8ABDA" w:rsidR="00EB7F0B" w:rsidRPr="00D26162" w:rsidRDefault="00EB7F0B" w:rsidP="00EB7F0B">
      <w:pPr>
        <w:ind w:firstLineChars="275" w:firstLine="660"/>
        <w:rPr>
          <w:ins w:id="1454" w:author="user" w:date="2025-02-22T17:25:00Z"/>
          <w:rFonts w:cs="Times New Roman"/>
          <w:szCs w:val="24"/>
          <w:lang w:val="ru-RU"/>
        </w:rPr>
      </w:pPr>
      <w:ins w:id="1455" w:author="user" w:date="2025-02-22T17:25:00Z">
        <w:r w:rsidRPr="00D26162">
          <w:rPr>
            <w:rFonts w:cs="Times New Roman"/>
            <w:szCs w:val="24"/>
            <w:lang w:val="ru-RU"/>
          </w:rPr>
          <w:t>Впереди показались машины</w:t>
        </w:r>
      </w:ins>
      <w:r w:rsidR="00304769">
        <w:rPr>
          <w:rFonts w:cs="Times New Roman"/>
          <w:szCs w:val="24"/>
          <w:lang w:val="ru-RU"/>
        </w:rPr>
        <w:t xml:space="preserve"> — они </w:t>
      </w:r>
      <w:ins w:id="1456" w:author="user" w:date="2025-02-22T17:25:00Z">
        <w:r w:rsidRPr="00D26162">
          <w:rPr>
            <w:rFonts w:cs="Times New Roman"/>
            <w:szCs w:val="24"/>
            <w:lang w:val="ru-RU"/>
          </w:rPr>
          <w:t>выскальзыва</w:t>
        </w:r>
      </w:ins>
      <w:r w:rsidR="00304769">
        <w:rPr>
          <w:rFonts w:cs="Times New Roman"/>
          <w:szCs w:val="24"/>
          <w:lang w:val="ru-RU"/>
        </w:rPr>
        <w:t>ли</w:t>
      </w:r>
      <w:ins w:id="1457" w:author="user" w:date="2025-02-22T17:25:00Z">
        <w:r w:rsidRPr="00D26162">
          <w:rPr>
            <w:rFonts w:cs="Times New Roman"/>
            <w:szCs w:val="24"/>
            <w:lang w:val="ru-RU"/>
          </w:rPr>
          <w:t xml:space="preserve"> из укрытий, пересекая каменистые поля. Это была разведывательная техника — л</w:t>
        </w:r>
      </w:ins>
      <w:r w:rsidR="00BF2D7C" w:rsidRPr="00D26162">
        <w:rPr>
          <w:rFonts w:cs="Times New Roman"/>
          <w:szCs w:val="24"/>
          <w:lang w:val="ru-RU"/>
        </w:rPr>
        <w:t>е</w:t>
      </w:r>
      <w:ins w:id="1458" w:author="user" w:date="2025-02-22T17:25:00Z">
        <w:r w:rsidRPr="00D26162">
          <w:rPr>
            <w:rFonts w:cs="Times New Roman"/>
            <w:szCs w:val="24"/>
            <w:lang w:val="ru-RU"/>
          </w:rPr>
          <w:t xml:space="preserve">гкая броня, громоздкие шины, установленные на </w:t>
        </w:r>
        <w:r w:rsidRPr="00D26162">
          <w:rPr>
            <w:rFonts w:cs="Times New Roman"/>
            <w:szCs w:val="24"/>
            <w:lang w:val="ru-RU"/>
          </w:rPr>
          <w:lastRenderedPageBreak/>
          <w:t xml:space="preserve">крыше орудия, один водитель, </w:t>
        </w:r>
      </w:ins>
      <w:r w:rsidR="00304769">
        <w:rPr>
          <w:rFonts w:cs="Times New Roman"/>
          <w:szCs w:val="24"/>
          <w:lang w:val="ru-RU"/>
        </w:rPr>
        <w:t>проворные</w:t>
      </w:r>
      <w:ins w:id="1459" w:author="user" w:date="2025-02-22T17:25:00Z">
        <w:r w:rsidRPr="00D26162">
          <w:rPr>
            <w:rFonts w:cs="Times New Roman"/>
            <w:szCs w:val="24"/>
            <w:lang w:val="ru-RU"/>
          </w:rPr>
          <w:t xml:space="preserve">, но хрупкие. Они немедленно открыли </w:t>
        </w:r>
      </w:ins>
      <w:r w:rsidR="00304769">
        <w:rPr>
          <w:rFonts w:cs="Times New Roman"/>
          <w:szCs w:val="24"/>
          <w:lang w:val="ru-RU"/>
        </w:rPr>
        <w:t>неприцель</w:t>
      </w:r>
      <w:ins w:id="1460" w:author="user" w:date="2025-02-22T17:25:00Z">
        <w:r w:rsidRPr="00D26162">
          <w:rPr>
            <w:rFonts w:cs="Times New Roman"/>
            <w:szCs w:val="24"/>
            <w:lang w:val="ru-RU"/>
          </w:rPr>
          <w:t xml:space="preserve">ный огонь, </w:t>
        </w:r>
      </w:ins>
      <w:r w:rsidR="00304769">
        <w:rPr>
          <w:rFonts w:cs="Times New Roman"/>
          <w:szCs w:val="24"/>
          <w:lang w:val="ru-RU"/>
        </w:rPr>
        <w:t>стреля</w:t>
      </w:r>
      <w:ins w:id="1461" w:author="user" w:date="2025-02-22T17:25:00Z">
        <w:r w:rsidRPr="00D26162">
          <w:rPr>
            <w:rFonts w:cs="Times New Roman"/>
            <w:szCs w:val="24"/>
            <w:lang w:val="ru-RU"/>
          </w:rPr>
          <w:t>я снаряд</w:t>
        </w:r>
      </w:ins>
      <w:r w:rsidR="00304769">
        <w:rPr>
          <w:rFonts w:cs="Times New Roman"/>
          <w:szCs w:val="24"/>
          <w:lang w:val="ru-RU"/>
        </w:rPr>
        <w:t>ами</w:t>
      </w:r>
      <w:ins w:id="1462" w:author="user" w:date="2025-02-22T17:25:00Z">
        <w:r w:rsidRPr="00D26162">
          <w:rPr>
            <w:rFonts w:cs="Times New Roman"/>
            <w:szCs w:val="24"/>
            <w:lang w:val="ru-RU"/>
          </w:rPr>
          <w:t xml:space="preserve"> в сторону шторма. </w:t>
        </w:r>
      </w:ins>
      <w:r w:rsidR="00A15495">
        <w:rPr>
          <w:rFonts w:cs="Times New Roman"/>
          <w:szCs w:val="24"/>
          <w:lang w:val="ru-RU"/>
        </w:rPr>
        <w:t>Некоторые</w:t>
      </w:r>
      <w:ins w:id="1463" w:author="user" w:date="2025-02-22T17:25:00Z">
        <w:r w:rsidRPr="00D26162">
          <w:rPr>
            <w:rFonts w:cs="Times New Roman"/>
            <w:szCs w:val="24"/>
            <w:lang w:val="ru-RU"/>
          </w:rPr>
          <w:t xml:space="preserve"> выстрелы попадали в цель, оставляя трещины и вмятины на передних панелях «</w:t>
        </w:r>
        <w:proofErr w:type="spellStart"/>
        <w:r w:rsidRPr="00D26162">
          <w:rPr>
            <w:rFonts w:cs="Times New Roman"/>
            <w:szCs w:val="24"/>
            <w:lang w:val="ru-RU"/>
          </w:rPr>
          <w:t>Таврокса</w:t>
        </w:r>
        <w:proofErr w:type="spellEnd"/>
        <w:r w:rsidRPr="00D26162">
          <w:rPr>
            <w:rFonts w:cs="Times New Roman"/>
            <w:szCs w:val="24"/>
            <w:lang w:val="ru-RU"/>
          </w:rPr>
          <w:t>».</w:t>
        </w:r>
      </w:ins>
    </w:p>
    <w:p w14:paraId="5F66677D" w14:textId="51B4DFE1" w:rsidR="00EB7F0B" w:rsidRPr="00D26162" w:rsidRDefault="00EB7F0B" w:rsidP="00EB7F0B">
      <w:pPr>
        <w:ind w:firstLineChars="275" w:firstLine="660"/>
        <w:rPr>
          <w:ins w:id="1464" w:author="user" w:date="2025-02-22T17:25:00Z"/>
          <w:rFonts w:cs="Times New Roman"/>
          <w:szCs w:val="24"/>
          <w:lang w:val="ru-RU"/>
        </w:rPr>
      </w:pPr>
      <w:ins w:id="1465" w:author="user" w:date="2025-02-22T17:25:00Z">
        <w:r w:rsidRPr="00D26162">
          <w:rPr>
            <w:rFonts w:cs="Times New Roman"/>
            <w:szCs w:val="24"/>
            <w:lang w:val="ru-RU"/>
          </w:rPr>
          <w:t xml:space="preserve">И </w:t>
        </w:r>
        <w:proofErr w:type="spellStart"/>
        <w:r w:rsidRPr="00D26162">
          <w:rPr>
            <w:rFonts w:cs="Times New Roman"/>
            <w:szCs w:val="24"/>
            <w:lang w:val="ru-RU"/>
          </w:rPr>
          <w:t>Ольгейр</w:t>
        </w:r>
        <w:proofErr w:type="spellEnd"/>
        <w:r w:rsidRPr="00D26162">
          <w:rPr>
            <w:rFonts w:cs="Times New Roman"/>
            <w:szCs w:val="24"/>
            <w:lang w:val="ru-RU"/>
          </w:rPr>
          <w:t xml:space="preserve"> дал от</w:t>
        </w:r>
      </w:ins>
      <w:r w:rsidR="00304769">
        <w:rPr>
          <w:rFonts w:cs="Times New Roman"/>
          <w:szCs w:val="24"/>
          <w:lang w:val="ru-RU"/>
        </w:rPr>
        <w:t>пор</w:t>
      </w:r>
      <w:r w:rsidR="00A15495">
        <w:rPr>
          <w:rFonts w:cs="Times New Roman"/>
          <w:szCs w:val="24"/>
          <w:lang w:val="ru-RU"/>
        </w:rPr>
        <w:t>:</w:t>
      </w:r>
      <w:ins w:id="1466" w:author="user" w:date="2025-02-22T17:25:00Z">
        <w:r w:rsidRPr="00D26162">
          <w:rPr>
            <w:rFonts w:cs="Times New Roman"/>
            <w:szCs w:val="24"/>
            <w:lang w:val="ru-RU"/>
          </w:rPr>
          <w:t xml:space="preserve"> </w:t>
        </w:r>
        <w:proofErr w:type="spellStart"/>
        <w:r w:rsidRPr="00D26162">
          <w:rPr>
            <w:rFonts w:cs="Times New Roman"/>
            <w:szCs w:val="24"/>
            <w:lang w:val="ru-RU"/>
          </w:rPr>
          <w:t>автопушки</w:t>
        </w:r>
        <w:proofErr w:type="spellEnd"/>
        <w:r w:rsidRPr="00D26162">
          <w:rPr>
            <w:rFonts w:cs="Times New Roman"/>
            <w:szCs w:val="24"/>
            <w:lang w:val="ru-RU"/>
          </w:rPr>
          <w:t xml:space="preserve"> взревели и затряслись. Стволы выплюнули две очереди, взрывая </w:t>
        </w:r>
        <w:r w:rsidR="00304769" w:rsidRPr="00D26162">
          <w:rPr>
            <w:rFonts w:cs="Times New Roman"/>
            <w:szCs w:val="24"/>
            <w:lang w:val="ru-RU"/>
          </w:rPr>
          <w:t>снарядами</w:t>
        </w:r>
      </w:ins>
      <w:r w:rsidR="00304769" w:rsidRPr="00D26162">
        <w:rPr>
          <w:rFonts w:cs="Times New Roman"/>
          <w:szCs w:val="24"/>
          <w:lang w:val="ru-RU"/>
        </w:rPr>
        <w:t xml:space="preserve"> </w:t>
      </w:r>
      <w:ins w:id="1467" w:author="user" w:date="2025-02-22T17:25:00Z">
        <w:r w:rsidRPr="00D26162">
          <w:rPr>
            <w:rFonts w:cs="Times New Roman"/>
            <w:szCs w:val="24"/>
            <w:lang w:val="ru-RU"/>
          </w:rPr>
          <w:t>снежные поля</w:t>
        </w:r>
      </w:ins>
      <w:r w:rsidR="00A15495">
        <w:rPr>
          <w:rFonts w:cs="Times New Roman"/>
          <w:szCs w:val="24"/>
          <w:lang w:val="ru-RU"/>
        </w:rPr>
        <w:t>;</w:t>
      </w:r>
      <w:ins w:id="1468" w:author="user" w:date="2025-02-22T17:25:00Z">
        <w:r w:rsidRPr="00D26162">
          <w:rPr>
            <w:rFonts w:cs="Times New Roman"/>
            <w:szCs w:val="24"/>
            <w:lang w:val="ru-RU"/>
          </w:rPr>
          <w:t xml:space="preserve"> приближающиеся разведывательные машины кувыркнулись и ушли в штопор </w:t>
        </w:r>
      </w:ins>
      <w:r w:rsidR="00A15495">
        <w:rPr>
          <w:rFonts w:cs="Times New Roman"/>
          <w:szCs w:val="24"/>
          <w:lang w:val="ru-RU"/>
        </w:rPr>
        <w:t>со</w:t>
      </w:r>
      <w:ins w:id="1469" w:author="user" w:date="2025-02-22T17:25:00Z">
        <w:r w:rsidRPr="00D26162">
          <w:rPr>
            <w:rFonts w:cs="Times New Roman"/>
            <w:szCs w:val="24"/>
            <w:lang w:val="ru-RU"/>
          </w:rPr>
          <w:t xml:space="preserve"> смяты</w:t>
        </w:r>
      </w:ins>
      <w:r w:rsidR="00A15495">
        <w:rPr>
          <w:rFonts w:cs="Times New Roman"/>
          <w:szCs w:val="24"/>
          <w:lang w:val="ru-RU"/>
        </w:rPr>
        <w:t>ми</w:t>
      </w:r>
      <w:ins w:id="1470" w:author="user" w:date="2025-02-22T17:25:00Z">
        <w:r w:rsidRPr="00D26162">
          <w:rPr>
            <w:rFonts w:cs="Times New Roman"/>
            <w:szCs w:val="24"/>
            <w:lang w:val="ru-RU"/>
          </w:rPr>
          <w:t xml:space="preserve"> ос</w:t>
        </w:r>
      </w:ins>
      <w:r w:rsidR="001B32ED">
        <w:rPr>
          <w:rFonts w:cs="Times New Roman"/>
          <w:szCs w:val="24"/>
          <w:lang w:val="ru-RU"/>
        </w:rPr>
        <w:t>я</w:t>
      </w:r>
      <w:r w:rsidR="00A15495">
        <w:rPr>
          <w:rFonts w:cs="Times New Roman"/>
          <w:szCs w:val="24"/>
          <w:lang w:val="ru-RU"/>
        </w:rPr>
        <w:t>ми</w:t>
      </w:r>
      <w:ins w:id="1471" w:author="user" w:date="2025-02-22T17:25:00Z">
        <w:r w:rsidRPr="00D26162">
          <w:rPr>
            <w:rFonts w:cs="Times New Roman"/>
            <w:szCs w:val="24"/>
            <w:lang w:val="ru-RU"/>
          </w:rPr>
          <w:t xml:space="preserve"> и разбиты</w:t>
        </w:r>
      </w:ins>
      <w:r w:rsidR="00A15495">
        <w:rPr>
          <w:rFonts w:cs="Times New Roman"/>
          <w:szCs w:val="24"/>
          <w:lang w:val="ru-RU"/>
        </w:rPr>
        <w:t>ми</w:t>
      </w:r>
      <w:ins w:id="1472" w:author="user" w:date="2025-02-22T17:25:00Z">
        <w:r w:rsidRPr="00D26162">
          <w:rPr>
            <w:rFonts w:cs="Times New Roman"/>
            <w:szCs w:val="24"/>
            <w:lang w:val="ru-RU"/>
          </w:rPr>
          <w:t xml:space="preserve"> вдребезги лобовы</w:t>
        </w:r>
      </w:ins>
      <w:r w:rsidR="00A15495">
        <w:rPr>
          <w:rFonts w:cs="Times New Roman"/>
          <w:szCs w:val="24"/>
          <w:lang w:val="ru-RU"/>
        </w:rPr>
        <w:t>ми</w:t>
      </w:r>
      <w:ins w:id="1473" w:author="user" w:date="2025-02-22T17:25:00Z">
        <w:r w:rsidRPr="00D26162">
          <w:rPr>
            <w:rFonts w:cs="Times New Roman"/>
            <w:szCs w:val="24"/>
            <w:lang w:val="ru-RU"/>
          </w:rPr>
          <w:t xml:space="preserve"> ст</w:t>
        </w:r>
      </w:ins>
      <w:r w:rsidR="00BF2D7C" w:rsidRPr="00D26162">
        <w:rPr>
          <w:rFonts w:cs="Times New Roman"/>
          <w:szCs w:val="24"/>
          <w:lang w:val="ru-RU"/>
        </w:rPr>
        <w:t>е</w:t>
      </w:r>
      <w:ins w:id="1474" w:author="user" w:date="2025-02-22T17:25:00Z">
        <w:r w:rsidRPr="00D26162">
          <w:rPr>
            <w:rFonts w:cs="Times New Roman"/>
            <w:szCs w:val="24"/>
            <w:lang w:val="ru-RU"/>
          </w:rPr>
          <w:t>к</w:t>
        </w:r>
      </w:ins>
      <w:r w:rsidR="00A15495">
        <w:rPr>
          <w:rFonts w:cs="Times New Roman"/>
          <w:szCs w:val="24"/>
          <w:lang w:val="ru-RU"/>
        </w:rPr>
        <w:t>лами</w:t>
      </w:r>
      <w:ins w:id="1475" w:author="user" w:date="2025-02-22T17:25:00Z">
        <w:r w:rsidRPr="00D26162">
          <w:rPr>
            <w:rFonts w:cs="Times New Roman"/>
            <w:szCs w:val="24"/>
            <w:lang w:val="ru-RU"/>
          </w:rPr>
          <w:t>.</w:t>
        </w:r>
      </w:ins>
    </w:p>
    <w:p w14:paraId="769D032B" w14:textId="6A554EE1" w:rsidR="00EB7F0B" w:rsidRPr="00D26162" w:rsidRDefault="00EB7F0B" w:rsidP="00EB7F0B">
      <w:pPr>
        <w:ind w:firstLineChars="275" w:firstLine="660"/>
        <w:rPr>
          <w:ins w:id="1476" w:author="user" w:date="2025-02-22T17:25:00Z"/>
          <w:rFonts w:cs="Times New Roman"/>
          <w:szCs w:val="24"/>
          <w:lang w:val="ru-RU"/>
        </w:rPr>
      </w:pPr>
      <w:ins w:id="1477" w:author="user" w:date="2025-02-22T17:25:00Z">
        <w:r w:rsidRPr="00D26162">
          <w:rPr>
            <w:rFonts w:cs="Times New Roman"/>
            <w:szCs w:val="24"/>
            <w:lang w:val="ru-RU"/>
          </w:rPr>
          <w:t>По долине</w:t>
        </w:r>
      </w:ins>
      <w:r w:rsidR="001B32ED">
        <w:rPr>
          <w:rFonts w:cs="Times New Roman"/>
          <w:szCs w:val="24"/>
          <w:lang w:val="ru-RU"/>
        </w:rPr>
        <w:t>,</w:t>
      </w:r>
      <w:ins w:id="1478" w:author="user" w:date="2025-02-22T17:25:00Z">
        <w:r w:rsidRPr="00D26162">
          <w:rPr>
            <w:rFonts w:cs="Times New Roman"/>
            <w:szCs w:val="24"/>
            <w:lang w:val="ru-RU"/>
          </w:rPr>
          <w:t xml:space="preserve"> </w:t>
        </w:r>
        <w:r w:rsidR="001B32ED" w:rsidRPr="00D26162">
          <w:rPr>
            <w:rFonts w:cs="Times New Roman"/>
            <w:szCs w:val="24"/>
            <w:lang w:val="ru-RU"/>
          </w:rPr>
          <w:t>набира</w:t>
        </w:r>
      </w:ins>
      <w:r w:rsidR="001B32ED">
        <w:rPr>
          <w:rFonts w:cs="Times New Roman"/>
          <w:szCs w:val="24"/>
          <w:lang w:val="ru-RU"/>
        </w:rPr>
        <w:t>я</w:t>
      </w:r>
      <w:ins w:id="1479" w:author="user" w:date="2025-02-22T17:25:00Z">
        <w:r w:rsidR="001B32ED" w:rsidRPr="00D26162">
          <w:rPr>
            <w:rFonts w:cs="Times New Roman"/>
            <w:szCs w:val="24"/>
            <w:lang w:val="ru-RU"/>
          </w:rPr>
          <w:t xml:space="preserve"> скорость</w:t>
        </w:r>
      </w:ins>
      <w:r w:rsidR="001B32ED">
        <w:rPr>
          <w:rFonts w:cs="Times New Roman"/>
          <w:szCs w:val="24"/>
          <w:lang w:val="ru-RU"/>
        </w:rPr>
        <w:t>,</w:t>
      </w:r>
      <w:ins w:id="1480" w:author="user" w:date="2025-02-22T17:25:00Z">
        <w:r w:rsidR="001B32ED" w:rsidRPr="00D26162">
          <w:rPr>
            <w:rFonts w:cs="Times New Roman"/>
            <w:szCs w:val="24"/>
            <w:lang w:val="ru-RU"/>
          </w:rPr>
          <w:t xml:space="preserve"> </w:t>
        </w:r>
        <w:r w:rsidRPr="00D26162">
          <w:rPr>
            <w:rFonts w:cs="Times New Roman"/>
            <w:szCs w:val="24"/>
            <w:lang w:val="ru-RU"/>
          </w:rPr>
          <w:t>с р</w:t>
        </w:r>
      </w:ins>
      <w:r w:rsidR="00BF2D7C" w:rsidRPr="00D26162">
        <w:rPr>
          <w:rFonts w:cs="Times New Roman"/>
          <w:szCs w:val="24"/>
          <w:lang w:val="ru-RU"/>
        </w:rPr>
        <w:t>е</w:t>
      </w:r>
      <w:ins w:id="1481" w:author="user" w:date="2025-02-22T17:25:00Z">
        <w:r w:rsidRPr="00D26162">
          <w:rPr>
            <w:rFonts w:cs="Times New Roman"/>
            <w:szCs w:val="24"/>
            <w:lang w:val="ru-RU"/>
          </w:rPr>
          <w:t>вом пронеслось ещ</w:t>
        </w:r>
      </w:ins>
      <w:r w:rsidR="00BF2D7C" w:rsidRPr="00D26162">
        <w:rPr>
          <w:rFonts w:cs="Times New Roman"/>
          <w:szCs w:val="24"/>
          <w:lang w:val="ru-RU"/>
        </w:rPr>
        <w:t>е</w:t>
      </w:r>
      <w:ins w:id="1482" w:author="user" w:date="2025-02-22T17:25:00Z">
        <w:r w:rsidRPr="00D26162">
          <w:rPr>
            <w:rFonts w:cs="Times New Roman"/>
            <w:szCs w:val="24"/>
            <w:lang w:val="ru-RU"/>
          </w:rPr>
          <w:t xml:space="preserve"> больше машин</w:t>
        </w:r>
      </w:ins>
      <w:r w:rsidR="00A15495">
        <w:rPr>
          <w:rFonts w:cs="Times New Roman"/>
          <w:szCs w:val="24"/>
          <w:lang w:val="ru-RU"/>
        </w:rPr>
        <w:t>;</w:t>
      </w:r>
      <w:ins w:id="1483" w:author="user" w:date="2025-02-22T17:25:00Z">
        <w:r w:rsidRPr="00D26162">
          <w:rPr>
            <w:rFonts w:cs="Times New Roman"/>
            <w:szCs w:val="24"/>
            <w:lang w:val="ru-RU"/>
          </w:rPr>
          <w:t xml:space="preserve"> они предупреждающе </w:t>
        </w:r>
      </w:ins>
      <w:r w:rsidR="00A15495">
        <w:rPr>
          <w:rFonts w:cs="Times New Roman"/>
          <w:szCs w:val="24"/>
          <w:lang w:val="ru-RU"/>
        </w:rPr>
        <w:t>гуд</w:t>
      </w:r>
      <w:ins w:id="1484" w:author="user" w:date="2025-02-22T17:25:00Z">
        <w:r w:rsidRPr="00D26162">
          <w:rPr>
            <w:rFonts w:cs="Times New Roman"/>
            <w:szCs w:val="24"/>
            <w:lang w:val="ru-RU"/>
          </w:rPr>
          <w:t>ели клаксонами, призывая союзников. Машины были довольно невзрачными — металлические рамы, скрепл</w:t>
        </w:r>
      </w:ins>
      <w:r w:rsidR="00BF2D7C" w:rsidRPr="00D26162">
        <w:rPr>
          <w:rFonts w:cs="Times New Roman"/>
          <w:szCs w:val="24"/>
          <w:lang w:val="ru-RU"/>
        </w:rPr>
        <w:t>е</w:t>
      </w:r>
      <w:ins w:id="1485" w:author="user" w:date="2025-02-22T17:25:00Z">
        <w:r w:rsidRPr="00D26162">
          <w:rPr>
            <w:rFonts w:cs="Times New Roman"/>
            <w:szCs w:val="24"/>
            <w:lang w:val="ru-RU"/>
          </w:rPr>
          <w:t>нные сварными поперечинами и цепями, открытые двигатели</w:t>
        </w:r>
      </w:ins>
      <w:r w:rsidR="001B32ED">
        <w:rPr>
          <w:rFonts w:cs="Times New Roman"/>
          <w:szCs w:val="24"/>
          <w:lang w:val="ru-RU"/>
        </w:rPr>
        <w:t>,</w:t>
      </w:r>
      <w:ins w:id="1486" w:author="user" w:date="2025-02-22T17:25:00Z">
        <w:r w:rsidRPr="00D26162">
          <w:rPr>
            <w:rFonts w:cs="Times New Roman"/>
            <w:szCs w:val="24"/>
            <w:lang w:val="ru-RU"/>
          </w:rPr>
          <w:t xml:space="preserve"> изрыга</w:t>
        </w:r>
      </w:ins>
      <w:r w:rsidR="001B32ED">
        <w:rPr>
          <w:rFonts w:cs="Times New Roman"/>
          <w:szCs w:val="24"/>
          <w:lang w:val="ru-RU"/>
        </w:rPr>
        <w:t>ющие</w:t>
      </w:r>
      <w:ins w:id="1487" w:author="user" w:date="2025-02-22T17:25:00Z">
        <w:r w:rsidRPr="00D26162">
          <w:rPr>
            <w:rFonts w:cs="Times New Roman"/>
            <w:szCs w:val="24"/>
            <w:lang w:val="ru-RU"/>
          </w:rPr>
          <w:t xml:space="preserve"> искры и языки пламени, свисающие с кормы пулем</w:t>
        </w:r>
      </w:ins>
      <w:r w:rsidR="00BF2D7C" w:rsidRPr="00D26162">
        <w:rPr>
          <w:rFonts w:cs="Times New Roman"/>
          <w:szCs w:val="24"/>
          <w:lang w:val="ru-RU"/>
        </w:rPr>
        <w:t>е</w:t>
      </w:r>
      <w:ins w:id="1488" w:author="user" w:date="2025-02-22T17:25:00Z">
        <w:r w:rsidRPr="00D26162">
          <w:rPr>
            <w:rFonts w:cs="Times New Roman"/>
            <w:szCs w:val="24"/>
            <w:lang w:val="ru-RU"/>
          </w:rPr>
          <w:t xml:space="preserve">тчики, шипастые перекладины и прикрученные болтами </w:t>
        </w:r>
        <w:proofErr w:type="spellStart"/>
        <w:r w:rsidRPr="00D26162">
          <w:rPr>
            <w:rFonts w:cs="Times New Roman"/>
            <w:szCs w:val="24"/>
            <w:lang w:val="ru-RU"/>
          </w:rPr>
          <w:t>электропакеты</w:t>
        </w:r>
        <w:proofErr w:type="spellEnd"/>
        <w:r w:rsidRPr="00D26162">
          <w:rPr>
            <w:rFonts w:cs="Times New Roman"/>
            <w:szCs w:val="24"/>
            <w:lang w:val="ru-RU"/>
          </w:rPr>
          <w:t>. Экипажи этих машин выглядели как люб</w:t>
        </w:r>
      </w:ins>
      <w:r w:rsidR="00B12311">
        <w:rPr>
          <w:rFonts w:cs="Times New Roman"/>
          <w:szCs w:val="24"/>
          <w:lang w:val="ru-RU"/>
        </w:rPr>
        <w:t>ые</w:t>
      </w:r>
      <w:ins w:id="1489" w:author="user" w:date="2025-02-22T17:25:00Z">
        <w:r w:rsidRPr="00D26162">
          <w:rPr>
            <w:rFonts w:cs="Times New Roman"/>
            <w:szCs w:val="24"/>
            <w:lang w:val="ru-RU"/>
          </w:rPr>
          <w:t xml:space="preserve"> ч</w:t>
        </w:r>
      </w:ins>
      <w:r w:rsidR="00BF2D7C" w:rsidRPr="00D26162">
        <w:rPr>
          <w:rFonts w:cs="Times New Roman"/>
          <w:szCs w:val="24"/>
          <w:lang w:val="ru-RU"/>
        </w:rPr>
        <w:t>е</w:t>
      </w:r>
      <w:ins w:id="1490" w:author="user" w:date="2025-02-22T17:25:00Z">
        <w:r w:rsidRPr="00D26162">
          <w:rPr>
            <w:rFonts w:cs="Times New Roman"/>
            <w:szCs w:val="24"/>
            <w:lang w:val="ru-RU"/>
          </w:rPr>
          <w:t>ртов</w:t>
        </w:r>
      </w:ins>
      <w:r w:rsidR="00B12311">
        <w:rPr>
          <w:rFonts w:cs="Times New Roman"/>
          <w:szCs w:val="24"/>
          <w:lang w:val="ru-RU"/>
        </w:rPr>
        <w:t>ы</w:t>
      </w:r>
      <w:ins w:id="1491" w:author="user" w:date="2025-02-22T17:25:00Z">
        <w:r w:rsidRPr="00D26162">
          <w:rPr>
            <w:rFonts w:cs="Times New Roman"/>
            <w:szCs w:val="24"/>
            <w:lang w:val="ru-RU"/>
          </w:rPr>
          <w:t xml:space="preserve"> культист</w:t>
        </w:r>
      </w:ins>
      <w:r w:rsidR="00B12311">
        <w:rPr>
          <w:rFonts w:cs="Times New Roman"/>
          <w:szCs w:val="24"/>
          <w:lang w:val="ru-RU"/>
        </w:rPr>
        <w:t>ы</w:t>
      </w:r>
      <w:ins w:id="1492" w:author="user" w:date="2025-02-22T17:25:00Z">
        <w:r w:rsidRPr="00D26162">
          <w:rPr>
            <w:rFonts w:cs="Times New Roman"/>
            <w:szCs w:val="24"/>
            <w:lang w:val="ru-RU"/>
          </w:rPr>
          <w:t>, котор</w:t>
        </w:r>
      </w:ins>
      <w:r w:rsidR="00B12311">
        <w:rPr>
          <w:rFonts w:cs="Times New Roman"/>
          <w:szCs w:val="24"/>
          <w:lang w:val="ru-RU"/>
        </w:rPr>
        <w:t>ых</w:t>
      </w:r>
      <w:ins w:id="1493" w:author="user" w:date="2025-02-22T17:25:00Z">
        <w:r w:rsidRPr="00D26162">
          <w:rPr>
            <w:rFonts w:cs="Times New Roman"/>
            <w:szCs w:val="24"/>
            <w:lang w:val="ru-RU"/>
          </w:rPr>
          <w:t xml:space="preserve"> когда-либо убивал </w:t>
        </w:r>
        <w:proofErr w:type="spellStart"/>
        <w:r w:rsidRPr="00D26162">
          <w:rPr>
            <w:rFonts w:cs="Times New Roman"/>
            <w:szCs w:val="24"/>
            <w:lang w:val="ru-RU"/>
          </w:rPr>
          <w:t>Гуннлаугур</w:t>
        </w:r>
        <w:proofErr w:type="spellEnd"/>
        <w:r w:rsidRPr="00D26162">
          <w:rPr>
            <w:rFonts w:cs="Times New Roman"/>
            <w:szCs w:val="24"/>
            <w:lang w:val="ru-RU"/>
          </w:rPr>
          <w:t xml:space="preserve"> — </w:t>
        </w:r>
      </w:ins>
      <w:r w:rsidR="00B12311">
        <w:rPr>
          <w:rFonts w:cs="Times New Roman"/>
          <w:szCs w:val="24"/>
          <w:lang w:val="ru-RU"/>
        </w:rPr>
        <w:t>разнузд</w:t>
      </w:r>
      <w:ins w:id="1494" w:author="user" w:date="2025-02-22T17:25:00Z">
        <w:r w:rsidRPr="00D26162">
          <w:rPr>
            <w:rFonts w:cs="Times New Roman"/>
            <w:szCs w:val="24"/>
            <w:lang w:val="ru-RU"/>
          </w:rPr>
          <w:t xml:space="preserve">анные, грубые татуировки, порезы, швы и импровизированные модификации тела. Все они были в </w:t>
        </w:r>
      </w:ins>
      <w:r w:rsidR="00B12311">
        <w:rPr>
          <w:rFonts w:cs="Times New Roman"/>
          <w:szCs w:val="24"/>
          <w:lang w:val="ru-RU"/>
        </w:rPr>
        <w:t>рванине</w:t>
      </w:r>
      <w:ins w:id="1495" w:author="user" w:date="2025-02-22T17:25:00Z">
        <w:r w:rsidRPr="00D26162">
          <w:rPr>
            <w:rFonts w:cs="Times New Roman"/>
            <w:szCs w:val="24"/>
            <w:lang w:val="ru-RU"/>
          </w:rPr>
          <w:t xml:space="preserve">, несмотря на изнуряющий холод, их </w:t>
        </w:r>
      </w:ins>
      <w:r w:rsidR="001B32ED">
        <w:rPr>
          <w:rFonts w:cs="Times New Roman"/>
          <w:szCs w:val="24"/>
          <w:lang w:val="ru-RU"/>
        </w:rPr>
        <w:t>расширенные</w:t>
      </w:r>
      <w:ins w:id="1496" w:author="user" w:date="2025-02-22T17:25:00Z">
        <w:r w:rsidRPr="00D26162">
          <w:rPr>
            <w:rFonts w:cs="Times New Roman"/>
            <w:szCs w:val="24"/>
            <w:lang w:val="ru-RU"/>
          </w:rPr>
          <w:t xml:space="preserve"> глаза </w:t>
        </w:r>
      </w:ins>
      <w:r w:rsidR="001B32ED">
        <w:rPr>
          <w:rFonts w:cs="Times New Roman"/>
          <w:szCs w:val="24"/>
          <w:lang w:val="ru-RU"/>
        </w:rPr>
        <w:t>говорили</w:t>
      </w:r>
      <w:ins w:id="1497" w:author="user" w:date="2025-02-22T17:25:00Z">
        <w:r w:rsidRPr="00D26162">
          <w:rPr>
            <w:rFonts w:cs="Times New Roman"/>
            <w:szCs w:val="24"/>
            <w:lang w:val="ru-RU"/>
          </w:rPr>
          <w:t xml:space="preserve"> о воздействии деш</w:t>
        </w:r>
      </w:ins>
      <w:r w:rsidR="00BF2D7C" w:rsidRPr="00D26162">
        <w:rPr>
          <w:rFonts w:cs="Times New Roman"/>
          <w:szCs w:val="24"/>
          <w:lang w:val="ru-RU"/>
        </w:rPr>
        <w:t>е</w:t>
      </w:r>
      <w:ins w:id="1498" w:author="user" w:date="2025-02-22T17:25:00Z">
        <w:r w:rsidRPr="00D26162">
          <w:rPr>
            <w:rFonts w:cs="Times New Roman"/>
            <w:szCs w:val="24"/>
            <w:lang w:val="ru-RU"/>
          </w:rPr>
          <w:t xml:space="preserve">вых боевых наркотиков. </w:t>
        </w:r>
      </w:ins>
    </w:p>
    <w:p w14:paraId="008F83E2" w14:textId="4D1C3F3B" w:rsidR="00EB7F0B" w:rsidRPr="00D26162" w:rsidRDefault="00EB7F0B" w:rsidP="00EB7F0B">
      <w:pPr>
        <w:ind w:firstLineChars="275" w:firstLine="660"/>
        <w:rPr>
          <w:ins w:id="1499" w:author="user" w:date="2025-02-22T17:25:00Z"/>
          <w:rFonts w:cs="Times New Roman"/>
          <w:szCs w:val="24"/>
          <w:lang w:val="ru-RU"/>
        </w:rPr>
      </w:pPr>
      <w:ins w:id="1500" w:author="user" w:date="2025-02-22T17:25:00Z">
        <w:r w:rsidRPr="00D26162">
          <w:rPr>
            <w:rFonts w:cs="Times New Roman"/>
            <w:szCs w:val="24"/>
            <w:lang w:val="ru-RU"/>
          </w:rPr>
          <w:t xml:space="preserve">Хотя двигались культисты </w:t>
        </w:r>
      </w:ins>
      <w:r w:rsidR="00304769">
        <w:rPr>
          <w:rFonts w:cs="Times New Roman"/>
          <w:szCs w:val="24"/>
          <w:lang w:val="ru-RU"/>
        </w:rPr>
        <w:t>как</w:t>
      </w:r>
      <w:r w:rsidR="00BD273F">
        <w:rPr>
          <w:rFonts w:cs="Times New Roman"/>
          <w:szCs w:val="24"/>
          <w:lang w:val="ru-RU"/>
        </w:rPr>
        <w:t xml:space="preserve"> </w:t>
      </w:r>
      <w:r w:rsidR="00304769">
        <w:rPr>
          <w:rFonts w:cs="Times New Roman"/>
          <w:szCs w:val="24"/>
          <w:lang w:val="ru-RU"/>
        </w:rPr>
        <w:t>попало</w:t>
      </w:r>
      <w:ins w:id="1501" w:author="user" w:date="2025-02-22T17:25:00Z">
        <w:r w:rsidRPr="00D26162">
          <w:rPr>
            <w:rFonts w:cs="Times New Roman"/>
            <w:szCs w:val="24"/>
            <w:lang w:val="ru-RU"/>
          </w:rPr>
          <w:t>, а целились п</w:t>
        </w:r>
      </w:ins>
      <w:r w:rsidR="001B32ED">
        <w:rPr>
          <w:rFonts w:cs="Times New Roman"/>
          <w:szCs w:val="24"/>
          <w:lang w:val="ru-RU"/>
        </w:rPr>
        <w:t>аршив</w:t>
      </w:r>
      <w:ins w:id="1502" w:author="user" w:date="2025-02-22T17:25:00Z">
        <w:r w:rsidRPr="00D26162">
          <w:rPr>
            <w:rFonts w:cs="Times New Roman"/>
            <w:szCs w:val="24"/>
            <w:lang w:val="ru-RU"/>
          </w:rPr>
          <w:t>о, их было много, и ещ</w:t>
        </w:r>
      </w:ins>
      <w:r w:rsidR="00BF2D7C" w:rsidRPr="00D26162">
        <w:rPr>
          <w:rFonts w:cs="Times New Roman"/>
          <w:szCs w:val="24"/>
          <w:lang w:val="ru-RU"/>
        </w:rPr>
        <w:t>е</w:t>
      </w:r>
      <w:ins w:id="1503" w:author="user" w:date="2025-02-22T17:25:00Z">
        <w:r w:rsidRPr="00D26162">
          <w:rPr>
            <w:rFonts w:cs="Times New Roman"/>
            <w:szCs w:val="24"/>
            <w:lang w:val="ru-RU"/>
          </w:rPr>
          <w:t xml:space="preserve"> больше </w:t>
        </w:r>
      </w:ins>
      <w:r w:rsidR="00BD273F">
        <w:rPr>
          <w:rFonts w:cs="Times New Roman"/>
          <w:szCs w:val="24"/>
          <w:lang w:val="ru-RU"/>
        </w:rPr>
        <w:t xml:space="preserve">— </w:t>
      </w:r>
      <w:ins w:id="1504" w:author="user" w:date="2025-02-22T17:25:00Z">
        <w:r w:rsidRPr="00D26162">
          <w:rPr>
            <w:rFonts w:cs="Times New Roman"/>
            <w:szCs w:val="24"/>
            <w:lang w:val="ru-RU"/>
          </w:rPr>
          <w:t xml:space="preserve">на подходе. </w:t>
        </w:r>
      </w:ins>
    </w:p>
    <w:p w14:paraId="1CC320F0" w14:textId="660D1AC0" w:rsidR="00EB7F0B" w:rsidRPr="00D26162" w:rsidRDefault="00EB7F0B" w:rsidP="00EB7F0B">
      <w:pPr>
        <w:ind w:firstLineChars="275" w:firstLine="660"/>
        <w:rPr>
          <w:ins w:id="1505" w:author="user" w:date="2025-02-22T17:25:00Z"/>
          <w:rFonts w:cs="Times New Roman"/>
          <w:szCs w:val="24"/>
          <w:lang w:val="ru-RU"/>
        </w:rPr>
      </w:pPr>
      <w:proofErr w:type="spellStart"/>
      <w:ins w:id="1506" w:author="user" w:date="2025-02-22T17:25:00Z">
        <w:r w:rsidRPr="00D26162">
          <w:rPr>
            <w:rFonts w:cs="Times New Roman"/>
            <w:szCs w:val="24"/>
            <w:lang w:val="ru-RU"/>
          </w:rPr>
          <w:t>Гуннлаугур</w:t>
        </w:r>
        <w:proofErr w:type="spellEnd"/>
        <w:r w:rsidRPr="00D26162">
          <w:rPr>
            <w:rFonts w:cs="Times New Roman"/>
            <w:szCs w:val="24"/>
            <w:lang w:val="ru-RU"/>
          </w:rPr>
          <w:t xml:space="preserve"> нажал на акселератор, используя инерцию скольжения, чтобы сильнее разогнать «</w:t>
        </w:r>
        <w:proofErr w:type="spellStart"/>
        <w:r w:rsidRPr="00D26162">
          <w:rPr>
            <w:rFonts w:cs="Times New Roman"/>
            <w:szCs w:val="24"/>
            <w:lang w:val="ru-RU"/>
          </w:rPr>
          <w:t>Таврокс</w:t>
        </w:r>
        <w:proofErr w:type="spellEnd"/>
        <w:r w:rsidRPr="00D26162">
          <w:rPr>
            <w:rFonts w:cs="Times New Roman"/>
            <w:szCs w:val="24"/>
            <w:lang w:val="ru-RU"/>
          </w:rPr>
          <w:t xml:space="preserve">», </w:t>
        </w:r>
      </w:ins>
      <w:r w:rsidR="001B32ED">
        <w:rPr>
          <w:rFonts w:cs="Times New Roman"/>
          <w:szCs w:val="24"/>
          <w:lang w:val="ru-RU"/>
        </w:rPr>
        <w:t>и махну</w:t>
      </w:r>
      <w:r w:rsidR="00BD273F">
        <w:rPr>
          <w:rFonts w:cs="Times New Roman"/>
          <w:szCs w:val="24"/>
          <w:lang w:val="ru-RU"/>
        </w:rPr>
        <w:t>л</w:t>
      </w:r>
      <w:r w:rsidR="001B32ED">
        <w:rPr>
          <w:rFonts w:cs="Times New Roman"/>
          <w:szCs w:val="24"/>
          <w:lang w:val="ru-RU"/>
        </w:rPr>
        <w:t xml:space="preserve"> рукой на</w:t>
      </w:r>
      <w:ins w:id="1507" w:author="user" w:date="2025-02-22T17:25:00Z">
        <w:r w:rsidRPr="00D26162">
          <w:rPr>
            <w:rFonts w:cs="Times New Roman"/>
            <w:szCs w:val="24"/>
            <w:lang w:val="ru-RU"/>
          </w:rPr>
          <w:t xml:space="preserve"> </w:t>
        </w:r>
      </w:ins>
      <w:r w:rsidR="00BD273F">
        <w:rPr>
          <w:rFonts w:cs="Times New Roman"/>
          <w:szCs w:val="24"/>
          <w:lang w:val="ru-RU"/>
        </w:rPr>
        <w:t>то</w:t>
      </w:r>
      <w:ins w:id="1508" w:author="user" w:date="2025-02-22T17:25:00Z">
        <w:r w:rsidRPr="00D26162">
          <w:rPr>
            <w:rFonts w:cs="Times New Roman"/>
            <w:szCs w:val="24"/>
            <w:lang w:val="ru-RU"/>
          </w:rPr>
          <w:t xml:space="preserve">, </w:t>
        </w:r>
      </w:ins>
      <w:r w:rsidR="00BD273F">
        <w:rPr>
          <w:rFonts w:cs="Times New Roman"/>
          <w:szCs w:val="24"/>
          <w:lang w:val="ru-RU"/>
        </w:rPr>
        <w:t>что</w:t>
      </w:r>
      <w:ins w:id="1509" w:author="user" w:date="2025-02-22T17:25:00Z">
        <w:r w:rsidRPr="00D26162">
          <w:rPr>
            <w:rFonts w:cs="Times New Roman"/>
            <w:szCs w:val="24"/>
            <w:lang w:val="ru-RU"/>
          </w:rPr>
          <w:t xml:space="preserve"> бронетранспорт</w:t>
        </w:r>
      </w:ins>
      <w:r w:rsidR="00BF2D7C" w:rsidRPr="00D26162">
        <w:rPr>
          <w:rFonts w:cs="Times New Roman"/>
          <w:szCs w:val="24"/>
          <w:lang w:val="ru-RU"/>
        </w:rPr>
        <w:t>е</w:t>
      </w:r>
      <w:ins w:id="1510" w:author="user" w:date="2025-02-22T17:25:00Z">
        <w:r w:rsidRPr="00D26162">
          <w:rPr>
            <w:rFonts w:cs="Times New Roman"/>
            <w:szCs w:val="24"/>
            <w:lang w:val="ru-RU"/>
          </w:rPr>
          <w:t>р на неровной местности</w:t>
        </w:r>
      </w:ins>
      <w:r w:rsidR="00BD273F">
        <w:rPr>
          <w:rFonts w:cs="Times New Roman"/>
          <w:szCs w:val="24"/>
          <w:lang w:val="ru-RU"/>
        </w:rPr>
        <w:t xml:space="preserve"> рисковал влететь в аварию</w:t>
      </w:r>
      <w:ins w:id="1511" w:author="user" w:date="2025-02-22T17:25:00Z">
        <w:r w:rsidRPr="00D26162">
          <w:rPr>
            <w:rFonts w:cs="Times New Roman"/>
            <w:szCs w:val="24"/>
            <w:lang w:val="ru-RU"/>
          </w:rPr>
          <w:t xml:space="preserve">. Одна из разведывательных машин подъехала слишком близко, и </w:t>
        </w:r>
        <w:proofErr w:type="spellStart"/>
        <w:r w:rsidRPr="00D26162">
          <w:rPr>
            <w:rFonts w:cs="Times New Roman"/>
            <w:szCs w:val="24"/>
            <w:lang w:val="ru-RU"/>
          </w:rPr>
          <w:t>Раскалыватель</w:t>
        </w:r>
        <w:proofErr w:type="spellEnd"/>
        <w:r w:rsidRPr="00D26162">
          <w:rPr>
            <w:rFonts w:cs="Times New Roman"/>
            <w:szCs w:val="24"/>
            <w:lang w:val="ru-RU"/>
          </w:rPr>
          <w:t xml:space="preserve"> Черепов врезался прямо в не</w:t>
        </w:r>
      </w:ins>
      <w:r w:rsidR="00BF2D7C" w:rsidRPr="00D26162">
        <w:rPr>
          <w:rFonts w:cs="Times New Roman"/>
          <w:szCs w:val="24"/>
          <w:lang w:val="ru-RU"/>
        </w:rPr>
        <w:t>е</w:t>
      </w:r>
      <w:r w:rsidR="001B32ED">
        <w:rPr>
          <w:rFonts w:cs="Times New Roman"/>
          <w:szCs w:val="24"/>
          <w:lang w:val="ru-RU"/>
        </w:rPr>
        <w:t>;</w:t>
      </w:r>
      <w:ins w:id="1512" w:author="user" w:date="2025-02-22T17:25:00Z">
        <w:r w:rsidRPr="00D26162">
          <w:rPr>
            <w:rFonts w:cs="Times New Roman"/>
            <w:szCs w:val="24"/>
            <w:lang w:val="ru-RU"/>
          </w:rPr>
          <w:t xml:space="preserve"> </w:t>
        </w:r>
        <w:r w:rsidR="00BD273F" w:rsidRPr="00D26162">
          <w:rPr>
            <w:rFonts w:cs="Times New Roman"/>
            <w:szCs w:val="24"/>
            <w:lang w:val="ru-RU"/>
          </w:rPr>
          <w:t>от удара о тяж</w:t>
        </w:r>
      </w:ins>
      <w:r w:rsidR="00BD273F" w:rsidRPr="00D26162">
        <w:rPr>
          <w:rFonts w:cs="Times New Roman"/>
          <w:szCs w:val="24"/>
          <w:lang w:val="ru-RU"/>
        </w:rPr>
        <w:t>е</w:t>
      </w:r>
      <w:ins w:id="1513" w:author="user" w:date="2025-02-22T17:25:00Z">
        <w:r w:rsidR="00BD273F" w:rsidRPr="00D26162">
          <w:rPr>
            <w:rFonts w:cs="Times New Roman"/>
            <w:szCs w:val="24"/>
            <w:lang w:val="ru-RU"/>
          </w:rPr>
          <w:t>лый бампер</w:t>
        </w:r>
      </w:ins>
      <w:r w:rsidR="00BD273F" w:rsidRPr="00D26162">
        <w:rPr>
          <w:rFonts w:cs="Times New Roman"/>
          <w:szCs w:val="24"/>
          <w:lang w:val="ru-RU"/>
        </w:rPr>
        <w:t xml:space="preserve"> </w:t>
      </w:r>
      <w:ins w:id="1514" w:author="user" w:date="2025-02-22T17:25:00Z">
        <w:r w:rsidRPr="00D26162">
          <w:rPr>
            <w:rFonts w:cs="Times New Roman"/>
            <w:szCs w:val="24"/>
            <w:lang w:val="ru-RU"/>
          </w:rPr>
          <w:t>колымага разлетелась вдребезги. «</w:t>
        </w:r>
        <w:proofErr w:type="spellStart"/>
        <w:r w:rsidRPr="00D26162">
          <w:rPr>
            <w:rFonts w:cs="Times New Roman"/>
            <w:szCs w:val="24"/>
            <w:lang w:val="ru-RU"/>
          </w:rPr>
          <w:t>Таврокс</w:t>
        </w:r>
        <w:proofErr w:type="spellEnd"/>
        <w:r w:rsidRPr="00D26162">
          <w:rPr>
            <w:rFonts w:cs="Times New Roman"/>
            <w:szCs w:val="24"/>
            <w:lang w:val="ru-RU"/>
          </w:rPr>
          <w:t xml:space="preserve">» сильно накренился, с хрустом </w:t>
        </w:r>
      </w:ins>
      <w:r w:rsidR="00BD273F">
        <w:rPr>
          <w:rFonts w:cs="Times New Roman"/>
          <w:szCs w:val="24"/>
          <w:lang w:val="ru-RU"/>
        </w:rPr>
        <w:t xml:space="preserve">переезжая через </w:t>
      </w:r>
      <w:ins w:id="1515" w:author="user" w:date="2025-02-22T17:25:00Z">
        <w:r w:rsidRPr="00D26162">
          <w:rPr>
            <w:rFonts w:cs="Times New Roman"/>
            <w:szCs w:val="24"/>
            <w:lang w:val="ru-RU"/>
          </w:rPr>
          <w:t>обломки и едва ли не теряя сцепление с дорогой, пока гусеницы не зарылись в грунт, продолжая толкать бронетранспорт</w:t>
        </w:r>
      </w:ins>
      <w:r w:rsidR="00BF2D7C" w:rsidRPr="00D26162">
        <w:rPr>
          <w:rFonts w:cs="Times New Roman"/>
          <w:szCs w:val="24"/>
          <w:lang w:val="ru-RU"/>
        </w:rPr>
        <w:t>е</w:t>
      </w:r>
      <w:ins w:id="1516" w:author="user" w:date="2025-02-22T17:25:00Z">
        <w:r w:rsidRPr="00D26162">
          <w:rPr>
            <w:rFonts w:cs="Times New Roman"/>
            <w:szCs w:val="24"/>
            <w:lang w:val="ru-RU"/>
          </w:rPr>
          <w:t>р впер</w:t>
        </w:r>
      </w:ins>
      <w:r w:rsidR="00BF2D7C" w:rsidRPr="00D26162">
        <w:rPr>
          <w:rFonts w:cs="Times New Roman"/>
          <w:szCs w:val="24"/>
          <w:lang w:val="ru-RU"/>
        </w:rPr>
        <w:t>е</w:t>
      </w:r>
      <w:ins w:id="1517" w:author="user" w:date="2025-02-22T17:25:00Z">
        <w:r w:rsidRPr="00D26162">
          <w:rPr>
            <w:rFonts w:cs="Times New Roman"/>
            <w:szCs w:val="24"/>
            <w:lang w:val="ru-RU"/>
          </w:rPr>
          <w:t xml:space="preserve">д. </w:t>
        </w:r>
      </w:ins>
    </w:p>
    <w:p w14:paraId="04D354A2" w14:textId="6600AC35" w:rsidR="00EB7F0B" w:rsidRPr="00D26162" w:rsidRDefault="00EB7F0B" w:rsidP="00EB7F0B">
      <w:pPr>
        <w:ind w:firstLineChars="275" w:firstLine="660"/>
        <w:rPr>
          <w:ins w:id="1518" w:author="user" w:date="2025-02-22T17:25:00Z"/>
          <w:rFonts w:cs="Times New Roman"/>
          <w:szCs w:val="24"/>
          <w:lang w:val="ru-RU"/>
        </w:rPr>
      </w:pPr>
      <w:proofErr w:type="spellStart"/>
      <w:ins w:id="1519" w:author="user" w:date="2025-02-22T17:25:00Z">
        <w:r w:rsidRPr="00BD273F">
          <w:rPr>
            <w:rFonts w:cs="Times New Roman"/>
            <w:szCs w:val="24"/>
            <w:lang w:val="ru-RU"/>
          </w:rPr>
          <w:t>Ольгейр</w:t>
        </w:r>
        <w:proofErr w:type="spellEnd"/>
        <w:r w:rsidRPr="00BD273F">
          <w:rPr>
            <w:rFonts w:cs="Times New Roman"/>
            <w:szCs w:val="24"/>
            <w:lang w:val="ru-RU"/>
          </w:rPr>
          <w:t xml:space="preserve"> уже в</w:t>
        </w:r>
      </w:ins>
      <w:r w:rsidR="00BF2D7C" w:rsidRPr="00BD273F">
        <w:rPr>
          <w:rFonts w:cs="Times New Roman"/>
          <w:szCs w:val="24"/>
          <w:lang w:val="ru-RU"/>
        </w:rPr>
        <w:t>е</w:t>
      </w:r>
      <w:ins w:id="1520" w:author="user" w:date="2025-02-22T17:25:00Z">
        <w:r w:rsidRPr="00BD273F">
          <w:rPr>
            <w:rFonts w:cs="Times New Roman"/>
            <w:szCs w:val="24"/>
            <w:lang w:val="ru-RU"/>
          </w:rPr>
          <w:t>л свободный огонь по приближающимся машинам, механически «переж</w:t>
        </w:r>
      </w:ins>
      <w:r w:rsidR="00BF2D7C" w:rsidRPr="00BD273F">
        <w:rPr>
          <w:rFonts w:cs="Times New Roman"/>
          <w:szCs w:val="24"/>
          <w:lang w:val="ru-RU"/>
        </w:rPr>
        <w:t>е</w:t>
      </w:r>
      <w:ins w:id="1521" w:author="user" w:date="2025-02-22T17:25:00Z">
        <w:r w:rsidRPr="00BD273F">
          <w:rPr>
            <w:rFonts w:cs="Times New Roman"/>
            <w:szCs w:val="24"/>
            <w:lang w:val="ru-RU"/>
          </w:rPr>
          <w:t>вывая» ленты</w:t>
        </w:r>
        <w:r w:rsidRPr="00D26162">
          <w:rPr>
            <w:rFonts w:cs="Times New Roman"/>
            <w:szCs w:val="24"/>
            <w:lang w:val="ru-RU"/>
          </w:rPr>
          <w:t xml:space="preserve"> с боеприпасами. Остальная часть стаи </w:t>
        </w:r>
      </w:ins>
      <w:r w:rsidR="00BD273F">
        <w:rPr>
          <w:rFonts w:cs="Times New Roman"/>
          <w:szCs w:val="24"/>
          <w:lang w:val="ru-RU"/>
        </w:rPr>
        <w:t>устроила</w:t>
      </w:r>
      <w:r w:rsidR="001B32ED">
        <w:rPr>
          <w:rFonts w:cs="Times New Roman"/>
          <w:szCs w:val="24"/>
          <w:lang w:val="ru-RU"/>
        </w:rPr>
        <w:t xml:space="preserve"> стрельбу</w:t>
      </w:r>
      <w:ins w:id="1522" w:author="user" w:date="2025-02-22T17:25:00Z">
        <w:r w:rsidRPr="00D26162">
          <w:rPr>
            <w:rFonts w:cs="Times New Roman"/>
            <w:szCs w:val="24"/>
            <w:lang w:val="ru-RU"/>
          </w:rPr>
          <w:t xml:space="preserve"> из </w:t>
        </w:r>
        <w:proofErr w:type="spellStart"/>
        <w:r w:rsidRPr="00D26162">
          <w:rPr>
            <w:rFonts w:cs="Times New Roman"/>
            <w:szCs w:val="24"/>
            <w:lang w:val="ru-RU"/>
          </w:rPr>
          <w:t>болтеров</w:t>
        </w:r>
      </w:ins>
      <w:proofErr w:type="spellEnd"/>
      <w:r w:rsidR="00BD273F">
        <w:rPr>
          <w:rFonts w:cs="Times New Roman"/>
          <w:szCs w:val="24"/>
          <w:lang w:val="ru-RU"/>
        </w:rPr>
        <w:t>;</w:t>
      </w:r>
      <w:ins w:id="1523" w:author="user" w:date="2025-02-22T17:25:00Z">
        <w:r w:rsidRPr="00D26162">
          <w:rPr>
            <w:rFonts w:cs="Times New Roman"/>
            <w:szCs w:val="24"/>
            <w:lang w:val="ru-RU"/>
          </w:rPr>
          <w:t xml:space="preserve"> несмотря на бешеную скорость</w:t>
        </w:r>
      </w:ins>
      <w:r w:rsidR="00BD273F">
        <w:rPr>
          <w:rFonts w:cs="Times New Roman"/>
          <w:szCs w:val="24"/>
          <w:lang w:val="ru-RU"/>
        </w:rPr>
        <w:t>,</w:t>
      </w:r>
      <w:ins w:id="1524" w:author="user" w:date="2025-02-22T17:25:00Z">
        <w:r w:rsidRPr="00D26162">
          <w:rPr>
            <w:rFonts w:cs="Times New Roman"/>
            <w:szCs w:val="24"/>
            <w:lang w:val="ru-RU"/>
          </w:rPr>
          <w:t xml:space="preserve"> каждый выстрел был </w:t>
        </w:r>
      </w:ins>
      <w:r w:rsidR="001B32ED">
        <w:rPr>
          <w:rFonts w:cs="Times New Roman"/>
          <w:szCs w:val="24"/>
          <w:lang w:val="ru-RU"/>
        </w:rPr>
        <w:t>безупреч</w:t>
      </w:r>
      <w:ins w:id="1525" w:author="user" w:date="2025-02-22T17:25:00Z">
        <w:r w:rsidRPr="00D26162">
          <w:rPr>
            <w:rFonts w:cs="Times New Roman"/>
            <w:szCs w:val="24"/>
            <w:lang w:val="ru-RU"/>
          </w:rPr>
          <w:t xml:space="preserve">но точным, уничтожая </w:t>
        </w:r>
      </w:ins>
      <w:r w:rsidR="00BD273F">
        <w:rPr>
          <w:rFonts w:cs="Times New Roman"/>
          <w:szCs w:val="24"/>
          <w:lang w:val="ru-RU"/>
        </w:rPr>
        <w:t>и</w:t>
      </w:r>
      <w:ins w:id="1526" w:author="user" w:date="2025-02-22T17:25:00Z">
        <w:r w:rsidRPr="00D26162">
          <w:rPr>
            <w:rFonts w:cs="Times New Roman"/>
            <w:szCs w:val="24"/>
            <w:lang w:val="ru-RU"/>
          </w:rPr>
          <w:t xml:space="preserve"> засевших в окопах снайперов, и мчащиеся машины. </w:t>
        </w:r>
        <w:r w:rsidR="00BD273F" w:rsidRPr="00D26162">
          <w:rPr>
            <w:rFonts w:cs="Times New Roman"/>
            <w:szCs w:val="24"/>
            <w:lang w:val="ru-RU"/>
          </w:rPr>
          <w:t>Ветер</w:t>
        </w:r>
      </w:ins>
      <w:r w:rsidR="00BD273F">
        <w:rPr>
          <w:rFonts w:cs="Times New Roman"/>
          <w:szCs w:val="24"/>
          <w:lang w:val="ru-RU"/>
        </w:rPr>
        <w:t xml:space="preserve"> </w:t>
      </w:r>
      <w:ins w:id="1527" w:author="user" w:date="2025-02-22T17:25:00Z">
        <w:r w:rsidR="00BD273F" w:rsidRPr="00D26162">
          <w:rPr>
            <w:rFonts w:cs="Times New Roman"/>
            <w:szCs w:val="24"/>
            <w:lang w:val="ru-RU"/>
          </w:rPr>
          <w:t>завывал</w:t>
        </w:r>
      </w:ins>
      <w:r w:rsidR="00BD273F" w:rsidRPr="00D26162">
        <w:rPr>
          <w:rFonts w:cs="Times New Roman"/>
          <w:szCs w:val="24"/>
          <w:lang w:val="ru-RU"/>
        </w:rPr>
        <w:t xml:space="preserve"> </w:t>
      </w:r>
      <w:r w:rsidR="00BD273F">
        <w:rPr>
          <w:rFonts w:cs="Times New Roman"/>
          <w:szCs w:val="24"/>
          <w:lang w:val="ru-RU"/>
        </w:rPr>
        <w:t>в</w:t>
      </w:r>
      <w:ins w:id="1528" w:author="user" w:date="2025-02-22T17:25:00Z">
        <w:r w:rsidRPr="00D26162">
          <w:rPr>
            <w:rFonts w:cs="Times New Roman"/>
            <w:szCs w:val="24"/>
            <w:lang w:val="ru-RU"/>
          </w:rPr>
          <w:t xml:space="preserve"> долине, разнося клубы дыма от перегруженных двигателей.</w:t>
        </w:r>
      </w:ins>
    </w:p>
    <w:p w14:paraId="3A6287BB" w14:textId="77777777" w:rsidR="00EB7F0B" w:rsidRPr="00D26162" w:rsidRDefault="00EB7F0B" w:rsidP="00EB7F0B">
      <w:pPr>
        <w:ind w:firstLineChars="275" w:firstLine="660"/>
        <w:rPr>
          <w:ins w:id="1529" w:author="user" w:date="2025-02-22T17:25:00Z"/>
          <w:rFonts w:cs="Times New Roman"/>
          <w:szCs w:val="24"/>
          <w:lang w:val="ru-RU"/>
        </w:rPr>
      </w:pPr>
      <w:ins w:id="1530" w:author="user" w:date="2025-02-22T17:25:00Z">
        <w:r w:rsidRPr="00D26162">
          <w:rPr>
            <w:rFonts w:cs="Times New Roman"/>
            <w:szCs w:val="24"/>
            <w:lang w:val="ru-RU"/>
          </w:rPr>
          <w:t xml:space="preserve">— Они перекрыли дорогу, — предупредил Ингвар, спокойно перезаряжаясь, прежде чем вернуться к </w:t>
        </w:r>
        <w:proofErr w:type="spellStart"/>
        <w:r w:rsidRPr="00D26162">
          <w:rPr>
            <w:rFonts w:cs="Times New Roman"/>
            <w:szCs w:val="24"/>
            <w:lang w:val="ru-RU"/>
          </w:rPr>
          <w:t>болтеру</w:t>
        </w:r>
        <w:proofErr w:type="spellEnd"/>
        <w:r w:rsidRPr="00D26162">
          <w:rPr>
            <w:rFonts w:cs="Times New Roman"/>
            <w:szCs w:val="24"/>
            <w:lang w:val="ru-RU"/>
          </w:rPr>
          <w:t xml:space="preserve">. </w:t>
        </w:r>
      </w:ins>
    </w:p>
    <w:p w14:paraId="70FDEDF4" w14:textId="117FA958" w:rsidR="00EB7F0B" w:rsidRPr="00D26162" w:rsidRDefault="00EB7F0B" w:rsidP="00EB7F0B">
      <w:pPr>
        <w:ind w:firstLineChars="275" w:firstLine="660"/>
        <w:rPr>
          <w:ins w:id="1531" w:author="user" w:date="2025-02-22T17:25:00Z"/>
          <w:rFonts w:cs="Times New Roman"/>
          <w:szCs w:val="24"/>
          <w:lang w:val="ru-RU"/>
        </w:rPr>
      </w:pPr>
      <w:ins w:id="1532" w:author="user" w:date="2025-02-22T17:25:00Z">
        <w:r w:rsidRPr="00D26162">
          <w:rPr>
            <w:rFonts w:cs="Times New Roman"/>
            <w:szCs w:val="24"/>
            <w:lang w:val="ru-RU"/>
          </w:rPr>
          <w:t xml:space="preserve">— </w:t>
        </w:r>
      </w:ins>
      <w:r w:rsidR="001B32ED">
        <w:rPr>
          <w:rFonts w:cs="Times New Roman"/>
          <w:szCs w:val="24"/>
          <w:lang w:val="ru-RU"/>
        </w:rPr>
        <w:t>Ясное дело,</w:t>
      </w:r>
      <w:ins w:id="1533" w:author="user" w:date="2025-02-22T17:25:00Z">
        <w:r w:rsidRPr="00D26162">
          <w:rPr>
            <w:rFonts w:cs="Times New Roman"/>
            <w:szCs w:val="24"/>
            <w:lang w:val="ru-RU"/>
          </w:rPr>
          <w:t xml:space="preserve"> перекрыли, — рыкнул </w:t>
        </w:r>
        <w:proofErr w:type="spellStart"/>
        <w:r w:rsidRPr="00D26162">
          <w:rPr>
            <w:rFonts w:cs="Times New Roman"/>
            <w:szCs w:val="24"/>
            <w:lang w:val="ru-RU"/>
          </w:rPr>
          <w:t>Гуннлаугур</w:t>
        </w:r>
        <w:proofErr w:type="spellEnd"/>
        <w:r w:rsidRPr="00D26162">
          <w:rPr>
            <w:rFonts w:cs="Times New Roman"/>
            <w:szCs w:val="24"/>
            <w:lang w:val="ru-RU"/>
          </w:rPr>
          <w:t xml:space="preserve">, </w:t>
        </w:r>
      </w:ins>
      <w:r w:rsidR="00BD273F">
        <w:rPr>
          <w:rFonts w:cs="Times New Roman"/>
          <w:szCs w:val="24"/>
          <w:lang w:val="ru-RU"/>
        </w:rPr>
        <w:t>по-прежнему</w:t>
      </w:r>
      <w:ins w:id="1534" w:author="user" w:date="2025-02-22T17:25:00Z">
        <w:r w:rsidRPr="00D26162">
          <w:rPr>
            <w:rFonts w:cs="Times New Roman"/>
            <w:szCs w:val="24"/>
            <w:lang w:val="ru-RU"/>
          </w:rPr>
          <w:t xml:space="preserve"> выжима</w:t>
        </w:r>
      </w:ins>
      <w:r w:rsidR="00BD273F">
        <w:rPr>
          <w:rFonts w:cs="Times New Roman"/>
          <w:szCs w:val="24"/>
          <w:lang w:val="ru-RU"/>
        </w:rPr>
        <w:t>я</w:t>
      </w:r>
      <w:ins w:id="1535" w:author="user" w:date="2025-02-22T17:25:00Z">
        <w:r w:rsidRPr="00D26162">
          <w:rPr>
            <w:rFonts w:cs="Times New Roman"/>
            <w:szCs w:val="24"/>
            <w:lang w:val="ru-RU"/>
          </w:rPr>
          <w:t xml:space="preserve"> из «</w:t>
        </w:r>
        <w:proofErr w:type="spellStart"/>
        <w:r w:rsidRPr="00D26162">
          <w:rPr>
            <w:rFonts w:cs="Times New Roman"/>
            <w:szCs w:val="24"/>
            <w:lang w:val="ru-RU"/>
          </w:rPr>
          <w:t>Таврокса</w:t>
        </w:r>
        <w:proofErr w:type="spellEnd"/>
        <w:r w:rsidRPr="00D26162">
          <w:rPr>
            <w:rFonts w:cs="Times New Roman"/>
            <w:szCs w:val="24"/>
            <w:lang w:val="ru-RU"/>
          </w:rPr>
          <w:t>» вс</w:t>
        </w:r>
      </w:ins>
      <w:r w:rsidR="00BF2D7C" w:rsidRPr="00D26162">
        <w:rPr>
          <w:rFonts w:cs="Times New Roman"/>
          <w:szCs w:val="24"/>
          <w:lang w:val="ru-RU"/>
        </w:rPr>
        <w:t>е</w:t>
      </w:r>
      <w:ins w:id="1536" w:author="user" w:date="2025-02-22T17:25:00Z">
        <w:r w:rsidRPr="00D26162">
          <w:rPr>
            <w:rFonts w:cs="Times New Roman"/>
            <w:szCs w:val="24"/>
            <w:lang w:val="ru-RU"/>
          </w:rPr>
          <w:t xml:space="preserve">, что можно. </w:t>
        </w:r>
      </w:ins>
      <w:r w:rsidR="00BD273F">
        <w:rPr>
          <w:rFonts w:cs="Times New Roman"/>
          <w:szCs w:val="24"/>
          <w:lang w:val="ru-RU"/>
        </w:rPr>
        <w:t>Р</w:t>
      </w:r>
      <w:ins w:id="1537" w:author="user" w:date="2025-02-22T17:25:00Z">
        <w:r w:rsidRPr="00D26162">
          <w:rPr>
            <w:rFonts w:cs="Times New Roman"/>
            <w:szCs w:val="24"/>
            <w:lang w:val="ru-RU"/>
          </w:rPr>
          <w:t>азведчики разворачивались</w:t>
        </w:r>
      </w:ins>
      <w:r w:rsidR="00BD273F" w:rsidRPr="00BD273F">
        <w:rPr>
          <w:rFonts w:cs="Times New Roman"/>
          <w:szCs w:val="24"/>
          <w:lang w:val="ru-RU"/>
        </w:rPr>
        <w:t xml:space="preserve"> </w:t>
      </w:r>
      <w:ins w:id="1538" w:author="user" w:date="2025-02-22T17:25:00Z">
        <w:r w:rsidR="00BD273F" w:rsidRPr="00D26162">
          <w:rPr>
            <w:rFonts w:cs="Times New Roman"/>
            <w:szCs w:val="24"/>
            <w:lang w:val="ru-RU"/>
          </w:rPr>
          <w:t>со скрежетом и креном</w:t>
        </w:r>
        <w:r w:rsidRPr="00D26162">
          <w:rPr>
            <w:rFonts w:cs="Times New Roman"/>
            <w:szCs w:val="24"/>
            <w:lang w:val="ru-RU"/>
          </w:rPr>
          <w:t>, чтобы рвануть назад, вровень с бронетранспорт</w:t>
        </w:r>
      </w:ins>
      <w:r w:rsidR="00BF2D7C" w:rsidRPr="00D26162">
        <w:rPr>
          <w:rFonts w:cs="Times New Roman"/>
          <w:szCs w:val="24"/>
          <w:lang w:val="ru-RU"/>
        </w:rPr>
        <w:t>е</w:t>
      </w:r>
      <w:ins w:id="1539" w:author="user" w:date="2025-02-22T17:25:00Z">
        <w:r w:rsidRPr="00D26162">
          <w:rPr>
            <w:rFonts w:cs="Times New Roman"/>
            <w:szCs w:val="24"/>
            <w:lang w:val="ru-RU"/>
          </w:rPr>
          <w:t>ром. Машины культистов были намного быстрее, хотя и гораздо более хрупкими — некоторые из них мгновенно взрывались после того, как врезались в препятствия, а пассажиров подбрасывало в воздух, будто бумажные куклы. Огненный дождь становился вс</w:t>
        </w:r>
      </w:ins>
      <w:r w:rsidR="00BF2D7C" w:rsidRPr="00D26162">
        <w:rPr>
          <w:rFonts w:cs="Times New Roman"/>
          <w:szCs w:val="24"/>
          <w:lang w:val="ru-RU"/>
        </w:rPr>
        <w:t>е</w:t>
      </w:r>
      <w:ins w:id="1540" w:author="user" w:date="2025-02-22T17:25:00Z">
        <w:r w:rsidRPr="00D26162">
          <w:rPr>
            <w:rFonts w:cs="Times New Roman"/>
            <w:szCs w:val="24"/>
            <w:lang w:val="ru-RU"/>
          </w:rPr>
          <w:t xml:space="preserve"> интенсивнее — на каждую подбитую </w:t>
        </w:r>
        <w:proofErr w:type="spellStart"/>
        <w:r w:rsidRPr="00D26162">
          <w:rPr>
            <w:rFonts w:cs="Times New Roman"/>
            <w:szCs w:val="24"/>
            <w:lang w:val="ru-RU"/>
          </w:rPr>
          <w:t>Ольгейром</w:t>
        </w:r>
        <w:proofErr w:type="spellEnd"/>
        <w:r w:rsidRPr="00D26162">
          <w:rPr>
            <w:rFonts w:cs="Times New Roman"/>
            <w:szCs w:val="24"/>
            <w:lang w:val="ru-RU"/>
          </w:rPr>
          <w:t xml:space="preserve"> машину в поле зрения появлялась другая, спускавшаяся по крутым склонам долины и стрелявшая из </w:t>
        </w:r>
        <w:proofErr w:type="spellStart"/>
        <w:r w:rsidRPr="00D26162">
          <w:rPr>
            <w:rFonts w:cs="Times New Roman"/>
            <w:szCs w:val="24"/>
            <w:lang w:val="ru-RU"/>
          </w:rPr>
          <w:t>лазгана</w:t>
        </w:r>
        <w:proofErr w:type="spellEnd"/>
        <w:r w:rsidRPr="00D26162">
          <w:rPr>
            <w:rFonts w:cs="Times New Roman"/>
            <w:szCs w:val="24"/>
            <w:lang w:val="ru-RU"/>
          </w:rPr>
          <w:t xml:space="preserve"> или тяж</w:t>
        </w:r>
      </w:ins>
      <w:r w:rsidR="00BF2D7C" w:rsidRPr="00D26162">
        <w:rPr>
          <w:rFonts w:cs="Times New Roman"/>
          <w:szCs w:val="24"/>
          <w:lang w:val="ru-RU"/>
        </w:rPr>
        <w:t>е</w:t>
      </w:r>
      <w:ins w:id="1541" w:author="user" w:date="2025-02-22T17:25:00Z">
        <w:r w:rsidRPr="00D26162">
          <w:rPr>
            <w:rFonts w:cs="Times New Roman"/>
            <w:szCs w:val="24"/>
            <w:lang w:val="ru-RU"/>
          </w:rPr>
          <w:t xml:space="preserve">лого </w:t>
        </w:r>
        <w:proofErr w:type="spellStart"/>
        <w:r w:rsidRPr="00D26162">
          <w:rPr>
            <w:rFonts w:cs="Times New Roman"/>
            <w:szCs w:val="24"/>
            <w:lang w:val="ru-RU"/>
          </w:rPr>
          <w:t>стаббера</w:t>
        </w:r>
        <w:proofErr w:type="spellEnd"/>
        <w:r w:rsidRPr="00D26162">
          <w:rPr>
            <w:rFonts w:cs="Times New Roman"/>
            <w:szCs w:val="24"/>
            <w:lang w:val="ru-RU"/>
          </w:rPr>
          <w:t>. «</w:t>
        </w:r>
        <w:proofErr w:type="spellStart"/>
        <w:r w:rsidRPr="00D26162">
          <w:rPr>
            <w:rFonts w:cs="Times New Roman"/>
            <w:szCs w:val="24"/>
            <w:lang w:val="ru-RU"/>
          </w:rPr>
          <w:t>Таврокс</w:t>
        </w:r>
        <w:proofErr w:type="spellEnd"/>
        <w:r w:rsidRPr="00D26162">
          <w:rPr>
            <w:rFonts w:cs="Times New Roman"/>
            <w:szCs w:val="24"/>
            <w:lang w:val="ru-RU"/>
          </w:rPr>
          <w:t xml:space="preserve">» </w:t>
        </w:r>
      </w:ins>
      <w:r w:rsidR="00BD273F">
        <w:rPr>
          <w:rFonts w:cs="Times New Roman"/>
          <w:szCs w:val="24"/>
          <w:lang w:val="ru-RU"/>
        </w:rPr>
        <w:t>уже был весь в отметинах</w:t>
      </w:r>
      <w:ins w:id="1542" w:author="user" w:date="2025-02-22T17:25:00Z">
        <w:r w:rsidRPr="00D26162">
          <w:rPr>
            <w:rFonts w:cs="Times New Roman"/>
            <w:szCs w:val="24"/>
            <w:lang w:val="ru-RU"/>
          </w:rPr>
          <w:t xml:space="preserve">, </w:t>
        </w:r>
        <w:proofErr w:type="spellStart"/>
        <w:r w:rsidRPr="00D26162">
          <w:rPr>
            <w:rFonts w:cs="Times New Roman"/>
            <w:szCs w:val="24"/>
            <w:lang w:val="ru-RU"/>
          </w:rPr>
          <w:t>бронепластины</w:t>
        </w:r>
        <w:proofErr w:type="spellEnd"/>
        <w:r w:rsidRPr="00D26162">
          <w:rPr>
            <w:rFonts w:cs="Times New Roman"/>
            <w:szCs w:val="24"/>
            <w:lang w:val="ru-RU"/>
          </w:rPr>
          <w:t xml:space="preserve"> покрылись трещинами, гусеницы изрезало, а выхлопные трубы продырявило.</w:t>
        </w:r>
      </w:ins>
    </w:p>
    <w:p w14:paraId="589EAA11" w14:textId="48C019AC" w:rsidR="00EB7F0B" w:rsidRPr="00D26162" w:rsidRDefault="00BD273F" w:rsidP="00EB7F0B">
      <w:pPr>
        <w:ind w:firstLineChars="275" w:firstLine="660"/>
        <w:rPr>
          <w:ins w:id="1543" w:author="user" w:date="2025-02-22T17:25:00Z"/>
          <w:rFonts w:cs="Times New Roman"/>
          <w:szCs w:val="24"/>
          <w:lang w:val="ru-RU"/>
        </w:rPr>
      </w:pPr>
      <w:r>
        <w:rPr>
          <w:rFonts w:cs="Times New Roman"/>
          <w:szCs w:val="24"/>
          <w:lang w:val="ru-RU"/>
        </w:rPr>
        <w:t>Н</w:t>
      </w:r>
      <w:ins w:id="1544" w:author="user" w:date="2025-02-22T17:25:00Z">
        <w:r w:rsidR="00EB7F0B" w:rsidRPr="00D26162">
          <w:rPr>
            <w:rFonts w:cs="Times New Roman"/>
            <w:szCs w:val="24"/>
            <w:lang w:val="ru-RU"/>
          </w:rPr>
          <w:t>австречу</w:t>
        </w:r>
      </w:ins>
      <w:r>
        <w:rPr>
          <w:rFonts w:cs="Times New Roman"/>
          <w:szCs w:val="24"/>
          <w:lang w:val="ru-RU"/>
        </w:rPr>
        <w:t xml:space="preserve"> им взметнулась</w:t>
      </w:r>
      <w:ins w:id="1545" w:author="user" w:date="2025-02-22T17:25:00Z">
        <w:r w:rsidR="00EB7F0B" w:rsidRPr="00D26162">
          <w:rPr>
            <w:rFonts w:cs="Times New Roman"/>
            <w:szCs w:val="24"/>
            <w:lang w:val="ru-RU"/>
          </w:rPr>
          <w:t xml:space="preserve"> лесополос</w:t>
        </w:r>
      </w:ins>
      <w:r>
        <w:rPr>
          <w:rFonts w:cs="Times New Roman"/>
          <w:szCs w:val="24"/>
          <w:lang w:val="ru-RU"/>
        </w:rPr>
        <w:t>а</w:t>
      </w:r>
      <w:ins w:id="1546" w:author="user" w:date="2025-02-22T17:25:00Z">
        <w:r w:rsidR="00EB7F0B" w:rsidRPr="00D26162">
          <w:rPr>
            <w:rFonts w:cs="Times New Roman"/>
            <w:szCs w:val="24"/>
            <w:lang w:val="ru-RU"/>
          </w:rPr>
          <w:t xml:space="preserve"> </w:t>
        </w:r>
      </w:ins>
      <w:r>
        <w:rPr>
          <w:rFonts w:cs="Times New Roman"/>
          <w:szCs w:val="24"/>
          <w:lang w:val="ru-RU"/>
        </w:rPr>
        <w:t>— широкое</w:t>
      </w:r>
      <w:ins w:id="1547" w:author="user" w:date="2025-02-22T17:25:00Z">
        <w:r w:rsidR="00EB7F0B" w:rsidRPr="00D26162">
          <w:rPr>
            <w:rFonts w:cs="Times New Roman"/>
            <w:szCs w:val="24"/>
            <w:lang w:val="ru-RU"/>
          </w:rPr>
          <w:t xml:space="preserve"> т</w:t>
        </w:r>
      </w:ins>
      <w:r w:rsidR="00BF2D7C" w:rsidRPr="00D26162">
        <w:rPr>
          <w:rFonts w:cs="Times New Roman"/>
          <w:szCs w:val="24"/>
          <w:lang w:val="ru-RU"/>
        </w:rPr>
        <w:t>е</w:t>
      </w:r>
      <w:ins w:id="1548" w:author="user" w:date="2025-02-22T17:25:00Z">
        <w:r w:rsidR="00EB7F0B" w:rsidRPr="00D26162">
          <w:rPr>
            <w:rFonts w:cs="Times New Roman"/>
            <w:szCs w:val="24"/>
            <w:lang w:val="ru-RU"/>
          </w:rPr>
          <w:t>мно</w:t>
        </w:r>
      </w:ins>
      <w:r>
        <w:rPr>
          <w:rFonts w:cs="Times New Roman"/>
          <w:szCs w:val="24"/>
          <w:lang w:val="ru-RU"/>
        </w:rPr>
        <w:t>е</w:t>
      </w:r>
      <w:ins w:id="1549" w:author="user" w:date="2025-02-22T17:25:00Z">
        <w:r w:rsidR="00EB7F0B" w:rsidRPr="00D26162">
          <w:rPr>
            <w:rFonts w:cs="Times New Roman"/>
            <w:szCs w:val="24"/>
            <w:lang w:val="ru-RU"/>
          </w:rPr>
          <w:t xml:space="preserve"> </w:t>
        </w:r>
      </w:ins>
      <w:r>
        <w:rPr>
          <w:rFonts w:cs="Times New Roman"/>
          <w:szCs w:val="24"/>
          <w:lang w:val="ru-RU"/>
        </w:rPr>
        <w:t>живое заграждение</w:t>
      </w:r>
      <w:ins w:id="1550" w:author="user" w:date="2025-02-22T17:25:00Z">
        <w:r w:rsidR="00EB7F0B" w:rsidRPr="00D26162">
          <w:rPr>
            <w:rFonts w:cs="Times New Roman"/>
            <w:szCs w:val="24"/>
            <w:lang w:val="ru-RU"/>
          </w:rPr>
          <w:t>, идуще</w:t>
        </w:r>
      </w:ins>
      <w:r>
        <w:rPr>
          <w:rFonts w:cs="Times New Roman"/>
          <w:szCs w:val="24"/>
          <w:lang w:val="ru-RU"/>
        </w:rPr>
        <w:t>е</w:t>
      </w:r>
      <w:ins w:id="1551" w:author="user" w:date="2025-02-22T17:25:00Z">
        <w:r w:rsidR="00EB7F0B" w:rsidRPr="00D26162">
          <w:rPr>
            <w:rFonts w:cs="Times New Roman"/>
            <w:szCs w:val="24"/>
            <w:lang w:val="ru-RU"/>
          </w:rPr>
          <w:t xml:space="preserve"> по обе стороны от впадины. </w:t>
        </w:r>
      </w:ins>
      <w:r>
        <w:rPr>
          <w:rFonts w:cs="Times New Roman"/>
          <w:szCs w:val="24"/>
          <w:lang w:val="ru-RU"/>
        </w:rPr>
        <w:t>То, что могло сойти за тропу</w:t>
      </w:r>
      <w:ins w:id="1552" w:author="user" w:date="2025-02-22T17:25:00Z">
        <w:r w:rsidR="00EB7F0B" w:rsidRPr="00D26162">
          <w:rPr>
            <w:rFonts w:cs="Times New Roman"/>
            <w:szCs w:val="24"/>
            <w:lang w:val="ru-RU"/>
          </w:rPr>
          <w:t>, занес</w:t>
        </w:r>
      </w:ins>
      <w:r w:rsidR="00BF2D7C" w:rsidRPr="00D26162">
        <w:rPr>
          <w:rFonts w:cs="Times New Roman"/>
          <w:szCs w:val="24"/>
          <w:lang w:val="ru-RU"/>
        </w:rPr>
        <w:t>е</w:t>
      </w:r>
      <w:ins w:id="1553" w:author="user" w:date="2025-02-22T17:25:00Z">
        <w:r w:rsidR="00EB7F0B" w:rsidRPr="00D26162">
          <w:rPr>
            <w:rFonts w:cs="Times New Roman"/>
            <w:szCs w:val="24"/>
            <w:lang w:val="ru-RU"/>
          </w:rPr>
          <w:t>нную снегом и камнями</w:t>
        </w:r>
      </w:ins>
      <w:r>
        <w:rPr>
          <w:rFonts w:cs="Times New Roman"/>
          <w:szCs w:val="24"/>
          <w:lang w:val="ru-RU"/>
        </w:rPr>
        <w:t>, уходило прямо вперед</w:t>
      </w:r>
      <w:ins w:id="1554" w:author="user" w:date="2025-02-22T17:25:00Z">
        <w:r w:rsidR="00EB7F0B" w:rsidRPr="00D26162">
          <w:rPr>
            <w:rFonts w:cs="Times New Roman"/>
            <w:szCs w:val="24"/>
            <w:lang w:val="ru-RU"/>
          </w:rPr>
          <w:t xml:space="preserve">. </w:t>
        </w:r>
      </w:ins>
      <w:r>
        <w:rPr>
          <w:rFonts w:cs="Times New Roman"/>
          <w:szCs w:val="24"/>
          <w:lang w:val="ru-RU"/>
        </w:rPr>
        <w:t>Там</w:t>
      </w:r>
      <w:ins w:id="1555" w:author="user" w:date="2025-02-22T17:25:00Z">
        <w:r w:rsidR="00EB7F0B" w:rsidRPr="00D26162">
          <w:rPr>
            <w:rFonts w:cs="Times New Roman"/>
            <w:szCs w:val="24"/>
            <w:lang w:val="ru-RU"/>
          </w:rPr>
          <w:t xml:space="preserve">, где дорога пересекалась с лесом, </w:t>
        </w:r>
      </w:ins>
      <w:r>
        <w:rPr>
          <w:rFonts w:cs="Times New Roman"/>
          <w:szCs w:val="24"/>
          <w:lang w:val="ru-RU"/>
        </w:rPr>
        <w:t>воздвигли</w:t>
      </w:r>
      <w:ins w:id="1556" w:author="user" w:date="2025-02-22T17:25:00Z">
        <w:r w:rsidR="00EB7F0B" w:rsidRPr="00D26162">
          <w:rPr>
            <w:rFonts w:cs="Times New Roman"/>
            <w:szCs w:val="24"/>
            <w:lang w:val="ru-RU"/>
          </w:rPr>
          <w:t xml:space="preserve"> баррикад</w:t>
        </w:r>
      </w:ins>
      <w:r>
        <w:rPr>
          <w:rFonts w:cs="Times New Roman"/>
          <w:szCs w:val="24"/>
          <w:lang w:val="ru-RU"/>
        </w:rPr>
        <w:t>ы</w:t>
      </w:r>
      <w:ins w:id="1557" w:author="user" w:date="2025-02-22T17:25:00Z">
        <w:r w:rsidR="00EB7F0B" w:rsidRPr="00D26162">
          <w:rPr>
            <w:rFonts w:cs="Times New Roman"/>
            <w:szCs w:val="24"/>
            <w:lang w:val="ru-RU"/>
          </w:rPr>
          <w:t xml:space="preserve"> — шестифутов</w:t>
        </w:r>
      </w:ins>
      <w:r>
        <w:rPr>
          <w:rFonts w:cs="Times New Roman"/>
          <w:szCs w:val="24"/>
          <w:lang w:val="ru-RU"/>
        </w:rPr>
        <w:t>ы</w:t>
      </w:r>
      <w:ins w:id="1558" w:author="user" w:date="2025-02-22T17:25:00Z">
        <w:r w:rsidR="00EB7F0B" w:rsidRPr="00D26162">
          <w:rPr>
            <w:rFonts w:cs="Times New Roman"/>
            <w:szCs w:val="24"/>
            <w:lang w:val="ru-RU"/>
          </w:rPr>
          <w:t xml:space="preserve">е </w:t>
        </w:r>
        <w:r w:rsidR="00EB7F0B" w:rsidRPr="00D26162">
          <w:rPr>
            <w:rFonts w:cs="Times New Roman"/>
            <w:szCs w:val="24"/>
            <w:lang w:val="ru-RU"/>
          </w:rPr>
          <w:lastRenderedPageBreak/>
          <w:t>сооружени</w:t>
        </w:r>
      </w:ins>
      <w:r>
        <w:rPr>
          <w:rFonts w:cs="Times New Roman"/>
          <w:szCs w:val="24"/>
          <w:lang w:val="ru-RU"/>
        </w:rPr>
        <w:t>я,</w:t>
      </w:r>
      <w:ins w:id="1559" w:author="user" w:date="2025-02-22T17:25:00Z">
        <w:r w:rsidR="00EB7F0B" w:rsidRPr="00D26162">
          <w:rPr>
            <w:rFonts w:cs="Times New Roman"/>
            <w:szCs w:val="24"/>
            <w:lang w:val="ru-RU"/>
          </w:rPr>
          <w:t xml:space="preserve"> </w:t>
        </w:r>
      </w:ins>
      <w:r>
        <w:rPr>
          <w:rFonts w:cs="Times New Roman"/>
          <w:szCs w:val="24"/>
          <w:lang w:val="ru-RU"/>
        </w:rPr>
        <w:t xml:space="preserve">кое-как сколоченные из </w:t>
      </w:r>
      <w:ins w:id="1560" w:author="user" w:date="2025-02-22T17:25:00Z">
        <w:r w:rsidRPr="00D26162">
          <w:rPr>
            <w:rFonts w:cs="Times New Roman"/>
            <w:szCs w:val="24"/>
            <w:lang w:val="ru-RU"/>
          </w:rPr>
          <w:t xml:space="preserve">досок, </w:t>
        </w:r>
      </w:ins>
      <w:r w:rsidR="00395D85">
        <w:rPr>
          <w:rFonts w:cs="Times New Roman"/>
          <w:szCs w:val="24"/>
          <w:lang w:val="ru-RU"/>
        </w:rPr>
        <w:t xml:space="preserve">древесных </w:t>
      </w:r>
      <w:ins w:id="1561" w:author="user" w:date="2025-02-22T17:25:00Z">
        <w:r w:rsidRPr="00D26162">
          <w:rPr>
            <w:rFonts w:cs="Times New Roman"/>
            <w:szCs w:val="24"/>
            <w:lang w:val="ru-RU"/>
          </w:rPr>
          <w:t>стволов, балок и проволочной сетки</w:t>
        </w:r>
      </w:ins>
      <w:r>
        <w:rPr>
          <w:rFonts w:cs="Times New Roman"/>
          <w:szCs w:val="24"/>
          <w:lang w:val="ru-RU"/>
        </w:rPr>
        <w:t xml:space="preserve"> и</w:t>
      </w:r>
      <w:ins w:id="1562" w:author="user" w:date="2025-02-22T17:25:00Z">
        <w:r w:rsidRPr="00D26162">
          <w:rPr>
            <w:rFonts w:cs="Times New Roman"/>
            <w:szCs w:val="24"/>
            <w:lang w:val="ru-RU"/>
          </w:rPr>
          <w:t xml:space="preserve"> </w:t>
        </w:r>
      </w:ins>
      <w:r>
        <w:rPr>
          <w:rFonts w:cs="Times New Roman"/>
          <w:szCs w:val="24"/>
          <w:lang w:val="ru-RU"/>
        </w:rPr>
        <w:t>отстоящие друг от друга</w:t>
      </w:r>
      <w:ins w:id="1563" w:author="user" w:date="2025-02-22T17:25:00Z">
        <w:r w:rsidR="00EB7F0B" w:rsidRPr="00D26162">
          <w:rPr>
            <w:rFonts w:cs="Times New Roman"/>
            <w:szCs w:val="24"/>
            <w:lang w:val="ru-RU"/>
          </w:rPr>
          <w:t xml:space="preserve"> </w:t>
        </w:r>
        <w:r w:rsidRPr="00D26162">
          <w:rPr>
            <w:rFonts w:cs="Times New Roman"/>
            <w:szCs w:val="24"/>
            <w:lang w:val="ru-RU"/>
          </w:rPr>
          <w:t>футов</w:t>
        </w:r>
      </w:ins>
      <w:r w:rsidRPr="00D26162">
        <w:rPr>
          <w:rFonts w:cs="Times New Roman"/>
          <w:szCs w:val="24"/>
          <w:lang w:val="ru-RU"/>
        </w:rPr>
        <w:t xml:space="preserve"> </w:t>
      </w:r>
      <w:ins w:id="1564" w:author="user" w:date="2025-02-22T17:25:00Z">
        <w:r w:rsidR="00EB7F0B" w:rsidRPr="00D26162">
          <w:rPr>
            <w:rFonts w:cs="Times New Roman"/>
            <w:szCs w:val="24"/>
            <w:lang w:val="ru-RU"/>
          </w:rPr>
          <w:t>на сорок</w:t>
        </w:r>
      </w:ins>
      <w:r>
        <w:rPr>
          <w:rFonts w:cs="Times New Roman"/>
          <w:szCs w:val="24"/>
          <w:lang w:val="ru-RU"/>
        </w:rPr>
        <w:t>;</w:t>
      </w:r>
      <w:ins w:id="1565" w:author="user" w:date="2025-02-22T17:25:00Z">
        <w:r w:rsidR="00EB7F0B" w:rsidRPr="00D26162">
          <w:rPr>
            <w:rFonts w:cs="Times New Roman"/>
            <w:szCs w:val="24"/>
            <w:lang w:val="ru-RU"/>
          </w:rPr>
          <w:t xml:space="preserve"> </w:t>
        </w:r>
      </w:ins>
      <w:r>
        <w:rPr>
          <w:rFonts w:cs="Times New Roman"/>
          <w:szCs w:val="24"/>
          <w:lang w:val="ru-RU"/>
        </w:rPr>
        <w:t xml:space="preserve">в качестве </w:t>
      </w:r>
      <w:r w:rsidR="00BF509B">
        <w:rPr>
          <w:rFonts w:cs="Times New Roman"/>
          <w:szCs w:val="24"/>
          <w:lang w:val="ru-RU"/>
        </w:rPr>
        <w:t>в</w:t>
      </w:r>
      <w:ins w:id="1566" w:author="user" w:date="2025-02-22T17:25:00Z">
        <w:r w:rsidR="00EB7F0B" w:rsidRPr="00D26162">
          <w:rPr>
            <w:rFonts w:cs="Times New Roman"/>
            <w:szCs w:val="24"/>
            <w:lang w:val="ru-RU"/>
          </w:rPr>
          <w:t>ооружени</w:t>
        </w:r>
      </w:ins>
      <w:r w:rsidR="00BF509B">
        <w:rPr>
          <w:rFonts w:cs="Times New Roman"/>
          <w:szCs w:val="24"/>
          <w:lang w:val="ru-RU"/>
        </w:rPr>
        <w:t>я</w:t>
      </w:r>
      <w:ins w:id="1567" w:author="user" w:date="2025-02-22T17:25:00Z">
        <w:r w:rsidR="00EB7F0B" w:rsidRPr="00D26162">
          <w:rPr>
            <w:rFonts w:cs="Times New Roman"/>
            <w:szCs w:val="24"/>
            <w:lang w:val="ru-RU"/>
          </w:rPr>
          <w:t xml:space="preserve"> на баррикадах </w:t>
        </w:r>
      </w:ins>
      <w:r w:rsidR="00BF509B">
        <w:rPr>
          <w:rFonts w:cs="Times New Roman"/>
          <w:szCs w:val="24"/>
          <w:lang w:val="ru-RU"/>
        </w:rPr>
        <w:t>установили</w:t>
      </w:r>
      <w:ins w:id="1568" w:author="user" w:date="2025-02-22T17:25:00Z">
        <w:r w:rsidR="00EB7F0B" w:rsidRPr="00D26162">
          <w:rPr>
            <w:rFonts w:cs="Times New Roman"/>
            <w:szCs w:val="24"/>
            <w:lang w:val="ru-RU"/>
          </w:rPr>
          <w:t xml:space="preserve"> самодельные платформы</w:t>
        </w:r>
      </w:ins>
      <w:r>
        <w:rPr>
          <w:rFonts w:cs="Times New Roman"/>
          <w:szCs w:val="24"/>
          <w:lang w:val="ru-RU"/>
        </w:rPr>
        <w:t xml:space="preserve"> с</w:t>
      </w:r>
      <w:ins w:id="1569" w:author="user" w:date="2025-02-22T17:25:00Z">
        <w:r w:rsidR="00EB7F0B" w:rsidRPr="00D26162">
          <w:rPr>
            <w:rFonts w:cs="Times New Roman"/>
            <w:szCs w:val="24"/>
            <w:lang w:val="ru-RU"/>
          </w:rPr>
          <w:t xml:space="preserve"> пушками. Культисты ещ</w:t>
        </w:r>
      </w:ins>
      <w:r w:rsidR="00BF2D7C" w:rsidRPr="00D26162">
        <w:rPr>
          <w:rFonts w:cs="Times New Roman"/>
          <w:szCs w:val="24"/>
          <w:lang w:val="ru-RU"/>
        </w:rPr>
        <w:t>е</w:t>
      </w:r>
      <w:ins w:id="1570" w:author="user" w:date="2025-02-22T17:25:00Z">
        <w:r w:rsidR="00EB7F0B" w:rsidRPr="00D26162">
          <w:rPr>
            <w:rFonts w:cs="Times New Roman"/>
            <w:szCs w:val="24"/>
            <w:lang w:val="ru-RU"/>
          </w:rPr>
          <w:t xml:space="preserve"> </w:t>
        </w:r>
      </w:ins>
      <w:r>
        <w:rPr>
          <w:rFonts w:cs="Times New Roman"/>
          <w:szCs w:val="24"/>
          <w:lang w:val="ru-RU"/>
        </w:rPr>
        <w:t>копошились на</w:t>
      </w:r>
      <w:ins w:id="1571" w:author="user" w:date="2025-02-22T17:25:00Z">
        <w:r w:rsidR="00EB7F0B" w:rsidRPr="00D26162">
          <w:rPr>
            <w:rFonts w:cs="Times New Roman"/>
            <w:szCs w:val="24"/>
            <w:lang w:val="ru-RU"/>
          </w:rPr>
          <w:t xml:space="preserve"> строительств</w:t>
        </w:r>
      </w:ins>
      <w:r>
        <w:rPr>
          <w:rFonts w:cs="Times New Roman"/>
          <w:szCs w:val="24"/>
          <w:lang w:val="ru-RU"/>
        </w:rPr>
        <w:t>е</w:t>
      </w:r>
      <w:ins w:id="1572" w:author="user" w:date="2025-02-22T17:25:00Z">
        <w:r w:rsidR="00EB7F0B" w:rsidRPr="00D26162">
          <w:rPr>
            <w:rFonts w:cs="Times New Roman"/>
            <w:szCs w:val="24"/>
            <w:lang w:val="ru-RU"/>
          </w:rPr>
          <w:t xml:space="preserve">, подтаскивая новые балки, чтобы добавить в конструкцию, </w:t>
        </w:r>
      </w:ins>
      <w:r>
        <w:rPr>
          <w:rFonts w:cs="Times New Roman"/>
          <w:szCs w:val="24"/>
          <w:lang w:val="ru-RU"/>
        </w:rPr>
        <w:t xml:space="preserve">и </w:t>
      </w:r>
      <w:ins w:id="1573" w:author="user" w:date="2025-02-22T17:25:00Z">
        <w:r w:rsidR="00EB7F0B" w:rsidRPr="00D26162">
          <w:rPr>
            <w:rFonts w:cs="Times New Roman"/>
            <w:szCs w:val="24"/>
            <w:lang w:val="ru-RU"/>
          </w:rPr>
          <w:t xml:space="preserve">готовясь </w:t>
        </w:r>
      </w:ins>
      <w:r w:rsidR="00BF509B">
        <w:rPr>
          <w:rFonts w:cs="Times New Roman"/>
          <w:szCs w:val="24"/>
          <w:lang w:val="ru-RU"/>
        </w:rPr>
        <w:t>помест</w:t>
      </w:r>
      <w:ins w:id="1574" w:author="user" w:date="2025-02-22T17:25:00Z">
        <w:r w:rsidR="00EB7F0B" w:rsidRPr="00D26162">
          <w:rPr>
            <w:rFonts w:cs="Times New Roman"/>
            <w:szCs w:val="24"/>
            <w:lang w:val="ru-RU"/>
          </w:rPr>
          <w:t xml:space="preserve">ить </w:t>
        </w:r>
      </w:ins>
      <w:r w:rsidR="00BF509B">
        <w:rPr>
          <w:rFonts w:cs="Times New Roman"/>
          <w:szCs w:val="24"/>
          <w:lang w:val="ru-RU"/>
        </w:rPr>
        <w:t xml:space="preserve">на нее </w:t>
      </w:r>
      <w:ins w:id="1575" w:author="user" w:date="2025-02-22T17:25:00Z">
        <w:r w:rsidR="00EB7F0B" w:rsidRPr="00D26162">
          <w:rPr>
            <w:rFonts w:cs="Times New Roman"/>
            <w:szCs w:val="24"/>
            <w:lang w:val="ru-RU"/>
          </w:rPr>
          <w:t>ещ</w:t>
        </w:r>
      </w:ins>
      <w:r w:rsidR="00BF2D7C" w:rsidRPr="00D26162">
        <w:rPr>
          <w:rFonts w:cs="Times New Roman"/>
          <w:szCs w:val="24"/>
          <w:lang w:val="ru-RU"/>
        </w:rPr>
        <w:t>е</w:t>
      </w:r>
      <w:ins w:id="1576" w:author="user" w:date="2025-02-22T17:25:00Z">
        <w:r w:rsidR="00EB7F0B" w:rsidRPr="00D26162">
          <w:rPr>
            <w:rFonts w:cs="Times New Roman"/>
            <w:szCs w:val="24"/>
            <w:lang w:val="ru-RU"/>
          </w:rPr>
          <w:t xml:space="preserve"> больше орудий.</w:t>
        </w:r>
      </w:ins>
    </w:p>
    <w:p w14:paraId="59EF34E7" w14:textId="3B544444" w:rsidR="00EB7F0B" w:rsidRPr="00D26162" w:rsidRDefault="00EB7F0B" w:rsidP="00EB7F0B">
      <w:pPr>
        <w:ind w:firstLineChars="275" w:firstLine="660"/>
        <w:rPr>
          <w:ins w:id="1577" w:author="user" w:date="2025-02-22T17:25:00Z"/>
          <w:rFonts w:cs="Times New Roman"/>
          <w:szCs w:val="24"/>
          <w:lang w:val="ru-RU"/>
        </w:rPr>
      </w:pPr>
      <w:ins w:id="1578" w:author="user" w:date="2025-02-22T17:25:00Z">
        <w:r w:rsidRPr="00D26162">
          <w:rPr>
            <w:rFonts w:cs="Times New Roman"/>
            <w:szCs w:val="24"/>
            <w:lang w:val="ru-RU"/>
          </w:rPr>
          <w:t xml:space="preserve">— Выглядит довольно </w:t>
        </w:r>
      </w:ins>
      <w:ins w:id="1579" w:author="user" w:date="2025-02-22T17:30:00Z">
        <w:r w:rsidR="00BF0BDC" w:rsidRPr="00D26162">
          <w:rPr>
            <w:rFonts w:cs="Times New Roman"/>
            <w:szCs w:val="24"/>
            <w:lang w:val="ru-RU"/>
          </w:rPr>
          <w:t>внушительно</w:t>
        </w:r>
      </w:ins>
      <w:ins w:id="1580" w:author="user" w:date="2025-02-22T17:25:00Z">
        <w:r w:rsidRPr="00D26162">
          <w:rPr>
            <w:rFonts w:cs="Times New Roman"/>
            <w:szCs w:val="24"/>
            <w:lang w:val="ru-RU"/>
          </w:rPr>
          <w:t xml:space="preserve">, </w:t>
        </w:r>
        <w:proofErr w:type="spellStart"/>
        <w:r w:rsidRPr="00D26162">
          <w:rPr>
            <w:rFonts w:cs="Times New Roman"/>
            <w:szCs w:val="24"/>
            <w:lang w:val="ru-RU"/>
          </w:rPr>
          <w:t>варанги</w:t>
        </w:r>
        <w:proofErr w:type="spellEnd"/>
        <w:r w:rsidRPr="00D26162">
          <w:rPr>
            <w:rFonts w:cs="Times New Roman"/>
            <w:szCs w:val="24"/>
            <w:lang w:val="ru-RU"/>
          </w:rPr>
          <w:t xml:space="preserve">... — </w:t>
        </w:r>
      </w:ins>
      <w:ins w:id="1581" w:author="user" w:date="2025-02-22T17:30:00Z">
        <w:r w:rsidR="00BF0BDC" w:rsidRPr="00D26162">
          <w:rPr>
            <w:rFonts w:cs="Times New Roman"/>
            <w:szCs w:val="24"/>
            <w:lang w:val="ru-RU"/>
          </w:rPr>
          <w:t>з</w:t>
        </w:r>
      </w:ins>
      <w:ins w:id="1582" w:author="user" w:date="2025-02-22T17:25:00Z">
        <w:r w:rsidRPr="00D26162">
          <w:rPr>
            <w:rFonts w:cs="Times New Roman"/>
            <w:szCs w:val="24"/>
            <w:lang w:val="ru-RU"/>
          </w:rPr>
          <w:t>аметил Ингвар, ведя огонь по приближающейся машине</w:t>
        </w:r>
      </w:ins>
      <w:r w:rsidR="00C57786">
        <w:rPr>
          <w:rFonts w:cs="Times New Roman"/>
          <w:szCs w:val="24"/>
          <w:lang w:val="ru-RU"/>
        </w:rPr>
        <w:t>;</w:t>
      </w:r>
      <w:ins w:id="1583" w:author="user" w:date="2025-02-22T17:25:00Z">
        <w:r w:rsidRPr="00D26162">
          <w:rPr>
            <w:rFonts w:cs="Times New Roman"/>
            <w:szCs w:val="24"/>
            <w:lang w:val="ru-RU"/>
          </w:rPr>
          <w:t xml:space="preserve"> е</w:t>
        </w:r>
      </w:ins>
      <w:r w:rsidR="00BF2D7C" w:rsidRPr="00D26162">
        <w:rPr>
          <w:rFonts w:cs="Times New Roman"/>
          <w:szCs w:val="24"/>
          <w:lang w:val="ru-RU"/>
        </w:rPr>
        <w:t>е</w:t>
      </w:r>
      <w:ins w:id="1584" w:author="user" w:date="2025-02-22T17:25:00Z">
        <w:r w:rsidRPr="00D26162">
          <w:rPr>
            <w:rFonts w:cs="Times New Roman"/>
            <w:szCs w:val="24"/>
            <w:lang w:val="ru-RU"/>
          </w:rPr>
          <w:t xml:space="preserve"> открытый топливный бак</w:t>
        </w:r>
      </w:ins>
      <w:r w:rsidR="00C57786" w:rsidRPr="00C57786">
        <w:rPr>
          <w:rFonts w:cs="Times New Roman"/>
          <w:szCs w:val="24"/>
          <w:lang w:val="ru-RU"/>
        </w:rPr>
        <w:t xml:space="preserve"> </w:t>
      </w:r>
      <w:ins w:id="1585" w:author="user" w:date="2025-02-22T17:25:00Z">
        <w:r w:rsidR="00C57786" w:rsidRPr="00D26162">
          <w:rPr>
            <w:rFonts w:cs="Times New Roman"/>
            <w:szCs w:val="24"/>
            <w:lang w:val="ru-RU"/>
          </w:rPr>
          <w:t>взорвал</w:t>
        </w:r>
      </w:ins>
      <w:r w:rsidR="00C57786">
        <w:rPr>
          <w:rFonts w:cs="Times New Roman"/>
          <w:szCs w:val="24"/>
          <w:lang w:val="ru-RU"/>
        </w:rPr>
        <w:t>ся</w:t>
      </w:r>
      <w:ins w:id="1586" w:author="user" w:date="2025-02-22T17:25:00Z">
        <w:r w:rsidRPr="00D26162">
          <w:rPr>
            <w:rFonts w:cs="Times New Roman"/>
            <w:szCs w:val="24"/>
            <w:lang w:val="ru-RU"/>
          </w:rPr>
          <w:t>.</w:t>
        </w:r>
      </w:ins>
    </w:p>
    <w:p w14:paraId="48CD5CE1" w14:textId="4CDB19F2" w:rsidR="00EB7F0B" w:rsidRPr="00D26162" w:rsidRDefault="00EB7F0B" w:rsidP="00EB7F0B">
      <w:pPr>
        <w:ind w:firstLineChars="275" w:firstLine="660"/>
        <w:rPr>
          <w:ins w:id="1587" w:author="user" w:date="2025-02-22T17:25:00Z"/>
          <w:rFonts w:cs="Times New Roman"/>
          <w:szCs w:val="24"/>
          <w:lang w:val="ru-RU"/>
        </w:rPr>
      </w:pPr>
      <w:ins w:id="1588" w:author="user" w:date="2025-02-22T17:25:00Z">
        <w:r w:rsidRPr="00D26162">
          <w:rPr>
            <w:rFonts w:cs="Times New Roman"/>
            <w:szCs w:val="24"/>
            <w:lang w:val="ru-RU"/>
          </w:rPr>
          <w:t xml:space="preserve">— Не </w:t>
        </w:r>
      </w:ins>
      <w:ins w:id="1589" w:author="user" w:date="2025-02-22T17:30:00Z">
        <w:r w:rsidR="00BF0BDC" w:rsidRPr="00D26162">
          <w:rPr>
            <w:rFonts w:cs="Times New Roman"/>
            <w:szCs w:val="24"/>
            <w:lang w:val="ru-RU"/>
          </w:rPr>
          <w:t>внушитель</w:t>
        </w:r>
      </w:ins>
      <w:ins w:id="1590" w:author="user" w:date="2025-02-22T17:25:00Z">
        <w:r w:rsidRPr="00D26162">
          <w:rPr>
            <w:rFonts w:cs="Times New Roman"/>
            <w:szCs w:val="24"/>
            <w:lang w:val="ru-RU"/>
          </w:rPr>
          <w:t>нее</w:t>
        </w:r>
      </w:ins>
      <w:r w:rsidR="00C57786">
        <w:rPr>
          <w:rFonts w:cs="Times New Roman"/>
          <w:szCs w:val="24"/>
          <w:lang w:val="ru-RU"/>
        </w:rPr>
        <w:t xml:space="preserve"> нашего</w:t>
      </w:r>
      <w:ins w:id="1591" w:author="user" w:date="2025-02-22T17:25:00Z">
        <w:r w:rsidRPr="00D26162">
          <w:rPr>
            <w:rFonts w:cs="Times New Roman"/>
            <w:szCs w:val="24"/>
            <w:lang w:val="ru-RU"/>
          </w:rPr>
          <w:t xml:space="preserve">, — ответил </w:t>
        </w:r>
        <w:proofErr w:type="spellStart"/>
        <w:r w:rsidRPr="00D26162">
          <w:rPr>
            <w:rFonts w:cs="Times New Roman"/>
            <w:szCs w:val="24"/>
            <w:lang w:val="ru-RU"/>
          </w:rPr>
          <w:t>Гуннлаугур</w:t>
        </w:r>
        <w:proofErr w:type="spellEnd"/>
        <w:r w:rsidRPr="00D26162">
          <w:rPr>
            <w:rFonts w:cs="Times New Roman"/>
            <w:szCs w:val="24"/>
            <w:lang w:val="ru-RU"/>
          </w:rPr>
          <w:t>, не снимая ноги с педали газа.</w:t>
        </w:r>
      </w:ins>
    </w:p>
    <w:p w14:paraId="09711136" w14:textId="0AD1CE04" w:rsidR="00EB7F0B" w:rsidRPr="00D26162" w:rsidRDefault="00EB7F0B" w:rsidP="00EB7F0B">
      <w:pPr>
        <w:ind w:firstLineChars="275" w:firstLine="660"/>
        <w:rPr>
          <w:ins w:id="1592" w:author="user" w:date="2025-02-22T17:25:00Z"/>
          <w:rFonts w:cs="Times New Roman"/>
          <w:szCs w:val="24"/>
          <w:lang w:val="ru-RU"/>
        </w:rPr>
      </w:pPr>
      <w:proofErr w:type="spellStart"/>
      <w:ins w:id="1593" w:author="user" w:date="2025-02-22T17:25:00Z">
        <w:r w:rsidRPr="00D26162">
          <w:rPr>
            <w:rFonts w:cs="Times New Roman"/>
            <w:szCs w:val="24"/>
            <w:lang w:val="ru-RU"/>
          </w:rPr>
          <w:t>Ольгейр</w:t>
        </w:r>
        <w:proofErr w:type="spellEnd"/>
        <w:r w:rsidRPr="00D26162">
          <w:rPr>
            <w:rFonts w:cs="Times New Roman"/>
            <w:szCs w:val="24"/>
            <w:lang w:val="ru-RU"/>
          </w:rPr>
          <w:t xml:space="preserve"> развернул башню и послал яростный залп прямо в центр баррикады, разнося в щепки балки и металлические пластины. </w:t>
        </w:r>
      </w:ins>
      <w:ins w:id="1594" w:author="user" w:date="2025-02-22T17:30:00Z">
        <w:r w:rsidR="00B45211" w:rsidRPr="00D26162">
          <w:rPr>
            <w:rFonts w:cs="Times New Roman"/>
            <w:szCs w:val="24"/>
            <w:lang w:val="ru-RU"/>
          </w:rPr>
          <w:t>О</w:t>
        </w:r>
      </w:ins>
      <w:ins w:id="1595" w:author="user" w:date="2025-02-22T17:25:00Z">
        <w:r w:rsidRPr="00D26162">
          <w:rPr>
            <w:rFonts w:cs="Times New Roman"/>
            <w:szCs w:val="24"/>
            <w:lang w:val="ru-RU"/>
          </w:rPr>
          <w:t>тветны</w:t>
        </w:r>
      </w:ins>
      <w:ins w:id="1596" w:author="user" w:date="2025-02-22T17:30:00Z">
        <w:r w:rsidR="00B45211" w:rsidRPr="00D26162">
          <w:rPr>
            <w:rFonts w:cs="Times New Roman"/>
            <w:szCs w:val="24"/>
            <w:lang w:val="ru-RU"/>
          </w:rPr>
          <w:t>м</w:t>
        </w:r>
      </w:ins>
      <w:ins w:id="1597" w:author="user" w:date="2025-02-22T17:25:00Z">
        <w:r w:rsidRPr="00D26162">
          <w:rPr>
            <w:rFonts w:cs="Times New Roman"/>
            <w:szCs w:val="24"/>
            <w:lang w:val="ru-RU"/>
          </w:rPr>
          <w:t xml:space="preserve"> ог</w:t>
        </w:r>
      </w:ins>
      <w:ins w:id="1598" w:author="user" w:date="2025-02-22T17:30:00Z">
        <w:r w:rsidR="00B45211" w:rsidRPr="00D26162">
          <w:rPr>
            <w:rFonts w:cs="Times New Roman"/>
            <w:szCs w:val="24"/>
            <w:lang w:val="ru-RU"/>
          </w:rPr>
          <w:t>нем</w:t>
        </w:r>
      </w:ins>
      <w:ins w:id="1599" w:author="user" w:date="2025-02-22T17:25:00Z">
        <w:r w:rsidRPr="00D26162">
          <w:rPr>
            <w:rFonts w:cs="Times New Roman"/>
            <w:szCs w:val="24"/>
            <w:lang w:val="ru-RU"/>
          </w:rPr>
          <w:t xml:space="preserve"> из брони «</w:t>
        </w:r>
        <w:proofErr w:type="spellStart"/>
        <w:r w:rsidRPr="00D26162">
          <w:rPr>
            <w:rFonts w:cs="Times New Roman"/>
            <w:szCs w:val="24"/>
            <w:lang w:val="ru-RU"/>
          </w:rPr>
          <w:t>Таврокса</w:t>
        </w:r>
        <w:proofErr w:type="spellEnd"/>
        <w:r w:rsidRPr="00D26162">
          <w:rPr>
            <w:rFonts w:cs="Times New Roman"/>
            <w:szCs w:val="24"/>
            <w:lang w:val="ru-RU"/>
          </w:rPr>
          <w:t xml:space="preserve">» </w:t>
        </w:r>
        <w:r w:rsidR="00C57786" w:rsidRPr="00D26162">
          <w:rPr>
            <w:rFonts w:cs="Times New Roman"/>
            <w:szCs w:val="24"/>
            <w:lang w:val="ru-RU"/>
          </w:rPr>
          <w:t>выби</w:t>
        </w:r>
      </w:ins>
      <w:ins w:id="1600" w:author="user" w:date="2025-02-22T17:30:00Z">
        <w:r w:rsidR="00C57786" w:rsidRPr="00D26162">
          <w:rPr>
            <w:rFonts w:cs="Times New Roman"/>
            <w:szCs w:val="24"/>
            <w:lang w:val="ru-RU"/>
          </w:rPr>
          <w:t>ло</w:t>
        </w:r>
      </w:ins>
      <w:ins w:id="1601" w:author="user" w:date="2025-02-22T17:25:00Z">
        <w:r w:rsidR="00C57786" w:rsidRPr="00D26162">
          <w:rPr>
            <w:rFonts w:cs="Times New Roman"/>
            <w:szCs w:val="24"/>
            <w:lang w:val="ru-RU"/>
          </w:rPr>
          <w:t xml:space="preserve"> искры</w:t>
        </w:r>
      </w:ins>
      <w:r w:rsidR="00C57786">
        <w:rPr>
          <w:rFonts w:cs="Times New Roman"/>
          <w:szCs w:val="24"/>
          <w:lang w:val="ru-RU"/>
        </w:rPr>
        <w:t>.</w:t>
      </w:r>
    </w:p>
    <w:p w14:paraId="51AE068E" w14:textId="61EF3084" w:rsidR="00EB7F0B" w:rsidRPr="00D26162" w:rsidRDefault="00EB7F0B" w:rsidP="00EB7F0B">
      <w:pPr>
        <w:ind w:firstLineChars="275" w:firstLine="660"/>
        <w:rPr>
          <w:ins w:id="1602" w:author="user" w:date="2025-02-22T17:25:00Z"/>
          <w:rFonts w:cs="Times New Roman"/>
          <w:szCs w:val="24"/>
          <w:lang w:val="ru-RU"/>
        </w:rPr>
      </w:pPr>
      <w:ins w:id="1603" w:author="user" w:date="2025-02-22T17:25:00Z">
        <w:r w:rsidRPr="00D26162">
          <w:rPr>
            <w:rFonts w:cs="Times New Roman"/>
            <w:szCs w:val="24"/>
            <w:lang w:val="ru-RU"/>
          </w:rPr>
          <w:t>Россыпь пуль угодила под</w:t>
        </w:r>
      </w:ins>
      <w:r w:rsidR="00C57786">
        <w:rPr>
          <w:rFonts w:cs="Times New Roman"/>
          <w:szCs w:val="24"/>
          <w:lang w:val="ru-RU"/>
        </w:rPr>
        <w:t xml:space="preserve"> и без того</w:t>
      </w:r>
      <w:ins w:id="1604" w:author="user" w:date="2025-02-22T17:25:00Z">
        <w:r w:rsidRPr="00D26162">
          <w:rPr>
            <w:rFonts w:cs="Times New Roman"/>
            <w:szCs w:val="24"/>
            <w:lang w:val="ru-RU"/>
          </w:rPr>
          <w:t xml:space="preserve"> поврежд</w:t>
        </w:r>
      </w:ins>
      <w:r w:rsidR="00BF2D7C" w:rsidRPr="00D26162">
        <w:rPr>
          <w:rFonts w:cs="Times New Roman"/>
          <w:szCs w:val="24"/>
          <w:lang w:val="ru-RU"/>
        </w:rPr>
        <w:t>е</w:t>
      </w:r>
      <w:ins w:id="1605" w:author="user" w:date="2025-02-22T17:25:00Z">
        <w:r w:rsidRPr="00D26162">
          <w:rPr>
            <w:rFonts w:cs="Times New Roman"/>
            <w:szCs w:val="24"/>
            <w:lang w:val="ru-RU"/>
          </w:rPr>
          <w:t xml:space="preserve">нный корпус двигателя, перемолов проводку и уплотнитель, </w:t>
        </w:r>
      </w:ins>
      <w:ins w:id="1606" w:author="user" w:date="2025-02-22T17:29:00Z">
        <w:r w:rsidR="00B45211" w:rsidRPr="00D26162">
          <w:rPr>
            <w:rFonts w:cs="Times New Roman"/>
            <w:szCs w:val="24"/>
            <w:lang w:val="ru-RU"/>
          </w:rPr>
          <w:t>и</w:t>
        </w:r>
      </w:ins>
      <w:ins w:id="1607" w:author="user" w:date="2025-02-22T17:25:00Z">
        <w:r w:rsidRPr="00D26162">
          <w:rPr>
            <w:rFonts w:cs="Times New Roman"/>
            <w:szCs w:val="24"/>
            <w:lang w:val="ru-RU"/>
          </w:rPr>
          <w:t xml:space="preserve"> из-под длинной реш</w:t>
        </w:r>
      </w:ins>
      <w:r w:rsidR="00BF2D7C" w:rsidRPr="00D26162">
        <w:rPr>
          <w:rFonts w:cs="Times New Roman"/>
          <w:szCs w:val="24"/>
          <w:lang w:val="ru-RU"/>
        </w:rPr>
        <w:t>е</w:t>
      </w:r>
      <w:ins w:id="1608" w:author="user" w:date="2025-02-22T17:25:00Z">
        <w:r w:rsidRPr="00D26162">
          <w:rPr>
            <w:rFonts w:cs="Times New Roman"/>
            <w:szCs w:val="24"/>
            <w:lang w:val="ru-RU"/>
          </w:rPr>
          <w:t xml:space="preserve">тки радиатора повалили клубы пара. </w:t>
        </w:r>
      </w:ins>
    </w:p>
    <w:p w14:paraId="1C3E496F" w14:textId="1C1C6868" w:rsidR="00EB7F0B" w:rsidRPr="00D26162" w:rsidRDefault="00EB7F0B" w:rsidP="00EB7F0B">
      <w:pPr>
        <w:ind w:firstLineChars="275" w:firstLine="660"/>
        <w:rPr>
          <w:ins w:id="1609" w:author="user" w:date="2025-02-22T17:25:00Z"/>
          <w:rFonts w:cs="Times New Roman"/>
          <w:szCs w:val="24"/>
          <w:lang w:val="ru-RU"/>
        </w:rPr>
      </w:pPr>
      <w:ins w:id="1610" w:author="user" w:date="2025-02-22T17:25:00Z">
        <w:r w:rsidRPr="00D26162">
          <w:rPr>
            <w:rFonts w:cs="Times New Roman"/>
            <w:szCs w:val="24"/>
            <w:lang w:val="ru-RU"/>
          </w:rPr>
          <w:t>Баррикада вынырнула из мрака</w:t>
        </w:r>
      </w:ins>
      <w:r w:rsidR="00C57786">
        <w:rPr>
          <w:rFonts w:cs="Times New Roman"/>
          <w:szCs w:val="24"/>
          <w:lang w:val="ru-RU"/>
        </w:rPr>
        <w:t>;</w:t>
      </w:r>
      <w:ins w:id="1611" w:author="user" w:date="2025-02-22T17:25:00Z">
        <w:r w:rsidRPr="00D26162">
          <w:rPr>
            <w:rFonts w:cs="Times New Roman"/>
            <w:szCs w:val="24"/>
            <w:lang w:val="ru-RU"/>
          </w:rPr>
          <w:t xml:space="preserve"> некоторые защитники разбежались со своих позиций, другие же остались на месте, отчаянно разряжая магазины в приближающегося гиганта. Выстрелы попали ещ</w:t>
        </w:r>
      </w:ins>
      <w:r w:rsidR="00BF2D7C" w:rsidRPr="00D26162">
        <w:rPr>
          <w:rFonts w:cs="Times New Roman"/>
          <w:szCs w:val="24"/>
          <w:lang w:val="ru-RU"/>
        </w:rPr>
        <w:t>е</w:t>
      </w:r>
      <w:ins w:id="1612" w:author="user" w:date="2025-02-22T17:25:00Z">
        <w:r w:rsidRPr="00D26162">
          <w:rPr>
            <w:rFonts w:cs="Times New Roman"/>
            <w:szCs w:val="24"/>
            <w:lang w:val="ru-RU"/>
          </w:rPr>
          <w:t xml:space="preserve"> </w:t>
        </w:r>
      </w:ins>
      <w:ins w:id="1613" w:author="user" w:date="2025-02-22T17:29:00Z">
        <w:r w:rsidR="00B45211" w:rsidRPr="00D26162">
          <w:rPr>
            <w:rFonts w:cs="Times New Roman"/>
            <w:szCs w:val="24"/>
            <w:lang w:val="ru-RU"/>
          </w:rPr>
          <w:t xml:space="preserve">в </w:t>
        </w:r>
      </w:ins>
      <w:ins w:id="1614" w:author="user" w:date="2025-02-22T17:25:00Z">
        <w:r w:rsidRPr="00D26162">
          <w:rPr>
            <w:rFonts w:cs="Times New Roman"/>
            <w:szCs w:val="24"/>
            <w:lang w:val="ru-RU"/>
          </w:rPr>
          <w:t>одно слабое место — секция гусеницы раз</w:t>
        </w:r>
      </w:ins>
      <w:ins w:id="1615" w:author="user" w:date="2025-02-22T17:29:00Z">
        <w:r w:rsidR="00B45211" w:rsidRPr="00D26162">
          <w:rPr>
            <w:rFonts w:cs="Times New Roman"/>
            <w:szCs w:val="24"/>
            <w:lang w:val="ru-RU"/>
          </w:rPr>
          <w:t>вали</w:t>
        </w:r>
      </w:ins>
      <w:ins w:id="1616" w:author="user" w:date="2025-02-22T17:25:00Z">
        <w:r w:rsidRPr="00D26162">
          <w:rPr>
            <w:rFonts w:cs="Times New Roman"/>
            <w:szCs w:val="24"/>
            <w:lang w:val="ru-RU"/>
          </w:rPr>
          <w:t>лась в разные стороны, боковой люк смяло, топливный бак проби</w:t>
        </w:r>
      </w:ins>
      <w:ins w:id="1617" w:author="user" w:date="2025-02-22T17:29:00Z">
        <w:r w:rsidR="00B45211" w:rsidRPr="00D26162">
          <w:rPr>
            <w:rFonts w:cs="Times New Roman"/>
            <w:szCs w:val="24"/>
            <w:lang w:val="ru-RU"/>
          </w:rPr>
          <w:t>ло</w:t>
        </w:r>
      </w:ins>
      <w:ins w:id="1618" w:author="user" w:date="2025-02-22T17:25:00Z">
        <w:r w:rsidRPr="00D26162">
          <w:rPr>
            <w:rFonts w:cs="Times New Roman"/>
            <w:szCs w:val="24"/>
            <w:lang w:val="ru-RU"/>
          </w:rPr>
          <w:t xml:space="preserve">, верхнюю бронеплиту срезало с корпуса. </w:t>
        </w:r>
      </w:ins>
    </w:p>
    <w:p w14:paraId="1C93E49E" w14:textId="77777777" w:rsidR="00EB7F0B" w:rsidRPr="00D26162" w:rsidRDefault="00EB7F0B" w:rsidP="00EB7F0B">
      <w:pPr>
        <w:ind w:firstLineChars="275" w:firstLine="660"/>
        <w:rPr>
          <w:ins w:id="1619" w:author="user" w:date="2025-02-22T17:25:00Z"/>
          <w:rFonts w:cs="Times New Roman"/>
          <w:szCs w:val="24"/>
          <w:lang w:val="ru-RU"/>
        </w:rPr>
      </w:pPr>
      <w:ins w:id="1620" w:author="user" w:date="2025-02-22T17:25:00Z">
        <w:r w:rsidRPr="00D26162">
          <w:rPr>
            <w:rFonts w:cs="Times New Roman"/>
            <w:szCs w:val="24"/>
            <w:lang w:val="ru-RU"/>
          </w:rPr>
          <w:t xml:space="preserve">— Держись! — взревел </w:t>
        </w:r>
        <w:proofErr w:type="spellStart"/>
        <w:r w:rsidRPr="00D26162">
          <w:rPr>
            <w:rFonts w:cs="Times New Roman"/>
            <w:szCs w:val="24"/>
            <w:lang w:val="ru-RU"/>
          </w:rPr>
          <w:t>Гуннлаугур</w:t>
        </w:r>
        <w:proofErr w:type="spellEnd"/>
        <w:r w:rsidRPr="00D26162">
          <w:rPr>
            <w:rFonts w:cs="Times New Roman"/>
            <w:szCs w:val="24"/>
            <w:lang w:val="ru-RU"/>
          </w:rPr>
          <w:t>.</w:t>
        </w:r>
      </w:ins>
    </w:p>
    <w:p w14:paraId="70B64B33" w14:textId="67C11499" w:rsidR="00EB7F0B" w:rsidRPr="00D26162" w:rsidRDefault="00EB7F0B" w:rsidP="00EB7F0B">
      <w:pPr>
        <w:ind w:firstLineChars="275" w:firstLine="660"/>
        <w:rPr>
          <w:ins w:id="1621" w:author="user" w:date="2025-02-22T17:25:00Z"/>
          <w:rFonts w:cs="Times New Roman"/>
          <w:szCs w:val="24"/>
          <w:lang w:val="ru-RU"/>
        </w:rPr>
      </w:pPr>
      <w:ins w:id="1622" w:author="user" w:date="2025-02-22T17:25:00Z">
        <w:r w:rsidRPr="00D26162">
          <w:rPr>
            <w:rFonts w:cs="Times New Roman"/>
            <w:szCs w:val="24"/>
            <w:lang w:val="ru-RU"/>
          </w:rPr>
          <w:t>«</w:t>
        </w:r>
        <w:proofErr w:type="spellStart"/>
        <w:r w:rsidRPr="00D26162">
          <w:rPr>
            <w:rFonts w:cs="Times New Roman"/>
            <w:szCs w:val="24"/>
            <w:lang w:val="ru-RU"/>
          </w:rPr>
          <w:t>Таврокс</w:t>
        </w:r>
        <w:proofErr w:type="spellEnd"/>
        <w:r w:rsidRPr="00D26162">
          <w:rPr>
            <w:rFonts w:cs="Times New Roman"/>
            <w:szCs w:val="24"/>
            <w:lang w:val="ru-RU"/>
          </w:rPr>
          <w:t>» врезался в укрепление, разворот</w:t>
        </w:r>
      </w:ins>
      <w:ins w:id="1623" w:author="user" w:date="2025-02-22T17:28:00Z">
        <w:r w:rsidR="009F5464" w:rsidRPr="00D26162">
          <w:rPr>
            <w:rFonts w:cs="Times New Roman"/>
            <w:szCs w:val="24"/>
            <w:lang w:val="ru-RU"/>
          </w:rPr>
          <w:t>и</w:t>
        </w:r>
      </w:ins>
      <w:ins w:id="1624" w:author="user" w:date="2025-02-22T17:25:00Z">
        <w:r w:rsidRPr="00D26162">
          <w:rPr>
            <w:rFonts w:cs="Times New Roman"/>
            <w:szCs w:val="24"/>
            <w:lang w:val="ru-RU"/>
          </w:rPr>
          <w:t>в его</w:t>
        </w:r>
      </w:ins>
      <w:ins w:id="1625" w:author="user" w:date="2025-02-22T17:29:00Z">
        <w:r w:rsidR="009F5464" w:rsidRPr="00D26162">
          <w:rPr>
            <w:rFonts w:cs="Times New Roman"/>
            <w:szCs w:val="24"/>
            <w:lang w:val="ru-RU"/>
          </w:rPr>
          <w:t>;</w:t>
        </w:r>
      </w:ins>
      <w:ins w:id="1626" w:author="user" w:date="2025-02-22T17:25:00Z">
        <w:r w:rsidRPr="00D26162">
          <w:rPr>
            <w:rFonts w:cs="Times New Roman"/>
            <w:szCs w:val="24"/>
            <w:lang w:val="ru-RU"/>
          </w:rPr>
          <w:t xml:space="preserve"> </w:t>
        </w:r>
      </w:ins>
      <w:ins w:id="1627" w:author="user" w:date="2025-02-22T17:29:00Z">
        <w:r w:rsidR="009F5464" w:rsidRPr="00D26162">
          <w:rPr>
            <w:rFonts w:cs="Times New Roman"/>
            <w:szCs w:val="24"/>
            <w:lang w:val="ru-RU"/>
          </w:rPr>
          <w:t>разлетелись</w:t>
        </w:r>
      </w:ins>
      <w:ins w:id="1628" w:author="user" w:date="2025-02-22T17:25:00Z">
        <w:r w:rsidRPr="00D26162">
          <w:rPr>
            <w:rFonts w:cs="Times New Roman"/>
            <w:szCs w:val="24"/>
            <w:lang w:val="ru-RU"/>
          </w:rPr>
          <w:t xml:space="preserve"> обломки. В капот врезалось что-то тяж</w:t>
        </w:r>
      </w:ins>
      <w:r w:rsidR="00BF2D7C" w:rsidRPr="00D26162">
        <w:rPr>
          <w:rFonts w:cs="Times New Roman"/>
          <w:szCs w:val="24"/>
          <w:lang w:val="ru-RU"/>
        </w:rPr>
        <w:t>е</w:t>
      </w:r>
      <w:ins w:id="1629" w:author="user" w:date="2025-02-22T17:25:00Z">
        <w:r w:rsidRPr="00D26162">
          <w:rPr>
            <w:rFonts w:cs="Times New Roman"/>
            <w:szCs w:val="24"/>
            <w:lang w:val="ru-RU"/>
          </w:rPr>
          <w:t>лое, сорвав его и с лязгом отбросив в сторону от кабины. Бронетранспорт</w:t>
        </w:r>
      </w:ins>
      <w:r w:rsidR="00BF2D7C" w:rsidRPr="00D26162">
        <w:rPr>
          <w:rFonts w:cs="Times New Roman"/>
          <w:szCs w:val="24"/>
          <w:lang w:val="ru-RU"/>
        </w:rPr>
        <w:t>е</w:t>
      </w:r>
      <w:ins w:id="1630" w:author="user" w:date="2025-02-22T17:25:00Z">
        <w:r w:rsidRPr="00D26162">
          <w:rPr>
            <w:rFonts w:cs="Times New Roman"/>
            <w:szCs w:val="24"/>
            <w:lang w:val="ru-RU"/>
          </w:rPr>
          <w:t xml:space="preserve">р с глухим стуком накренился, едва не завалившись на бок, пока </w:t>
        </w:r>
        <w:proofErr w:type="spellStart"/>
        <w:r w:rsidRPr="00D26162">
          <w:rPr>
            <w:rFonts w:cs="Times New Roman"/>
            <w:szCs w:val="24"/>
            <w:lang w:val="ru-RU"/>
          </w:rPr>
          <w:t>Гуннлаугур</w:t>
        </w:r>
        <w:proofErr w:type="spellEnd"/>
        <w:r w:rsidRPr="00D26162">
          <w:rPr>
            <w:rFonts w:cs="Times New Roman"/>
            <w:szCs w:val="24"/>
            <w:lang w:val="ru-RU"/>
          </w:rPr>
          <w:t xml:space="preserve"> каким-то образом не выровнял машину, проехав сквозь следующую стену, сделанную из грязи и проволоки, и вернувшись обратно на дорогу. Хруст, головокружительный занос, резкий удар по шее — и Космические Волки выехали с другой стороны, оставляя за собой густые клубы дыма</w:t>
        </w:r>
      </w:ins>
      <w:ins w:id="1631" w:author="user" w:date="2025-02-22T17:28:00Z">
        <w:r w:rsidR="009F5464" w:rsidRPr="00D26162">
          <w:rPr>
            <w:rFonts w:cs="Times New Roman"/>
            <w:szCs w:val="24"/>
            <w:lang w:val="ru-RU"/>
          </w:rPr>
          <w:t>;</w:t>
        </w:r>
      </w:ins>
      <w:ins w:id="1632" w:author="user" w:date="2025-02-22T17:25:00Z">
        <w:r w:rsidRPr="00D26162">
          <w:rPr>
            <w:rFonts w:cs="Times New Roman"/>
            <w:szCs w:val="24"/>
            <w:lang w:val="ru-RU"/>
          </w:rPr>
          <w:t xml:space="preserve"> двигатель взвыл.</w:t>
        </w:r>
      </w:ins>
    </w:p>
    <w:p w14:paraId="1C6FE083" w14:textId="482005ED" w:rsidR="00EB7F0B" w:rsidRPr="00D26162" w:rsidRDefault="00EB7F0B" w:rsidP="00EB7F0B">
      <w:pPr>
        <w:ind w:firstLineChars="275" w:firstLine="660"/>
        <w:rPr>
          <w:ins w:id="1633" w:author="user" w:date="2025-02-22T17:25:00Z"/>
          <w:rFonts w:cs="Times New Roman"/>
          <w:szCs w:val="24"/>
          <w:lang w:val="ru-RU"/>
        </w:rPr>
      </w:pPr>
      <w:proofErr w:type="spellStart"/>
      <w:ins w:id="1634" w:author="user" w:date="2025-02-22T17:25:00Z">
        <w:r w:rsidRPr="00D26162">
          <w:rPr>
            <w:rFonts w:cs="Times New Roman"/>
            <w:szCs w:val="24"/>
            <w:lang w:val="ru-RU"/>
          </w:rPr>
          <w:t>Ольгейр</w:t>
        </w:r>
        <w:proofErr w:type="spellEnd"/>
        <w:r w:rsidRPr="00D26162">
          <w:rPr>
            <w:rFonts w:cs="Times New Roman"/>
            <w:szCs w:val="24"/>
            <w:lang w:val="ru-RU"/>
          </w:rPr>
          <w:t xml:space="preserve"> развернул башню назад и открыл огонь по преследователям, разнеся ещ</w:t>
        </w:r>
      </w:ins>
      <w:r w:rsidR="00BF2D7C" w:rsidRPr="00D26162">
        <w:rPr>
          <w:rFonts w:cs="Times New Roman"/>
          <w:szCs w:val="24"/>
          <w:lang w:val="ru-RU"/>
        </w:rPr>
        <w:t>е</w:t>
      </w:r>
      <w:ins w:id="1635" w:author="user" w:date="2025-02-22T17:25:00Z">
        <w:r w:rsidRPr="00D26162">
          <w:rPr>
            <w:rFonts w:cs="Times New Roman"/>
            <w:szCs w:val="24"/>
            <w:lang w:val="ru-RU"/>
          </w:rPr>
          <w:t xml:space="preserve"> больше разведывательных машин и стрелков. Один из снарядов угодил во что-то легковоспламеняющееся</w:t>
        </w:r>
      </w:ins>
      <w:ins w:id="1636" w:author="user" w:date="2025-02-22T17:28:00Z">
        <w:r w:rsidR="009F5464" w:rsidRPr="00D26162">
          <w:rPr>
            <w:rFonts w:cs="Times New Roman"/>
            <w:szCs w:val="24"/>
            <w:lang w:val="ru-RU"/>
          </w:rPr>
          <w:t xml:space="preserve"> — </w:t>
        </w:r>
      </w:ins>
      <w:ins w:id="1637" w:author="user" w:date="2025-02-22T17:25:00Z">
        <w:r w:rsidRPr="00D26162">
          <w:rPr>
            <w:rFonts w:cs="Times New Roman"/>
            <w:szCs w:val="24"/>
            <w:lang w:val="ru-RU"/>
          </w:rPr>
          <w:t>возможно, в склад боеприпасов, и вс</w:t>
        </w:r>
      </w:ins>
      <w:r w:rsidR="00BF2D7C" w:rsidRPr="00D26162">
        <w:rPr>
          <w:rFonts w:cs="Times New Roman"/>
          <w:szCs w:val="24"/>
          <w:lang w:val="ru-RU"/>
        </w:rPr>
        <w:t>е</w:t>
      </w:r>
      <w:ins w:id="1638" w:author="user" w:date="2025-02-22T17:25:00Z">
        <w:r w:rsidRPr="00D26162">
          <w:rPr>
            <w:rFonts w:cs="Times New Roman"/>
            <w:szCs w:val="24"/>
            <w:lang w:val="ru-RU"/>
          </w:rPr>
          <w:t xml:space="preserve"> укрепление охватило плам</w:t>
        </w:r>
      </w:ins>
      <w:ins w:id="1639" w:author="user" w:date="2025-02-22T17:28:00Z">
        <w:r w:rsidR="009F5464" w:rsidRPr="00D26162">
          <w:rPr>
            <w:rFonts w:cs="Times New Roman"/>
            <w:szCs w:val="24"/>
            <w:lang w:val="ru-RU"/>
          </w:rPr>
          <w:t>енем</w:t>
        </w:r>
      </w:ins>
      <w:ins w:id="1640" w:author="user" w:date="2025-02-22T17:25:00Z">
        <w:r w:rsidRPr="00D26162">
          <w:rPr>
            <w:rFonts w:cs="Times New Roman"/>
            <w:szCs w:val="24"/>
            <w:lang w:val="ru-RU"/>
          </w:rPr>
          <w:t>, взметнувш</w:t>
        </w:r>
      </w:ins>
      <w:ins w:id="1641" w:author="user" w:date="2025-02-22T17:28:00Z">
        <w:r w:rsidR="009F5464" w:rsidRPr="00D26162">
          <w:rPr>
            <w:rFonts w:cs="Times New Roman"/>
            <w:szCs w:val="24"/>
            <w:lang w:val="ru-RU"/>
          </w:rPr>
          <w:t>им</w:t>
        </w:r>
      </w:ins>
      <w:ins w:id="1642" w:author="user" w:date="2025-02-22T17:25:00Z">
        <w:r w:rsidRPr="00D26162">
          <w:rPr>
            <w:rFonts w:cs="Times New Roman"/>
            <w:szCs w:val="24"/>
            <w:lang w:val="ru-RU"/>
          </w:rPr>
          <w:t>ся к деревьям и поджига</w:t>
        </w:r>
      </w:ins>
      <w:ins w:id="1643" w:author="user" w:date="2025-02-22T17:28:00Z">
        <w:r w:rsidR="009F5464" w:rsidRPr="00D26162">
          <w:rPr>
            <w:rFonts w:cs="Times New Roman"/>
            <w:szCs w:val="24"/>
            <w:lang w:val="ru-RU"/>
          </w:rPr>
          <w:t>ющим</w:t>
        </w:r>
      </w:ins>
      <w:ins w:id="1644" w:author="user" w:date="2025-02-22T17:25:00Z">
        <w:r w:rsidRPr="00D26162">
          <w:rPr>
            <w:rFonts w:cs="Times New Roman"/>
            <w:szCs w:val="24"/>
            <w:lang w:val="ru-RU"/>
          </w:rPr>
          <w:t xml:space="preserve"> свисающую листву. </w:t>
        </w:r>
      </w:ins>
    </w:p>
    <w:p w14:paraId="0B04B42C" w14:textId="101E6157" w:rsidR="00EB7F0B" w:rsidRPr="00D26162" w:rsidRDefault="00EB7F0B" w:rsidP="00EB7F0B">
      <w:pPr>
        <w:ind w:firstLineChars="275" w:firstLine="660"/>
        <w:rPr>
          <w:ins w:id="1645" w:author="user" w:date="2025-02-22T17:25:00Z"/>
          <w:rFonts w:cs="Times New Roman"/>
          <w:szCs w:val="24"/>
          <w:lang w:val="ru-RU"/>
        </w:rPr>
      </w:pPr>
      <w:ins w:id="1646" w:author="user" w:date="2025-02-22T17:25:00Z">
        <w:r w:rsidRPr="00D26162">
          <w:rPr>
            <w:rFonts w:cs="Times New Roman"/>
            <w:szCs w:val="24"/>
            <w:lang w:val="ru-RU"/>
          </w:rPr>
          <w:t>«</w:t>
        </w:r>
        <w:proofErr w:type="spellStart"/>
        <w:r w:rsidRPr="00D26162">
          <w:rPr>
            <w:rFonts w:cs="Times New Roman"/>
            <w:szCs w:val="24"/>
            <w:lang w:val="ru-RU"/>
          </w:rPr>
          <w:t>Таврокс</w:t>
        </w:r>
        <w:proofErr w:type="spellEnd"/>
        <w:r w:rsidRPr="00D26162">
          <w:rPr>
            <w:rFonts w:cs="Times New Roman"/>
            <w:szCs w:val="24"/>
            <w:lang w:val="ru-RU"/>
          </w:rPr>
          <w:t>» с рычанием продолжал двигаться впер</w:t>
        </w:r>
      </w:ins>
      <w:r w:rsidR="00BF2D7C" w:rsidRPr="00D26162">
        <w:rPr>
          <w:rFonts w:cs="Times New Roman"/>
          <w:szCs w:val="24"/>
          <w:lang w:val="ru-RU"/>
        </w:rPr>
        <w:t>е</w:t>
      </w:r>
      <w:ins w:id="1647" w:author="user" w:date="2025-02-22T17:25:00Z">
        <w:r w:rsidRPr="00D26162">
          <w:rPr>
            <w:rFonts w:cs="Times New Roman"/>
            <w:szCs w:val="24"/>
            <w:lang w:val="ru-RU"/>
          </w:rPr>
          <w:t>д, издавая хрипящие звуки и постепенно сбавляя скорость, двигатели почти заглохли, а поврежд</w:t>
        </w:r>
      </w:ins>
      <w:r w:rsidR="00BF2D7C" w:rsidRPr="00D26162">
        <w:rPr>
          <w:rFonts w:cs="Times New Roman"/>
          <w:szCs w:val="24"/>
          <w:lang w:val="ru-RU"/>
        </w:rPr>
        <w:t>е</w:t>
      </w:r>
      <w:ins w:id="1648" w:author="user" w:date="2025-02-22T17:25:00Z">
        <w:r w:rsidRPr="00D26162">
          <w:rPr>
            <w:rFonts w:cs="Times New Roman"/>
            <w:szCs w:val="24"/>
            <w:lang w:val="ru-RU"/>
          </w:rPr>
          <w:t>нные гусеницы шл</w:t>
        </w:r>
      </w:ins>
      <w:r w:rsidR="00BF2D7C" w:rsidRPr="00D26162">
        <w:rPr>
          <w:rFonts w:cs="Times New Roman"/>
          <w:szCs w:val="24"/>
          <w:lang w:val="ru-RU"/>
        </w:rPr>
        <w:t>е</w:t>
      </w:r>
      <w:ins w:id="1649" w:author="user" w:date="2025-02-22T17:25:00Z">
        <w:r w:rsidRPr="00D26162">
          <w:rPr>
            <w:rFonts w:cs="Times New Roman"/>
            <w:szCs w:val="24"/>
            <w:lang w:val="ru-RU"/>
          </w:rPr>
          <w:t>пали по трансмиссии. Спуск становился вс</w:t>
        </w:r>
      </w:ins>
      <w:r w:rsidR="00BF2D7C" w:rsidRPr="00D26162">
        <w:rPr>
          <w:rFonts w:cs="Times New Roman"/>
          <w:szCs w:val="24"/>
          <w:lang w:val="ru-RU"/>
        </w:rPr>
        <w:t>е</w:t>
      </w:r>
      <w:ins w:id="1650" w:author="user" w:date="2025-02-22T17:25:00Z">
        <w:r w:rsidRPr="00D26162">
          <w:rPr>
            <w:rFonts w:cs="Times New Roman"/>
            <w:szCs w:val="24"/>
            <w:lang w:val="ru-RU"/>
          </w:rPr>
          <w:t xml:space="preserve"> круче, и не</w:t>
        </w:r>
      </w:ins>
      <w:r w:rsidR="00C57786">
        <w:rPr>
          <w:rFonts w:cs="Times New Roman"/>
          <w:szCs w:val="24"/>
          <w:lang w:val="ru-RU"/>
        </w:rPr>
        <w:t>одолим</w:t>
      </w:r>
      <w:ins w:id="1651" w:author="user" w:date="2025-02-22T17:25:00Z">
        <w:r w:rsidRPr="00D26162">
          <w:rPr>
            <w:rFonts w:cs="Times New Roman"/>
            <w:szCs w:val="24"/>
            <w:lang w:val="ru-RU"/>
          </w:rPr>
          <w:t>ая инерция тянула машину впер</w:t>
        </w:r>
      </w:ins>
      <w:r w:rsidR="00BF2D7C" w:rsidRPr="00D26162">
        <w:rPr>
          <w:rFonts w:cs="Times New Roman"/>
          <w:szCs w:val="24"/>
          <w:lang w:val="ru-RU"/>
        </w:rPr>
        <w:t>е</w:t>
      </w:r>
      <w:ins w:id="1652" w:author="user" w:date="2025-02-22T17:25:00Z">
        <w:r w:rsidRPr="00D26162">
          <w:rPr>
            <w:rFonts w:cs="Times New Roman"/>
            <w:szCs w:val="24"/>
            <w:lang w:val="ru-RU"/>
          </w:rPr>
          <w:t>д, та скрежетала по распадающейся земле и поднима</w:t>
        </w:r>
      </w:ins>
      <w:ins w:id="1653" w:author="user" w:date="2025-02-22T17:28:00Z">
        <w:r w:rsidR="009F5464" w:rsidRPr="00D26162">
          <w:rPr>
            <w:rFonts w:cs="Times New Roman"/>
            <w:szCs w:val="24"/>
            <w:lang w:val="ru-RU"/>
          </w:rPr>
          <w:t>ла</w:t>
        </w:r>
      </w:ins>
      <w:ins w:id="1654" w:author="user" w:date="2025-02-22T17:25:00Z">
        <w:r w:rsidRPr="00D26162">
          <w:rPr>
            <w:rFonts w:cs="Times New Roman"/>
            <w:szCs w:val="24"/>
            <w:lang w:val="ru-RU"/>
          </w:rPr>
          <w:t xml:space="preserve"> комья д</w:t>
        </w:r>
      </w:ins>
      <w:r w:rsidR="00BF2D7C" w:rsidRPr="00D26162">
        <w:rPr>
          <w:rFonts w:cs="Times New Roman"/>
          <w:szCs w:val="24"/>
          <w:lang w:val="ru-RU"/>
        </w:rPr>
        <w:t>е</w:t>
      </w:r>
      <w:ins w:id="1655" w:author="user" w:date="2025-02-22T17:25:00Z">
        <w:r w:rsidRPr="00D26162">
          <w:rPr>
            <w:rFonts w:cs="Times New Roman"/>
            <w:szCs w:val="24"/>
            <w:lang w:val="ru-RU"/>
          </w:rPr>
          <w:t xml:space="preserve">рна. На приборной панели замелькали руны, предупреждающие о неминуемом отказе двигателя, перегреве, разрушении конструкции и </w:t>
        </w:r>
      </w:ins>
      <w:ins w:id="1656" w:author="user" w:date="2025-02-22T17:28:00Z">
        <w:r w:rsidR="009F5464" w:rsidRPr="00D26162">
          <w:rPr>
            <w:rFonts w:cs="Times New Roman"/>
            <w:szCs w:val="24"/>
            <w:lang w:val="ru-RU"/>
          </w:rPr>
          <w:t>прочем</w:t>
        </w:r>
      </w:ins>
      <w:ins w:id="1657" w:author="user" w:date="2025-02-22T17:25:00Z">
        <w:r w:rsidRPr="00D26162">
          <w:rPr>
            <w:rFonts w:cs="Times New Roman"/>
            <w:szCs w:val="24"/>
            <w:lang w:val="ru-RU"/>
          </w:rPr>
          <w:t>.</w:t>
        </w:r>
      </w:ins>
    </w:p>
    <w:p w14:paraId="4E80A066" w14:textId="16A2A0D7" w:rsidR="00EB7F0B" w:rsidRPr="00D26162" w:rsidRDefault="00EB7F0B" w:rsidP="00EB7F0B">
      <w:pPr>
        <w:ind w:firstLineChars="300" w:firstLine="720"/>
        <w:rPr>
          <w:ins w:id="1658" w:author="user" w:date="2025-02-22T17:25:00Z"/>
          <w:rFonts w:cs="Times New Roman"/>
          <w:szCs w:val="24"/>
          <w:lang w:val="ru-RU"/>
        </w:rPr>
      </w:pPr>
      <w:ins w:id="1659" w:author="user" w:date="2025-02-22T17:25:00Z">
        <w:r w:rsidRPr="00D26162">
          <w:rPr>
            <w:rFonts w:cs="Times New Roman"/>
            <w:szCs w:val="24"/>
            <w:lang w:val="ru-RU"/>
          </w:rPr>
          <w:t>— Вот и вс</w:t>
        </w:r>
      </w:ins>
      <w:r w:rsidR="00BF2D7C" w:rsidRPr="00D26162">
        <w:rPr>
          <w:rFonts w:cs="Times New Roman"/>
          <w:szCs w:val="24"/>
          <w:lang w:val="ru-RU"/>
        </w:rPr>
        <w:t>е</w:t>
      </w:r>
      <w:ins w:id="1660" w:author="user" w:date="2025-02-22T17:25:00Z">
        <w:r w:rsidRPr="00D26162">
          <w:rPr>
            <w:rFonts w:cs="Times New Roman"/>
            <w:szCs w:val="24"/>
            <w:lang w:val="ru-RU"/>
          </w:rPr>
          <w:t>! —</w:t>
        </w:r>
      </w:ins>
      <w:ins w:id="1661" w:author="user" w:date="2025-02-22T17:27:00Z">
        <w:r w:rsidR="009F5464" w:rsidRPr="00D26162">
          <w:rPr>
            <w:rFonts w:cs="Times New Roman"/>
            <w:szCs w:val="24"/>
            <w:lang w:val="ru-RU"/>
          </w:rPr>
          <w:t xml:space="preserve"> </w:t>
        </w:r>
      </w:ins>
      <w:ins w:id="1662" w:author="user" w:date="2025-02-22T17:25:00Z">
        <w:r w:rsidRPr="00D26162">
          <w:rPr>
            <w:rFonts w:cs="Times New Roman"/>
            <w:szCs w:val="24"/>
            <w:lang w:val="ru-RU"/>
          </w:rPr>
          <w:t>кри</w:t>
        </w:r>
      </w:ins>
      <w:ins w:id="1663" w:author="user" w:date="2025-02-22T17:27:00Z">
        <w:r w:rsidR="009F5464" w:rsidRPr="00D26162">
          <w:rPr>
            <w:rFonts w:cs="Times New Roman"/>
            <w:szCs w:val="24"/>
            <w:lang w:val="ru-RU"/>
          </w:rPr>
          <w:t>кну</w:t>
        </w:r>
      </w:ins>
      <w:ins w:id="1664" w:author="user" w:date="2025-02-22T17:25:00Z">
        <w:r w:rsidRPr="00D26162">
          <w:rPr>
            <w:rFonts w:cs="Times New Roman"/>
            <w:szCs w:val="24"/>
            <w:lang w:val="ru-RU"/>
          </w:rPr>
          <w:t xml:space="preserve">л </w:t>
        </w:r>
        <w:proofErr w:type="spellStart"/>
        <w:r w:rsidRPr="00D26162">
          <w:rPr>
            <w:rFonts w:cs="Times New Roman"/>
            <w:szCs w:val="24"/>
            <w:lang w:val="ru-RU"/>
          </w:rPr>
          <w:t>Гуннлаугур</w:t>
        </w:r>
        <w:proofErr w:type="spellEnd"/>
        <w:r w:rsidRPr="00D26162">
          <w:rPr>
            <w:rFonts w:cs="Times New Roman"/>
            <w:szCs w:val="24"/>
            <w:lang w:val="ru-RU"/>
          </w:rPr>
          <w:t>, наблюдая, как сигналы переходят критическую отметку, и чувствуя, что органы управления перестают реагировать. — Приготовиться покинуть машину!</w:t>
        </w:r>
      </w:ins>
    </w:p>
    <w:p w14:paraId="37964D89" w14:textId="4EDDC479" w:rsidR="00EB7F0B" w:rsidRPr="00D26162" w:rsidRDefault="00EB7F0B" w:rsidP="00EB7F0B">
      <w:pPr>
        <w:ind w:firstLineChars="275" w:firstLine="660"/>
        <w:rPr>
          <w:ins w:id="1665" w:author="user" w:date="2025-02-22T17:25:00Z"/>
          <w:rFonts w:cs="Times New Roman"/>
          <w:szCs w:val="24"/>
          <w:lang w:val="ru-RU"/>
        </w:rPr>
      </w:pPr>
      <w:ins w:id="1666" w:author="user" w:date="2025-02-22T17:25:00Z">
        <w:r w:rsidRPr="00D26162">
          <w:rPr>
            <w:rFonts w:cs="Times New Roman"/>
            <w:szCs w:val="24"/>
            <w:lang w:val="ru-RU"/>
          </w:rPr>
          <w:t>Но «</w:t>
        </w:r>
        <w:proofErr w:type="spellStart"/>
        <w:r w:rsidRPr="00D26162">
          <w:rPr>
            <w:rFonts w:cs="Times New Roman"/>
            <w:szCs w:val="24"/>
            <w:lang w:val="ru-RU"/>
          </w:rPr>
          <w:t>Таврокс</w:t>
        </w:r>
        <w:proofErr w:type="spellEnd"/>
        <w:r w:rsidRPr="00D26162">
          <w:rPr>
            <w:rFonts w:cs="Times New Roman"/>
            <w:szCs w:val="24"/>
            <w:lang w:val="ru-RU"/>
          </w:rPr>
          <w:t>» продолжал двигаться с огромный скоростью, скользя, словно на лыжах, будто раненый зверь</w:t>
        </w:r>
      </w:ins>
      <w:r w:rsidR="00C57786">
        <w:rPr>
          <w:rFonts w:cs="Times New Roman"/>
          <w:szCs w:val="24"/>
          <w:lang w:val="ru-RU"/>
        </w:rPr>
        <w:t>:</w:t>
      </w:r>
      <w:ins w:id="1667" w:author="user" w:date="2025-02-22T17:25:00Z">
        <w:r w:rsidRPr="00D26162">
          <w:rPr>
            <w:rFonts w:cs="Times New Roman"/>
            <w:szCs w:val="24"/>
            <w:lang w:val="ru-RU"/>
          </w:rPr>
          <w:t xml:space="preserve"> управление больше не работало, а инерция была безжалостной. Ветки хлестали по лобовому стеклу и царапали тлеющие борта, измазанные снегом и пеплом. </w:t>
        </w:r>
        <w:proofErr w:type="spellStart"/>
        <w:r w:rsidRPr="00D26162">
          <w:rPr>
            <w:rFonts w:cs="Times New Roman"/>
            <w:szCs w:val="24"/>
            <w:lang w:val="ru-RU"/>
          </w:rPr>
          <w:t>Гуннлаугур</w:t>
        </w:r>
        <w:proofErr w:type="spellEnd"/>
        <w:r w:rsidRPr="00D26162">
          <w:rPr>
            <w:rFonts w:cs="Times New Roman"/>
            <w:szCs w:val="24"/>
            <w:lang w:val="ru-RU"/>
          </w:rPr>
          <w:t xml:space="preserve"> ударил кулаком по аварийному замку, и задний люк распахнулся. </w:t>
        </w:r>
        <w:proofErr w:type="spellStart"/>
        <w:r w:rsidRPr="00D26162">
          <w:rPr>
            <w:rFonts w:cs="Times New Roman"/>
            <w:szCs w:val="24"/>
            <w:lang w:val="ru-RU"/>
          </w:rPr>
          <w:t>Ольгейр</w:t>
        </w:r>
        <w:proofErr w:type="spellEnd"/>
        <w:r w:rsidRPr="00D26162">
          <w:rPr>
            <w:rFonts w:cs="Times New Roman"/>
            <w:szCs w:val="24"/>
            <w:lang w:val="ru-RU"/>
          </w:rPr>
          <w:t xml:space="preserve">, Бальдр и </w:t>
        </w:r>
        <w:proofErr w:type="spellStart"/>
        <w:r w:rsidRPr="00D26162">
          <w:rPr>
            <w:rFonts w:cs="Times New Roman"/>
            <w:szCs w:val="24"/>
            <w:lang w:val="ru-RU"/>
          </w:rPr>
          <w:t>Хафлои</w:t>
        </w:r>
        <w:proofErr w:type="spellEnd"/>
        <w:r w:rsidRPr="00D26162">
          <w:rPr>
            <w:rFonts w:cs="Times New Roman"/>
            <w:szCs w:val="24"/>
            <w:lang w:val="ru-RU"/>
          </w:rPr>
          <w:t xml:space="preserve"> выбрались наружу, протиснувшись через узкий проем и тяжело приземлились в снег. Ингвар </w:t>
        </w:r>
      </w:ins>
      <w:ins w:id="1668" w:author="user" w:date="2025-02-22T17:27:00Z">
        <w:r w:rsidR="009F5464" w:rsidRPr="00D26162">
          <w:rPr>
            <w:rFonts w:cs="Times New Roman"/>
            <w:szCs w:val="24"/>
            <w:lang w:val="ru-RU"/>
          </w:rPr>
          <w:t xml:space="preserve">следующим </w:t>
        </w:r>
      </w:ins>
      <w:ins w:id="1669" w:author="user" w:date="2025-02-22T17:25:00Z">
        <w:r w:rsidRPr="00D26162">
          <w:rPr>
            <w:rFonts w:cs="Times New Roman"/>
            <w:szCs w:val="24"/>
            <w:lang w:val="ru-RU"/>
          </w:rPr>
          <w:t xml:space="preserve">преодолел хлипкую перегородку, ведущую в отсек экипажа, и </w:t>
        </w:r>
      </w:ins>
      <w:ins w:id="1670" w:author="user" w:date="2025-02-22T17:27:00Z">
        <w:r w:rsidR="009F5464" w:rsidRPr="00D26162">
          <w:rPr>
            <w:rFonts w:cs="Times New Roman"/>
            <w:szCs w:val="24"/>
            <w:lang w:val="ru-RU"/>
          </w:rPr>
          <w:t>выскочи</w:t>
        </w:r>
      </w:ins>
      <w:ins w:id="1671" w:author="user" w:date="2025-02-22T17:25:00Z">
        <w:r w:rsidRPr="00D26162">
          <w:rPr>
            <w:rFonts w:cs="Times New Roman"/>
            <w:szCs w:val="24"/>
            <w:lang w:val="ru-RU"/>
          </w:rPr>
          <w:t>л в образовавшуюся щель.</w:t>
        </w:r>
      </w:ins>
    </w:p>
    <w:p w14:paraId="1C294A80" w14:textId="31C93091" w:rsidR="00EB7F0B" w:rsidRPr="00D26162" w:rsidRDefault="00EB7F0B" w:rsidP="00EB7F0B">
      <w:pPr>
        <w:ind w:firstLineChars="275" w:firstLine="660"/>
        <w:rPr>
          <w:ins w:id="1672" w:author="user" w:date="2025-02-22T17:25:00Z"/>
          <w:rFonts w:cs="Times New Roman"/>
          <w:szCs w:val="24"/>
          <w:lang w:val="ru-RU"/>
        </w:rPr>
      </w:pPr>
      <w:ins w:id="1673" w:author="user" w:date="2025-02-22T17:25:00Z">
        <w:r w:rsidRPr="00D26162">
          <w:rPr>
            <w:rFonts w:cs="Times New Roman"/>
            <w:szCs w:val="24"/>
            <w:lang w:val="ru-RU"/>
          </w:rPr>
          <w:lastRenderedPageBreak/>
          <w:t xml:space="preserve">Оставался </w:t>
        </w:r>
        <w:proofErr w:type="spellStart"/>
        <w:r w:rsidRPr="00D26162">
          <w:rPr>
            <w:rFonts w:cs="Times New Roman"/>
            <w:szCs w:val="24"/>
            <w:lang w:val="ru-RU"/>
          </w:rPr>
          <w:t>Гуннлаугур</w:t>
        </w:r>
        <w:proofErr w:type="spellEnd"/>
        <w:r w:rsidRPr="00D26162">
          <w:rPr>
            <w:rFonts w:cs="Times New Roman"/>
            <w:szCs w:val="24"/>
            <w:lang w:val="ru-RU"/>
          </w:rPr>
          <w:t>. Неуклюже извиваясь в тесном пространстве, ударяясь головой и плечами о низкий потолок, он каким-то образом выкарабкался с водительского места и тяжело ш</w:t>
        </w:r>
      </w:ins>
      <w:ins w:id="1674" w:author="user" w:date="2025-02-22T17:26:00Z">
        <w:r w:rsidR="001A1B5E" w:rsidRPr="00D26162">
          <w:rPr>
            <w:rFonts w:cs="Times New Roman"/>
            <w:szCs w:val="24"/>
            <w:lang w:val="ru-RU"/>
          </w:rPr>
          <w:t>мяк</w:t>
        </w:r>
      </w:ins>
      <w:ins w:id="1675" w:author="user" w:date="2025-02-22T17:25:00Z">
        <w:r w:rsidRPr="00D26162">
          <w:rPr>
            <w:rFonts w:cs="Times New Roman"/>
            <w:szCs w:val="24"/>
            <w:lang w:val="ru-RU"/>
          </w:rPr>
          <w:t>нулся на пол «</w:t>
        </w:r>
        <w:proofErr w:type="spellStart"/>
        <w:r w:rsidRPr="00D26162">
          <w:rPr>
            <w:rFonts w:cs="Times New Roman"/>
            <w:szCs w:val="24"/>
            <w:lang w:val="ru-RU"/>
          </w:rPr>
          <w:t>Таврокса</w:t>
        </w:r>
        <w:proofErr w:type="spellEnd"/>
        <w:r w:rsidRPr="00D26162">
          <w:rPr>
            <w:rFonts w:cs="Times New Roman"/>
            <w:szCs w:val="24"/>
            <w:lang w:val="ru-RU"/>
          </w:rPr>
          <w:t>». Бронетранспорт</w:t>
        </w:r>
      </w:ins>
      <w:r w:rsidR="00BF2D7C" w:rsidRPr="00D26162">
        <w:rPr>
          <w:rFonts w:cs="Times New Roman"/>
          <w:szCs w:val="24"/>
          <w:lang w:val="ru-RU"/>
        </w:rPr>
        <w:t>е</w:t>
      </w:r>
      <w:ins w:id="1676" w:author="user" w:date="2025-02-22T17:25:00Z">
        <w:r w:rsidRPr="00D26162">
          <w:rPr>
            <w:rFonts w:cs="Times New Roman"/>
            <w:szCs w:val="24"/>
            <w:lang w:val="ru-RU"/>
          </w:rPr>
          <w:t xml:space="preserve">р уже начал разлетаться на куски, содрогаясь и шатаясь </w:t>
        </w:r>
      </w:ins>
      <w:r w:rsidR="00C57786">
        <w:rPr>
          <w:rFonts w:cs="Times New Roman"/>
          <w:szCs w:val="24"/>
          <w:lang w:val="ru-RU"/>
        </w:rPr>
        <w:t>оттого, что рельеф доламывал его конструкцию</w:t>
      </w:r>
      <w:ins w:id="1677" w:author="user" w:date="2025-02-22T17:25:00Z">
        <w:r w:rsidRPr="00D26162">
          <w:rPr>
            <w:rFonts w:cs="Times New Roman"/>
            <w:szCs w:val="24"/>
            <w:lang w:val="ru-RU"/>
          </w:rPr>
          <w:t>. Казалось, что «</w:t>
        </w:r>
        <w:proofErr w:type="spellStart"/>
        <w:r w:rsidRPr="00D26162">
          <w:rPr>
            <w:rFonts w:cs="Times New Roman"/>
            <w:szCs w:val="24"/>
            <w:lang w:val="ru-RU"/>
          </w:rPr>
          <w:t>Таврокс</w:t>
        </w:r>
        <w:proofErr w:type="spellEnd"/>
        <w:r w:rsidRPr="00D26162">
          <w:rPr>
            <w:rFonts w:cs="Times New Roman"/>
            <w:szCs w:val="24"/>
            <w:lang w:val="ru-RU"/>
          </w:rPr>
          <w:t xml:space="preserve">» ускоряется или, быть может, падает, будто весь мир проваливается под него. </w:t>
        </w:r>
      </w:ins>
    </w:p>
    <w:p w14:paraId="771BE025" w14:textId="7E4103EC" w:rsidR="00EB7F0B" w:rsidRPr="00D26162" w:rsidRDefault="00EB7F0B" w:rsidP="00EB7F0B">
      <w:pPr>
        <w:ind w:firstLineChars="275" w:firstLine="660"/>
        <w:rPr>
          <w:ins w:id="1678" w:author="user" w:date="2025-02-22T17:25:00Z"/>
          <w:rFonts w:cs="Times New Roman"/>
          <w:szCs w:val="24"/>
          <w:lang w:val="ru-RU"/>
        </w:rPr>
      </w:pPr>
      <w:proofErr w:type="spellStart"/>
      <w:ins w:id="1679" w:author="user" w:date="2025-02-22T17:25:00Z">
        <w:r w:rsidRPr="00D26162">
          <w:rPr>
            <w:rFonts w:cs="Times New Roman"/>
            <w:szCs w:val="24"/>
            <w:lang w:val="ru-RU"/>
          </w:rPr>
          <w:t>Гуннлаугур</w:t>
        </w:r>
        <w:proofErr w:type="spellEnd"/>
        <w:r w:rsidRPr="00D26162">
          <w:rPr>
            <w:rFonts w:cs="Times New Roman"/>
            <w:szCs w:val="24"/>
            <w:lang w:val="ru-RU"/>
          </w:rPr>
          <w:t xml:space="preserve"> выпрыгнул через задний люк в мир разлетающейся слякоти и взметнувшейся земли. Он с хрустом рухнул на землю, перекатился, чтобы уклониться от нависшего над ним ствола дерева, а затем снова поднялся на колени. Повернувшись и посмотрев вверх, он увидел, что произошло с бронетранспорт</w:t>
        </w:r>
      </w:ins>
      <w:r w:rsidR="00BF2D7C" w:rsidRPr="00D26162">
        <w:rPr>
          <w:rFonts w:cs="Times New Roman"/>
          <w:szCs w:val="24"/>
          <w:lang w:val="ru-RU"/>
        </w:rPr>
        <w:t>е</w:t>
      </w:r>
      <w:ins w:id="1680" w:author="user" w:date="2025-02-22T17:25:00Z">
        <w:r w:rsidRPr="00D26162">
          <w:rPr>
            <w:rFonts w:cs="Times New Roman"/>
            <w:szCs w:val="24"/>
            <w:lang w:val="ru-RU"/>
          </w:rPr>
          <w:t>ром.</w:t>
        </w:r>
      </w:ins>
    </w:p>
    <w:p w14:paraId="0372EEDF" w14:textId="3A216628" w:rsidR="00EB7F0B" w:rsidRPr="00D26162" w:rsidRDefault="00EB7F0B" w:rsidP="00EB7F0B">
      <w:pPr>
        <w:ind w:firstLineChars="275" w:firstLine="660"/>
        <w:rPr>
          <w:ins w:id="1681" w:author="user" w:date="2025-02-22T17:25:00Z"/>
          <w:rFonts w:cs="Times New Roman"/>
          <w:szCs w:val="24"/>
          <w:lang w:val="ru-RU"/>
        </w:rPr>
      </w:pPr>
      <w:ins w:id="1682" w:author="user" w:date="2025-02-22T17:25:00Z">
        <w:r w:rsidRPr="00D26162">
          <w:rPr>
            <w:rFonts w:cs="Times New Roman"/>
            <w:szCs w:val="24"/>
            <w:lang w:val="ru-RU"/>
          </w:rPr>
          <w:t xml:space="preserve">После того, как Космические Волки прорвали баррикаду, склон становился только круче. </w:t>
        </w:r>
      </w:ins>
      <w:r w:rsidR="00C57786">
        <w:rPr>
          <w:rFonts w:cs="Times New Roman"/>
          <w:szCs w:val="24"/>
          <w:lang w:val="ru-RU"/>
        </w:rPr>
        <w:t>Я</w:t>
      </w:r>
      <w:ins w:id="1683" w:author="user" w:date="2025-02-22T17:25:00Z">
        <w:r w:rsidR="00C57786" w:rsidRPr="00D26162">
          <w:rPr>
            <w:rFonts w:cs="Times New Roman"/>
            <w:szCs w:val="24"/>
            <w:lang w:val="ru-RU"/>
          </w:rPr>
          <w:t>рдах</w:t>
        </w:r>
      </w:ins>
      <w:r w:rsidR="00C57786">
        <w:rPr>
          <w:rFonts w:cs="Times New Roman"/>
          <w:szCs w:val="24"/>
          <w:lang w:val="ru-RU"/>
        </w:rPr>
        <w:t xml:space="preserve"> в</w:t>
      </w:r>
      <w:ins w:id="1684" w:author="user" w:date="2025-02-22T17:25:00Z">
        <w:r w:rsidR="00C57786" w:rsidRPr="00D26162">
          <w:rPr>
            <w:rFonts w:cs="Times New Roman"/>
            <w:szCs w:val="24"/>
            <w:lang w:val="ru-RU"/>
          </w:rPr>
          <w:t xml:space="preserve"> </w:t>
        </w:r>
        <w:r w:rsidRPr="00D26162">
          <w:rPr>
            <w:rFonts w:cs="Times New Roman"/>
            <w:szCs w:val="24"/>
            <w:lang w:val="ru-RU"/>
          </w:rPr>
          <w:t xml:space="preserve">двадцати от </w:t>
        </w:r>
      </w:ins>
      <w:r w:rsidR="00C57786">
        <w:rPr>
          <w:rFonts w:cs="Times New Roman"/>
          <w:szCs w:val="24"/>
          <w:lang w:val="ru-RU"/>
        </w:rPr>
        <w:t xml:space="preserve">того </w:t>
      </w:r>
      <w:ins w:id="1685" w:author="user" w:date="2025-02-22T17:25:00Z">
        <w:r w:rsidRPr="00D26162">
          <w:rPr>
            <w:rFonts w:cs="Times New Roman"/>
            <w:szCs w:val="24"/>
            <w:lang w:val="ru-RU"/>
          </w:rPr>
          <w:t>места</w:t>
        </w:r>
      </w:ins>
      <w:r w:rsidR="00C57786">
        <w:rPr>
          <w:rFonts w:cs="Times New Roman"/>
          <w:szCs w:val="24"/>
          <w:lang w:val="ru-RU"/>
        </w:rPr>
        <w:t>,</w:t>
      </w:r>
      <w:ins w:id="1686" w:author="user" w:date="2025-02-22T17:25:00Z">
        <w:r w:rsidRPr="00D26162">
          <w:rPr>
            <w:rFonts w:cs="Times New Roman"/>
            <w:szCs w:val="24"/>
            <w:lang w:val="ru-RU"/>
          </w:rPr>
          <w:t xml:space="preserve"> </w:t>
        </w:r>
      </w:ins>
      <w:r w:rsidR="00C57786">
        <w:rPr>
          <w:rFonts w:cs="Times New Roman"/>
          <w:szCs w:val="24"/>
          <w:lang w:val="ru-RU"/>
        </w:rPr>
        <w:t xml:space="preserve">где </w:t>
      </w:r>
      <w:proofErr w:type="spellStart"/>
      <w:r w:rsidR="00C57786">
        <w:rPr>
          <w:rFonts w:cs="Times New Roman"/>
          <w:szCs w:val="24"/>
          <w:lang w:val="ru-RU"/>
        </w:rPr>
        <w:t>Гуннлаугур</w:t>
      </w:r>
      <w:proofErr w:type="spellEnd"/>
      <w:ins w:id="1687" w:author="user" w:date="2025-02-22T17:25:00Z">
        <w:r w:rsidRPr="00D26162">
          <w:rPr>
            <w:rFonts w:cs="Times New Roman"/>
            <w:szCs w:val="24"/>
            <w:lang w:val="ru-RU"/>
          </w:rPr>
          <w:t xml:space="preserve"> приземл</w:t>
        </w:r>
      </w:ins>
      <w:r w:rsidR="00C57786">
        <w:rPr>
          <w:rFonts w:cs="Times New Roman"/>
          <w:szCs w:val="24"/>
          <w:lang w:val="ru-RU"/>
        </w:rPr>
        <w:t>ился,</w:t>
      </w:r>
      <w:ins w:id="1688" w:author="user" w:date="2025-02-22T17:25:00Z">
        <w:r w:rsidRPr="00D26162">
          <w:rPr>
            <w:rFonts w:cs="Times New Roman"/>
            <w:szCs w:val="24"/>
            <w:lang w:val="ru-RU"/>
          </w:rPr>
          <w:t xml:space="preserve"> </w:t>
        </w:r>
      </w:ins>
      <w:r w:rsidR="00C57786">
        <w:rPr>
          <w:rFonts w:cs="Times New Roman"/>
          <w:szCs w:val="24"/>
          <w:lang w:val="ru-RU"/>
        </w:rPr>
        <w:t>был</w:t>
      </w:r>
      <w:ins w:id="1689" w:author="user" w:date="2025-02-22T17:25:00Z">
        <w:r w:rsidRPr="00D26162">
          <w:rPr>
            <w:rFonts w:cs="Times New Roman"/>
            <w:szCs w:val="24"/>
            <w:lang w:val="ru-RU"/>
          </w:rPr>
          <w:t xml:space="preserve"> отвесный обрыв, в котором </w:t>
        </w:r>
      </w:ins>
      <w:r w:rsidR="00C57786">
        <w:rPr>
          <w:rFonts w:cs="Times New Roman"/>
          <w:szCs w:val="24"/>
          <w:lang w:val="ru-RU"/>
        </w:rPr>
        <w:t>кипел облака</w:t>
      </w:r>
      <w:r w:rsidR="00C57786" w:rsidRPr="00D26162">
        <w:rPr>
          <w:rFonts w:cs="Times New Roman"/>
          <w:szCs w:val="24"/>
          <w:lang w:val="ru-RU"/>
        </w:rPr>
        <w:t xml:space="preserve"> </w:t>
      </w:r>
      <w:ins w:id="1690" w:author="user" w:date="2025-02-22T17:25:00Z">
        <w:r w:rsidRPr="00D26162">
          <w:rPr>
            <w:rFonts w:cs="Times New Roman"/>
            <w:szCs w:val="24"/>
            <w:lang w:val="ru-RU"/>
          </w:rPr>
          <w:t>среди непрекращающейся метели. «</w:t>
        </w:r>
        <w:proofErr w:type="spellStart"/>
        <w:r w:rsidRPr="00D26162">
          <w:rPr>
            <w:rFonts w:cs="Times New Roman"/>
            <w:szCs w:val="24"/>
            <w:lang w:val="ru-RU"/>
          </w:rPr>
          <w:t>Таврокс</w:t>
        </w:r>
        <w:proofErr w:type="spellEnd"/>
        <w:r w:rsidRPr="00D26162">
          <w:rPr>
            <w:rFonts w:cs="Times New Roman"/>
            <w:szCs w:val="24"/>
            <w:lang w:val="ru-RU"/>
          </w:rPr>
          <w:t>» про</w:t>
        </w:r>
      </w:ins>
      <w:r w:rsidR="00C57786">
        <w:rPr>
          <w:rFonts w:cs="Times New Roman"/>
          <w:szCs w:val="24"/>
          <w:lang w:val="ru-RU"/>
        </w:rPr>
        <w:t>несся</w:t>
      </w:r>
      <w:ins w:id="1691" w:author="user" w:date="2025-02-22T17:25:00Z">
        <w:r w:rsidRPr="00D26162">
          <w:rPr>
            <w:rFonts w:cs="Times New Roman"/>
            <w:szCs w:val="24"/>
            <w:lang w:val="ru-RU"/>
          </w:rPr>
          <w:t xml:space="preserve"> прямо над краем обрыва, по инерции улетев далеко от кустов и подлеска. Казалось, машина на долю секунды зависла в воздухе</w:t>
        </w:r>
      </w:ins>
      <w:r w:rsidR="00C57786">
        <w:rPr>
          <w:rFonts w:cs="Times New Roman"/>
          <w:szCs w:val="24"/>
          <w:lang w:val="ru-RU"/>
        </w:rPr>
        <w:t xml:space="preserve"> — и</w:t>
      </w:r>
      <w:ins w:id="1692" w:author="user" w:date="2025-02-22T17:25:00Z">
        <w:r w:rsidRPr="00D26162">
          <w:rPr>
            <w:rFonts w:cs="Times New Roman"/>
            <w:szCs w:val="24"/>
            <w:lang w:val="ru-RU"/>
          </w:rPr>
          <w:t xml:space="preserve"> сорва</w:t>
        </w:r>
      </w:ins>
      <w:r w:rsidR="00C57786">
        <w:rPr>
          <w:rFonts w:cs="Times New Roman"/>
          <w:szCs w:val="24"/>
          <w:lang w:val="ru-RU"/>
        </w:rPr>
        <w:t>лась</w:t>
      </w:r>
      <w:ins w:id="1693" w:author="user" w:date="2025-02-22T17:25:00Z">
        <w:r w:rsidRPr="00D26162">
          <w:rPr>
            <w:rFonts w:cs="Times New Roman"/>
            <w:szCs w:val="24"/>
            <w:lang w:val="ru-RU"/>
          </w:rPr>
          <w:t xml:space="preserve"> вниз, выпуская клубы дыма и пара. Прошло несколько мгновений, и стволы деревьев </w:t>
        </w:r>
      </w:ins>
      <w:r w:rsidR="00C57786">
        <w:rPr>
          <w:rFonts w:cs="Times New Roman"/>
          <w:szCs w:val="24"/>
          <w:lang w:val="ru-RU"/>
        </w:rPr>
        <w:t>содрогнулись</w:t>
      </w:r>
      <w:ins w:id="1694" w:author="user" w:date="2025-02-22T17:25:00Z">
        <w:r w:rsidRPr="00D26162">
          <w:rPr>
            <w:rFonts w:cs="Times New Roman"/>
            <w:szCs w:val="24"/>
            <w:lang w:val="ru-RU"/>
          </w:rPr>
          <w:t xml:space="preserve"> от мощного взрыва, </w:t>
        </w:r>
      </w:ins>
      <w:r w:rsidR="00C57786">
        <w:rPr>
          <w:rFonts w:cs="Times New Roman"/>
          <w:szCs w:val="24"/>
          <w:lang w:val="ru-RU"/>
        </w:rPr>
        <w:t>стряхнувшего</w:t>
      </w:r>
      <w:ins w:id="1695" w:author="user" w:date="2025-02-22T17:25:00Z">
        <w:r w:rsidRPr="00D26162">
          <w:rPr>
            <w:rFonts w:cs="Times New Roman"/>
            <w:szCs w:val="24"/>
            <w:lang w:val="ru-RU"/>
          </w:rPr>
          <w:t xml:space="preserve"> снег с веток. </w:t>
        </w:r>
      </w:ins>
    </w:p>
    <w:p w14:paraId="6B428533" w14:textId="2E58DA62" w:rsidR="00EB7F0B" w:rsidRPr="00D26162" w:rsidRDefault="00EB7F0B" w:rsidP="00EB7F0B">
      <w:pPr>
        <w:ind w:firstLineChars="275" w:firstLine="660"/>
        <w:rPr>
          <w:ins w:id="1696" w:author="user" w:date="2025-02-22T17:25:00Z"/>
          <w:rFonts w:cs="Times New Roman"/>
          <w:szCs w:val="24"/>
          <w:lang w:val="ru-RU"/>
        </w:rPr>
      </w:pPr>
      <w:ins w:id="1697" w:author="user" w:date="2025-02-22T17:25:00Z">
        <w:r w:rsidRPr="00D26162">
          <w:rPr>
            <w:rFonts w:cs="Times New Roman"/>
            <w:szCs w:val="24"/>
            <w:lang w:val="ru-RU"/>
          </w:rPr>
          <w:t xml:space="preserve">Ингвар и остальные догнали вожака, перепрыгивая от дерева к дереву. </w:t>
        </w:r>
      </w:ins>
    </w:p>
    <w:p w14:paraId="71FCEB76" w14:textId="77777777" w:rsidR="00EB7F0B" w:rsidRPr="00D26162" w:rsidRDefault="00EB7F0B" w:rsidP="00EB7F0B">
      <w:pPr>
        <w:ind w:firstLineChars="275" w:firstLine="660"/>
        <w:rPr>
          <w:ins w:id="1698" w:author="user" w:date="2025-02-22T17:25:00Z"/>
          <w:rFonts w:cs="Times New Roman"/>
          <w:szCs w:val="24"/>
          <w:lang w:val="ru-RU"/>
        </w:rPr>
      </w:pPr>
      <w:ins w:id="1699" w:author="user" w:date="2025-02-22T17:25:00Z">
        <w:r w:rsidRPr="00D26162">
          <w:rPr>
            <w:rFonts w:cs="Times New Roman"/>
            <w:szCs w:val="24"/>
            <w:lang w:val="ru-RU"/>
          </w:rPr>
          <w:t xml:space="preserve">— Здорово получилось, а, </w:t>
        </w:r>
        <w:proofErr w:type="spellStart"/>
        <w:r w:rsidRPr="00D26162">
          <w:rPr>
            <w:rFonts w:cs="Times New Roman"/>
            <w:szCs w:val="24"/>
            <w:lang w:val="ru-RU"/>
          </w:rPr>
          <w:t>Раскалыватель</w:t>
        </w:r>
        <w:proofErr w:type="spellEnd"/>
        <w:r w:rsidRPr="00D26162">
          <w:rPr>
            <w:rFonts w:cs="Times New Roman"/>
            <w:szCs w:val="24"/>
            <w:lang w:val="ru-RU"/>
          </w:rPr>
          <w:t xml:space="preserve"> Черепов? — заметил </w:t>
        </w:r>
        <w:proofErr w:type="spellStart"/>
        <w:r w:rsidRPr="00D26162">
          <w:rPr>
            <w:rFonts w:cs="Times New Roman"/>
            <w:szCs w:val="24"/>
            <w:lang w:val="ru-RU"/>
          </w:rPr>
          <w:t>Ольгейр</w:t>
        </w:r>
        <w:proofErr w:type="spellEnd"/>
        <w:r w:rsidRPr="00D26162">
          <w:rPr>
            <w:rFonts w:cs="Times New Roman"/>
            <w:szCs w:val="24"/>
            <w:lang w:val="ru-RU"/>
          </w:rPr>
          <w:t>.</w:t>
        </w:r>
      </w:ins>
    </w:p>
    <w:p w14:paraId="0EE20A7A" w14:textId="2B9461F6" w:rsidR="00EB7F0B" w:rsidRPr="00D26162" w:rsidRDefault="00EB7F0B" w:rsidP="00EB7F0B">
      <w:pPr>
        <w:ind w:firstLineChars="275" w:firstLine="660"/>
        <w:rPr>
          <w:ins w:id="1700" w:author="user" w:date="2025-02-22T17:25:00Z"/>
          <w:rFonts w:cs="Times New Roman"/>
          <w:szCs w:val="24"/>
          <w:lang w:val="ru-RU"/>
        </w:rPr>
      </w:pPr>
      <w:proofErr w:type="spellStart"/>
      <w:ins w:id="1701" w:author="user" w:date="2025-02-22T17:25:00Z">
        <w:r w:rsidRPr="00D26162">
          <w:rPr>
            <w:rFonts w:cs="Times New Roman"/>
            <w:szCs w:val="24"/>
            <w:lang w:val="ru-RU"/>
          </w:rPr>
          <w:t>Гуннлаугур</w:t>
        </w:r>
        <w:proofErr w:type="spellEnd"/>
        <w:r w:rsidRPr="00D26162">
          <w:rPr>
            <w:rFonts w:cs="Times New Roman"/>
            <w:szCs w:val="24"/>
            <w:lang w:val="ru-RU"/>
          </w:rPr>
          <w:t xml:space="preserve"> встал, отряхнулся, потянулся за закрепл</w:t>
        </w:r>
      </w:ins>
      <w:r w:rsidR="00BF2D7C" w:rsidRPr="00D26162">
        <w:rPr>
          <w:rFonts w:cs="Times New Roman"/>
          <w:szCs w:val="24"/>
          <w:lang w:val="ru-RU"/>
        </w:rPr>
        <w:t>е</w:t>
      </w:r>
      <w:ins w:id="1702" w:author="user" w:date="2025-02-22T17:25:00Z">
        <w:r w:rsidRPr="00D26162">
          <w:rPr>
            <w:rFonts w:cs="Times New Roman"/>
            <w:szCs w:val="24"/>
            <w:lang w:val="ru-RU"/>
          </w:rPr>
          <w:t>нному на магнитном замке громовым молотом, и подош</w:t>
        </w:r>
      </w:ins>
      <w:r w:rsidR="00BF2D7C" w:rsidRPr="00D26162">
        <w:rPr>
          <w:rFonts w:cs="Times New Roman"/>
          <w:szCs w:val="24"/>
          <w:lang w:val="ru-RU"/>
        </w:rPr>
        <w:t>е</w:t>
      </w:r>
      <w:ins w:id="1703" w:author="user" w:date="2025-02-22T17:25:00Z">
        <w:r w:rsidRPr="00D26162">
          <w:rPr>
            <w:rFonts w:cs="Times New Roman"/>
            <w:szCs w:val="24"/>
            <w:lang w:val="ru-RU"/>
          </w:rPr>
          <w:t>л ближе к краю. На протяжении всего пути земля была сильно изрыта, разодранная на куски неудержимым «</w:t>
        </w:r>
        <w:proofErr w:type="spellStart"/>
        <w:r w:rsidRPr="00D26162">
          <w:rPr>
            <w:rFonts w:cs="Times New Roman"/>
            <w:szCs w:val="24"/>
            <w:lang w:val="ru-RU"/>
          </w:rPr>
          <w:t>Тавроксом</w:t>
        </w:r>
        <w:proofErr w:type="spellEnd"/>
        <w:r w:rsidRPr="00D26162">
          <w:rPr>
            <w:rFonts w:cs="Times New Roman"/>
            <w:szCs w:val="24"/>
            <w:lang w:val="ru-RU"/>
          </w:rPr>
          <w:t xml:space="preserve">». Когда </w:t>
        </w:r>
        <w:proofErr w:type="spellStart"/>
        <w:r w:rsidRPr="00D26162">
          <w:rPr>
            <w:rFonts w:cs="Times New Roman"/>
            <w:szCs w:val="24"/>
            <w:lang w:val="ru-RU"/>
          </w:rPr>
          <w:t>Раскалыватель</w:t>
        </w:r>
        <w:proofErr w:type="spellEnd"/>
        <w:r w:rsidRPr="00D26162">
          <w:rPr>
            <w:rFonts w:cs="Times New Roman"/>
            <w:szCs w:val="24"/>
            <w:lang w:val="ru-RU"/>
          </w:rPr>
          <w:t xml:space="preserve"> Черепов подош</w:t>
        </w:r>
      </w:ins>
      <w:r w:rsidR="00BF2D7C" w:rsidRPr="00D26162">
        <w:rPr>
          <w:rFonts w:cs="Times New Roman"/>
          <w:szCs w:val="24"/>
          <w:lang w:val="ru-RU"/>
        </w:rPr>
        <w:t>е</w:t>
      </w:r>
      <w:ins w:id="1704" w:author="user" w:date="2025-02-22T17:25:00Z">
        <w:r w:rsidRPr="00D26162">
          <w:rPr>
            <w:rFonts w:cs="Times New Roman"/>
            <w:szCs w:val="24"/>
            <w:lang w:val="ru-RU"/>
          </w:rPr>
          <w:t>л ближе, то увидел, насколько крутым был обрыв — местность резко уходила вниз, отвесная скала беспрепятственно тянулась на сотни футов, прежде чем наконец начала выравниваться. По нижней части склона валялись пылающие обломки бронетранспорт</w:t>
        </w:r>
      </w:ins>
      <w:r w:rsidR="00BF2D7C" w:rsidRPr="00D26162">
        <w:rPr>
          <w:rFonts w:cs="Times New Roman"/>
          <w:szCs w:val="24"/>
          <w:lang w:val="ru-RU"/>
        </w:rPr>
        <w:t>е</w:t>
      </w:r>
      <w:ins w:id="1705" w:author="user" w:date="2025-02-22T17:25:00Z">
        <w:r w:rsidRPr="00D26162">
          <w:rPr>
            <w:rFonts w:cs="Times New Roman"/>
            <w:szCs w:val="24"/>
            <w:lang w:val="ru-RU"/>
          </w:rPr>
          <w:t>ра.</w:t>
        </w:r>
      </w:ins>
    </w:p>
    <w:p w14:paraId="10B8A07F" w14:textId="371C204F" w:rsidR="00EB7F0B" w:rsidRPr="00D26162" w:rsidRDefault="00EB7F0B" w:rsidP="00EB7F0B">
      <w:pPr>
        <w:ind w:firstLineChars="275" w:firstLine="660"/>
        <w:rPr>
          <w:ins w:id="1706" w:author="user" w:date="2025-02-22T17:25:00Z"/>
          <w:rFonts w:cs="Times New Roman"/>
          <w:szCs w:val="24"/>
          <w:lang w:val="ru-RU"/>
        </w:rPr>
      </w:pPr>
      <w:ins w:id="1707" w:author="user" w:date="2025-02-22T17:25:00Z">
        <w:r w:rsidRPr="00D26162">
          <w:rPr>
            <w:rFonts w:cs="Times New Roman"/>
            <w:szCs w:val="24"/>
            <w:lang w:val="ru-RU"/>
          </w:rPr>
          <w:t xml:space="preserve">Однако это не привлекло его внимания. Взгляд </w:t>
        </w:r>
        <w:proofErr w:type="spellStart"/>
        <w:r w:rsidRPr="00D26162">
          <w:rPr>
            <w:rFonts w:cs="Times New Roman"/>
            <w:szCs w:val="24"/>
            <w:lang w:val="ru-RU"/>
          </w:rPr>
          <w:t>Гуннлаугура</w:t>
        </w:r>
        <w:proofErr w:type="spellEnd"/>
        <w:r w:rsidRPr="00D26162">
          <w:rPr>
            <w:rFonts w:cs="Times New Roman"/>
            <w:szCs w:val="24"/>
            <w:lang w:val="ru-RU"/>
          </w:rPr>
          <w:t xml:space="preserve"> уже переместился дальше, за скалы, в затянутую метелью пустоту. Перед ним открылась широкая пропасть, дальний край которой едва вид</w:t>
        </w:r>
      </w:ins>
      <w:r w:rsidR="007F6413">
        <w:rPr>
          <w:rFonts w:cs="Times New Roman"/>
          <w:szCs w:val="24"/>
          <w:lang w:val="ru-RU"/>
        </w:rPr>
        <w:t>нелся</w:t>
      </w:r>
      <w:ins w:id="1708" w:author="user" w:date="2025-02-22T17:25:00Z">
        <w:r w:rsidRPr="00D26162">
          <w:rPr>
            <w:rFonts w:cs="Times New Roman"/>
            <w:szCs w:val="24"/>
            <w:lang w:val="ru-RU"/>
          </w:rPr>
          <w:t xml:space="preserve"> в с</w:t>
        </w:r>
      </w:ins>
      <w:r w:rsidR="007F6413">
        <w:rPr>
          <w:rFonts w:cs="Times New Roman"/>
          <w:szCs w:val="24"/>
          <w:lang w:val="ru-RU"/>
        </w:rPr>
        <w:t>из</w:t>
      </w:r>
      <w:ins w:id="1709" w:author="user" w:date="2025-02-22T17:25:00Z">
        <w:r w:rsidRPr="00D26162">
          <w:rPr>
            <w:rFonts w:cs="Times New Roman"/>
            <w:szCs w:val="24"/>
            <w:lang w:val="ru-RU"/>
          </w:rPr>
          <w:t>ом мареве. Пара гигантских пиков вздымалась к т</w:t>
        </w:r>
      </w:ins>
      <w:r w:rsidR="00BF2D7C" w:rsidRPr="00D26162">
        <w:rPr>
          <w:rFonts w:cs="Times New Roman"/>
          <w:szCs w:val="24"/>
          <w:lang w:val="ru-RU"/>
        </w:rPr>
        <w:t>е</w:t>
      </w:r>
      <w:ins w:id="1710" w:author="user" w:date="2025-02-22T17:25:00Z">
        <w:r w:rsidRPr="00D26162">
          <w:rPr>
            <w:rFonts w:cs="Times New Roman"/>
            <w:szCs w:val="24"/>
            <w:lang w:val="ru-RU"/>
          </w:rPr>
          <w:t>мному небу, один</w:t>
        </w:r>
      </w:ins>
      <w:r w:rsidR="007F6413">
        <w:rPr>
          <w:rFonts w:cs="Times New Roman"/>
          <w:szCs w:val="24"/>
          <w:lang w:val="ru-RU"/>
        </w:rPr>
        <w:t xml:space="preserve"> — </w:t>
      </w:r>
      <w:ins w:id="1711" w:author="user" w:date="2025-02-22T17:25:00Z">
        <w:r w:rsidRPr="00D26162">
          <w:rPr>
            <w:rFonts w:cs="Times New Roman"/>
            <w:szCs w:val="24"/>
            <w:lang w:val="ru-RU"/>
          </w:rPr>
          <w:t xml:space="preserve">по правую </w:t>
        </w:r>
      </w:ins>
      <w:r w:rsidR="007F6413">
        <w:rPr>
          <w:rFonts w:cs="Times New Roman"/>
          <w:szCs w:val="24"/>
          <w:lang w:val="ru-RU"/>
        </w:rPr>
        <w:t>руку</w:t>
      </w:r>
      <w:ins w:id="1712" w:author="user" w:date="2025-02-22T17:25:00Z">
        <w:r w:rsidRPr="00D26162">
          <w:rPr>
            <w:rFonts w:cs="Times New Roman"/>
            <w:szCs w:val="24"/>
            <w:lang w:val="ru-RU"/>
          </w:rPr>
          <w:t>, а второй</w:t>
        </w:r>
      </w:ins>
      <w:r w:rsidR="007F6413">
        <w:rPr>
          <w:rFonts w:cs="Times New Roman"/>
          <w:szCs w:val="24"/>
          <w:lang w:val="ru-RU"/>
        </w:rPr>
        <w:t xml:space="preserve"> — </w:t>
      </w:r>
      <w:ins w:id="1713" w:author="user" w:date="2025-02-22T17:25:00Z">
        <w:r w:rsidRPr="00D26162">
          <w:rPr>
            <w:rFonts w:cs="Times New Roman"/>
            <w:szCs w:val="24"/>
            <w:lang w:val="ru-RU"/>
          </w:rPr>
          <w:t xml:space="preserve">по ту сторону ущелья. Между этими вершинами, намного ниже, раскинулась широкая чашеобразная впадина более мили в поперечнике. В обычные времена это место было бы </w:t>
        </w:r>
      </w:ins>
      <w:r w:rsidR="007F6413">
        <w:rPr>
          <w:rFonts w:cs="Times New Roman"/>
          <w:szCs w:val="24"/>
          <w:lang w:val="ru-RU"/>
        </w:rPr>
        <w:t xml:space="preserve">выветрившимся </w:t>
      </w:r>
      <w:ins w:id="1714" w:author="user" w:date="2025-02-22T17:25:00Z">
        <w:r w:rsidRPr="00D26162">
          <w:rPr>
            <w:rFonts w:cs="Times New Roman"/>
            <w:szCs w:val="24"/>
            <w:lang w:val="ru-RU"/>
          </w:rPr>
          <w:t>пустыр</w:t>
        </w:r>
      </w:ins>
      <w:r w:rsidR="00BF2D7C" w:rsidRPr="00D26162">
        <w:rPr>
          <w:rFonts w:cs="Times New Roman"/>
          <w:szCs w:val="24"/>
          <w:lang w:val="ru-RU"/>
        </w:rPr>
        <w:t>е</w:t>
      </w:r>
      <w:ins w:id="1715" w:author="user" w:date="2025-02-22T17:25:00Z">
        <w:r w:rsidRPr="00D26162">
          <w:rPr>
            <w:rFonts w:cs="Times New Roman"/>
            <w:szCs w:val="24"/>
            <w:lang w:val="ru-RU"/>
          </w:rPr>
          <w:t>м</w:t>
        </w:r>
      </w:ins>
      <w:r w:rsidR="007F6413">
        <w:rPr>
          <w:rFonts w:cs="Times New Roman"/>
          <w:szCs w:val="24"/>
          <w:lang w:val="ru-RU"/>
        </w:rPr>
        <w:t xml:space="preserve"> из</w:t>
      </w:r>
      <w:ins w:id="1716" w:author="user" w:date="2025-02-22T17:25:00Z">
        <w:r w:rsidRPr="00D26162">
          <w:rPr>
            <w:rFonts w:cs="Times New Roman"/>
            <w:szCs w:val="24"/>
            <w:lang w:val="ru-RU"/>
          </w:rPr>
          <w:t xml:space="preserve"> </w:t>
        </w:r>
      </w:ins>
      <w:r w:rsidR="007F6413">
        <w:rPr>
          <w:rFonts w:cs="Times New Roman"/>
          <w:szCs w:val="24"/>
          <w:lang w:val="ru-RU"/>
        </w:rPr>
        <w:t>черного</w:t>
      </w:r>
      <w:ins w:id="1717" w:author="user" w:date="2025-02-22T17:25:00Z">
        <w:r w:rsidRPr="00D26162">
          <w:rPr>
            <w:rFonts w:cs="Times New Roman"/>
            <w:szCs w:val="24"/>
            <w:lang w:val="ru-RU"/>
          </w:rPr>
          <w:t xml:space="preserve"> камн</w:t>
        </w:r>
      </w:ins>
      <w:r w:rsidR="007F6413">
        <w:rPr>
          <w:rFonts w:cs="Times New Roman"/>
          <w:szCs w:val="24"/>
          <w:lang w:val="ru-RU"/>
        </w:rPr>
        <w:t>я</w:t>
      </w:r>
      <w:ins w:id="1718" w:author="user" w:date="2025-02-22T17:25:00Z">
        <w:r w:rsidRPr="00D26162">
          <w:rPr>
            <w:rFonts w:cs="Times New Roman"/>
            <w:szCs w:val="24"/>
            <w:lang w:val="ru-RU"/>
          </w:rPr>
          <w:t xml:space="preserve">. </w:t>
        </w:r>
      </w:ins>
    </w:p>
    <w:p w14:paraId="15F1E821" w14:textId="3085436F" w:rsidR="00EB7F0B" w:rsidRPr="00D26162" w:rsidRDefault="00EB7F0B" w:rsidP="00EB7F0B">
      <w:pPr>
        <w:ind w:firstLineChars="275" w:firstLine="660"/>
        <w:rPr>
          <w:ins w:id="1719" w:author="user" w:date="2025-02-22T17:25:00Z"/>
          <w:rFonts w:cs="Times New Roman"/>
          <w:szCs w:val="24"/>
          <w:lang w:val="ru-RU"/>
        </w:rPr>
      </w:pPr>
      <w:ins w:id="1720" w:author="user" w:date="2025-02-22T17:25:00Z">
        <w:r w:rsidRPr="00D26162">
          <w:rPr>
            <w:rFonts w:cs="Times New Roman"/>
            <w:szCs w:val="24"/>
            <w:lang w:val="ru-RU"/>
          </w:rPr>
          <w:t>Теперь же эта впадина полнилась движением — марширующими колоннами пехоты, бурлящими танковыми колоннами, зависшими в воздухе самол</w:t>
        </w:r>
      </w:ins>
      <w:r w:rsidR="00BF2D7C" w:rsidRPr="00D26162">
        <w:rPr>
          <w:rFonts w:cs="Times New Roman"/>
          <w:szCs w:val="24"/>
          <w:lang w:val="ru-RU"/>
        </w:rPr>
        <w:t>е</w:t>
      </w:r>
      <w:ins w:id="1721" w:author="user" w:date="2025-02-22T17:25:00Z">
        <w:r w:rsidRPr="00D26162">
          <w:rPr>
            <w:rFonts w:cs="Times New Roman"/>
            <w:szCs w:val="24"/>
            <w:lang w:val="ru-RU"/>
          </w:rPr>
          <w:t xml:space="preserve">тами, ковыляющими титанами, артиллерийскими орудиями, которые тащили бронированные тягачи. Армия заполнила всю впадину. Лазерный огонь и выстрелы </w:t>
        </w:r>
        <w:proofErr w:type="spellStart"/>
        <w:r w:rsidRPr="00D26162">
          <w:rPr>
            <w:rFonts w:cs="Times New Roman"/>
            <w:szCs w:val="24"/>
            <w:lang w:val="ru-RU"/>
          </w:rPr>
          <w:t>болтеров</w:t>
        </w:r>
        <w:proofErr w:type="spellEnd"/>
        <w:r w:rsidRPr="00D26162">
          <w:rPr>
            <w:rFonts w:cs="Times New Roman"/>
            <w:szCs w:val="24"/>
            <w:lang w:val="ru-RU"/>
          </w:rPr>
          <w:t xml:space="preserve"> освещали е</w:t>
        </w:r>
      </w:ins>
      <w:r w:rsidR="00BF2D7C" w:rsidRPr="00D26162">
        <w:rPr>
          <w:rFonts w:cs="Times New Roman"/>
          <w:szCs w:val="24"/>
          <w:lang w:val="ru-RU"/>
        </w:rPr>
        <w:t>е</w:t>
      </w:r>
      <w:ins w:id="1722" w:author="user" w:date="2025-02-22T17:25:00Z">
        <w:r w:rsidRPr="00D26162">
          <w:rPr>
            <w:rFonts w:cs="Times New Roman"/>
            <w:szCs w:val="24"/>
            <w:lang w:val="ru-RU"/>
          </w:rPr>
          <w:t xml:space="preserve"> сердце, мерцая в дневном сумраке бури</w:t>
        </w:r>
      </w:ins>
      <w:r w:rsidR="007F6413">
        <w:rPr>
          <w:rFonts w:cs="Times New Roman"/>
          <w:szCs w:val="24"/>
          <w:lang w:val="ru-RU"/>
        </w:rPr>
        <w:t xml:space="preserve"> и</w:t>
      </w:r>
      <w:ins w:id="1723" w:author="user" w:date="2025-02-22T17:25:00Z">
        <w:r w:rsidRPr="00D26162">
          <w:rPr>
            <w:rFonts w:cs="Times New Roman"/>
            <w:szCs w:val="24"/>
            <w:lang w:val="ru-RU"/>
          </w:rPr>
          <w:t xml:space="preserve"> </w:t>
        </w:r>
      </w:ins>
      <w:r w:rsidR="007F6413">
        <w:rPr>
          <w:rFonts w:cs="Times New Roman"/>
          <w:szCs w:val="24"/>
          <w:lang w:val="ru-RU"/>
        </w:rPr>
        <w:t>выхватывая из него</w:t>
      </w:r>
      <w:ins w:id="1724" w:author="user" w:date="2025-02-22T17:25:00Z">
        <w:r w:rsidRPr="00D26162">
          <w:rPr>
            <w:rFonts w:cs="Times New Roman"/>
            <w:szCs w:val="24"/>
            <w:lang w:val="ru-RU"/>
          </w:rPr>
          <w:t xml:space="preserve"> ряды бронетанковых войск, чудовищные военные сооружения, пылающие боевые машины, неуклюжих мутантов. Ветер завывал и кружился над </w:t>
        </w:r>
      </w:ins>
      <w:r w:rsidR="007F6413">
        <w:rPr>
          <w:rFonts w:cs="Times New Roman"/>
          <w:szCs w:val="24"/>
          <w:lang w:val="ru-RU"/>
        </w:rPr>
        <w:t>всем этим</w:t>
      </w:r>
      <w:ins w:id="1725" w:author="user" w:date="2025-02-22T17:25:00Z">
        <w:r w:rsidRPr="00D26162">
          <w:rPr>
            <w:rFonts w:cs="Times New Roman"/>
            <w:szCs w:val="24"/>
            <w:lang w:val="ru-RU"/>
          </w:rPr>
          <w:t>, подхватывая сотни боевых штандартов, которые раскачивались под гулкий бой огромных барабанов, искаж</w:t>
        </w:r>
      </w:ins>
      <w:r w:rsidR="007F6413">
        <w:rPr>
          <w:rFonts w:cs="Times New Roman"/>
          <w:szCs w:val="24"/>
          <w:lang w:val="ru-RU"/>
        </w:rPr>
        <w:t>енный</w:t>
      </w:r>
      <w:ins w:id="1726" w:author="user" w:date="2025-02-22T17:25:00Z">
        <w:r w:rsidRPr="00D26162">
          <w:rPr>
            <w:rFonts w:cs="Times New Roman"/>
            <w:szCs w:val="24"/>
            <w:lang w:val="ru-RU"/>
          </w:rPr>
          <w:t xml:space="preserve"> </w:t>
        </w:r>
        <w:proofErr w:type="spellStart"/>
        <w:r w:rsidRPr="00D26162">
          <w:rPr>
            <w:rFonts w:cs="Times New Roman"/>
            <w:szCs w:val="24"/>
            <w:lang w:val="ru-RU"/>
          </w:rPr>
          <w:t>воксом</w:t>
        </w:r>
        <w:proofErr w:type="spellEnd"/>
        <w:r w:rsidRPr="00D26162">
          <w:rPr>
            <w:rFonts w:cs="Times New Roman"/>
            <w:szCs w:val="24"/>
            <w:lang w:val="ru-RU"/>
          </w:rPr>
          <w:t xml:space="preserve">. </w:t>
        </w:r>
      </w:ins>
    </w:p>
    <w:p w14:paraId="7C62F21B" w14:textId="09027DCF" w:rsidR="00EB7F0B" w:rsidRPr="00D26162" w:rsidRDefault="00EB7F0B" w:rsidP="00EB7F0B">
      <w:pPr>
        <w:ind w:firstLineChars="275" w:firstLine="660"/>
        <w:rPr>
          <w:ins w:id="1727" w:author="user" w:date="2025-02-22T17:25:00Z"/>
          <w:rFonts w:cs="Times New Roman"/>
          <w:szCs w:val="24"/>
          <w:lang w:val="ru-RU"/>
        </w:rPr>
      </w:pPr>
      <w:ins w:id="1728" w:author="user" w:date="2025-02-22T17:25:00Z">
        <w:r w:rsidRPr="00D26162">
          <w:rPr>
            <w:rFonts w:cs="Times New Roman"/>
            <w:szCs w:val="24"/>
            <w:lang w:val="ru-RU"/>
          </w:rPr>
          <w:t xml:space="preserve">Большая часть армии уже вступила в сражение. Выше по долине, в тени самих горных вершин, находилось огромное, </w:t>
        </w:r>
      </w:ins>
      <w:r w:rsidR="007F6413">
        <w:rPr>
          <w:rFonts w:cs="Times New Roman"/>
          <w:szCs w:val="24"/>
          <w:lang w:val="ru-RU"/>
        </w:rPr>
        <w:t>хорошо</w:t>
      </w:r>
      <w:ins w:id="1729" w:author="user" w:date="2025-02-22T17:25:00Z">
        <w:r w:rsidRPr="00D26162">
          <w:rPr>
            <w:rFonts w:cs="Times New Roman"/>
            <w:szCs w:val="24"/>
            <w:lang w:val="ru-RU"/>
          </w:rPr>
          <w:t xml:space="preserve"> укрепл</w:t>
        </w:r>
      </w:ins>
      <w:r w:rsidR="00BF2D7C" w:rsidRPr="00D26162">
        <w:rPr>
          <w:rFonts w:cs="Times New Roman"/>
          <w:szCs w:val="24"/>
          <w:lang w:val="ru-RU"/>
        </w:rPr>
        <w:t>е</w:t>
      </w:r>
      <w:ins w:id="1730" w:author="user" w:date="2025-02-22T17:25:00Z">
        <w:r w:rsidRPr="00D26162">
          <w:rPr>
            <w:rFonts w:cs="Times New Roman"/>
            <w:szCs w:val="24"/>
            <w:lang w:val="ru-RU"/>
          </w:rPr>
          <w:t>нное сооружение, высеченное из горных пород</w:t>
        </w:r>
      </w:ins>
      <w:r w:rsidR="007F6413">
        <w:rPr>
          <w:rFonts w:cs="Times New Roman"/>
          <w:szCs w:val="24"/>
          <w:lang w:val="ru-RU"/>
        </w:rPr>
        <w:t xml:space="preserve"> и</w:t>
      </w:r>
      <w:ins w:id="1731" w:author="user" w:date="2025-02-22T17:25:00Z">
        <w:r w:rsidRPr="00D26162">
          <w:rPr>
            <w:rFonts w:cs="Times New Roman"/>
            <w:szCs w:val="24"/>
            <w:lang w:val="ru-RU"/>
          </w:rPr>
          <w:t xml:space="preserve"> усиленное камнебетонными опорами и </w:t>
        </w:r>
        <w:proofErr w:type="spellStart"/>
        <w:r w:rsidRPr="00D26162">
          <w:rPr>
            <w:rFonts w:cs="Times New Roman"/>
            <w:szCs w:val="24"/>
            <w:lang w:val="ru-RU"/>
          </w:rPr>
          <w:t>адамантиевыми</w:t>
        </w:r>
        <w:proofErr w:type="spellEnd"/>
        <w:r w:rsidRPr="00D26162">
          <w:rPr>
            <w:rFonts w:cs="Times New Roman"/>
            <w:szCs w:val="24"/>
            <w:lang w:val="ru-RU"/>
          </w:rPr>
          <w:t xml:space="preserve"> опорными пунктами. </w:t>
        </w:r>
      </w:ins>
    </w:p>
    <w:p w14:paraId="7AEEF7E1" w14:textId="23979364" w:rsidR="00EB7F0B" w:rsidRPr="00D26162" w:rsidRDefault="00EB7F0B" w:rsidP="00EB7F0B">
      <w:pPr>
        <w:ind w:firstLineChars="275" w:firstLine="660"/>
        <w:rPr>
          <w:ins w:id="1732" w:author="user" w:date="2025-02-22T17:25:00Z"/>
          <w:rFonts w:cs="Times New Roman"/>
          <w:szCs w:val="24"/>
          <w:lang w:val="ru-RU"/>
        </w:rPr>
      </w:pPr>
      <w:ins w:id="1733" w:author="user" w:date="2025-02-22T17:25:00Z">
        <w:r w:rsidRPr="00D26162">
          <w:rPr>
            <w:rFonts w:cs="Times New Roman"/>
            <w:szCs w:val="24"/>
            <w:lang w:val="ru-RU"/>
          </w:rPr>
          <w:t>По всей площади полыхали пожары, многие из них вышли из-под контроля, хотя сквозь завесу дыма вс</w:t>
        </w:r>
      </w:ins>
      <w:r w:rsidR="00BF2D7C" w:rsidRPr="00D26162">
        <w:rPr>
          <w:rFonts w:cs="Times New Roman"/>
          <w:szCs w:val="24"/>
          <w:lang w:val="ru-RU"/>
        </w:rPr>
        <w:t>е</w:t>
      </w:r>
      <w:ins w:id="1734" w:author="user" w:date="2025-02-22T17:25:00Z">
        <w:r w:rsidRPr="00D26162">
          <w:rPr>
            <w:rFonts w:cs="Times New Roman"/>
            <w:szCs w:val="24"/>
            <w:lang w:val="ru-RU"/>
          </w:rPr>
          <w:t xml:space="preserve"> ещ</w:t>
        </w:r>
      </w:ins>
      <w:r w:rsidR="00BF2D7C" w:rsidRPr="00D26162">
        <w:rPr>
          <w:rFonts w:cs="Times New Roman"/>
          <w:szCs w:val="24"/>
          <w:lang w:val="ru-RU"/>
        </w:rPr>
        <w:t>е</w:t>
      </w:r>
      <w:ins w:id="1735" w:author="user" w:date="2025-02-22T17:25:00Z">
        <w:r w:rsidRPr="00D26162">
          <w:rPr>
            <w:rFonts w:cs="Times New Roman"/>
            <w:szCs w:val="24"/>
            <w:lang w:val="ru-RU"/>
          </w:rPr>
          <w:t xml:space="preserve"> плевался и мерцал лазерный огонь </w:t>
        </w:r>
      </w:ins>
      <w:r w:rsidR="007F6413">
        <w:rPr>
          <w:rFonts w:cs="Times New Roman"/>
          <w:szCs w:val="24"/>
          <w:lang w:val="ru-RU"/>
        </w:rPr>
        <w:t xml:space="preserve">— </w:t>
      </w:r>
      <w:ins w:id="1736" w:author="user" w:date="2025-02-22T17:25:00Z">
        <w:r w:rsidRPr="00D26162">
          <w:rPr>
            <w:rFonts w:cs="Times New Roman"/>
            <w:szCs w:val="24"/>
            <w:lang w:val="ru-RU"/>
          </w:rPr>
          <w:t xml:space="preserve">не тонкие выстрелы отдельных </w:t>
        </w:r>
        <w:proofErr w:type="spellStart"/>
        <w:r w:rsidRPr="00D26162">
          <w:rPr>
            <w:rFonts w:cs="Times New Roman"/>
            <w:szCs w:val="24"/>
            <w:lang w:val="ru-RU"/>
          </w:rPr>
          <w:lastRenderedPageBreak/>
          <w:t>лазганов</w:t>
        </w:r>
        <w:proofErr w:type="spellEnd"/>
        <w:r w:rsidRPr="00D26162">
          <w:rPr>
            <w:rFonts w:cs="Times New Roman"/>
            <w:szCs w:val="24"/>
            <w:lang w:val="ru-RU"/>
          </w:rPr>
          <w:t xml:space="preserve">, а обжигающие лучи стационарных </w:t>
        </w:r>
        <w:proofErr w:type="spellStart"/>
        <w:r w:rsidRPr="00D26162">
          <w:rPr>
            <w:rFonts w:cs="Times New Roman"/>
            <w:szCs w:val="24"/>
            <w:lang w:val="ru-RU"/>
          </w:rPr>
          <w:t>лазпушек</w:t>
        </w:r>
        <w:proofErr w:type="spellEnd"/>
        <w:r w:rsidRPr="00D26162">
          <w:rPr>
            <w:rFonts w:cs="Times New Roman"/>
            <w:szCs w:val="24"/>
            <w:lang w:val="ru-RU"/>
          </w:rPr>
          <w:t>. Концентрация и скорострельность были впечатляющими</w:t>
        </w:r>
      </w:ins>
      <w:r w:rsidR="007F6413">
        <w:rPr>
          <w:rFonts w:cs="Times New Roman"/>
          <w:szCs w:val="24"/>
          <w:lang w:val="ru-RU"/>
        </w:rPr>
        <w:t>:</w:t>
      </w:r>
      <w:ins w:id="1737" w:author="user" w:date="2025-02-22T17:25:00Z">
        <w:r w:rsidRPr="00D26162">
          <w:rPr>
            <w:rFonts w:cs="Times New Roman"/>
            <w:szCs w:val="24"/>
            <w:lang w:val="ru-RU"/>
          </w:rPr>
          <w:t xml:space="preserve"> залп за залпом</w:t>
        </w:r>
      </w:ins>
      <w:r w:rsidR="007F6413">
        <w:rPr>
          <w:rFonts w:cs="Times New Roman"/>
          <w:szCs w:val="24"/>
          <w:lang w:val="ru-RU"/>
        </w:rPr>
        <w:t xml:space="preserve"> лучи</w:t>
      </w:r>
      <w:ins w:id="1738" w:author="user" w:date="2025-02-22T17:25:00Z">
        <w:r w:rsidRPr="00D26162">
          <w:rPr>
            <w:rFonts w:cs="Times New Roman"/>
            <w:szCs w:val="24"/>
            <w:lang w:val="ru-RU"/>
          </w:rPr>
          <w:t xml:space="preserve"> вонза</w:t>
        </w:r>
      </w:ins>
      <w:r w:rsidR="007F6413">
        <w:rPr>
          <w:rFonts w:cs="Times New Roman"/>
          <w:szCs w:val="24"/>
          <w:lang w:val="ru-RU"/>
        </w:rPr>
        <w:t>ли</w:t>
      </w:r>
      <w:ins w:id="1739" w:author="user" w:date="2025-02-22T17:25:00Z">
        <w:r w:rsidRPr="00D26162">
          <w:rPr>
            <w:rFonts w:cs="Times New Roman"/>
            <w:szCs w:val="24"/>
            <w:lang w:val="ru-RU"/>
          </w:rPr>
          <w:t>сь в приближающуюся орду.</w:t>
        </w:r>
      </w:ins>
    </w:p>
    <w:p w14:paraId="6591F353" w14:textId="6BF3715A" w:rsidR="00616CA5" w:rsidRDefault="00EB7F0B" w:rsidP="00EB7F0B">
      <w:pPr>
        <w:ind w:firstLineChars="275" w:firstLine="660"/>
        <w:rPr>
          <w:rFonts w:cs="Times New Roman"/>
          <w:szCs w:val="24"/>
          <w:lang w:val="ru-RU"/>
        </w:rPr>
      </w:pPr>
      <w:ins w:id="1740" w:author="user" w:date="2025-02-22T17:25:00Z">
        <w:r w:rsidRPr="00D26162">
          <w:rPr>
            <w:rFonts w:cs="Times New Roman"/>
            <w:szCs w:val="24"/>
            <w:lang w:val="ru-RU"/>
          </w:rPr>
          <w:t>Над осажд</w:t>
        </w:r>
      </w:ins>
      <w:r w:rsidR="00BF2D7C" w:rsidRPr="00D26162">
        <w:rPr>
          <w:rFonts w:cs="Times New Roman"/>
          <w:szCs w:val="24"/>
          <w:lang w:val="ru-RU"/>
        </w:rPr>
        <w:t>е</w:t>
      </w:r>
      <w:ins w:id="1741" w:author="user" w:date="2025-02-22T17:25:00Z">
        <w:r w:rsidRPr="00D26162">
          <w:rPr>
            <w:rFonts w:cs="Times New Roman"/>
            <w:szCs w:val="24"/>
            <w:lang w:val="ru-RU"/>
          </w:rPr>
          <w:t xml:space="preserve">нными укреплениями возвышалась громада </w:t>
        </w:r>
        <w:proofErr w:type="spellStart"/>
        <w:r w:rsidRPr="00D26162">
          <w:rPr>
            <w:rFonts w:cs="Times New Roman"/>
            <w:szCs w:val="24"/>
            <w:lang w:val="ru-RU"/>
          </w:rPr>
          <w:t>касра</w:t>
        </w:r>
      </w:ins>
      <w:proofErr w:type="spellEnd"/>
      <w:r w:rsidR="007F6413">
        <w:rPr>
          <w:rFonts w:cs="Times New Roman"/>
          <w:szCs w:val="24"/>
          <w:lang w:val="ru-RU"/>
        </w:rPr>
        <w:t xml:space="preserve"> с</w:t>
      </w:r>
      <w:ins w:id="1742" w:author="user" w:date="2025-02-22T17:25:00Z">
        <w:r w:rsidRPr="00D26162">
          <w:rPr>
            <w:rFonts w:cs="Times New Roman"/>
            <w:szCs w:val="24"/>
            <w:lang w:val="ru-RU"/>
          </w:rPr>
          <w:t xml:space="preserve"> наклонны</w:t>
        </w:r>
      </w:ins>
      <w:r w:rsidR="007F6413">
        <w:rPr>
          <w:rFonts w:cs="Times New Roman"/>
          <w:szCs w:val="24"/>
          <w:lang w:val="ru-RU"/>
        </w:rPr>
        <w:t>ми</w:t>
      </w:r>
      <w:ins w:id="1743" w:author="user" w:date="2025-02-22T17:25:00Z">
        <w:r w:rsidRPr="00D26162">
          <w:rPr>
            <w:rFonts w:cs="Times New Roman"/>
            <w:szCs w:val="24"/>
            <w:lang w:val="ru-RU"/>
          </w:rPr>
          <w:t xml:space="preserve"> стен</w:t>
        </w:r>
      </w:ins>
      <w:r w:rsidR="007F6413">
        <w:rPr>
          <w:rFonts w:cs="Times New Roman"/>
          <w:szCs w:val="24"/>
          <w:lang w:val="ru-RU"/>
        </w:rPr>
        <w:t>ами,</w:t>
      </w:r>
      <w:ins w:id="1744" w:author="user" w:date="2025-02-22T17:25:00Z">
        <w:r w:rsidRPr="00D26162">
          <w:rPr>
            <w:rFonts w:cs="Times New Roman"/>
            <w:szCs w:val="24"/>
            <w:lang w:val="ru-RU"/>
          </w:rPr>
          <w:t xml:space="preserve"> увенчан</w:t>
        </w:r>
      </w:ins>
      <w:r w:rsidR="007F6413">
        <w:rPr>
          <w:rFonts w:cs="Times New Roman"/>
          <w:szCs w:val="24"/>
          <w:lang w:val="ru-RU"/>
        </w:rPr>
        <w:t>ными</w:t>
      </w:r>
      <w:ins w:id="1745" w:author="user" w:date="2025-02-22T17:25:00Z">
        <w:r w:rsidRPr="00D26162">
          <w:rPr>
            <w:rFonts w:cs="Times New Roman"/>
            <w:szCs w:val="24"/>
            <w:lang w:val="ru-RU"/>
          </w:rPr>
          <w:t xml:space="preserve"> бронированными бойницами, орудийными башнями, посадочными площадками и шпилями связи. Каср </w:t>
        </w:r>
        <w:proofErr w:type="spellStart"/>
        <w:r w:rsidRPr="00D26162">
          <w:rPr>
            <w:rFonts w:cs="Times New Roman"/>
            <w:szCs w:val="24"/>
            <w:lang w:val="ru-RU"/>
          </w:rPr>
          <w:t>Васта</w:t>
        </w:r>
        <w:proofErr w:type="spellEnd"/>
        <w:r w:rsidRPr="00D26162">
          <w:rPr>
            <w:rFonts w:cs="Times New Roman"/>
            <w:szCs w:val="24"/>
            <w:lang w:val="ru-RU"/>
          </w:rPr>
          <w:t xml:space="preserve"> занимал </w:t>
        </w:r>
        <w:r w:rsidR="00BB2589" w:rsidRPr="00D26162">
          <w:rPr>
            <w:rFonts w:cs="Times New Roman"/>
            <w:szCs w:val="24"/>
            <w:lang w:val="ru-RU"/>
          </w:rPr>
          <w:t>долин</w:t>
        </w:r>
      </w:ins>
      <w:r w:rsidR="00BB2589">
        <w:rPr>
          <w:rFonts w:cs="Times New Roman"/>
          <w:szCs w:val="24"/>
          <w:lang w:val="ru-RU"/>
        </w:rPr>
        <w:t>у во</w:t>
      </w:r>
      <w:r w:rsidR="00BB2589" w:rsidRPr="00D26162">
        <w:rPr>
          <w:rFonts w:cs="Times New Roman"/>
          <w:szCs w:val="24"/>
          <w:lang w:val="ru-RU"/>
        </w:rPr>
        <w:t xml:space="preserve"> </w:t>
      </w:r>
      <w:ins w:id="1746" w:author="user" w:date="2025-02-22T17:25:00Z">
        <w:r w:rsidRPr="00D26162">
          <w:rPr>
            <w:rFonts w:cs="Times New Roman"/>
            <w:szCs w:val="24"/>
            <w:lang w:val="ru-RU"/>
          </w:rPr>
          <w:t>всю шир</w:t>
        </w:r>
      </w:ins>
      <w:r w:rsidR="00BB2589">
        <w:rPr>
          <w:rFonts w:cs="Times New Roman"/>
          <w:szCs w:val="24"/>
          <w:lang w:val="ru-RU"/>
        </w:rPr>
        <w:t>ь</w:t>
      </w:r>
      <w:ins w:id="1747" w:author="user" w:date="2025-02-22T17:25:00Z">
        <w:r w:rsidRPr="00D26162">
          <w:rPr>
            <w:rFonts w:cs="Times New Roman"/>
            <w:szCs w:val="24"/>
            <w:lang w:val="ru-RU"/>
          </w:rPr>
          <w:t xml:space="preserve">, преграждая путь через горы. </w:t>
        </w:r>
      </w:ins>
      <w:r w:rsidR="007F6413">
        <w:rPr>
          <w:rFonts w:cs="Times New Roman"/>
          <w:szCs w:val="24"/>
          <w:lang w:val="ru-RU"/>
        </w:rPr>
        <w:t>На к</w:t>
      </w:r>
      <w:ins w:id="1748" w:author="user" w:date="2025-02-22T17:25:00Z">
        <w:r w:rsidRPr="00D26162">
          <w:rPr>
            <w:rFonts w:cs="Times New Roman"/>
            <w:szCs w:val="24"/>
            <w:lang w:val="ru-RU"/>
          </w:rPr>
          <w:t>ажд</w:t>
        </w:r>
      </w:ins>
      <w:r w:rsidR="007F6413">
        <w:rPr>
          <w:rFonts w:cs="Times New Roman"/>
          <w:szCs w:val="24"/>
          <w:lang w:val="ru-RU"/>
        </w:rPr>
        <w:t>ой</w:t>
      </w:r>
      <w:ins w:id="1749" w:author="user" w:date="2025-02-22T17:25:00Z">
        <w:r w:rsidRPr="00D26162">
          <w:rPr>
            <w:rFonts w:cs="Times New Roman"/>
            <w:szCs w:val="24"/>
            <w:lang w:val="ru-RU"/>
          </w:rPr>
          <w:t xml:space="preserve"> вершин</w:t>
        </w:r>
      </w:ins>
      <w:r w:rsidR="007F6413">
        <w:rPr>
          <w:rFonts w:cs="Times New Roman"/>
          <w:szCs w:val="24"/>
          <w:lang w:val="ru-RU"/>
        </w:rPr>
        <w:t>е</w:t>
      </w:r>
      <w:ins w:id="1750" w:author="user" w:date="2025-02-22T17:25:00Z">
        <w:r w:rsidRPr="00D26162">
          <w:rPr>
            <w:rFonts w:cs="Times New Roman"/>
            <w:szCs w:val="24"/>
            <w:lang w:val="ru-RU"/>
          </w:rPr>
          <w:t xml:space="preserve"> либо </w:t>
        </w:r>
      </w:ins>
      <w:r w:rsidR="007F6413">
        <w:rPr>
          <w:rFonts w:cs="Times New Roman"/>
          <w:szCs w:val="24"/>
          <w:lang w:val="ru-RU"/>
        </w:rPr>
        <w:t xml:space="preserve">полыхало пламя, либо с нее велся огонь сопротивления </w:t>
      </w:r>
      <w:ins w:id="1751" w:author="user" w:date="2025-02-22T17:25:00Z">
        <w:r w:rsidR="007F6413" w:rsidRPr="00D26162">
          <w:rPr>
            <w:rFonts w:cs="Times New Roman"/>
            <w:szCs w:val="24"/>
            <w:lang w:val="ru-RU"/>
          </w:rPr>
          <w:t>по противнику внизу</w:t>
        </w:r>
        <w:r w:rsidRPr="00D26162">
          <w:rPr>
            <w:rFonts w:cs="Times New Roman"/>
            <w:szCs w:val="24"/>
            <w:lang w:val="ru-RU"/>
          </w:rPr>
          <w:t xml:space="preserve">, </w:t>
        </w:r>
      </w:ins>
      <w:r w:rsidR="007F6413">
        <w:rPr>
          <w:rFonts w:cs="Times New Roman"/>
          <w:szCs w:val="24"/>
          <w:lang w:val="ru-RU"/>
        </w:rPr>
        <w:t xml:space="preserve">либо </w:t>
      </w:r>
      <w:ins w:id="1752" w:author="user" w:date="2025-02-22T17:25:00Z">
        <w:r w:rsidRPr="00D26162">
          <w:rPr>
            <w:rFonts w:cs="Times New Roman"/>
            <w:szCs w:val="24"/>
            <w:lang w:val="ru-RU"/>
          </w:rPr>
          <w:t>от ударов зажигательными смесями</w:t>
        </w:r>
      </w:ins>
      <w:r w:rsidR="007F6413">
        <w:rPr>
          <w:rFonts w:cs="Times New Roman"/>
          <w:szCs w:val="24"/>
          <w:lang w:val="ru-RU"/>
        </w:rPr>
        <w:t xml:space="preserve"> бушевали </w:t>
      </w:r>
      <w:ins w:id="1753" w:author="user" w:date="2025-02-22T17:25:00Z">
        <w:r w:rsidRPr="00D26162">
          <w:rPr>
            <w:rFonts w:cs="Times New Roman"/>
            <w:szCs w:val="24"/>
            <w:lang w:val="ru-RU"/>
          </w:rPr>
          <w:t xml:space="preserve">неутихающие лесные пожары. Атмосферные корабли всех видов проносились сквозь турбулентность, запуская снаряды </w:t>
        </w:r>
      </w:ins>
      <w:r w:rsidR="00616CA5">
        <w:rPr>
          <w:rFonts w:cs="Times New Roman"/>
          <w:szCs w:val="24"/>
          <w:lang w:val="ru-RU"/>
        </w:rPr>
        <w:t>по</w:t>
      </w:r>
      <w:ins w:id="1754" w:author="user" w:date="2025-02-22T17:25:00Z">
        <w:r w:rsidRPr="00D26162">
          <w:rPr>
            <w:rFonts w:cs="Times New Roman"/>
            <w:szCs w:val="24"/>
            <w:lang w:val="ru-RU"/>
          </w:rPr>
          <w:t xml:space="preserve"> наземны</w:t>
        </w:r>
      </w:ins>
      <w:r w:rsidR="00616CA5">
        <w:rPr>
          <w:rFonts w:cs="Times New Roman"/>
          <w:szCs w:val="24"/>
          <w:lang w:val="ru-RU"/>
        </w:rPr>
        <w:t>м</w:t>
      </w:r>
      <w:ins w:id="1755" w:author="user" w:date="2025-02-22T17:25:00Z">
        <w:r w:rsidRPr="00D26162">
          <w:rPr>
            <w:rFonts w:cs="Times New Roman"/>
            <w:szCs w:val="24"/>
            <w:lang w:val="ru-RU"/>
          </w:rPr>
          <w:t xml:space="preserve"> цел</w:t>
        </w:r>
      </w:ins>
      <w:r w:rsidR="00616CA5">
        <w:rPr>
          <w:rFonts w:cs="Times New Roman"/>
          <w:szCs w:val="24"/>
          <w:lang w:val="ru-RU"/>
        </w:rPr>
        <w:t>ям,</w:t>
      </w:r>
      <w:ins w:id="1756" w:author="user" w:date="2025-02-22T17:25:00Z">
        <w:r w:rsidRPr="00D26162">
          <w:rPr>
            <w:rFonts w:cs="Times New Roman"/>
            <w:szCs w:val="24"/>
            <w:lang w:val="ru-RU"/>
          </w:rPr>
          <w:t xml:space="preserve"> или кооперировались для участия в воздушных боях среди шпилей. </w:t>
        </w:r>
      </w:ins>
    </w:p>
    <w:p w14:paraId="3CA87F87" w14:textId="7969A954" w:rsidR="00EB7F0B" w:rsidRPr="00D26162" w:rsidRDefault="00EB7F0B" w:rsidP="00EB7F0B">
      <w:pPr>
        <w:ind w:firstLineChars="275" w:firstLine="660"/>
        <w:rPr>
          <w:ins w:id="1757" w:author="user" w:date="2025-02-22T17:25:00Z"/>
          <w:rFonts w:cs="Times New Roman"/>
          <w:szCs w:val="24"/>
          <w:lang w:val="ru-RU"/>
        </w:rPr>
      </w:pPr>
      <w:ins w:id="1758" w:author="user" w:date="2025-02-22T17:25:00Z">
        <w:r w:rsidRPr="00D26162">
          <w:rPr>
            <w:rFonts w:cs="Times New Roman"/>
            <w:szCs w:val="24"/>
            <w:lang w:val="ru-RU"/>
          </w:rPr>
          <w:t xml:space="preserve">Крепость была наполовину скрыта облаками дыма, шипящими стенами вскипающей жижи, каскадами пепла из </w:t>
        </w:r>
      </w:ins>
      <w:r w:rsidR="00616CA5">
        <w:rPr>
          <w:rFonts w:cs="Times New Roman"/>
          <w:szCs w:val="24"/>
          <w:lang w:val="ru-RU"/>
        </w:rPr>
        <w:t>загрязн</w:t>
      </w:r>
      <w:ins w:id="1759" w:author="user" w:date="2025-02-22T17:25:00Z">
        <w:r w:rsidRPr="00D26162">
          <w:rPr>
            <w:rFonts w:cs="Times New Roman"/>
            <w:szCs w:val="24"/>
            <w:lang w:val="ru-RU"/>
          </w:rPr>
          <w:t>енного воздуха, е</w:t>
        </w:r>
      </w:ins>
      <w:r w:rsidR="00BF2D7C" w:rsidRPr="00D26162">
        <w:rPr>
          <w:rFonts w:cs="Times New Roman"/>
          <w:szCs w:val="24"/>
          <w:lang w:val="ru-RU"/>
        </w:rPr>
        <w:t>е</w:t>
      </w:r>
      <w:ins w:id="1760" w:author="user" w:date="2025-02-22T17:25:00Z">
        <w:r w:rsidRPr="00D26162">
          <w:rPr>
            <w:rFonts w:cs="Times New Roman"/>
            <w:szCs w:val="24"/>
            <w:lang w:val="ru-RU"/>
          </w:rPr>
          <w:t xml:space="preserve"> огромные выступы пробивались сквозь завесу, будто носы древних боевых крейсеров. Многие из длинных участков стен вс</w:t>
        </w:r>
      </w:ins>
      <w:r w:rsidR="00BF2D7C" w:rsidRPr="00D26162">
        <w:rPr>
          <w:rFonts w:cs="Times New Roman"/>
          <w:szCs w:val="24"/>
          <w:lang w:val="ru-RU"/>
        </w:rPr>
        <w:t>е</w:t>
      </w:r>
      <w:ins w:id="1761" w:author="user" w:date="2025-02-22T17:25:00Z">
        <w:r w:rsidRPr="00D26162">
          <w:rPr>
            <w:rFonts w:cs="Times New Roman"/>
            <w:szCs w:val="24"/>
            <w:lang w:val="ru-RU"/>
          </w:rPr>
          <w:t xml:space="preserve"> ещ</w:t>
        </w:r>
      </w:ins>
      <w:r w:rsidR="00BF2D7C" w:rsidRPr="00D26162">
        <w:rPr>
          <w:rFonts w:cs="Times New Roman"/>
          <w:szCs w:val="24"/>
          <w:lang w:val="ru-RU"/>
        </w:rPr>
        <w:t>е</w:t>
      </w:r>
      <w:ins w:id="1762" w:author="user" w:date="2025-02-22T17:25:00Z">
        <w:r w:rsidRPr="00D26162">
          <w:rPr>
            <w:rFonts w:cs="Times New Roman"/>
            <w:szCs w:val="24"/>
            <w:lang w:val="ru-RU"/>
          </w:rPr>
          <w:t xml:space="preserve"> </w:t>
        </w:r>
      </w:ins>
      <w:r w:rsidR="00616CA5">
        <w:rPr>
          <w:rFonts w:cs="Times New Roman"/>
          <w:szCs w:val="24"/>
          <w:lang w:val="ru-RU"/>
        </w:rPr>
        <w:t>уцелели</w:t>
      </w:r>
      <w:ins w:id="1763" w:author="user" w:date="2025-02-22T17:25:00Z">
        <w:r w:rsidRPr="00D26162">
          <w:rPr>
            <w:rFonts w:cs="Times New Roman"/>
            <w:szCs w:val="24"/>
            <w:lang w:val="ru-RU"/>
          </w:rPr>
          <w:t xml:space="preserve"> и давали яростный отпор, но другие уже превратились в руины. Батальоны пехоты устремились по ещ</w:t>
        </w:r>
      </w:ins>
      <w:r w:rsidR="00BF2D7C" w:rsidRPr="00D26162">
        <w:rPr>
          <w:rFonts w:cs="Times New Roman"/>
          <w:szCs w:val="24"/>
          <w:lang w:val="ru-RU"/>
        </w:rPr>
        <w:t>е</w:t>
      </w:r>
      <w:ins w:id="1764" w:author="user" w:date="2025-02-22T17:25:00Z">
        <w:r w:rsidRPr="00D26162">
          <w:rPr>
            <w:rFonts w:cs="Times New Roman"/>
            <w:szCs w:val="24"/>
            <w:lang w:val="ru-RU"/>
          </w:rPr>
          <w:t xml:space="preserve"> не остывшим камням, их броня сверкала в отблесках пламени, </w:t>
        </w:r>
      </w:ins>
      <w:r w:rsidR="00616CA5">
        <w:rPr>
          <w:rFonts w:cs="Times New Roman"/>
          <w:szCs w:val="24"/>
          <w:lang w:val="ru-RU"/>
        </w:rPr>
        <w:t xml:space="preserve">а </w:t>
      </w:r>
      <w:ins w:id="1765" w:author="user" w:date="2025-02-22T17:25:00Z">
        <w:r w:rsidRPr="00D26162">
          <w:rPr>
            <w:rFonts w:cs="Times New Roman"/>
            <w:szCs w:val="24"/>
            <w:lang w:val="ru-RU"/>
          </w:rPr>
          <w:t>за ними следовали более тяж</w:t>
        </w:r>
      </w:ins>
      <w:r w:rsidR="00BF2D7C" w:rsidRPr="00D26162">
        <w:rPr>
          <w:rFonts w:cs="Times New Roman"/>
          <w:szCs w:val="24"/>
          <w:lang w:val="ru-RU"/>
        </w:rPr>
        <w:t>е</w:t>
      </w:r>
      <w:ins w:id="1766" w:author="user" w:date="2025-02-22T17:25:00Z">
        <w:r w:rsidRPr="00D26162">
          <w:rPr>
            <w:rFonts w:cs="Times New Roman"/>
            <w:szCs w:val="24"/>
            <w:lang w:val="ru-RU"/>
          </w:rPr>
          <w:t xml:space="preserve">лые боевые машины, которые с важным видом двигались сквозь мрак, готовые доставить свой смертоносный груз. </w:t>
        </w:r>
      </w:ins>
    </w:p>
    <w:p w14:paraId="27314393" w14:textId="56E6E099" w:rsidR="00EB7F0B" w:rsidRPr="00D26162" w:rsidRDefault="00EB7F0B" w:rsidP="00EB7F0B">
      <w:pPr>
        <w:ind w:firstLineChars="275" w:firstLine="660"/>
        <w:rPr>
          <w:ins w:id="1767" w:author="user" w:date="2025-02-22T17:25:00Z"/>
          <w:rFonts w:cs="Times New Roman"/>
          <w:szCs w:val="24"/>
          <w:lang w:val="ru-RU"/>
        </w:rPr>
      </w:pPr>
      <w:ins w:id="1768" w:author="user" w:date="2025-02-22T17:25:00Z">
        <w:r w:rsidRPr="00D26162">
          <w:rPr>
            <w:rFonts w:cs="Times New Roman"/>
            <w:szCs w:val="24"/>
            <w:lang w:val="ru-RU"/>
          </w:rPr>
          <w:t xml:space="preserve">— Они внутри стен, — мрачно </w:t>
        </w:r>
      </w:ins>
      <w:r w:rsidR="00616CA5">
        <w:rPr>
          <w:rFonts w:cs="Times New Roman"/>
          <w:szCs w:val="24"/>
          <w:lang w:val="ru-RU"/>
        </w:rPr>
        <w:t xml:space="preserve">произнес </w:t>
      </w:r>
      <w:proofErr w:type="spellStart"/>
      <w:ins w:id="1769" w:author="user" w:date="2025-02-22T17:25:00Z">
        <w:r w:rsidRPr="00D26162">
          <w:rPr>
            <w:rFonts w:cs="Times New Roman"/>
            <w:szCs w:val="24"/>
            <w:lang w:val="ru-RU"/>
          </w:rPr>
          <w:t>Гуннлаугур</w:t>
        </w:r>
        <w:proofErr w:type="spellEnd"/>
        <w:r w:rsidRPr="00D26162">
          <w:rPr>
            <w:rFonts w:cs="Times New Roman"/>
            <w:szCs w:val="24"/>
            <w:lang w:val="ru-RU"/>
          </w:rPr>
          <w:t>.</w:t>
        </w:r>
      </w:ins>
    </w:p>
    <w:p w14:paraId="27FA169A" w14:textId="6AB05CCA" w:rsidR="00EB7F0B" w:rsidRPr="00D26162" w:rsidRDefault="00EB7F0B" w:rsidP="00EB7F0B">
      <w:pPr>
        <w:ind w:firstLineChars="275" w:firstLine="660"/>
        <w:rPr>
          <w:ins w:id="1770" w:author="user" w:date="2025-02-22T17:25:00Z"/>
          <w:rFonts w:cs="Times New Roman"/>
          <w:szCs w:val="24"/>
          <w:lang w:val="ru-RU"/>
        </w:rPr>
      </w:pPr>
      <w:ins w:id="1771" w:author="user" w:date="2025-02-22T17:25:00Z">
        <w:r w:rsidRPr="00D26162">
          <w:rPr>
            <w:rFonts w:cs="Times New Roman"/>
            <w:szCs w:val="24"/>
            <w:lang w:val="ru-RU"/>
          </w:rPr>
          <w:t xml:space="preserve">— Уже, — сказал </w:t>
        </w:r>
        <w:proofErr w:type="spellStart"/>
        <w:r w:rsidRPr="00D26162">
          <w:rPr>
            <w:rFonts w:cs="Times New Roman"/>
            <w:szCs w:val="24"/>
            <w:lang w:val="ru-RU"/>
          </w:rPr>
          <w:t>Ольгейр</w:t>
        </w:r>
        <w:proofErr w:type="spellEnd"/>
        <w:r w:rsidRPr="00D26162">
          <w:rPr>
            <w:rFonts w:cs="Times New Roman"/>
            <w:szCs w:val="24"/>
            <w:lang w:val="ru-RU"/>
          </w:rPr>
          <w:t>. —</w:t>
        </w:r>
      </w:ins>
      <w:r w:rsidR="00616CA5">
        <w:rPr>
          <w:rFonts w:cs="Times New Roman"/>
          <w:szCs w:val="24"/>
          <w:lang w:val="ru-RU"/>
        </w:rPr>
        <w:t xml:space="preserve"> Идти будут </w:t>
      </w:r>
      <w:ins w:id="1772" w:author="user" w:date="2025-02-24T17:59:00Z">
        <w:r w:rsidR="00A06102" w:rsidRPr="00D26162">
          <w:rPr>
            <w:rFonts w:cs="Times New Roman"/>
            <w:szCs w:val="24"/>
            <w:lang w:val="ru-RU"/>
          </w:rPr>
          <w:t>п</w:t>
        </w:r>
      </w:ins>
      <w:ins w:id="1773" w:author="user" w:date="2025-02-22T17:25:00Z">
        <w:r w:rsidRPr="00D26162">
          <w:rPr>
            <w:rFonts w:cs="Times New Roman"/>
            <w:szCs w:val="24"/>
            <w:lang w:val="ru-RU"/>
          </w:rPr>
          <w:t xml:space="preserve">о этим туннелям. </w:t>
        </w:r>
      </w:ins>
    </w:p>
    <w:p w14:paraId="4041CE43" w14:textId="6FE37D52" w:rsidR="00EB7F0B" w:rsidRPr="00D26162" w:rsidRDefault="00EB7F0B" w:rsidP="00EB7F0B">
      <w:pPr>
        <w:ind w:firstLineChars="275" w:firstLine="660"/>
        <w:rPr>
          <w:ins w:id="1774" w:author="user" w:date="2025-02-22T17:25:00Z"/>
          <w:rFonts w:cs="Times New Roman"/>
          <w:szCs w:val="24"/>
          <w:lang w:val="ru-RU"/>
        </w:rPr>
      </w:pPr>
      <w:ins w:id="1775" w:author="user" w:date="2025-02-22T17:25:00Z">
        <w:r w:rsidRPr="00D26162">
          <w:rPr>
            <w:rFonts w:cs="Times New Roman"/>
            <w:szCs w:val="24"/>
            <w:lang w:val="ru-RU"/>
          </w:rPr>
          <w:t>Бальдр прош</w:t>
        </w:r>
      </w:ins>
      <w:r w:rsidR="00BF2D7C" w:rsidRPr="00D26162">
        <w:rPr>
          <w:rFonts w:cs="Times New Roman"/>
          <w:szCs w:val="24"/>
          <w:lang w:val="ru-RU"/>
        </w:rPr>
        <w:t>е</w:t>
      </w:r>
      <w:ins w:id="1776" w:author="user" w:date="2025-02-22T17:25:00Z">
        <w:r w:rsidRPr="00D26162">
          <w:rPr>
            <w:rFonts w:cs="Times New Roman"/>
            <w:szCs w:val="24"/>
            <w:lang w:val="ru-RU"/>
          </w:rPr>
          <w:t>л мимо обоих братьев и остановился на самом краю пропасти. Его доспех засыпало тяж</w:t>
        </w:r>
      </w:ins>
      <w:r w:rsidR="00BF2D7C" w:rsidRPr="00D26162">
        <w:rPr>
          <w:rFonts w:cs="Times New Roman"/>
          <w:szCs w:val="24"/>
          <w:lang w:val="ru-RU"/>
        </w:rPr>
        <w:t>е</w:t>
      </w:r>
      <w:ins w:id="1777" w:author="user" w:date="2025-02-22T17:25:00Z">
        <w:r w:rsidRPr="00D26162">
          <w:rPr>
            <w:rFonts w:cs="Times New Roman"/>
            <w:szCs w:val="24"/>
            <w:lang w:val="ru-RU"/>
          </w:rPr>
          <w:t xml:space="preserve">лым слоем пепла, затенив и скрыв символы </w:t>
        </w:r>
        <w:proofErr w:type="spellStart"/>
        <w:r w:rsidRPr="00D26162">
          <w:rPr>
            <w:rFonts w:cs="Times New Roman"/>
            <w:szCs w:val="24"/>
            <w:lang w:val="ru-RU"/>
          </w:rPr>
          <w:t>Фенриса</w:t>
        </w:r>
        <w:proofErr w:type="spellEnd"/>
        <w:r w:rsidRPr="00D26162">
          <w:rPr>
            <w:rFonts w:cs="Times New Roman"/>
            <w:szCs w:val="24"/>
            <w:lang w:val="ru-RU"/>
          </w:rPr>
          <w:t xml:space="preserve"> и Империума. Он долго стоял неподвижно, глядя на широкие просторы разрушения, в полно</w:t>
        </w:r>
      </w:ins>
      <w:r w:rsidR="00616CA5">
        <w:rPr>
          <w:rFonts w:cs="Times New Roman"/>
          <w:szCs w:val="24"/>
          <w:lang w:val="ru-RU"/>
        </w:rPr>
        <w:t>м</w:t>
      </w:r>
      <w:ins w:id="1778" w:author="user" w:date="2025-02-22T17:25:00Z">
        <w:r w:rsidRPr="00D26162">
          <w:rPr>
            <w:rFonts w:cs="Times New Roman"/>
            <w:szCs w:val="24"/>
            <w:lang w:val="ru-RU"/>
          </w:rPr>
          <w:t xml:space="preserve"> </w:t>
        </w:r>
      </w:ins>
      <w:r w:rsidR="00616CA5">
        <w:rPr>
          <w:rFonts w:cs="Times New Roman"/>
          <w:szCs w:val="24"/>
          <w:lang w:val="ru-RU"/>
        </w:rPr>
        <w:t>молчании</w:t>
      </w:r>
      <w:ins w:id="1779" w:author="user" w:date="2025-02-22T17:25:00Z">
        <w:r w:rsidRPr="00D26162">
          <w:rPr>
            <w:rFonts w:cs="Times New Roman"/>
            <w:szCs w:val="24"/>
            <w:lang w:val="ru-RU"/>
          </w:rPr>
          <w:t>.</w:t>
        </w:r>
      </w:ins>
    </w:p>
    <w:p w14:paraId="3792C2A6" w14:textId="77777777" w:rsidR="00EB7F0B" w:rsidRPr="00D26162" w:rsidRDefault="00EB7F0B" w:rsidP="00EB7F0B">
      <w:pPr>
        <w:ind w:firstLineChars="275" w:firstLine="660"/>
        <w:rPr>
          <w:ins w:id="1780" w:author="user" w:date="2025-02-22T17:25:00Z"/>
          <w:rFonts w:cs="Times New Roman"/>
          <w:szCs w:val="24"/>
          <w:lang w:val="ru-RU"/>
        </w:rPr>
      </w:pPr>
      <w:ins w:id="1781" w:author="user" w:date="2025-02-22T17:25:00Z">
        <w:r w:rsidRPr="00D26162">
          <w:rPr>
            <w:rFonts w:cs="Times New Roman"/>
            <w:szCs w:val="24"/>
            <w:lang w:val="ru-RU"/>
          </w:rPr>
          <w:t xml:space="preserve">— В чем дело, брат? — наконец спросил </w:t>
        </w:r>
        <w:proofErr w:type="spellStart"/>
        <w:r w:rsidRPr="00D26162">
          <w:rPr>
            <w:rFonts w:cs="Times New Roman"/>
            <w:szCs w:val="24"/>
            <w:lang w:val="ru-RU"/>
          </w:rPr>
          <w:t>Гуннлаугур</w:t>
        </w:r>
        <w:proofErr w:type="spellEnd"/>
        <w:r w:rsidRPr="00D26162">
          <w:rPr>
            <w:rFonts w:cs="Times New Roman"/>
            <w:szCs w:val="24"/>
            <w:lang w:val="ru-RU"/>
          </w:rPr>
          <w:t>.</w:t>
        </w:r>
      </w:ins>
    </w:p>
    <w:p w14:paraId="144219C6" w14:textId="77777777" w:rsidR="00EB7F0B" w:rsidRPr="00D26162" w:rsidRDefault="00EB7F0B" w:rsidP="00EB7F0B">
      <w:pPr>
        <w:ind w:firstLineChars="275" w:firstLine="660"/>
        <w:rPr>
          <w:ins w:id="1782" w:author="user" w:date="2025-02-22T17:25:00Z"/>
          <w:rFonts w:cs="Times New Roman"/>
          <w:szCs w:val="24"/>
          <w:lang w:val="ru-RU"/>
        </w:rPr>
      </w:pPr>
      <w:ins w:id="1783" w:author="user" w:date="2025-02-22T17:25:00Z">
        <w:r w:rsidRPr="00D26162">
          <w:rPr>
            <w:rFonts w:cs="Times New Roman"/>
            <w:szCs w:val="24"/>
            <w:lang w:val="ru-RU"/>
          </w:rPr>
          <w:t xml:space="preserve">Бальдр повернулся к </w:t>
        </w:r>
        <w:proofErr w:type="spellStart"/>
        <w:r w:rsidRPr="00D26162">
          <w:rPr>
            <w:rFonts w:cs="Times New Roman"/>
            <w:szCs w:val="24"/>
            <w:lang w:val="ru-RU"/>
          </w:rPr>
          <w:t>варанги</w:t>
        </w:r>
        <w:proofErr w:type="spellEnd"/>
        <w:r w:rsidRPr="00D26162">
          <w:rPr>
            <w:rFonts w:cs="Times New Roman"/>
            <w:szCs w:val="24"/>
            <w:lang w:val="ru-RU"/>
          </w:rPr>
          <w:t>.</w:t>
        </w:r>
      </w:ins>
    </w:p>
    <w:p w14:paraId="46E36EA3" w14:textId="32D50E1A" w:rsidR="00EB7F0B" w:rsidRPr="00D26162" w:rsidRDefault="00EB7F0B" w:rsidP="00EB7F0B">
      <w:pPr>
        <w:ind w:firstLineChars="275" w:firstLine="660"/>
        <w:rPr>
          <w:ins w:id="1784" w:author="user" w:date="2025-02-22T17:25:00Z"/>
          <w:rFonts w:cs="Times New Roman"/>
          <w:szCs w:val="24"/>
          <w:lang w:val="ru-RU"/>
        </w:rPr>
      </w:pPr>
      <w:ins w:id="1785" w:author="user" w:date="2025-02-22T17:25:00Z">
        <w:r w:rsidRPr="00D26162">
          <w:rPr>
            <w:rFonts w:cs="Times New Roman"/>
            <w:szCs w:val="24"/>
            <w:lang w:val="ru-RU"/>
          </w:rPr>
          <w:t>— Я чувствую его. — Он оглянулся, указывая на растяну</w:t>
        </w:r>
      </w:ins>
      <w:r w:rsidR="00BB2589">
        <w:rPr>
          <w:rFonts w:cs="Times New Roman"/>
          <w:szCs w:val="24"/>
          <w:lang w:val="ru-RU"/>
        </w:rPr>
        <w:t>тый</w:t>
      </w:r>
      <w:ins w:id="1786" w:author="user" w:date="2025-02-22T17:25:00Z">
        <w:r w:rsidRPr="00D26162">
          <w:rPr>
            <w:rFonts w:cs="Times New Roman"/>
            <w:szCs w:val="24"/>
            <w:lang w:val="ru-RU"/>
          </w:rPr>
          <w:t xml:space="preserve"> лабиринт укреплений, на </w:t>
        </w:r>
      </w:ins>
      <w:r w:rsidR="00616CA5">
        <w:rPr>
          <w:rFonts w:cs="Times New Roman"/>
          <w:szCs w:val="24"/>
          <w:lang w:val="ru-RU"/>
        </w:rPr>
        <w:t>раскуроч</w:t>
      </w:r>
      <w:ins w:id="1787" w:author="user" w:date="2025-02-22T17:25:00Z">
        <w:r w:rsidRPr="00D26162">
          <w:rPr>
            <w:rFonts w:cs="Times New Roman"/>
            <w:szCs w:val="24"/>
            <w:lang w:val="ru-RU"/>
          </w:rPr>
          <w:t xml:space="preserve">енную местность, где и нападающие, и обороняющиеся </w:t>
        </w:r>
      </w:ins>
      <w:r w:rsidR="00234F4F">
        <w:rPr>
          <w:rFonts w:cs="Times New Roman"/>
          <w:szCs w:val="24"/>
          <w:lang w:val="ru-RU"/>
        </w:rPr>
        <w:t>наравне</w:t>
      </w:r>
      <w:ins w:id="1788" w:author="user" w:date="2025-02-22T17:25:00Z">
        <w:r w:rsidRPr="00D26162">
          <w:rPr>
            <w:rFonts w:cs="Times New Roman"/>
            <w:szCs w:val="24"/>
            <w:lang w:val="ru-RU"/>
          </w:rPr>
          <w:t xml:space="preserve"> боролись в т</w:t>
        </w:r>
      </w:ins>
      <w:r w:rsidR="00BF2D7C" w:rsidRPr="00D26162">
        <w:rPr>
          <w:rFonts w:cs="Times New Roman"/>
          <w:szCs w:val="24"/>
          <w:lang w:val="ru-RU"/>
        </w:rPr>
        <w:t>е</w:t>
      </w:r>
      <w:ins w:id="1789" w:author="user" w:date="2025-02-22T17:25:00Z">
        <w:r w:rsidRPr="00D26162">
          <w:rPr>
            <w:rFonts w:cs="Times New Roman"/>
            <w:szCs w:val="24"/>
            <w:lang w:val="ru-RU"/>
          </w:rPr>
          <w:t>мны</w:t>
        </w:r>
      </w:ins>
      <w:ins w:id="1790" w:author="user" w:date="2025-02-24T17:59:00Z">
        <w:r w:rsidR="00A06102" w:rsidRPr="00D26162">
          <w:rPr>
            <w:rFonts w:cs="Times New Roman"/>
            <w:szCs w:val="24"/>
            <w:lang w:val="ru-RU"/>
          </w:rPr>
          <w:t>х</w:t>
        </w:r>
      </w:ins>
      <w:ins w:id="1791" w:author="user" w:date="2025-02-22T17:25:00Z">
        <w:r w:rsidRPr="00D26162">
          <w:rPr>
            <w:rFonts w:cs="Times New Roman"/>
            <w:szCs w:val="24"/>
            <w:lang w:val="ru-RU"/>
          </w:rPr>
          <w:t xml:space="preserve"> шахтах и лазах. — Рагнар. Он там.</w:t>
        </w:r>
      </w:ins>
    </w:p>
    <w:p w14:paraId="1E18356A" w14:textId="77777777" w:rsidR="00EB7F0B" w:rsidRPr="00D26162" w:rsidRDefault="00EB7F0B" w:rsidP="00EB7F0B">
      <w:pPr>
        <w:ind w:firstLineChars="300" w:firstLine="720"/>
        <w:rPr>
          <w:ins w:id="1792" w:author="user" w:date="2025-02-22T17:25:00Z"/>
          <w:rFonts w:cs="Times New Roman"/>
          <w:szCs w:val="24"/>
          <w:lang w:val="ru-RU"/>
        </w:rPr>
      </w:pPr>
    </w:p>
    <w:p w14:paraId="38C85BD8" w14:textId="77777777" w:rsidR="00A06102" w:rsidRPr="00D26162" w:rsidRDefault="00A06102">
      <w:pPr>
        <w:pStyle w:val="2"/>
        <w:rPr>
          <w:ins w:id="1793" w:author="user" w:date="2025-02-24T18:00:00Z"/>
          <w:lang w:val="ru-RU"/>
        </w:rPr>
        <w:pPrChange w:id="1794" w:author="user" w:date="2025-02-24T18:00:00Z">
          <w:pPr>
            <w:jc w:val="center"/>
          </w:pPr>
        </w:pPrChange>
      </w:pPr>
      <w:ins w:id="1795" w:author="user" w:date="2025-02-24T18:00:00Z">
        <w:r w:rsidRPr="00D26162">
          <w:rPr>
            <w:lang w:val="ru-RU"/>
          </w:rPr>
          <w:t>Глава тридцатая</w:t>
        </w:r>
      </w:ins>
    </w:p>
    <w:p w14:paraId="79784B20" w14:textId="77777777" w:rsidR="00A06102" w:rsidRPr="00D26162" w:rsidRDefault="00A06102" w:rsidP="00A06102">
      <w:pPr>
        <w:ind w:firstLineChars="300" w:firstLine="720"/>
        <w:rPr>
          <w:ins w:id="1796" w:author="user" w:date="2025-02-24T18:00:00Z"/>
          <w:rFonts w:cs="Times New Roman"/>
          <w:szCs w:val="24"/>
          <w:lang w:val="ru-RU"/>
        </w:rPr>
      </w:pPr>
    </w:p>
    <w:p w14:paraId="3CF704D4" w14:textId="77777777" w:rsidR="00234F4F" w:rsidRDefault="00A06102" w:rsidP="00A06102">
      <w:pPr>
        <w:ind w:firstLineChars="275" w:firstLine="660"/>
        <w:rPr>
          <w:rFonts w:cs="Times New Roman"/>
          <w:szCs w:val="24"/>
          <w:lang w:val="ru-RU"/>
        </w:rPr>
      </w:pPr>
      <w:ins w:id="1797" w:author="user" w:date="2025-02-24T18:00:00Z">
        <w:r w:rsidRPr="00D26162">
          <w:rPr>
            <w:rFonts w:cs="Times New Roman"/>
            <w:szCs w:val="24"/>
            <w:lang w:val="ru-RU"/>
          </w:rPr>
          <w:t xml:space="preserve">Они побежали. </w:t>
        </w:r>
      </w:ins>
    </w:p>
    <w:p w14:paraId="16E70CC7" w14:textId="4899524C" w:rsidR="00A06102" w:rsidRPr="00D26162" w:rsidRDefault="00A06102" w:rsidP="00A06102">
      <w:pPr>
        <w:ind w:firstLineChars="275" w:firstLine="660"/>
        <w:rPr>
          <w:ins w:id="1798" w:author="user" w:date="2025-02-24T18:00:00Z"/>
          <w:rFonts w:cs="Times New Roman"/>
          <w:szCs w:val="24"/>
          <w:lang w:val="ru-RU"/>
        </w:rPr>
      </w:pPr>
      <w:ins w:id="1799" w:author="user" w:date="2025-02-24T18:00:00Z">
        <w:r w:rsidRPr="00D26162">
          <w:rPr>
            <w:rFonts w:cs="Times New Roman"/>
            <w:szCs w:val="24"/>
            <w:lang w:val="ru-RU"/>
          </w:rPr>
          <w:t>Без лишних слов Космические Волки активировали оружие и помчались вниз по крутому склону к стенам.</w:t>
        </w:r>
      </w:ins>
    </w:p>
    <w:p w14:paraId="38E1F567" w14:textId="1E5EFE03" w:rsidR="00A06102" w:rsidRPr="00D26162" w:rsidRDefault="00A06102" w:rsidP="00A06102">
      <w:pPr>
        <w:ind w:firstLineChars="275" w:firstLine="660"/>
        <w:rPr>
          <w:ins w:id="1800" w:author="user" w:date="2025-02-24T18:00:00Z"/>
          <w:rFonts w:cs="Times New Roman"/>
          <w:szCs w:val="24"/>
          <w:lang w:val="ru-RU"/>
        </w:rPr>
      </w:pPr>
      <w:proofErr w:type="spellStart"/>
      <w:ins w:id="1801" w:author="user" w:date="2025-02-24T18:00:00Z">
        <w:r w:rsidRPr="00D26162">
          <w:rPr>
            <w:rFonts w:cs="Times New Roman"/>
            <w:szCs w:val="24"/>
            <w:lang w:val="ru-RU"/>
          </w:rPr>
          <w:t>Гуннлаугур</w:t>
        </w:r>
        <w:proofErr w:type="spellEnd"/>
        <w:r w:rsidRPr="00D26162">
          <w:rPr>
            <w:rFonts w:cs="Times New Roman"/>
            <w:szCs w:val="24"/>
            <w:lang w:val="ru-RU"/>
          </w:rPr>
          <w:t xml:space="preserve"> бежал с громовым молотом, могучий бо</w:t>
        </w:r>
      </w:ins>
      <w:r w:rsidR="00BF2D7C" w:rsidRPr="00D26162">
        <w:rPr>
          <w:rFonts w:cs="Times New Roman"/>
          <w:szCs w:val="24"/>
          <w:lang w:val="ru-RU"/>
        </w:rPr>
        <w:t>е</w:t>
      </w:r>
      <w:ins w:id="1802" w:author="user" w:date="2025-02-24T18:00:00Z">
        <w:r w:rsidRPr="00D26162">
          <w:rPr>
            <w:rFonts w:cs="Times New Roman"/>
            <w:szCs w:val="24"/>
            <w:lang w:val="ru-RU"/>
          </w:rPr>
          <w:t>к потрескивал от таящейся в н</w:t>
        </w:r>
      </w:ins>
      <w:r w:rsidR="00BF2D7C" w:rsidRPr="00D26162">
        <w:rPr>
          <w:rFonts w:cs="Times New Roman"/>
          <w:szCs w:val="24"/>
          <w:lang w:val="ru-RU"/>
        </w:rPr>
        <w:t>е</w:t>
      </w:r>
      <w:ins w:id="1803" w:author="user" w:date="2025-02-24T18:00:00Z">
        <w:r w:rsidRPr="00D26162">
          <w:rPr>
            <w:rFonts w:cs="Times New Roman"/>
            <w:szCs w:val="24"/>
            <w:lang w:val="ru-RU"/>
          </w:rPr>
          <w:t xml:space="preserve">м энергии. Ингвар и Бальдр несли древние силовые мечи, одинаково окутанные призрачным сиянием; сквозь плазменный покров поблескивали руны, выбитые на клинках. </w:t>
        </w:r>
        <w:proofErr w:type="spellStart"/>
        <w:r w:rsidRPr="00D26162">
          <w:rPr>
            <w:rFonts w:cs="Times New Roman"/>
            <w:szCs w:val="24"/>
            <w:lang w:val="ru-RU"/>
          </w:rPr>
          <w:t>Ольгейр</w:t>
        </w:r>
        <w:proofErr w:type="spellEnd"/>
        <w:r w:rsidRPr="00D26162">
          <w:rPr>
            <w:rFonts w:cs="Times New Roman"/>
            <w:szCs w:val="24"/>
            <w:lang w:val="ru-RU"/>
          </w:rPr>
          <w:t xml:space="preserve"> и </w:t>
        </w:r>
        <w:proofErr w:type="spellStart"/>
        <w:r w:rsidRPr="00D26162">
          <w:rPr>
            <w:rFonts w:cs="Times New Roman"/>
            <w:szCs w:val="24"/>
            <w:lang w:val="ru-RU"/>
          </w:rPr>
          <w:t>Хафлои</w:t>
        </w:r>
        <w:proofErr w:type="spellEnd"/>
        <w:r w:rsidRPr="00D26162">
          <w:rPr>
            <w:rFonts w:cs="Times New Roman"/>
            <w:szCs w:val="24"/>
            <w:lang w:val="ru-RU"/>
          </w:rPr>
          <w:t xml:space="preserve"> держали обоюдоострые топоры с короткой рукоятью и лезвиями, почерневшими в грохоте и вспышках разрушительного поля. </w:t>
        </w:r>
      </w:ins>
    </w:p>
    <w:p w14:paraId="4F90325B" w14:textId="2CFAF769" w:rsidR="00A06102" w:rsidRPr="00D26162" w:rsidRDefault="00A06102" w:rsidP="00A06102">
      <w:pPr>
        <w:ind w:firstLineChars="275" w:firstLine="660"/>
        <w:rPr>
          <w:ins w:id="1804" w:author="user" w:date="2025-02-24T18:00:00Z"/>
          <w:rFonts w:cs="Times New Roman"/>
          <w:szCs w:val="24"/>
          <w:lang w:val="ru-RU"/>
        </w:rPr>
      </w:pPr>
      <w:ins w:id="1805" w:author="user" w:date="2025-02-24T18:00:00Z">
        <w:r w:rsidRPr="00D26162">
          <w:rPr>
            <w:rFonts w:cs="Times New Roman"/>
            <w:szCs w:val="24"/>
            <w:lang w:val="ru-RU"/>
          </w:rPr>
          <w:t>Спуск был крутым — череда почти отвесных обрывов; до перевала, затен</w:t>
        </w:r>
      </w:ins>
      <w:r w:rsidR="00BF2D7C" w:rsidRPr="00D26162">
        <w:rPr>
          <w:rFonts w:cs="Times New Roman"/>
          <w:szCs w:val="24"/>
          <w:lang w:val="ru-RU"/>
        </w:rPr>
        <w:t>е</w:t>
      </w:r>
      <w:ins w:id="1806" w:author="user" w:date="2025-02-24T18:00:00Z">
        <w:r w:rsidRPr="00D26162">
          <w:rPr>
            <w:rFonts w:cs="Times New Roman"/>
            <w:szCs w:val="24"/>
            <w:lang w:val="ru-RU"/>
          </w:rPr>
          <w:t>нного соснами с гигантскими стволами, оставалось ярдов двести. Вокруг космодесантников кружил</w:t>
        </w:r>
      </w:ins>
      <w:r w:rsidR="00BB2589">
        <w:rPr>
          <w:rFonts w:cs="Times New Roman"/>
          <w:szCs w:val="24"/>
          <w:lang w:val="ru-RU"/>
        </w:rPr>
        <w:t>ся</w:t>
      </w:r>
      <w:ins w:id="1807" w:author="user" w:date="2025-02-24T18:00:00Z">
        <w:r w:rsidRPr="00D26162">
          <w:rPr>
            <w:rFonts w:cs="Times New Roman"/>
            <w:szCs w:val="24"/>
            <w:lang w:val="ru-RU"/>
          </w:rPr>
          <w:t xml:space="preserve"> закопченный снег, оседая маслянистой пл</w:t>
        </w:r>
      </w:ins>
      <w:r w:rsidR="00BF2D7C" w:rsidRPr="00D26162">
        <w:rPr>
          <w:rFonts w:cs="Times New Roman"/>
          <w:szCs w:val="24"/>
          <w:lang w:val="ru-RU"/>
        </w:rPr>
        <w:t>е</w:t>
      </w:r>
      <w:ins w:id="1808" w:author="user" w:date="2025-02-24T18:00:00Z">
        <w:r w:rsidRPr="00D26162">
          <w:rPr>
            <w:rFonts w:cs="Times New Roman"/>
            <w:szCs w:val="24"/>
            <w:lang w:val="ru-RU"/>
          </w:rPr>
          <w:t xml:space="preserve">нкой на голых скалах. Открытые участки неба </w:t>
        </w:r>
        <w:r w:rsidRPr="00D26162">
          <w:rPr>
            <w:rFonts w:cs="Times New Roman"/>
            <w:szCs w:val="24"/>
            <w:lang w:val="ru-RU"/>
          </w:rPr>
          <w:lastRenderedPageBreak/>
          <w:t>пламенели, отбрасывая резкие тени, их черные линии плясали и покачивались, двигаясь в беспорядочном ритме выстрелов из миллионов орудий.</w:t>
        </w:r>
      </w:ins>
    </w:p>
    <w:p w14:paraId="69E8A0E7" w14:textId="3F342D24" w:rsidR="00A06102" w:rsidRPr="00D26162" w:rsidRDefault="00A06102" w:rsidP="00A06102">
      <w:pPr>
        <w:ind w:firstLineChars="275" w:firstLine="660"/>
        <w:rPr>
          <w:ins w:id="1809" w:author="user" w:date="2025-02-24T18:00:00Z"/>
          <w:rFonts w:cs="Times New Roman"/>
          <w:szCs w:val="24"/>
          <w:lang w:val="ru-RU"/>
        </w:rPr>
      </w:pPr>
      <w:ins w:id="1810" w:author="user" w:date="2025-02-24T18:00:00Z">
        <w:r w:rsidRPr="00D26162">
          <w:rPr>
            <w:rFonts w:cs="Times New Roman"/>
            <w:szCs w:val="24"/>
            <w:lang w:val="ru-RU"/>
          </w:rPr>
          <w:t xml:space="preserve">Резкий контраст — дымный сумрак, озаряющийся зарницами и вспышками взрывов — делал спуск опасным, но стая бежала уверенно и стремительно, как </w:t>
        </w:r>
        <w:proofErr w:type="spellStart"/>
        <w:r w:rsidRPr="00BB2589">
          <w:rPr>
            <w:rFonts w:cs="Times New Roman"/>
            <w:i/>
            <w:iCs/>
            <w:szCs w:val="24"/>
            <w:lang w:val="ru-RU"/>
          </w:rPr>
          <w:t>конунгуры</w:t>
        </w:r>
        <w:proofErr w:type="spellEnd"/>
        <w:r w:rsidRPr="00D26162">
          <w:rPr>
            <w:rFonts w:cs="Times New Roman"/>
            <w:szCs w:val="24"/>
            <w:lang w:val="ru-RU"/>
          </w:rPr>
          <w:t>: перепрыгивая с уступа на уступ, скользя по осыпям, хватаясь за ветки, спускаясь к дал</w:t>
        </w:r>
      </w:ins>
      <w:r w:rsidR="00BF2D7C" w:rsidRPr="00D26162">
        <w:rPr>
          <w:rFonts w:cs="Times New Roman"/>
          <w:szCs w:val="24"/>
          <w:lang w:val="ru-RU"/>
        </w:rPr>
        <w:t>е</w:t>
      </w:r>
      <w:ins w:id="1811" w:author="user" w:date="2025-02-24T18:00:00Z">
        <w:r w:rsidRPr="00D26162">
          <w:rPr>
            <w:rFonts w:cs="Times New Roman"/>
            <w:szCs w:val="24"/>
            <w:lang w:val="ru-RU"/>
          </w:rPr>
          <w:t>ким опорам крепости. Где-то наверху, среди деревьев, скорее всего, нашлись бы извилистые тропы, по которым сюда добирались разведывательные автомобили, но Космические Волки не стали терять времени на их поиски и выбрали путь напрямик.</w:t>
        </w:r>
      </w:ins>
    </w:p>
    <w:p w14:paraId="1C71A193" w14:textId="48143052" w:rsidR="00A06102" w:rsidRPr="00D26162" w:rsidRDefault="00A06102" w:rsidP="00A06102">
      <w:pPr>
        <w:ind w:firstLineChars="275" w:firstLine="660"/>
        <w:rPr>
          <w:ins w:id="1812" w:author="user" w:date="2025-02-24T18:00:00Z"/>
          <w:rFonts w:cs="Times New Roman"/>
          <w:szCs w:val="24"/>
          <w:lang w:val="ru-RU"/>
        </w:rPr>
      </w:pPr>
      <w:proofErr w:type="spellStart"/>
      <w:ins w:id="1813" w:author="user" w:date="2025-02-24T18:00:00Z">
        <w:r w:rsidRPr="00D26162">
          <w:rPr>
            <w:rFonts w:cs="Times New Roman"/>
            <w:szCs w:val="24"/>
            <w:lang w:val="ru-RU"/>
          </w:rPr>
          <w:t>Хафлои</w:t>
        </w:r>
        <w:proofErr w:type="spellEnd"/>
        <w:r w:rsidRPr="00D26162">
          <w:rPr>
            <w:rFonts w:cs="Times New Roman"/>
            <w:szCs w:val="24"/>
            <w:lang w:val="ru-RU"/>
          </w:rPr>
          <w:t xml:space="preserve"> всячески старался не отставать от остальных. Серый Охотник с потребностью в действии — одно из самых быстрых орудий в арсенале </w:t>
        </w:r>
        <w:proofErr w:type="spellStart"/>
        <w:r w:rsidRPr="00D26162">
          <w:rPr>
            <w:rFonts w:cs="Times New Roman"/>
            <w:szCs w:val="24"/>
            <w:lang w:val="ru-RU"/>
          </w:rPr>
          <w:t>Всеотца</w:t>
        </w:r>
        <w:proofErr w:type="spellEnd"/>
        <w:r w:rsidRPr="00D26162">
          <w:rPr>
            <w:rFonts w:cs="Times New Roman"/>
            <w:szCs w:val="24"/>
            <w:lang w:val="ru-RU"/>
          </w:rPr>
          <w:t>: неутомимый, надел</w:t>
        </w:r>
      </w:ins>
      <w:r w:rsidR="00BF2D7C" w:rsidRPr="00D26162">
        <w:rPr>
          <w:rFonts w:cs="Times New Roman"/>
          <w:szCs w:val="24"/>
          <w:lang w:val="ru-RU"/>
        </w:rPr>
        <w:t>е</w:t>
      </w:r>
      <w:ins w:id="1814" w:author="user" w:date="2025-02-24T18:00:00Z">
        <w:r w:rsidRPr="00D26162">
          <w:rPr>
            <w:rFonts w:cs="Times New Roman"/>
            <w:szCs w:val="24"/>
            <w:lang w:val="ru-RU"/>
          </w:rPr>
          <w:t>нный сверхъестественными чувствами, закал</w:t>
        </w:r>
      </w:ins>
      <w:r w:rsidR="00BF2D7C" w:rsidRPr="00D26162">
        <w:rPr>
          <w:rFonts w:cs="Times New Roman"/>
          <w:szCs w:val="24"/>
          <w:lang w:val="ru-RU"/>
        </w:rPr>
        <w:t>е</w:t>
      </w:r>
      <w:ins w:id="1815" w:author="user" w:date="2025-02-24T18:00:00Z">
        <w:r w:rsidRPr="00D26162">
          <w:rPr>
            <w:rFonts w:cs="Times New Roman"/>
            <w:szCs w:val="24"/>
            <w:lang w:val="ru-RU"/>
          </w:rPr>
          <w:t>нный десятилетиями бо</w:t>
        </w:r>
      </w:ins>
      <w:r w:rsidR="00BF2D7C" w:rsidRPr="00D26162">
        <w:rPr>
          <w:rFonts w:cs="Times New Roman"/>
          <w:szCs w:val="24"/>
          <w:lang w:val="ru-RU"/>
        </w:rPr>
        <w:t>е</w:t>
      </w:r>
      <w:ins w:id="1816" w:author="user" w:date="2025-02-24T18:00:00Z">
        <w:r w:rsidRPr="00D26162">
          <w:rPr>
            <w:rFonts w:cs="Times New Roman"/>
            <w:szCs w:val="24"/>
            <w:lang w:val="ru-RU"/>
          </w:rPr>
          <w:t xml:space="preserve">в. Что бы там ни говорил Ингвар, </w:t>
        </w:r>
        <w:proofErr w:type="spellStart"/>
        <w:r w:rsidRPr="00D26162">
          <w:rPr>
            <w:rFonts w:cs="Times New Roman"/>
            <w:szCs w:val="24"/>
            <w:lang w:val="ru-RU"/>
          </w:rPr>
          <w:t>Хафлои</w:t>
        </w:r>
        <w:proofErr w:type="spellEnd"/>
        <w:r w:rsidRPr="00D26162">
          <w:rPr>
            <w:rFonts w:cs="Times New Roman"/>
            <w:szCs w:val="24"/>
            <w:lang w:val="ru-RU"/>
          </w:rPr>
          <w:t xml:space="preserve"> не чувствовал себя таковым — по крайней мере, пока. Действия ветеранов были и увереннее, и точнее. Там, где они собрали все движения в один ман</w:t>
        </w:r>
      </w:ins>
      <w:r w:rsidR="00BF2D7C" w:rsidRPr="00D26162">
        <w:rPr>
          <w:rFonts w:cs="Times New Roman"/>
          <w:szCs w:val="24"/>
          <w:lang w:val="ru-RU"/>
        </w:rPr>
        <w:t>е</w:t>
      </w:r>
      <w:ins w:id="1817" w:author="user" w:date="2025-02-24T18:00:00Z">
        <w:r w:rsidRPr="00D26162">
          <w:rPr>
            <w:rFonts w:cs="Times New Roman"/>
            <w:szCs w:val="24"/>
            <w:lang w:val="ru-RU"/>
          </w:rPr>
          <w:t>вр, с хрустом ступая в снег и устремляясь впер</w:t>
        </w:r>
      </w:ins>
      <w:r w:rsidR="00BF2D7C" w:rsidRPr="00D26162">
        <w:rPr>
          <w:rFonts w:cs="Times New Roman"/>
          <w:szCs w:val="24"/>
          <w:lang w:val="ru-RU"/>
        </w:rPr>
        <w:t>е</w:t>
      </w:r>
      <w:ins w:id="1818" w:author="user" w:date="2025-02-24T18:00:00Z">
        <w:r w:rsidRPr="00D26162">
          <w:rPr>
            <w:rFonts w:cs="Times New Roman"/>
            <w:szCs w:val="24"/>
            <w:lang w:val="ru-RU"/>
          </w:rPr>
          <w:t xml:space="preserve">д, </w:t>
        </w:r>
        <w:proofErr w:type="spellStart"/>
        <w:r w:rsidRPr="00D26162">
          <w:rPr>
            <w:rFonts w:cs="Times New Roman"/>
            <w:szCs w:val="24"/>
            <w:lang w:val="ru-RU"/>
          </w:rPr>
          <w:t>Хафлои</w:t>
        </w:r>
        <w:proofErr w:type="spellEnd"/>
        <w:r w:rsidRPr="00D26162">
          <w:rPr>
            <w:rFonts w:cs="Times New Roman"/>
            <w:szCs w:val="24"/>
            <w:lang w:val="ru-RU"/>
          </w:rPr>
          <w:t xml:space="preserve"> вильнул и еле удержал равновесие, чуть не расквасив себе лицо. Они были молчаливыми, целеустремл</w:t>
        </w:r>
      </w:ins>
      <w:r w:rsidR="00BF2D7C" w:rsidRPr="00D26162">
        <w:rPr>
          <w:rFonts w:cs="Times New Roman"/>
          <w:szCs w:val="24"/>
          <w:lang w:val="ru-RU"/>
        </w:rPr>
        <w:t>е</w:t>
      </w:r>
      <w:ins w:id="1819" w:author="user" w:date="2025-02-24T18:00:00Z">
        <w:r w:rsidRPr="00D26162">
          <w:rPr>
            <w:rFonts w:cs="Times New Roman"/>
            <w:szCs w:val="24"/>
            <w:lang w:val="ru-RU"/>
          </w:rPr>
          <w:t xml:space="preserve">нными, требовательными, полностью уверенными в собственном мастерстве. </w:t>
        </w:r>
        <w:proofErr w:type="spellStart"/>
        <w:r w:rsidRPr="00D26162">
          <w:rPr>
            <w:rFonts w:cs="Times New Roman"/>
            <w:szCs w:val="24"/>
            <w:lang w:val="ru-RU"/>
          </w:rPr>
          <w:t>Хафлои</w:t>
        </w:r>
        <w:proofErr w:type="spellEnd"/>
        <w:r w:rsidRPr="00D26162">
          <w:rPr>
            <w:rFonts w:cs="Times New Roman"/>
            <w:szCs w:val="24"/>
            <w:lang w:val="ru-RU"/>
          </w:rPr>
          <w:t xml:space="preserve"> же чувствовал, как колотятся сердца, как ноют от холодного воздуха л</w:t>
        </w:r>
      </w:ins>
      <w:r w:rsidR="00BF2D7C" w:rsidRPr="00D26162">
        <w:rPr>
          <w:rFonts w:cs="Times New Roman"/>
          <w:szCs w:val="24"/>
          <w:lang w:val="ru-RU"/>
        </w:rPr>
        <w:t>е</w:t>
      </w:r>
      <w:ins w:id="1820" w:author="user" w:date="2025-02-24T18:00:00Z">
        <w:r w:rsidRPr="00D26162">
          <w:rPr>
            <w:rFonts w:cs="Times New Roman"/>
            <w:szCs w:val="24"/>
            <w:lang w:val="ru-RU"/>
          </w:rPr>
          <w:t xml:space="preserve">гкие. Ему хотелось заорать, завыть на приближающегося врага, пробуждая боевой дух, но это был бы лишь одинокий голос, </w:t>
        </w:r>
        <w:r w:rsidR="00BB2589" w:rsidRPr="00D26162">
          <w:rPr>
            <w:rFonts w:cs="Times New Roman"/>
            <w:szCs w:val="24"/>
            <w:lang w:val="ru-RU"/>
          </w:rPr>
          <w:t>унес</w:t>
        </w:r>
      </w:ins>
      <w:r w:rsidR="00BB2589" w:rsidRPr="00D26162">
        <w:rPr>
          <w:rFonts w:cs="Times New Roman"/>
          <w:szCs w:val="24"/>
          <w:lang w:val="ru-RU"/>
        </w:rPr>
        <w:t>е</w:t>
      </w:r>
      <w:ins w:id="1821" w:author="user" w:date="2025-02-24T18:00:00Z">
        <w:r w:rsidR="00BB2589" w:rsidRPr="00D26162">
          <w:rPr>
            <w:rFonts w:cs="Times New Roman"/>
            <w:szCs w:val="24"/>
            <w:lang w:val="ru-RU"/>
          </w:rPr>
          <w:t>нный ветром</w:t>
        </w:r>
      </w:ins>
      <w:r w:rsidR="00BB2589">
        <w:rPr>
          <w:rFonts w:cs="Times New Roman"/>
          <w:szCs w:val="24"/>
          <w:lang w:val="ru-RU"/>
        </w:rPr>
        <w:t>,</w:t>
      </w:r>
      <w:ins w:id="1822" w:author="user" w:date="2025-02-24T18:00:00Z">
        <w:r w:rsidR="00BB2589" w:rsidRPr="00D26162">
          <w:rPr>
            <w:rFonts w:cs="Times New Roman"/>
            <w:szCs w:val="24"/>
            <w:lang w:val="ru-RU"/>
          </w:rPr>
          <w:t xml:space="preserve"> </w:t>
        </w:r>
      </w:ins>
      <w:r w:rsidR="00BB2589">
        <w:rPr>
          <w:rFonts w:cs="Times New Roman"/>
          <w:szCs w:val="24"/>
          <w:lang w:val="ru-RU"/>
        </w:rPr>
        <w:t>и он</w:t>
      </w:r>
      <w:ins w:id="1823" w:author="user" w:date="2025-02-24T18:00:00Z">
        <w:r w:rsidRPr="00D26162">
          <w:rPr>
            <w:rFonts w:cs="Times New Roman"/>
            <w:szCs w:val="24"/>
            <w:lang w:val="ru-RU"/>
          </w:rPr>
          <w:t xml:space="preserve"> только навлек бы на стаю вражеский огонь раньше времени. </w:t>
        </w:r>
      </w:ins>
    </w:p>
    <w:p w14:paraId="4E504E35" w14:textId="5AD657BB" w:rsidR="00A06102" w:rsidRPr="00D26162" w:rsidRDefault="00A06102" w:rsidP="00A06102">
      <w:pPr>
        <w:ind w:firstLineChars="275" w:firstLine="660"/>
        <w:rPr>
          <w:ins w:id="1824" w:author="user" w:date="2025-02-24T18:00:00Z"/>
          <w:rFonts w:cs="Times New Roman"/>
          <w:szCs w:val="24"/>
          <w:lang w:val="ru-RU"/>
        </w:rPr>
      </w:pPr>
      <w:ins w:id="1825" w:author="user" w:date="2025-02-24T18:00:00Z">
        <w:r w:rsidRPr="00D26162">
          <w:rPr>
            <w:rFonts w:cs="Times New Roman"/>
            <w:szCs w:val="24"/>
            <w:lang w:val="ru-RU"/>
          </w:rPr>
          <w:t>И вс</w:t>
        </w:r>
      </w:ins>
      <w:r w:rsidR="00BF2D7C" w:rsidRPr="00D26162">
        <w:rPr>
          <w:rFonts w:cs="Times New Roman"/>
          <w:szCs w:val="24"/>
          <w:lang w:val="ru-RU"/>
        </w:rPr>
        <w:t>е</w:t>
      </w:r>
      <w:ins w:id="1826" w:author="user" w:date="2025-02-24T18:00:00Z">
        <w:r w:rsidRPr="00D26162">
          <w:rPr>
            <w:rFonts w:cs="Times New Roman"/>
            <w:szCs w:val="24"/>
            <w:lang w:val="ru-RU"/>
          </w:rPr>
          <w:t xml:space="preserve"> же, как бы ни было тяжело, </w:t>
        </w:r>
        <w:proofErr w:type="spellStart"/>
        <w:r w:rsidRPr="00D26162">
          <w:rPr>
            <w:rFonts w:cs="Times New Roman"/>
            <w:szCs w:val="24"/>
            <w:lang w:val="ru-RU"/>
          </w:rPr>
          <w:t>Хафлои</w:t>
        </w:r>
        <w:proofErr w:type="spellEnd"/>
        <w:r w:rsidRPr="00D26162">
          <w:rPr>
            <w:rFonts w:cs="Times New Roman"/>
            <w:szCs w:val="24"/>
            <w:lang w:val="ru-RU"/>
          </w:rPr>
          <w:t xml:space="preserve"> не отставал. Он изо всех сил концентрировался, оценивая каждый прыжок, каждое приземление. Сенсорная перегрузка была разрушительной — не лучше, чем во время испытаний претендента на </w:t>
        </w:r>
        <w:proofErr w:type="spellStart"/>
        <w:r w:rsidRPr="00D26162">
          <w:rPr>
            <w:rFonts w:cs="Times New Roman"/>
            <w:szCs w:val="24"/>
            <w:lang w:val="ru-RU"/>
          </w:rPr>
          <w:t>Фенрисе</w:t>
        </w:r>
        <w:proofErr w:type="spellEnd"/>
        <w:r w:rsidRPr="00D26162">
          <w:rPr>
            <w:rFonts w:cs="Times New Roman"/>
            <w:szCs w:val="24"/>
            <w:lang w:val="ru-RU"/>
          </w:rPr>
          <w:t>, а ведь стрельба ещ</w:t>
        </w:r>
      </w:ins>
      <w:r w:rsidR="00BF2D7C" w:rsidRPr="00D26162">
        <w:rPr>
          <w:rFonts w:cs="Times New Roman"/>
          <w:szCs w:val="24"/>
          <w:lang w:val="ru-RU"/>
        </w:rPr>
        <w:t>е</w:t>
      </w:r>
      <w:ins w:id="1827" w:author="user" w:date="2025-02-24T18:00:00Z">
        <w:r w:rsidRPr="00D26162">
          <w:rPr>
            <w:rFonts w:cs="Times New Roman"/>
            <w:szCs w:val="24"/>
            <w:lang w:val="ru-RU"/>
          </w:rPr>
          <w:t xml:space="preserve"> даже не начиналась, но </w:t>
        </w:r>
        <w:proofErr w:type="spellStart"/>
        <w:r w:rsidRPr="00D26162">
          <w:rPr>
            <w:rFonts w:cs="Times New Roman"/>
            <w:szCs w:val="24"/>
            <w:lang w:val="ru-RU"/>
          </w:rPr>
          <w:t>Хафлои</w:t>
        </w:r>
        <w:proofErr w:type="spellEnd"/>
        <w:r w:rsidRPr="00D26162">
          <w:rPr>
            <w:rFonts w:cs="Times New Roman"/>
            <w:szCs w:val="24"/>
            <w:lang w:val="ru-RU"/>
          </w:rPr>
          <w:t xml:space="preserve"> стиснул зубы и продолжал работу, заставляя себя двигаться впер</w:t>
        </w:r>
      </w:ins>
      <w:r w:rsidR="00BF2D7C" w:rsidRPr="00D26162">
        <w:rPr>
          <w:rFonts w:cs="Times New Roman"/>
          <w:szCs w:val="24"/>
          <w:lang w:val="ru-RU"/>
        </w:rPr>
        <w:t>е</w:t>
      </w:r>
      <w:ins w:id="1828" w:author="user" w:date="2025-02-24T18:00:00Z">
        <w:r w:rsidRPr="00D26162">
          <w:rPr>
            <w:rFonts w:cs="Times New Roman"/>
            <w:szCs w:val="24"/>
            <w:lang w:val="ru-RU"/>
          </w:rPr>
          <w:t>д, вс</w:t>
        </w:r>
      </w:ins>
      <w:r w:rsidR="00BF2D7C" w:rsidRPr="00D26162">
        <w:rPr>
          <w:rFonts w:cs="Times New Roman"/>
          <w:szCs w:val="24"/>
          <w:lang w:val="ru-RU"/>
        </w:rPr>
        <w:t>е</w:t>
      </w:r>
      <w:ins w:id="1829" w:author="user" w:date="2025-02-24T18:00:00Z">
        <w:r w:rsidRPr="00D26162">
          <w:rPr>
            <w:rFonts w:cs="Times New Roman"/>
            <w:szCs w:val="24"/>
            <w:lang w:val="ru-RU"/>
          </w:rPr>
          <w:t xml:space="preserve"> дальше и дальше. Всегда есть чему поучиться, всегда есть новое испытание, всегда что-то напоминает, что ты ещ</w:t>
        </w:r>
      </w:ins>
      <w:r w:rsidR="00BF2D7C" w:rsidRPr="00D26162">
        <w:rPr>
          <w:rFonts w:cs="Times New Roman"/>
          <w:szCs w:val="24"/>
          <w:lang w:val="ru-RU"/>
        </w:rPr>
        <w:t>е</w:t>
      </w:r>
      <w:ins w:id="1830" w:author="user" w:date="2025-02-24T18:00:00Z">
        <w:r w:rsidRPr="00D26162">
          <w:rPr>
            <w:rFonts w:cs="Times New Roman"/>
            <w:szCs w:val="24"/>
            <w:lang w:val="ru-RU"/>
          </w:rPr>
          <w:t xml:space="preserve"> не достиг определ</w:t>
        </w:r>
      </w:ins>
      <w:r w:rsidR="00BF2D7C" w:rsidRPr="00D26162">
        <w:rPr>
          <w:rFonts w:cs="Times New Roman"/>
          <w:szCs w:val="24"/>
          <w:lang w:val="ru-RU"/>
        </w:rPr>
        <w:t>е</w:t>
      </w:r>
      <w:ins w:id="1831" w:author="user" w:date="2025-02-24T18:00:00Z">
        <w:r w:rsidRPr="00D26162">
          <w:rPr>
            <w:rFonts w:cs="Times New Roman"/>
            <w:szCs w:val="24"/>
            <w:lang w:val="ru-RU"/>
          </w:rPr>
          <w:t xml:space="preserve">нного уровня. </w:t>
        </w:r>
        <w:proofErr w:type="spellStart"/>
        <w:r w:rsidRPr="00D26162">
          <w:rPr>
            <w:rFonts w:cs="Times New Roman"/>
            <w:szCs w:val="24"/>
            <w:lang w:val="ru-RU"/>
          </w:rPr>
          <w:t>Хафлои</w:t>
        </w:r>
        <w:proofErr w:type="spellEnd"/>
        <w:r w:rsidRPr="00D26162">
          <w:rPr>
            <w:rFonts w:cs="Times New Roman"/>
            <w:szCs w:val="24"/>
            <w:lang w:val="ru-RU"/>
          </w:rPr>
          <w:t xml:space="preserve"> давно мечтал, чтобы другие члены стаи относились к нему как к равному. И теперь, когда этот день настал, он осознал цену своего желания.</w:t>
        </w:r>
      </w:ins>
    </w:p>
    <w:p w14:paraId="79D51DDE" w14:textId="77777777" w:rsidR="00A06102" w:rsidRPr="00D26162" w:rsidRDefault="00A06102" w:rsidP="00A06102">
      <w:pPr>
        <w:ind w:firstLineChars="275" w:firstLine="660"/>
        <w:rPr>
          <w:ins w:id="1832" w:author="user" w:date="2025-02-24T18:00:00Z"/>
          <w:rFonts w:cs="Times New Roman"/>
          <w:szCs w:val="24"/>
          <w:lang w:val="ru-RU"/>
        </w:rPr>
      </w:pPr>
      <w:ins w:id="1833" w:author="user" w:date="2025-02-24T18:00:00Z">
        <w:r w:rsidRPr="00D26162">
          <w:rPr>
            <w:rFonts w:cs="Times New Roman"/>
            <w:szCs w:val="24"/>
            <w:lang w:val="ru-RU"/>
          </w:rPr>
          <w:t xml:space="preserve">— Туман кончается, — хриплым голосом передал по </w:t>
        </w:r>
        <w:proofErr w:type="spellStart"/>
        <w:r w:rsidRPr="00D26162">
          <w:rPr>
            <w:rFonts w:cs="Times New Roman"/>
            <w:szCs w:val="24"/>
            <w:lang w:val="ru-RU"/>
          </w:rPr>
          <w:t>воксу</w:t>
        </w:r>
        <w:proofErr w:type="spellEnd"/>
        <w:r w:rsidRPr="00D26162">
          <w:rPr>
            <w:rFonts w:cs="Times New Roman"/>
            <w:szCs w:val="24"/>
            <w:lang w:val="ru-RU"/>
          </w:rPr>
          <w:t xml:space="preserve"> </w:t>
        </w:r>
        <w:proofErr w:type="spellStart"/>
        <w:r w:rsidRPr="00D26162">
          <w:rPr>
            <w:rFonts w:cs="Times New Roman"/>
            <w:szCs w:val="24"/>
            <w:lang w:val="ru-RU"/>
          </w:rPr>
          <w:t>Гуннлаугур</w:t>
        </w:r>
        <w:proofErr w:type="spellEnd"/>
        <w:r w:rsidRPr="00D26162">
          <w:rPr>
            <w:rFonts w:cs="Times New Roman"/>
            <w:szCs w:val="24"/>
            <w:lang w:val="ru-RU"/>
          </w:rPr>
          <w:t xml:space="preserve">. — Вижу врага. </w:t>
        </w:r>
      </w:ins>
    </w:p>
    <w:p w14:paraId="7FE7CCF3" w14:textId="1F8CA58B" w:rsidR="00A06102" w:rsidRPr="00D26162" w:rsidRDefault="00A06102" w:rsidP="00A06102">
      <w:pPr>
        <w:ind w:firstLineChars="275" w:firstLine="660"/>
        <w:rPr>
          <w:ins w:id="1834" w:author="user" w:date="2025-02-24T18:00:00Z"/>
          <w:rFonts w:cs="Times New Roman"/>
          <w:szCs w:val="24"/>
          <w:lang w:val="ru-RU"/>
        </w:rPr>
      </w:pPr>
      <w:ins w:id="1835" w:author="user" w:date="2025-02-24T18:00:00Z">
        <w:r w:rsidRPr="00D26162">
          <w:rPr>
            <w:rFonts w:cs="Times New Roman"/>
            <w:szCs w:val="24"/>
            <w:lang w:val="ru-RU"/>
          </w:rPr>
          <w:t xml:space="preserve">— Да, — подтвердил Ингвар. — </w:t>
        </w:r>
      </w:ins>
      <w:r w:rsidR="00BB2589">
        <w:rPr>
          <w:rFonts w:cs="Times New Roman"/>
          <w:szCs w:val="24"/>
          <w:lang w:val="ru-RU"/>
        </w:rPr>
        <w:t>Длань</w:t>
      </w:r>
      <w:ins w:id="1836" w:author="user" w:date="2025-02-24T18:00:00Z">
        <w:r w:rsidRPr="00D26162">
          <w:rPr>
            <w:rFonts w:cs="Times New Roman"/>
            <w:szCs w:val="24"/>
            <w:lang w:val="ru-RU"/>
          </w:rPr>
          <w:t xml:space="preserve"> Русса, братья.</w:t>
        </w:r>
      </w:ins>
    </w:p>
    <w:p w14:paraId="7AAE777E" w14:textId="77777777" w:rsidR="00A06102" w:rsidRPr="00D26162" w:rsidRDefault="00A06102" w:rsidP="00A06102">
      <w:pPr>
        <w:ind w:firstLineChars="275" w:firstLine="660"/>
        <w:rPr>
          <w:ins w:id="1837" w:author="user" w:date="2025-02-24T18:00:00Z"/>
          <w:rFonts w:cs="Times New Roman"/>
          <w:szCs w:val="24"/>
          <w:lang w:val="ru-RU"/>
        </w:rPr>
      </w:pPr>
      <w:ins w:id="1838" w:author="user" w:date="2025-02-24T18:00:00Z">
        <w:r w:rsidRPr="00D26162">
          <w:rPr>
            <w:rFonts w:cs="Times New Roman"/>
            <w:szCs w:val="24"/>
            <w:lang w:val="ru-RU"/>
          </w:rPr>
          <w:t xml:space="preserve">Космические Волки мчались вниз по склону с ужасающей скоростью, спускаясь туда, где крутые стены обрыва начинали переходить в растрескавшееся плато, пересекая обнаженное каменное дно. Деревья поредели, их огромные стволы почернели из-за пожаров, листва опала. </w:t>
        </w:r>
      </w:ins>
    </w:p>
    <w:p w14:paraId="122B084C" w14:textId="6843A8B4" w:rsidR="00A06102" w:rsidRPr="00D26162" w:rsidRDefault="00A06102" w:rsidP="00A06102">
      <w:pPr>
        <w:ind w:firstLineChars="275" w:firstLine="660"/>
        <w:rPr>
          <w:ins w:id="1839" w:author="user" w:date="2025-02-24T18:00:00Z"/>
          <w:rFonts w:cs="Times New Roman"/>
          <w:szCs w:val="24"/>
          <w:lang w:val="ru-RU"/>
        </w:rPr>
      </w:pPr>
      <w:ins w:id="1840" w:author="user" w:date="2025-02-24T18:00:00Z">
        <w:r w:rsidRPr="00D26162">
          <w:rPr>
            <w:rFonts w:cs="Times New Roman"/>
            <w:szCs w:val="24"/>
            <w:lang w:val="ru-RU"/>
          </w:rPr>
          <w:t xml:space="preserve">Было неясно, где заканчивается естественный ландшафт и начинаются сооружения </w:t>
        </w:r>
        <w:proofErr w:type="spellStart"/>
        <w:r w:rsidRPr="00D26162">
          <w:rPr>
            <w:rFonts w:cs="Times New Roman"/>
            <w:szCs w:val="24"/>
            <w:lang w:val="ru-RU"/>
          </w:rPr>
          <w:t>касра</w:t>
        </w:r>
        <w:proofErr w:type="spellEnd"/>
        <w:r w:rsidRPr="00D26162">
          <w:rPr>
            <w:rFonts w:cs="Times New Roman"/>
            <w:szCs w:val="24"/>
            <w:lang w:val="ru-RU"/>
          </w:rPr>
          <w:t xml:space="preserve">. Цитадель изваяли из самой земной коры; поколениями ее возводили </w:t>
        </w:r>
        <w:proofErr w:type="spellStart"/>
        <w:r w:rsidRPr="00D26162">
          <w:rPr>
            <w:rFonts w:cs="Times New Roman"/>
            <w:szCs w:val="24"/>
            <w:lang w:val="ru-RU"/>
          </w:rPr>
          <w:t>терраформисты</w:t>
        </w:r>
        <w:proofErr w:type="spellEnd"/>
        <w:r w:rsidRPr="00D26162">
          <w:rPr>
            <w:rFonts w:cs="Times New Roman"/>
            <w:szCs w:val="24"/>
            <w:lang w:val="ru-RU"/>
          </w:rPr>
          <w:t xml:space="preserve"> и геоманты, равных которым больше не было в </w:t>
        </w:r>
        <w:proofErr w:type="spellStart"/>
        <w:r w:rsidRPr="00D26162">
          <w:rPr>
            <w:rFonts w:cs="Times New Roman"/>
            <w:szCs w:val="24"/>
            <w:lang w:val="ru-RU"/>
          </w:rPr>
          <w:t>Империуме</w:t>
        </w:r>
        <w:proofErr w:type="spellEnd"/>
        <w:r w:rsidRPr="00D26162">
          <w:rPr>
            <w:rFonts w:cs="Times New Roman"/>
            <w:szCs w:val="24"/>
            <w:lang w:val="ru-RU"/>
          </w:rPr>
          <w:t>. Задолго до того, как оказаться в зоне действия врага, Космические Волки миновали выступающие из земли вентиляционные башни — постройки, по которым видно было, до какой степени это место разрослось и расползлось под земл</w:t>
        </w:r>
      </w:ins>
      <w:r w:rsidR="00BF2D7C" w:rsidRPr="00D26162">
        <w:rPr>
          <w:rFonts w:cs="Times New Roman"/>
          <w:szCs w:val="24"/>
          <w:lang w:val="ru-RU"/>
        </w:rPr>
        <w:t>е</w:t>
      </w:r>
      <w:ins w:id="1841" w:author="user" w:date="2025-02-24T18:00:00Z">
        <w:r w:rsidRPr="00D26162">
          <w:rPr>
            <w:rFonts w:cs="Times New Roman"/>
            <w:szCs w:val="24"/>
            <w:lang w:val="ru-RU"/>
          </w:rPr>
          <w:t>й, словно гнездо какого-то гигантского насекомого, просунувшего лапы в каждую щель и шахту корней горы.</w:t>
        </w:r>
      </w:ins>
    </w:p>
    <w:p w14:paraId="17EA1844" w14:textId="677058CC" w:rsidR="00A06102" w:rsidRPr="00D26162" w:rsidRDefault="00A06102" w:rsidP="00A06102">
      <w:pPr>
        <w:ind w:firstLineChars="275" w:firstLine="660"/>
        <w:rPr>
          <w:ins w:id="1842" w:author="user" w:date="2025-02-24T18:00:00Z"/>
          <w:rFonts w:cs="Times New Roman"/>
          <w:szCs w:val="24"/>
          <w:lang w:val="ru-RU"/>
        </w:rPr>
      </w:pPr>
      <w:ins w:id="1843" w:author="user" w:date="2025-02-24T18:00:00Z">
        <w:r w:rsidRPr="00D26162">
          <w:rPr>
            <w:rFonts w:cs="Times New Roman"/>
            <w:szCs w:val="24"/>
            <w:lang w:val="ru-RU"/>
          </w:rPr>
          <w:t xml:space="preserve">Однако величина того, что ждало впереди, стала совершенно очевидной, только когда мимо пронеслись последние деревья, и </w:t>
        </w:r>
        <w:proofErr w:type="spellStart"/>
        <w:r w:rsidRPr="00D26162">
          <w:rPr>
            <w:rFonts w:cs="Times New Roman"/>
            <w:szCs w:val="24"/>
            <w:lang w:val="ru-RU"/>
          </w:rPr>
          <w:t>Хафлои</w:t>
        </w:r>
        <w:proofErr w:type="spellEnd"/>
        <w:r w:rsidRPr="00D26162">
          <w:rPr>
            <w:rFonts w:cs="Times New Roman"/>
            <w:szCs w:val="24"/>
            <w:lang w:val="ru-RU"/>
          </w:rPr>
          <w:t xml:space="preserve"> наконец вышел на открытую местность. Высоко впереди и справа от космодесантников высились серые стены </w:t>
        </w:r>
        <w:proofErr w:type="spellStart"/>
        <w:r w:rsidRPr="00D26162">
          <w:rPr>
            <w:rFonts w:cs="Times New Roman"/>
            <w:szCs w:val="24"/>
            <w:lang w:val="ru-RU"/>
          </w:rPr>
          <w:t>касра</w:t>
        </w:r>
        <w:proofErr w:type="spellEnd"/>
        <w:r w:rsidRPr="00D26162">
          <w:rPr>
            <w:rFonts w:cs="Times New Roman"/>
            <w:szCs w:val="24"/>
            <w:lang w:val="ru-RU"/>
          </w:rPr>
          <w:t xml:space="preserve">, вырисовываясь на фоне штормового неба; крепостные валы были настолько огромными, что закрывали горные вершины </w:t>
        </w:r>
        <w:r w:rsidRPr="00D26162">
          <w:rPr>
            <w:rFonts w:cs="Times New Roman"/>
            <w:szCs w:val="24"/>
            <w:lang w:val="ru-RU"/>
          </w:rPr>
          <w:lastRenderedPageBreak/>
          <w:t>на дальней стороне перевала. Первая стена — колоссальный камнебетонный бруствер более пятидесяти ярдов в толщину — вс</w:t>
        </w:r>
      </w:ins>
      <w:r w:rsidR="00BF2D7C" w:rsidRPr="00D26162">
        <w:rPr>
          <w:rFonts w:cs="Times New Roman"/>
          <w:szCs w:val="24"/>
          <w:lang w:val="ru-RU"/>
        </w:rPr>
        <w:t>е</w:t>
      </w:r>
      <w:ins w:id="1844" w:author="user" w:date="2025-02-24T18:00:00Z">
        <w:r w:rsidRPr="00D26162">
          <w:rPr>
            <w:rFonts w:cs="Times New Roman"/>
            <w:szCs w:val="24"/>
            <w:lang w:val="ru-RU"/>
          </w:rPr>
          <w:t xml:space="preserve"> ещ</w:t>
        </w:r>
      </w:ins>
      <w:r w:rsidR="00BF2D7C" w:rsidRPr="00D26162">
        <w:rPr>
          <w:rFonts w:cs="Times New Roman"/>
          <w:szCs w:val="24"/>
          <w:lang w:val="ru-RU"/>
        </w:rPr>
        <w:t>е</w:t>
      </w:r>
      <w:ins w:id="1845" w:author="user" w:date="2025-02-24T18:00:00Z">
        <w:r w:rsidRPr="00D26162">
          <w:rPr>
            <w:rFonts w:cs="Times New Roman"/>
            <w:szCs w:val="24"/>
            <w:lang w:val="ru-RU"/>
          </w:rPr>
          <w:t xml:space="preserve"> был далеко, возвышаясь над ними, как барьер, сдерживающий натиск врага. Под брустверами лежал </w:t>
        </w:r>
      </w:ins>
      <w:r w:rsidR="00BB2589">
        <w:rPr>
          <w:rFonts w:cs="Times New Roman"/>
          <w:szCs w:val="24"/>
          <w:lang w:val="ru-RU"/>
        </w:rPr>
        <w:t>подземны</w:t>
      </w:r>
      <w:ins w:id="1846" w:author="user" w:date="2025-02-24T18:00:00Z">
        <w:r w:rsidRPr="00D26162">
          <w:rPr>
            <w:rFonts w:cs="Times New Roman"/>
            <w:szCs w:val="24"/>
            <w:lang w:val="ru-RU"/>
          </w:rPr>
          <w:t>й слой — беспорядочный лабиринт каменных укреплений, разбросанных, как скомканные юбки; эта мешанина узких проходов, зон поражения, ответвлений и тупиков, усеянных дотами, огневыми полосами и блиндажами, предназначалась, чтобы затормозить продвижение противника, связать и затянуть наступление, а могучие орудийные линии, установленные на высоких башнях, могли снимать их среди обломков.</w:t>
        </w:r>
      </w:ins>
    </w:p>
    <w:p w14:paraId="0AB19537" w14:textId="58226D03" w:rsidR="00A06102" w:rsidRPr="00D26162" w:rsidRDefault="00A06102" w:rsidP="00A06102">
      <w:pPr>
        <w:ind w:firstLineChars="275" w:firstLine="660"/>
        <w:rPr>
          <w:ins w:id="1847" w:author="user" w:date="2025-02-24T18:00:00Z"/>
          <w:rFonts w:cs="Times New Roman"/>
          <w:szCs w:val="24"/>
          <w:lang w:val="ru-RU"/>
        </w:rPr>
      </w:pPr>
      <w:ins w:id="1848" w:author="user" w:date="2025-02-24T18:00:00Z">
        <w:r w:rsidRPr="00D26162">
          <w:rPr>
            <w:rFonts w:cs="Times New Roman"/>
            <w:szCs w:val="24"/>
            <w:lang w:val="ru-RU"/>
          </w:rPr>
          <w:t xml:space="preserve">Однако враг </w:t>
        </w:r>
      </w:ins>
      <w:r w:rsidR="00BB2589">
        <w:rPr>
          <w:rFonts w:cs="Times New Roman"/>
          <w:szCs w:val="24"/>
          <w:lang w:val="ru-RU"/>
        </w:rPr>
        <w:t>оруд</w:t>
      </w:r>
      <w:ins w:id="1849" w:author="user" w:date="2025-02-24T18:00:00Z">
        <w:r w:rsidRPr="00D26162">
          <w:rPr>
            <w:rFonts w:cs="Times New Roman"/>
            <w:szCs w:val="24"/>
            <w:lang w:val="ru-RU"/>
          </w:rPr>
          <w:t>овал здесь уже не один день. Земля была по щиколотку затоплена смесью зап</w:t>
        </w:r>
      </w:ins>
      <w:r w:rsidR="00BF2D7C" w:rsidRPr="00D26162">
        <w:rPr>
          <w:rFonts w:cs="Times New Roman"/>
          <w:szCs w:val="24"/>
          <w:lang w:val="ru-RU"/>
        </w:rPr>
        <w:t>е</w:t>
      </w:r>
      <w:ins w:id="1850" w:author="user" w:date="2025-02-24T18:00:00Z">
        <w:r w:rsidRPr="00D26162">
          <w:rPr>
            <w:rFonts w:cs="Times New Roman"/>
            <w:szCs w:val="24"/>
            <w:lang w:val="ru-RU"/>
          </w:rPr>
          <w:t xml:space="preserve">кшейся крови и гравия, воздух разил медью, бункеры были взорваны, а доты — разрушены. Вскоре стая увидела, что бежит прямиком в жуткую картину из сваленных в кучу мертвых тел и брошенных машин — смрадных, горящих, освещаемых взрывами и неоновыми вспышками, прежде чем погрузиться в вечную ночь из дыма и тлеющего </w:t>
        </w:r>
        <w:proofErr w:type="spellStart"/>
        <w:r w:rsidRPr="00D26162">
          <w:rPr>
            <w:rFonts w:cs="Times New Roman"/>
            <w:szCs w:val="24"/>
            <w:lang w:val="ru-RU"/>
          </w:rPr>
          <w:t>фицелина</w:t>
        </w:r>
        <w:proofErr w:type="spellEnd"/>
        <w:r w:rsidRPr="00D26162">
          <w:rPr>
            <w:rFonts w:cs="Times New Roman"/>
            <w:szCs w:val="24"/>
            <w:lang w:val="ru-RU"/>
          </w:rPr>
          <w:t xml:space="preserve">. </w:t>
        </w:r>
        <w:proofErr w:type="spellStart"/>
        <w:r w:rsidRPr="00D26162">
          <w:rPr>
            <w:rFonts w:cs="Times New Roman"/>
            <w:szCs w:val="24"/>
            <w:lang w:val="ru-RU"/>
          </w:rPr>
          <w:t>Кадианская</w:t>
        </w:r>
        <w:proofErr w:type="spellEnd"/>
        <w:r w:rsidRPr="00D26162">
          <w:rPr>
            <w:rFonts w:cs="Times New Roman"/>
            <w:szCs w:val="24"/>
            <w:lang w:val="ru-RU"/>
          </w:rPr>
          <w:t xml:space="preserve"> униформа — вперемешку с формой культистов, «Химеры» — в развалинах рядом с останками причудливых творений, которые ещ</w:t>
        </w:r>
      </w:ins>
      <w:r w:rsidR="00BF2D7C" w:rsidRPr="00D26162">
        <w:rPr>
          <w:rFonts w:cs="Times New Roman"/>
          <w:szCs w:val="24"/>
          <w:lang w:val="ru-RU"/>
        </w:rPr>
        <w:t>е</w:t>
      </w:r>
      <w:ins w:id="1851" w:author="user" w:date="2025-02-24T18:00:00Z">
        <w:r w:rsidRPr="00D26162">
          <w:rPr>
            <w:rFonts w:cs="Times New Roman"/>
            <w:szCs w:val="24"/>
            <w:lang w:val="ru-RU"/>
          </w:rPr>
          <w:t xml:space="preserve"> хрипели и моргали, точно в </w:t>
        </w:r>
        <w:r w:rsidRPr="00D26162">
          <w:rPr>
            <w:szCs w:val="24"/>
            <w:lang w:val="ru-RU"/>
          </w:rPr>
          <w:t>полубессознательном</w:t>
        </w:r>
        <w:r w:rsidRPr="00D26162">
          <w:rPr>
            <w:rFonts w:cs="Times New Roman"/>
            <w:szCs w:val="24"/>
            <w:lang w:val="ru-RU"/>
          </w:rPr>
          <w:t xml:space="preserve"> состоянии.</w:t>
        </w:r>
      </w:ins>
    </w:p>
    <w:p w14:paraId="59B60E69" w14:textId="24F38D33" w:rsidR="00A06102" w:rsidRPr="00D26162" w:rsidRDefault="00A06102" w:rsidP="00A06102">
      <w:pPr>
        <w:ind w:firstLineChars="275" w:firstLine="660"/>
        <w:rPr>
          <w:ins w:id="1852" w:author="user" w:date="2025-02-24T18:00:00Z"/>
          <w:rFonts w:cs="Times New Roman"/>
          <w:szCs w:val="24"/>
          <w:lang w:val="ru-RU"/>
        </w:rPr>
      </w:pPr>
      <w:ins w:id="1853" w:author="user" w:date="2025-02-24T18:00:00Z">
        <w:r w:rsidRPr="00D26162">
          <w:rPr>
            <w:rFonts w:cs="Times New Roman"/>
            <w:szCs w:val="24"/>
            <w:lang w:val="ru-RU"/>
          </w:rPr>
          <w:t xml:space="preserve">В том месте уже не осталось стен: их раскрошили, разорвали на куски и растоптали. Судя по катастрофическим разрушениям вокруг, неприятельским войскам пришлось заплатить высокую цену за продвижение, но теперь враг беспрепятственно пробирался вглубь укреплений, выстраиваясь в </w:t>
        </w:r>
      </w:ins>
      <w:r w:rsidR="00BB2589">
        <w:rPr>
          <w:rFonts w:cs="Times New Roman"/>
          <w:szCs w:val="24"/>
          <w:lang w:val="ru-RU"/>
        </w:rPr>
        <w:t>разболтан</w:t>
      </w:r>
      <w:ins w:id="1854" w:author="user" w:date="2025-02-24T18:00:00Z">
        <w:r w:rsidRPr="00D26162">
          <w:rPr>
            <w:rFonts w:cs="Times New Roman"/>
            <w:szCs w:val="24"/>
            <w:lang w:val="ru-RU"/>
          </w:rPr>
          <w:t>ные ряды под перемычками туннелей; они шли трусцой или ковыля</w:t>
        </w:r>
      </w:ins>
      <w:r w:rsidR="00BB2589">
        <w:rPr>
          <w:rFonts w:cs="Times New Roman"/>
          <w:szCs w:val="24"/>
          <w:lang w:val="ru-RU"/>
        </w:rPr>
        <w:t>ли</w:t>
      </w:r>
      <w:ins w:id="1855" w:author="user" w:date="2025-02-24T18:00:00Z">
        <w:r w:rsidRPr="00D26162">
          <w:rPr>
            <w:rFonts w:cs="Times New Roman"/>
            <w:szCs w:val="24"/>
            <w:lang w:val="ru-RU"/>
          </w:rPr>
          <w:t>, озираясь по сторонам в тревоге, боевом экстазе или наркотическом опьянении, их подстрекали удары электрических хлыстов и ревущие приказы окружающих их монстров. Кое-кто из этого сброда потерянных и проклятых были гвардейцами-предателями, обрывки старой униформы которых ещ</w:t>
        </w:r>
      </w:ins>
      <w:r w:rsidR="00BF2D7C" w:rsidRPr="00D26162">
        <w:rPr>
          <w:rFonts w:cs="Times New Roman"/>
          <w:szCs w:val="24"/>
          <w:lang w:val="ru-RU"/>
        </w:rPr>
        <w:t>е</w:t>
      </w:r>
      <w:ins w:id="1856" w:author="user" w:date="2025-02-24T18:00:00Z">
        <w:r w:rsidRPr="00D26162">
          <w:rPr>
            <w:rFonts w:cs="Times New Roman"/>
            <w:szCs w:val="24"/>
            <w:lang w:val="ru-RU"/>
          </w:rPr>
          <w:t xml:space="preserve"> </w:t>
        </w:r>
      </w:ins>
      <w:r w:rsidR="00BB2589">
        <w:rPr>
          <w:rFonts w:cs="Times New Roman"/>
          <w:szCs w:val="24"/>
          <w:lang w:val="ru-RU"/>
        </w:rPr>
        <w:t>просматривались</w:t>
      </w:r>
      <w:ins w:id="1857" w:author="user" w:date="2025-02-24T18:00:00Z">
        <w:r w:rsidRPr="00D26162">
          <w:rPr>
            <w:rFonts w:cs="Times New Roman"/>
            <w:szCs w:val="24"/>
            <w:lang w:val="ru-RU"/>
          </w:rPr>
          <w:t xml:space="preserve"> сквозь слои грязи, иные — мутантами с чешуйчатой кожей, или рогами, или дополнительными глазами, которые странно д</w:t>
        </w:r>
      </w:ins>
      <w:r w:rsidR="00BF2D7C" w:rsidRPr="00D26162">
        <w:rPr>
          <w:rFonts w:cs="Times New Roman"/>
          <w:szCs w:val="24"/>
          <w:lang w:val="ru-RU"/>
        </w:rPr>
        <w:t>е</w:t>
      </w:r>
      <w:ins w:id="1858" w:author="user" w:date="2025-02-24T18:00:00Z">
        <w:r w:rsidRPr="00D26162">
          <w:rPr>
            <w:rFonts w:cs="Times New Roman"/>
            <w:szCs w:val="24"/>
            <w:lang w:val="ru-RU"/>
          </w:rPr>
          <w:t>ргались и вращались. И все они что-то горланили, трудно сказать, от чего — от страха, или от ликования, или от того и другого вместе.</w:t>
        </w:r>
      </w:ins>
    </w:p>
    <w:p w14:paraId="3853AB29" w14:textId="77777777" w:rsidR="00A06102" w:rsidRPr="00D26162" w:rsidRDefault="00A06102" w:rsidP="00A06102">
      <w:pPr>
        <w:ind w:firstLineChars="275" w:firstLine="660"/>
        <w:rPr>
          <w:ins w:id="1859" w:author="user" w:date="2025-02-24T18:00:00Z"/>
          <w:rFonts w:cs="Times New Roman"/>
          <w:szCs w:val="24"/>
          <w:lang w:val="ru-RU"/>
        </w:rPr>
      </w:pPr>
      <w:ins w:id="1860" w:author="user" w:date="2025-02-24T18:00:00Z">
        <w:r w:rsidRPr="00D26162">
          <w:rPr>
            <w:rFonts w:cs="Times New Roman"/>
            <w:szCs w:val="24"/>
            <w:lang w:val="ru-RU"/>
          </w:rPr>
          <w:t>Космические Волки вынырнули из ночи и ворвались в самое сердце вражеских шеренг, словно стальные тени, незамеченные до последнего момента. Космодесантники промчались по остаткам естественного ландшафта, бросаясь на предателей, вращаясь, нанося удары и размахивая руками в неистовстве, пронизанном плазменными полосами.</w:t>
        </w:r>
      </w:ins>
    </w:p>
    <w:p w14:paraId="7CDA15A3" w14:textId="4A3CABC1" w:rsidR="00A06102" w:rsidRPr="00D26162" w:rsidRDefault="00A06102" w:rsidP="00A06102">
      <w:pPr>
        <w:ind w:firstLineChars="300" w:firstLine="720"/>
        <w:rPr>
          <w:ins w:id="1861" w:author="user" w:date="2025-02-24T18:00:00Z"/>
          <w:rFonts w:cs="Times New Roman"/>
          <w:szCs w:val="24"/>
          <w:lang w:val="ru-RU"/>
        </w:rPr>
      </w:pPr>
      <w:ins w:id="1862" w:author="user" w:date="2025-02-24T18:00:00Z">
        <w:r w:rsidRPr="00D26162">
          <w:rPr>
            <w:rFonts w:cs="Times New Roman"/>
            <w:szCs w:val="24"/>
            <w:lang w:val="ru-RU"/>
          </w:rPr>
          <w:t xml:space="preserve">— </w:t>
        </w:r>
        <w:proofErr w:type="spellStart"/>
        <w:r w:rsidRPr="00D26162">
          <w:rPr>
            <w:rFonts w:cs="Times New Roman"/>
            <w:szCs w:val="24"/>
            <w:lang w:val="ru-RU"/>
          </w:rPr>
          <w:t>Фенрис</w:t>
        </w:r>
        <w:proofErr w:type="spellEnd"/>
        <w:r w:rsidRPr="00D26162">
          <w:rPr>
            <w:rFonts w:cs="Times New Roman"/>
            <w:szCs w:val="24"/>
            <w:lang w:val="ru-RU"/>
          </w:rPr>
          <w:t xml:space="preserve">! — наконец вскричал </w:t>
        </w:r>
        <w:proofErr w:type="spellStart"/>
        <w:r w:rsidRPr="00D26162">
          <w:rPr>
            <w:rFonts w:cs="Times New Roman"/>
            <w:szCs w:val="24"/>
            <w:lang w:val="ru-RU"/>
          </w:rPr>
          <w:t>Хафлои</w:t>
        </w:r>
        <w:proofErr w:type="spellEnd"/>
        <w:r w:rsidRPr="00D26162">
          <w:rPr>
            <w:rFonts w:cs="Times New Roman"/>
            <w:szCs w:val="24"/>
            <w:lang w:val="ru-RU"/>
          </w:rPr>
          <w:t>, и крик вырвался из его глотки, пронзив р</w:t>
        </w:r>
      </w:ins>
      <w:r w:rsidR="00BF2D7C" w:rsidRPr="00D26162">
        <w:rPr>
          <w:rFonts w:cs="Times New Roman"/>
          <w:szCs w:val="24"/>
          <w:lang w:val="ru-RU"/>
        </w:rPr>
        <w:t>е</w:t>
      </w:r>
      <w:ins w:id="1863" w:author="user" w:date="2025-02-24T18:00:00Z">
        <w:r w:rsidRPr="00D26162">
          <w:rPr>
            <w:rFonts w:cs="Times New Roman"/>
            <w:szCs w:val="24"/>
            <w:lang w:val="ru-RU"/>
          </w:rPr>
          <w:t>в битвы, как нож плоть.</w:t>
        </w:r>
      </w:ins>
    </w:p>
    <w:p w14:paraId="557D14EF" w14:textId="06CF0C51" w:rsidR="00A06102" w:rsidRPr="00D26162" w:rsidRDefault="00A06102" w:rsidP="00A06102">
      <w:pPr>
        <w:ind w:firstLineChars="275" w:firstLine="660"/>
        <w:rPr>
          <w:ins w:id="1864" w:author="user" w:date="2025-02-24T18:00:00Z"/>
          <w:rFonts w:cs="Times New Roman"/>
          <w:szCs w:val="24"/>
          <w:lang w:val="ru-RU"/>
        </w:rPr>
      </w:pPr>
      <w:ins w:id="1865" w:author="user" w:date="2025-02-24T18:00:00Z">
        <w:r w:rsidRPr="00D26162">
          <w:rPr>
            <w:rFonts w:cs="Times New Roman"/>
            <w:szCs w:val="24"/>
            <w:lang w:val="ru-RU"/>
          </w:rPr>
          <w:t>Он обрушил топор на ржавый шлем сгорбленной воительницы, проломив ей череп прежде, чем та успела понять, что на не</w:t>
        </w:r>
      </w:ins>
      <w:r w:rsidR="00BF2D7C" w:rsidRPr="00D26162">
        <w:rPr>
          <w:rFonts w:cs="Times New Roman"/>
          <w:szCs w:val="24"/>
          <w:lang w:val="ru-RU"/>
        </w:rPr>
        <w:t>е</w:t>
      </w:r>
      <w:ins w:id="1866" w:author="user" w:date="2025-02-24T18:00:00Z">
        <w:r w:rsidRPr="00D26162">
          <w:rPr>
            <w:rFonts w:cs="Times New Roman"/>
            <w:szCs w:val="24"/>
            <w:lang w:val="ru-RU"/>
          </w:rPr>
          <w:t xml:space="preserve"> напало. Второй он сломал ребра, а третьему отрубил руку. Вс</w:t>
        </w:r>
      </w:ins>
      <w:r w:rsidR="00BF2D7C" w:rsidRPr="00D26162">
        <w:rPr>
          <w:rFonts w:cs="Times New Roman"/>
          <w:szCs w:val="24"/>
          <w:lang w:val="ru-RU"/>
        </w:rPr>
        <w:t>е</w:t>
      </w:r>
      <w:ins w:id="1867" w:author="user" w:date="2025-02-24T18:00:00Z">
        <w:r w:rsidRPr="00D26162">
          <w:rPr>
            <w:rFonts w:cs="Times New Roman"/>
            <w:szCs w:val="24"/>
            <w:lang w:val="ru-RU"/>
          </w:rPr>
          <w:t xml:space="preserve"> это время </w:t>
        </w:r>
        <w:proofErr w:type="spellStart"/>
        <w:r w:rsidRPr="00D26162">
          <w:rPr>
            <w:rFonts w:cs="Times New Roman"/>
            <w:szCs w:val="24"/>
            <w:lang w:val="ru-RU"/>
          </w:rPr>
          <w:t>Хафлои</w:t>
        </w:r>
        <w:proofErr w:type="spellEnd"/>
        <w:r w:rsidRPr="00D26162">
          <w:rPr>
            <w:rFonts w:cs="Times New Roman"/>
            <w:szCs w:val="24"/>
            <w:lang w:val="ru-RU"/>
          </w:rPr>
          <w:t xml:space="preserve"> двигался, будто танцуя среди них, убивая лишь для того, чтобы расчистить путь.</w:t>
        </w:r>
      </w:ins>
    </w:p>
    <w:p w14:paraId="3A990571" w14:textId="77777777" w:rsidR="00A06102" w:rsidRPr="00D26162" w:rsidRDefault="00A06102" w:rsidP="00A06102">
      <w:pPr>
        <w:ind w:firstLineChars="275" w:firstLine="660"/>
        <w:rPr>
          <w:ins w:id="1868" w:author="user" w:date="2025-02-24T18:00:00Z"/>
          <w:rFonts w:cs="Times New Roman"/>
          <w:szCs w:val="24"/>
          <w:lang w:val="ru-RU"/>
        </w:rPr>
      </w:pPr>
      <w:ins w:id="1869" w:author="user" w:date="2025-02-24T18:00:00Z">
        <w:r w:rsidRPr="00D26162">
          <w:rPr>
            <w:rFonts w:cs="Times New Roman"/>
            <w:szCs w:val="24"/>
            <w:lang w:val="ru-RU"/>
          </w:rPr>
          <w:t xml:space="preserve">Остальная часть стаи тоже открыла рты, выкрикивая боевые проклятия старого льда. </w:t>
        </w:r>
        <w:proofErr w:type="spellStart"/>
        <w:r w:rsidRPr="00D26162">
          <w:rPr>
            <w:rFonts w:cs="Times New Roman"/>
            <w:szCs w:val="24"/>
            <w:lang w:val="ru-RU"/>
          </w:rPr>
          <w:t>Гуннлаугур</w:t>
        </w:r>
        <w:proofErr w:type="spellEnd"/>
        <w:r w:rsidRPr="00D26162">
          <w:rPr>
            <w:rFonts w:cs="Times New Roman"/>
            <w:szCs w:val="24"/>
            <w:lang w:val="ru-RU"/>
          </w:rPr>
          <w:t xml:space="preserve"> был на острие атаки, — невероятная, неудержимые сила, вырвавшаяся на волю, громовым молотом он прорубал огромные полосы в столпившейся вокруг него швали.</w:t>
        </w:r>
      </w:ins>
    </w:p>
    <w:p w14:paraId="1B729A1E" w14:textId="0C555D72" w:rsidR="00A06102" w:rsidRPr="00D26162" w:rsidRDefault="00A06102" w:rsidP="00A06102">
      <w:pPr>
        <w:ind w:firstLineChars="275" w:firstLine="660"/>
        <w:rPr>
          <w:ins w:id="1870" w:author="user" w:date="2025-02-24T18:00:00Z"/>
          <w:rFonts w:cs="Times New Roman"/>
          <w:szCs w:val="24"/>
          <w:lang w:val="ru-RU"/>
        </w:rPr>
      </w:pPr>
      <w:ins w:id="1871" w:author="user" w:date="2025-02-24T18:00:00Z">
        <w:r w:rsidRPr="00D26162">
          <w:rPr>
            <w:rFonts w:cs="Times New Roman"/>
            <w:szCs w:val="24"/>
            <w:lang w:val="ru-RU"/>
          </w:rPr>
          <w:t xml:space="preserve">Ингвар стал самим клинком и теперь двигался так быстро, что даже </w:t>
        </w:r>
        <w:proofErr w:type="spellStart"/>
        <w:r w:rsidRPr="00D26162">
          <w:rPr>
            <w:rFonts w:cs="Times New Roman"/>
            <w:szCs w:val="24"/>
            <w:lang w:val="ru-RU"/>
          </w:rPr>
          <w:t>Хафлои</w:t>
        </w:r>
        <w:proofErr w:type="spellEnd"/>
        <w:r w:rsidRPr="00D26162">
          <w:rPr>
            <w:rFonts w:cs="Times New Roman"/>
            <w:szCs w:val="24"/>
            <w:lang w:val="ru-RU"/>
          </w:rPr>
          <w:t xml:space="preserve"> трудно </w:t>
        </w:r>
        <w:r w:rsidR="00BB2589" w:rsidRPr="00D26162">
          <w:rPr>
            <w:rFonts w:cs="Times New Roman"/>
            <w:szCs w:val="24"/>
            <w:lang w:val="ru-RU"/>
          </w:rPr>
          <w:t xml:space="preserve">было </w:t>
        </w:r>
        <w:r w:rsidRPr="00D26162">
          <w:rPr>
            <w:rFonts w:cs="Times New Roman"/>
            <w:szCs w:val="24"/>
            <w:lang w:val="ru-RU"/>
          </w:rPr>
          <w:t xml:space="preserve">определить, откуда последует новый удар. </w:t>
        </w:r>
        <w:proofErr w:type="spellStart"/>
        <w:r w:rsidRPr="00D26162">
          <w:rPr>
            <w:rFonts w:cs="Times New Roman"/>
            <w:szCs w:val="24"/>
            <w:lang w:val="ru-RU"/>
          </w:rPr>
          <w:t>Ольгейр</w:t>
        </w:r>
        <w:proofErr w:type="spellEnd"/>
        <w:r w:rsidRPr="00D26162">
          <w:rPr>
            <w:rFonts w:cs="Times New Roman"/>
            <w:szCs w:val="24"/>
            <w:lang w:val="ru-RU"/>
          </w:rPr>
          <w:t xml:space="preserve">, самый шумный из них, выкрикивал проклятия и обвинения, как племенные </w:t>
        </w:r>
        <w:proofErr w:type="spellStart"/>
        <w:r w:rsidRPr="00D26162">
          <w:rPr>
            <w:rFonts w:cs="Times New Roman"/>
            <w:szCs w:val="24"/>
            <w:lang w:val="ru-RU"/>
          </w:rPr>
          <w:t>готи</w:t>
        </w:r>
        <w:proofErr w:type="spellEnd"/>
        <w:r w:rsidRPr="00D26162">
          <w:rPr>
            <w:rFonts w:cs="Times New Roman"/>
            <w:szCs w:val="24"/>
            <w:lang w:val="ru-RU"/>
          </w:rPr>
          <w:t xml:space="preserve"> перед врагами, и когда Тяжелая Рука убивал, его шкуры развевались вокруг доспехов.</w:t>
        </w:r>
      </w:ins>
    </w:p>
    <w:p w14:paraId="168F311D" w14:textId="48CD9777" w:rsidR="00A06102" w:rsidRPr="00D26162" w:rsidRDefault="00A06102" w:rsidP="00A06102">
      <w:pPr>
        <w:ind w:firstLineChars="275" w:firstLine="660"/>
        <w:rPr>
          <w:ins w:id="1872" w:author="user" w:date="2025-02-24T18:00:00Z"/>
          <w:rFonts w:cs="Times New Roman"/>
          <w:szCs w:val="24"/>
          <w:lang w:val="ru-RU"/>
        </w:rPr>
      </w:pPr>
      <w:ins w:id="1873" w:author="user" w:date="2025-02-24T18:00:00Z">
        <w:r w:rsidRPr="00D26162">
          <w:rPr>
            <w:rFonts w:cs="Times New Roman"/>
            <w:szCs w:val="24"/>
            <w:lang w:val="ru-RU"/>
          </w:rPr>
          <w:lastRenderedPageBreak/>
          <w:t xml:space="preserve">И только Бальдр хранил молчание. </w:t>
        </w:r>
        <w:proofErr w:type="spellStart"/>
        <w:r w:rsidRPr="00D26162">
          <w:rPr>
            <w:rFonts w:cs="Times New Roman"/>
            <w:szCs w:val="24"/>
            <w:lang w:val="ru-RU"/>
          </w:rPr>
          <w:t>Хафлои</w:t>
        </w:r>
        <w:proofErr w:type="spellEnd"/>
        <w:r w:rsidRPr="00D26162">
          <w:rPr>
            <w:rFonts w:cs="Times New Roman"/>
            <w:szCs w:val="24"/>
            <w:lang w:val="ru-RU"/>
          </w:rPr>
          <w:t xml:space="preserve"> уловил мимол</w:t>
        </w:r>
      </w:ins>
      <w:r w:rsidR="00BF2D7C" w:rsidRPr="00D26162">
        <w:rPr>
          <w:rFonts w:cs="Times New Roman"/>
          <w:szCs w:val="24"/>
          <w:lang w:val="ru-RU"/>
        </w:rPr>
        <w:t>е</w:t>
      </w:r>
      <w:ins w:id="1874" w:author="user" w:date="2025-02-24T18:00:00Z">
        <w:r w:rsidRPr="00D26162">
          <w:rPr>
            <w:rFonts w:cs="Times New Roman"/>
            <w:szCs w:val="24"/>
            <w:lang w:val="ru-RU"/>
          </w:rPr>
          <w:t xml:space="preserve">тные очертания </w:t>
        </w:r>
        <w:proofErr w:type="spellStart"/>
        <w:r w:rsidRPr="00D26162">
          <w:rPr>
            <w:rFonts w:cs="Times New Roman"/>
            <w:szCs w:val="24"/>
            <w:lang w:val="ru-RU"/>
          </w:rPr>
          <w:t>Фъольнира</w:t>
        </w:r>
        <w:proofErr w:type="spellEnd"/>
        <w:r w:rsidRPr="00D26162">
          <w:rPr>
            <w:rFonts w:cs="Times New Roman"/>
            <w:szCs w:val="24"/>
            <w:lang w:val="ru-RU"/>
          </w:rPr>
          <w:t>, когда битва подходила к завершению, — шлем, поднятый клинок, удар кулака, сапог, наступающий на раздробленную руку. Длинные тени метались вокруг него, будто извивающиеся демоны, змеясь по пропитанной кровью грязи, словно отчаянно пытаясь спастись.</w:t>
        </w:r>
      </w:ins>
    </w:p>
    <w:p w14:paraId="0E5BF291" w14:textId="59DBAE13" w:rsidR="00A06102" w:rsidRPr="00D26162" w:rsidRDefault="00A06102" w:rsidP="00A06102">
      <w:pPr>
        <w:ind w:firstLineChars="275" w:firstLine="660"/>
        <w:rPr>
          <w:ins w:id="1875" w:author="user" w:date="2025-02-24T18:00:00Z"/>
          <w:rFonts w:cs="Times New Roman"/>
          <w:szCs w:val="24"/>
          <w:lang w:val="ru-RU"/>
        </w:rPr>
      </w:pPr>
      <w:ins w:id="1876" w:author="user" w:date="2025-02-24T18:00:00Z">
        <w:r w:rsidRPr="00D26162">
          <w:rPr>
            <w:rFonts w:cs="Times New Roman"/>
            <w:szCs w:val="24"/>
            <w:lang w:val="ru-RU"/>
          </w:rPr>
          <w:t xml:space="preserve">Лишь несколько мгновений спустя, когда стая устремилась к первому из взорванных туннелей, </w:t>
        </w:r>
        <w:proofErr w:type="spellStart"/>
        <w:r w:rsidRPr="00D26162">
          <w:rPr>
            <w:rFonts w:cs="Times New Roman"/>
            <w:szCs w:val="24"/>
            <w:lang w:val="ru-RU"/>
          </w:rPr>
          <w:t>Хафлои</w:t>
        </w:r>
        <w:proofErr w:type="spellEnd"/>
        <w:r w:rsidRPr="00D26162">
          <w:rPr>
            <w:rFonts w:cs="Times New Roman"/>
            <w:szCs w:val="24"/>
            <w:lang w:val="ru-RU"/>
          </w:rPr>
          <w:t xml:space="preserve"> понял, почему это произошло. Когда он повернул голову, переходя от растерзанного звероподобного мутанта с козлиной мордой к съ</w:t>
        </w:r>
      </w:ins>
      <w:r w:rsidR="00BF2D7C" w:rsidRPr="00D26162">
        <w:rPr>
          <w:rFonts w:cs="Times New Roman"/>
          <w:szCs w:val="24"/>
          <w:lang w:val="ru-RU"/>
        </w:rPr>
        <w:t>е</w:t>
      </w:r>
      <w:ins w:id="1877" w:author="user" w:date="2025-02-24T18:00:00Z">
        <w:r w:rsidRPr="00D26162">
          <w:rPr>
            <w:rFonts w:cs="Times New Roman"/>
            <w:szCs w:val="24"/>
            <w:lang w:val="ru-RU"/>
          </w:rPr>
          <w:t xml:space="preserve">жившемуся </w:t>
        </w:r>
        <w:proofErr w:type="spellStart"/>
        <w:r w:rsidRPr="00D26162">
          <w:rPr>
            <w:rFonts w:cs="Times New Roman"/>
            <w:szCs w:val="24"/>
            <w:lang w:val="ru-RU"/>
          </w:rPr>
          <w:t>культисту</w:t>
        </w:r>
        <w:proofErr w:type="spellEnd"/>
        <w:r w:rsidRPr="00D26162">
          <w:rPr>
            <w:rFonts w:cs="Times New Roman"/>
            <w:szCs w:val="24"/>
            <w:lang w:val="ru-RU"/>
          </w:rPr>
          <w:t xml:space="preserve">, одетому в железный плащ, </w:t>
        </w:r>
      </w:ins>
      <w:r w:rsidR="00BB2589">
        <w:rPr>
          <w:rFonts w:cs="Times New Roman"/>
          <w:szCs w:val="24"/>
          <w:lang w:val="ru-RU"/>
        </w:rPr>
        <w:t>то</w:t>
      </w:r>
      <w:ins w:id="1878" w:author="user" w:date="2025-02-24T18:00:00Z">
        <w:r w:rsidRPr="00D26162">
          <w:rPr>
            <w:rFonts w:cs="Times New Roman"/>
            <w:szCs w:val="24"/>
            <w:lang w:val="ru-RU"/>
          </w:rPr>
          <w:t xml:space="preserve"> увидел блеск, мерцание, словно от затухающего костра. По всему полю боя что-то вспыхивало — энергетическое оружие, пожары, взрывы, так что можно было и не заметить, если не приглядываться, что свет исходил от самого Бальдра. Его перчатки сияли, светясь изнутри, как раскаленные добела слитки. Линзы шлема из кроваво-красных стали белыми, словно л</w:t>
        </w:r>
      </w:ins>
      <w:r w:rsidR="00BF2D7C" w:rsidRPr="00D26162">
        <w:rPr>
          <w:rFonts w:cs="Times New Roman"/>
          <w:szCs w:val="24"/>
          <w:lang w:val="ru-RU"/>
        </w:rPr>
        <w:t>е</w:t>
      </w:r>
      <w:ins w:id="1879" w:author="user" w:date="2025-02-24T18:00:00Z">
        <w:r w:rsidRPr="00D26162">
          <w:rPr>
            <w:rFonts w:cs="Times New Roman"/>
            <w:szCs w:val="24"/>
            <w:lang w:val="ru-RU"/>
          </w:rPr>
          <w:t>д. Каждое его движение сопровождалось неч</w:t>
        </w:r>
      </w:ins>
      <w:r w:rsidR="00BF2D7C" w:rsidRPr="00D26162">
        <w:rPr>
          <w:rFonts w:cs="Times New Roman"/>
          <w:szCs w:val="24"/>
          <w:lang w:val="ru-RU"/>
        </w:rPr>
        <w:t>е</w:t>
      </w:r>
      <w:ins w:id="1880" w:author="user" w:date="2025-02-24T18:00:00Z">
        <w:r w:rsidRPr="00D26162">
          <w:rPr>
            <w:rFonts w:cs="Times New Roman"/>
            <w:szCs w:val="24"/>
            <w:lang w:val="ru-RU"/>
          </w:rPr>
          <w:t>ткими отблесками, которые усиливались, сверкая во мраке. И они становились вс</w:t>
        </w:r>
      </w:ins>
      <w:r w:rsidR="00BF2D7C" w:rsidRPr="00D26162">
        <w:rPr>
          <w:rFonts w:cs="Times New Roman"/>
          <w:szCs w:val="24"/>
          <w:lang w:val="ru-RU"/>
        </w:rPr>
        <w:t>е</w:t>
      </w:r>
      <w:ins w:id="1881" w:author="user" w:date="2025-02-24T18:00:00Z">
        <w:r w:rsidRPr="00D26162">
          <w:rPr>
            <w:rFonts w:cs="Times New Roman"/>
            <w:szCs w:val="24"/>
            <w:lang w:val="ru-RU"/>
          </w:rPr>
          <w:t xml:space="preserve"> ярче.</w:t>
        </w:r>
      </w:ins>
    </w:p>
    <w:p w14:paraId="78754DA9" w14:textId="77777777" w:rsidR="00A06102" w:rsidRPr="00D26162" w:rsidRDefault="00A06102" w:rsidP="00A06102">
      <w:pPr>
        <w:ind w:firstLineChars="275" w:firstLine="660"/>
        <w:rPr>
          <w:ins w:id="1882" w:author="user" w:date="2025-02-24T18:00:00Z"/>
          <w:rFonts w:cs="Times New Roman"/>
          <w:szCs w:val="24"/>
          <w:lang w:val="ru-RU"/>
        </w:rPr>
      </w:pPr>
      <w:ins w:id="1883" w:author="user" w:date="2025-02-24T18:00:00Z">
        <w:r w:rsidRPr="00D26162">
          <w:rPr>
            <w:rFonts w:cs="Times New Roman"/>
            <w:szCs w:val="24"/>
            <w:lang w:val="ru-RU"/>
          </w:rPr>
          <w:t xml:space="preserve">— Брат… — </w:t>
        </w:r>
        <w:proofErr w:type="spellStart"/>
        <w:r w:rsidRPr="00D26162">
          <w:rPr>
            <w:rFonts w:cs="Times New Roman"/>
            <w:szCs w:val="24"/>
            <w:lang w:val="ru-RU"/>
          </w:rPr>
          <w:t>Хафлои</w:t>
        </w:r>
        <w:proofErr w:type="spellEnd"/>
        <w:r w:rsidRPr="00D26162">
          <w:rPr>
            <w:rFonts w:cs="Times New Roman"/>
            <w:szCs w:val="24"/>
            <w:lang w:val="ru-RU"/>
          </w:rPr>
          <w:t xml:space="preserve"> обратился по </w:t>
        </w:r>
        <w:proofErr w:type="spellStart"/>
        <w:r w:rsidRPr="00D26162">
          <w:rPr>
            <w:rFonts w:cs="Times New Roman"/>
            <w:szCs w:val="24"/>
            <w:lang w:val="ru-RU"/>
          </w:rPr>
          <w:t>воксу</w:t>
        </w:r>
        <w:proofErr w:type="spellEnd"/>
        <w:r w:rsidRPr="00D26162">
          <w:rPr>
            <w:rFonts w:cs="Times New Roman"/>
            <w:szCs w:val="24"/>
            <w:lang w:val="ru-RU"/>
          </w:rPr>
          <w:t xml:space="preserve"> к Ингвару, который был ближе всех. </w:t>
        </w:r>
      </w:ins>
    </w:p>
    <w:p w14:paraId="473133F2" w14:textId="7E42C372" w:rsidR="00A06102" w:rsidRPr="00D26162" w:rsidRDefault="00A06102" w:rsidP="00A06102">
      <w:pPr>
        <w:ind w:firstLineChars="275" w:firstLine="660"/>
        <w:rPr>
          <w:ins w:id="1884" w:author="user" w:date="2025-02-24T18:00:00Z"/>
          <w:rFonts w:cs="Times New Roman"/>
          <w:szCs w:val="24"/>
          <w:lang w:val="ru-RU"/>
        </w:rPr>
      </w:pPr>
      <w:ins w:id="1885" w:author="user" w:date="2025-02-24T18:00:00Z">
        <w:r w:rsidRPr="00D26162">
          <w:rPr>
            <w:rFonts w:cs="Times New Roman"/>
            <w:szCs w:val="24"/>
            <w:lang w:val="ru-RU"/>
          </w:rPr>
          <w:t>— Вижу, — ответил Ингвар, прорубаясь через банду сильно извращ</w:t>
        </w:r>
      </w:ins>
      <w:r w:rsidR="00BF2D7C" w:rsidRPr="00D26162">
        <w:rPr>
          <w:rFonts w:cs="Times New Roman"/>
          <w:szCs w:val="24"/>
          <w:lang w:val="ru-RU"/>
        </w:rPr>
        <w:t>е</w:t>
      </w:r>
      <w:ins w:id="1886" w:author="user" w:date="2025-02-24T18:00:00Z">
        <w:r w:rsidRPr="00D26162">
          <w:rPr>
            <w:rFonts w:cs="Times New Roman"/>
            <w:szCs w:val="24"/>
            <w:lang w:val="ru-RU"/>
          </w:rPr>
          <w:t>нных мутантов и устремляясь к подземным переходам. — Не останавливайся.</w:t>
        </w:r>
      </w:ins>
    </w:p>
    <w:p w14:paraId="45A2A5F4" w14:textId="082B694F" w:rsidR="00A06102" w:rsidRPr="00D26162" w:rsidRDefault="00A06102" w:rsidP="00A06102">
      <w:pPr>
        <w:ind w:firstLineChars="275" w:firstLine="660"/>
        <w:rPr>
          <w:ins w:id="1887" w:author="user" w:date="2025-02-24T18:00:00Z"/>
          <w:rFonts w:cs="Times New Roman"/>
          <w:szCs w:val="24"/>
          <w:lang w:val="ru-RU"/>
        </w:rPr>
      </w:pPr>
      <w:proofErr w:type="spellStart"/>
      <w:ins w:id="1888" w:author="user" w:date="2025-02-24T18:00:00Z">
        <w:r w:rsidRPr="00D26162">
          <w:rPr>
            <w:rFonts w:cs="Times New Roman"/>
            <w:szCs w:val="24"/>
            <w:lang w:val="ru-RU"/>
          </w:rPr>
          <w:t>Хафлои</w:t>
        </w:r>
        <w:proofErr w:type="spellEnd"/>
        <w:r w:rsidRPr="00D26162">
          <w:rPr>
            <w:rFonts w:cs="Times New Roman"/>
            <w:szCs w:val="24"/>
            <w:lang w:val="ru-RU"/>
          </w:rPr>
          <w:t xml:space="preserve"> так и сделал. Космические Волки крушили, дубасили и душили культистов, разбивали их головы о стены тоннеля, топча, ломая конечности и спины мощными ударами клинков. Они продвигались вниз; разворачивающееся вокруг грандиозное сражение скрывалось за стенами тоннеля и терялось в свистопляске основного наступления. Вскоре Волки оказались глубоко под земл</w:t>
        </w:r>
      </w:ins>
      <w:r w:rsidR="00BF2D7C" w:rsidRPr="00D26162">
        <w:rPr>
          <w:rFonts w:cs="Times New Roman"/>
          <w:szCs w:val="24"/>
          <w:lang w:val="ru-RU"/>
        </w:rPr>
        <w:t>е</w:t>
      </w:r>
      <w:ins w:id="1889" w:author="user" w:date="2025-02-24T18:00:00Z">
        <w:r w:rsidRPr="00D26162">
          <w:rPr>
            <w:rFonts w:cs="Times New Roman"/>
            <w:szCs w:val="24"/>
            <w:lang w:val="ru-RU"/>
          </w:rPr>
          <w:t xml:space="preserve">й, прокладывая путь по одному из многих сотен подземных ходов; все они были </w:t>
        </w:r>
      </w:ins>
      <w:r w:rsidR="00BB2589">
        <w:rPr>
          <w:rFonts w:cs="Times New Roman"/>
          <w:szCs w:val="24"/>
          <w:lang w:val="ru-RU"/>
        </w:rPr>
        <w:t>запружены</w:t>
      </w:r>
      <w:ins w:id="1890" w:author="user" w:date="2025-02-24T18:00:00Z">
        <w:r w:rsidRPr="00D26162">
          <w:rPr>
            <w:rFonts w:cs="Times New Roman"/>
            <w:szCs w:val="24"/>
            <w:lang w:val="ru-RU"/>
          </w:rPr>
          <w:t xml:space="preserve"> вражески</w:t>
        </w:r>
      </w:ins>
      <w:r w:rsidR="00BB2589">
        <w:rPr>
          <w:rFonts w:cs="Times New Roman"/>
          <w:szCs w:val="24"/>
          <w:lang w:val="ru-RU"/>
        </w:rPr>
        <w:t>ми</w:t>
      </w:r>
      <w:ins w:id="1891" w:author="user" w:date="2025-02-24T18:00:00Z">
        <w:r w:rsidRPr="00D26162">
          <w:rPr>
            <w:rFonts w:cs="Times New Roman"/>
            <w:szCs w:val="24"/>
            <w:lang w:val="ru-RU"/>
          </w:rPr>
          <w:t xml:space="preserve"> войск</w:t>
        </w:r>
      </w:ins>
      <w:r w:rsidR="00BB2589">
        <w:rPr>
          <w:rFonts w:cs="Times New Roman"/>
          <w:szCs w:val="24"/>
          <w:lang w:val="ru-RU"/>
        </w:rPr>
        <w:t>ами</w:t>
      </w:r>
      <w:ins w:id="1892" w:author="user" w:date="2025-02-24T18:00:00Z">
        <w:r w:rsidRPr="00D26162">
          <w:rPr>
            <w:rFonts w:cs="Times New Roman"/>
            <w:szCs w:val="24"/>
            <w:lang w:val="ru-RU"/>
          </w:rPr>
          <w:t>, пробивавшимися сквозь зловонную землю, чтобы добраться до защитников. Здесь тоже видн</w:t>
        </w:r>
      </w:ins>
      <w:r w:rsidR="00BB2589">
        <w:rPr>
          <w:rFonts w:cs="Times New Roman"/>
          <w:szCs w:val="24"/>
          <w:lang w:val="ru-RU"/>
        </w:rPr>
        <w:t>елись</w:t>
      </w:r>
      <w:ins w:id="1893" w:author="user" w:date="2025-02-24T18:00:00Z">
        <w:r w:rsidRPr="00D26162">
          <w:rPr>
            <w:rFonts w:cs="Times New Roman"/>
            <w:szCs w:val="24"/>
            <w:lang w:val="ru-RU"/>
          </w:rPr>
          <w:t xml:space="preserve"> следы ожесточенных боев — сгоревшие опорные пункты, забаррикадированные помещения, вкопанные танки с разорванными стволами, вс</w:t>
        </w:r>
      </w:ins>
      <w:r w:rsidR="00BF2D7C" w:rsidRPr="00D26162">
        <w:rPr>
          <w:rFonts w:cs="Times New Roman"/>
          <w:szCs w:val="24"/>
          <w:lang w:val="ru-RU"/>
        </w:rPr>
        <w:t>е</w:t>
      </w:r>
      <w:ins w:id="1894" w:author="user" w:date="2025-02-24T18:00:00Z">
        <w:r w:rsidRPr="00D26162">
          <w:rPr>
            <w:rFonts w:cs="Times New Roman"/>
            <w:szCs w:val="24"/>
            <w:lang w:val="ru-RU"/>
          </w:rPr>
          <w:t xml:space="preserve"> ещ</w:t>
        </w:r>
      </w:ins>
      <w:r w:rsidR="00BF2D7C" w:rsidRPr="00D26162">
        <w:rPr>
          <w:rFonts w:cs="Times New Roman"/>
          <w:szCs w:val="24"/>
          <w:lang w:val="ru-RU"/>
        </w:rPr>
        <w:t>е</w:t>
      </w:r>
      <w:ins w:id="1895" w:author="user" w:date="2025-02-24T18:00:00Z">
        <w:r w:rsidRPr="00D26162">
          <w:rPr>
            <w:rFonts w:cs="Times New Roman"/>
            <w:szCs w:val="24"/>
            <w:lang w:val="ru-RU"/>
          </w:rPr>
          <w:t xml:space="preserve"> направленными вниз по длинным извилистым дорогам. Чтобы удержать эти места, </w:t>
        </w:r>
        <w:proofErr w:type="spellStart"/>
        <w:r w:rsidRPr="00D26162">
          <w:rPr>
            <w:rFonts w:cs="Times New Roman"/>
            <w:szCs w:val="24"/>
            <w:lang w:val="ru-RU"/>
          </w:rPr>
          <w:t>кадианцы</w:t>
        </w:r>
        <w:proofErr w:type="spellEnd"/>
        <w:r w:rsidRPr="00D26162">
          <w:rPr>
            <w:rFonts w:cs="Times New Roman"/>
            <w:szCs w:val="24"/>
            <w:lang w:val="ru-RU"/>
          </w:rPr>
          <w:t xml:space="preserve"> дрались как звери, и на каждого павшего имперца приходилось четверо или пятеро убитых противников. Некоторых культистов застрелили, других — взорвали, третьих — забили кулаками или даже растерзали голыми руками, и они лежали с оторванными челюстями и выдавленными глазами. </w:t>
        </w:r>
      </w:ins>
    </w:p>
    <w:p w14:paraId="0BC54FB8" w14:textId="210B11BF" w:rsidR="00A06102" w:rsidRPr="00D26162" w:rsidRDefault="00A06102" w:rsidP="00A06102">
      <w:pPr>
        <w:ind w:firstLineChars="275" w:firstLine="660"/>
        <w:rPr>
          <w:ins w:id="1896" w:author="user" w:date="2025-02-24T18:00:00Z"/>
          <w:rFonts w:cs="Times New Roman"/>
          <w:szCs w:val="24"/>
          <w:lang w:val="ru-RU"/>
        </w:rPr>
      </w:pPr>
      <w:proofErr w:type="spellStart"/>
      <w:ins w:id="1897" w:author="user" w:date="2025-02-24T18:00:00Z">
        <w:r w:rsidRPr="00D26162">
          <w:rPr>
            <w:rFonts w:cs="Times New Roman"/>
            <w:szCs w:val="24"/>
            <w:lang w:val="ru-RU"/>
          </w:rPr>
          <w:t>Гуннлаугур</w:t>
        </w:r>
        <w:proofErr w:type="spellEnd"/>
        <w:r w:rsidRPr="00D26162">
          <w:rPr>
            <w:rFonts w:cs="Times New Roman"/>
            <w:szCs w:val="24"/>
            <w:lang w:val="ru-RU"/>
          </w:rPr>
          <w:t xml:space="preserve"> расчищал дорогу впереди, убивая с почти первобытной самозабвенностью, но в</w:t>
        </w:r>
      </w:ins>
      <w:r w:rsidR="00BF2D7C" w:rsidRPr="00D26162">
        <w:rPr>
          <w:rFonts w:cs="Times New Roman"/>
          <w:szCs w:val="24"/>
          <w:lang w:val="ru-RU"/>
        </w:rPr>
        <w:t>е</w:t>
      </w:r>
      <w:ins w:id="1898" w:author="user" w:date="2025-02-24T18:00:00Z">
        <w:r w:rsidRPr="00D26162">
          <w:rPr>
            <w:rFonts w:cs="Times New Roman"/>
            <w:szCs w:val="24"/>
            <w:lang w:val="ru-RU"/>
          </w:rPr>
          <w:t>л стаю теперь Бальдр.</w:t>
        </w:r>
      </w:ins>
    </w:p>
    <w:p w14:paraId="2B9003A9" w14:textId="5E74D1FA" w:rsidR="00A06102" w:rsidRPr="00D26162" w:rsidRDefault="00A06102" w:rsidP="00A06102">
      <w:pPr>
        <w:ind w:firstLineChars="275" w:firstLine="660"/>
        <w:rPr>
          <w:ins w:id="1899" w:author="user" w:date="2025-02-24T18:00:00Z"/>
          <w:rFonts w:cs="Times New Roman"/>
          <w:szCs w:val="24"/>
          <w:lang w:val="ru-RU"/>
        </w:rPr>
      </w:pPr>
      <w:ins w:id="1900" w:author="user" w:date="2025-02-24T18:00:00Z">
        <w:r w:rsidRPr="00D26162">
          <w:rPr>
            <w:rFonts w:cs="Times New Roman"/>
            <w:szCs w:val="24"/>
            <w:lang w:val="ru-RU"/>
          </w:rPr>
          <w:t xml:space="preserve">— </w:t>
        </w:r>
        <w:r w:rsidRPr="00D26162">
          <w:rPr>
            <w:rFonts w:cs="Times New Roman"/>
            <w:i/>
            <w:iCs/>
            <w:szCs w:val="24"/>
            <w:lang w:val="ru-RU"/>
          </w:rPr>
          <w:t>Сюда</w:t>
        </w:r>
        <w:r w:rsidRPr="00D26162">
          <w:rPr>
            <w:rFonts w:cs="Times New Roman"/>
            <w:szCs w:val="24"/>
            <w:lang w:val="ru-RU"/>
          </w:rPr>
          <w:t>, — произн</w:t>
        </w:r>
      </w:ins>
      <w:r w:rsidR="00BF2D7C" w:rsidRPr="00D26162">
        <w:rPr>
          <w:rFonts w:cs="Times New Roman"/>
          <w:szCs w:val="24"/>
          <w:lang w:val="ru-RU"/>
        </w:rPr>
        <w:t>е</w:t>
      </w:r>
      <w:ins w:id="1901" w:author="user" w:date="2025-02-24T18:00:00Z">
        <w:r w:rsidRPr="00D26162">
          <w:rPr>
            <w:rFonts w:cs="Times New Roman"/>
            <w:szCs w:val="24"/>
            <w:lang w:val="ru-RU"/>
          </w:rPr>
          <w:t xml:space="preserve">с он в </w:t>
        </w:r>
        <w:proofErr w:type="spellStart"/>
        <w:r w:rsidRPr="00D26162">
          <w:rPr>
            <w:rFonts w:cs="Times New Roman"/>
            <w:szCs w:val="24"/>
            <w:lang w:val="ru-RU"/>
          </w:rPr>
          <w:t>вокс</w:t>
        </w:r>
        <w:proofErr w:type="spellEnd"/>
        <w:r w:rsidRPr="00D26162">
          <w:rPr>
            <w:rFonts w:cs="Times New Roman"/>
            <w:szCs w:val="24"/>
            <w:lang w:val="ru-RU"/>
          </w:rPr>
          <w:t xml:space="preserve"> напряж</w:t>
        </w:r>
      </w:ins>
      <w:r w:rsidR="00BF2D7C" w:rsidRPr="00D26162">
        <w:rPr>
          <w:rFonts w:cs="Times New Roman"/>
          <w:szCs w:val="24"/>
          <w:lang w:val="ru-RU"/>
        </w:rPr>
        <w:t>е</w:t>
      </w:r>
      <w:ins w:id="1902" w:author="user" w:date="2025-02-24T18:00:00Z">
        <w:r w:rsidRPr="00D26162">
          <w:rPr>
            <w:rFonts w:cs="Times New Roman"/>
            <w:szCs w:val="24"/>
            <w:lang w:val="ru-RU"/>
          </w:rPr>
          <w:t xml:space="preserve">нно, но сдержанно. — </w:t>
        </w:r>
        <w:r w:rsidRPr="00D26162">
          <w:rPr>
            <w:rFonts w:cs="Times New Roman"/>
            <w:i/>
            <w:iCs/>
            <w:szCs w:val="24"/>
            <w:lang w:val="ru-RU"/>
          </w:rPr>
          <w:t>Левая развилка.</w:t>
        </w:r>
        <w:r w:rsidRPr="00D26162">
          <w:rPr>
            <w:rFonts w:cs="Times New Roman"/>
            <w:szCs w:val="24"/>
            <w:lang w:val="ru-RU"/>
          </w:rPr>
          <w:t xml:space="preserve"> — Затем: — </w:t>
        </w:r>
        <w:r w:rsidRPr="00D26162">
          <w:rPr>
            <w:rFonts w:cs="Times New Roman"/>
            <w:i/>
            <w:szCs w:val="24"/>
            <w:lang w:val="ru-RU"/>
          </w:rPr>
          <w:t>Склон выше</w:t>
        </w:r>
        <w:r w:rsidRPr="00D26162">
          <w:rPr>
            <w:rFonts w:cs="Times New Roman"/>
            <w:szCs w:val="24"/>
            <w:lang w:val="ru-RU"/>
          </w:rPr>
          <w:t xml:space="preserve">. — Затем: — </w:t>
        </w:r>
        <w:r w:rsidRPr="00D26162">
          <w:rPr>
            <w:rFonts w:cs="Times New Roman"/>
            <w:i/>
            <w:iCs/>
            <w:szCs w:val="24"/>
            <w:lang w:val="ru-RU"/>
          </w:rPr>
          <w:t>Чувства усилились. Строго прямо</w:t>
        </w:r>
        <w:r w:rsidRPr="00D26162">
          <w:rPr>
            <w:rFonts w:cs="Times New Roman"/>
            <w:szCs w:val="24"/>
            <w:lang w:val="ru-RU"/>
          </w:rPr>
          <w:t>.</w:t>
        </w:r>
      </w:ins>
    </w:p>
    <w:p w14:paraId="4EE93E9D" w14:textId="1B706371" w:rsidR="00A06102" w:rsidRPr="00D26162" w:rsidRDefault="00A06102" w:rsidP="00A06102">
      <w:pPr>
        <w:ind w:firstLineChars="275" w:firstLine="660"/>
        <w:rPr>
          <w:ins w:id="1903" w:author="user" w:date="2025-02-24T18:00:00Z"/>
          <w:rFonts w:cs="Times New Roman"/>
          <w:szCs w:val="24"/>
          <w:lang w:val="ru-RU"/>
        </w:rPr>
      </w:pPr>
      <w:ins w:id="1904" w:author="user" w:date="2025-02-24T18:00:00Z">
        <w:r w:rsidRPr="00D26162">
          <w:rPr>
            <w:rFonts w:cs="Times New Roman"/>
            <w:szCs w:val="24"/>
            <w:lang w:val="ru-RU"/>
          </w:rPr>
          <w:t>Голос Бальдра был таким же, как и всегда — самым негромким, самым мягким, но теперь в нем присутствовало что-то ещ</w:t>
        </w:r>
      </w:ins>
      <w:r w:rsidR="00BF2D7C" w:rsidRPr="00D26162">
        <w:rPr>
          <w:rFonts w:cs="Times New Roman"/>
          <w:szCs w:val="24"/>
          <w:lang w:val="ru-RU"/>
        </w:rPr>
        <w:t>е</w:t>
      </w:r>
      <w:ins w:id="1905" w:author="user" w:date="2025-02-24T18:00:00Z">
        <w:r w:rsidRPr="00D26162">
          <w:rPr>
            <w:rFonts w:cs="Times New Roman"/>
            <w:szCs w:val="24"/>
            <w:lang w:val="ru-RU"/>
          </w:rPr>
          <w:t xml:space="preserve">. Уверенность? Предвкушение? Кто знает. </w:t>
        </w:r>
        <w:proofErr w:type="spellStart"/>
        <w:r w:rsidRPr="00D26162">
          <w:rPr>
            <w:rFonts w:cs="Times New Roman"/>
            <w:szCs w:val="24"/>
            <w:lang w:val="ru-RU"/>
          </w:rPr>
          <w:t>Хафлои</w:t>
        </w:r>
        <w:proofErr w:type="spellEnd"/>
        <w:r w:rsidRPr="00D26162">
          <w:rPr>
            <w:rFonts w:cs="Times New Roman"/>
            <w:szCs w:val="24"/>
            <w:lang w:val="ru-RU"/>
          </w:rPr>
          <w:t xml:space="preserve"> не стал отвлекаться на попытки что-то понять, продолжая драться. Лезвие топора отяжелело от зап</w:t>
        </w:r>
      </w:ins>
      <w:r w:rsidR="00BF2D7C" w:rsidRPr="00D26162">
        <w:rPr>
          <w:rFonts w:cs="Times New Roman"/>
          <w:szCs w:val="24"/>
          <w:lang w:val="ru-RU"/>
        </w:rPr>
        <w:t>е</w:t>
      </w:r>
      <w:ins w:id="1906" w:author="user" w:date="2025-02-24T18:00:00Z">
        <w:r w:rsidRPr="00D26162">
          <w:rPr>
            <w:rFonts w:cs="Times New Roman"/>
            <w:szCs w:val="24"/>
            <w:lang w:val="ru-RU"/>
          </w:rPr>
          <w:t xml:space="preserve">кшейся крови, энергетическое поле вырывалось из топорища, оставляя за собой едкий дым при каждом ударе. В узких туннелях было тесно, из-за низких потолков </w:t>
        </w:r>
        <w:proofErr w:type="spellStart"/>
        <w:r w:rsidRPr="00D26162">
          <w:rPr>
            <w:rFonts w:cs="Times New Roman"/>
            <w:szCs w:val="24"/>
            <w:lang w:val="ru-RU"/>
          </w:rPr>
          <w:t>космодесантникам</w:t>
        </w:r>
        <w:proofErr w:type="spellEnd"/>
        <w:r w:rsidRPr="00D26162">
          <w:rPr>
            <w:rFonts w:cs="Times New Roman"/>
            <w:szCs w:val="24"/>
            <w:lang w:val="ru-RU"/>
          </w:rPr>
          <w:t xml:space="preserve"> приходилось пригибаться на бегу. Температура быстро повышалась, отчего почерневшая каменная кладка стен покрылась конденсатом. Дыхание эхом отдавалось в шлеме — быстрое и равномерное, отбивающее ритм, когда </w:t>
        </w:r>
        <w:proofErr w:type="spellStart"/>
        <w:r w:rsidRPr="00D26162">
          <w:rPr>
            <w:rFonts w:cs="Times New Roman"/>
            <w:szCs w:val="24"/>
            <w:lang w:val="ru-RU"/>
          </w:rPr>
          <w:t>Хафлои</w:t>
        </w:r>
        <w:proofErr w:type="spellEnd"/>
        <w:r w:rsidRPr="00D26162">
          <w:rPr>
            <w:rFonts w:cs="Times New Roman"/>
            <w:szCs w:val="24"/>
            <w:lang w:val="ru-RU"/>
          </w:rPr>
          <w:t xml:space="preserve"> убивал снова и снова, подч</w:t>
        </w:r>
      </w:ins>
      <w:r w:rsidR="00BF2D7C" w:rsidRPr="00D26162">
        <w:rPr>
          <w:rFonts w:cs="Times New Roman"/>
          <w:szCs w:val="24"/>
          <w:lang w:val="ru-RU"/>
        </w:rPr>
        <w:t>е</w:t>
      </w:r>
      <w:ins w:id="1907" w:author="user" w:date="2025-02-24T18:00:00Z">
        <w:r w:rsidRPr="00D26162">
          <w:rPr>
            <w:rFonts w:cs="Times New Roman"/>
            <w:szCs w:val="24"/>
            <w:lang w:val="ru-RU"/>
          </w:rPr>
          <w:t>ркивая каждый взмах и выпад рук.</w:t>
        </w:r>
      </w:ins>
    </w:p>
    <w:p w14:paraId="6513ED2B" w14:textId="77777777" w:rsidR="00A06102" w:rsidRPr="00D26162" w:rsidRDefault="00A06102" w:rsidP="00A06102">
      <w:pPr>
        <w:ind w:firstLineChars="275" w:firstLine="660"/>
        <w:rPr>
          <w:ins w:id="1908" w:author="user" w:date="2025-02-24T18:00:00Z"/>
          <w:rFonts w:cs="Times New Roman"/>
          <w:szCs w:val="24"/>
          <w:lang w:val="ru-RU"/>
        </w:rPr>
      </w:pPr>
      <w:ins w:id="1909" w:author="user" w:date="2025-02-24T18:00:00Z">
        <w:r w:rsidRPr="00D26162">
          <w:rPr>
            <w:rFonts w:cs="Times New Roman"/>
            <w:szCs w:val="24"/>
            <w:lang w:val="ru-RU"/>
          </w:rPr>
          <w:lastRenderedPageBreak/>
          <w:t xml:space="preserve">— </w:t>
        </w:r>
        <w:proofErr w:type="spellStart"/>
        <w:r w:rsidRPr="00D26162">
          <w:rPr>
            <w:rFonts w:cs="Times New Roman"/>
            <w:szCs w:val="24"/>
            <w:lang w:val="ru-RU"/>
          </w:rPr>
          <w:t>Хьолда</w:t>
        </w:r>
        <w:proofErr w:type="spellEnd"/>
        <w:r w:rsidRPr="00D26162">
          <w:rPr>
            <w:rFonts w:cs="Times New Roman"/>
            <w:szCs w:val="24"/>
            <w:lang w:val="ru-RU"/>
          </w:rPr>
          <w:t xml:space="preserve">! — закричал </w:t>
        </w:r>
        <w:proofErr w:type="spellStart"/>
        <w:r w:rsidRPr="00D26162">
          <w:rPr>
            <w:rFonts w:cs="Times New Roman"/>
            <w:szCs w:val="24"/>
            <w:lang w:val="ru-RU"/>
          </w:rPr>
          <w:t>Хафлои</w:t>
        </w:r>
        <w:proofErr w:type="spellEnd"/>
        <w:r w:rsidRPr="00D26162">
          <w:rPr>
            <w:rFonts w:cs="Times New Roman"/>
            <w:szCs w:val="24"/>
            <w:lang w:val="ru-RU"/>
          </w:rPr>
          <w:t>, делая широкий замах, чтобы расчистить пространство, отряхнуться от грязи и отправить предателей обратно во тьму.</w:t>
        </w:r>
      </w:ins>
    </w:p>
    <w:p w14:paraId="487E662F" w14:textId="3DE66EF7" w:rsidR="00A06102" w:rsidRPr="00D26162" w:rsidRDefault="00A06102" w:rsidP="00A06102">
      <w:pPr>
        <w:ind w:firstLineChars="275" w:firstLine="660"/>
        <w:rPr>
          <w:ins w:id="1910" w:author="user" w:date="2025-02-24T18:00:00Z"/>
          <w:rFonts w:cs="Times New Roman"/>
          <w:szCs w:val="24"/>
          <w:lang w:val="ru-RU"/>
        </w:rPr>
      </w:pPr>
      <w:ins w:id="1911" w:author="user" w:date="2025-02-24T18:00:00Z">
        <w:r w:rsidRPr="00D26162">
          <w:rPr>
            <w:rFonts w:cs="Times New Roman"/>
            <w:szCs w:val="24"/>
            <w:lang w:val="ru-RU"/>
          </w:rPr>
          <w:t>Но другие все лезли и лезли, выныривая из густых теней; теперь они тянулись к нему, чтобы замедлить движение его руки с топором, опустить е</w:t>
        </w:r>
      </w:ins>
      <w:r w:rsidR="00BF2D7C" w:rsidRPr="00D26162">
        <w:rPr>
          <w:rFonts w:cs="Times New Roman"/>
          <w:szCs w:val="24"/>
          <w:lang w:val="ru-RU"/>
        </w:rPr>
        <w:t>е</w:t>
      </w:r>
      <w:ins w:id="1912" w:author="user" w:date="2025-02-24T18:00:00Z">
        <w:r w:rsidRPr="00D26162">
          <w:rPr>
            <w:rFonts w:cs="Times New Roman"/>
            <w:szCs w:val="24"/>
            <w:lang w:val="ru-RU"/>
          </w:rPr>
          <w:t>, похоронить космодесантника под своей визжащей массой. По мере того, как стая приближалась к настоящим боям, им попадались все более крепкие и умелые культисты; они наращивали численность, чтобы измотать его, вытянуть из него энергию, утащить в трясину.</w:t>
        </w:r>
      </w:ins>
    </w:p>
    <w:p w14:paraId="3422F191" w14:textId="693E206B" w:rsidR="00A06102" w:rsidRPr="00D26162" w:rsidRDefault="00A06102" w:rsidP="00A06102">
      <w:pPr>
        <w:ind w:firstLineChars="275" w:firstLine="660"/>
        <w:rPr>
          <w:ins w:id="1913" w:author="user" w:date="2025-02-24T18:00:00Z"/>
          <w:rFonts w:cs="Times New Roman"/>
          <w:szCs w:val="24"/>
          <w:lang w:val="ru-RU"/>
        </w:rPr>
      </w:pPr>
      <w:ins w:id="1914" w:author="user" w:date="2025-02-24T18:00:00Z">
        <w:r w:rsidRPr="00D26162">
          <w:rPr>
            <w:rFonts w:cs="Times New Roman"/>
            <w:szCs w:val="24"/>
            <w:lang w:val="ru-RU"/>
          </w:rPr>
          <w:t>«</w:t>
        </w:r>
        <w:r w:rsidRPr="00D26162">
          <w:rPr>
            <w:rFonts w:cs="Times New Roman"/>
            <w:i/>
            <w:szCs w:val="24"/>
            <w:lang w:val="ru-RU"/>
          </w:rPr>
          <w:t>Впер</w:t>
        </w:r>
      </w:ins>
      <w:r w:rsidR="00BF2D7C" w:rsidRPr="00D26162">
        <w:rPr>
          <w:rFonts w:cs="Times New Roman"/>
          <w:i/>
          <w:szCs w:val="24"/>
          <w:lang w:val="ru-RU"/>
        </w:rPr>
        <w:t>е</w:t>
      </w:r>
      <w:ins w:id="1915" w:author="user" w:date="2025-02-24T18:00:00Z">
        <w:r w:rsidRPr="00D26162">
          <w:rPr>
            <w:rFonts w:cs="Times New Roman"/>
            <w:i/>
            <w:szCs w:val="24"/>
            <w:lang w:val="ru-RU"/>
          </w:rPr>
          <w:t>д</w:t>
        </w:r>
        <w:r w:rsidRPr="00D26162">
          <w:rPr>
            <w:rFonts w:cs="Times New Roman"/>
            <w:szCs w:val="24"/>
            <w:lang w:val="ru-RU"/>
          </w:rPr>
          <w:t xml:space="preserve">, — повторял себе </w:t>
        </w:r>
        <w:proofErr w:type="spellStart"/>
        <w:r w:rsidRPr="00D26162">
          <w:rPr>
            <w:rFonts w:cs="Times New Roman"/>
            <w:szCs w:val="24"/>
            <w:lang w:val="ru-RU"/>
          </w:rPr>
          <w:t>Хафлои</w:t>
        </w:r>
        <w:proofErr w:type="spellEnd"/>
        <w:r w:rsidRPr="00D26162">
          <w:rPr>
            <w:rFonts w:cs="Times New Roman"/>
            <w:szCs w:val="24"/>
            <w:lang w:val="ru-RU"/>
          </w:rPr>
          <w:t xml:space="preserve"> снова и снова, не обращая внимания на боль в мышцах, постоянную перегрузку силовой установки топора, на непрерывно растущее число смертных, заметивших их атаку и вышедших ему наперерез. — </w:t>
        </w:r>
        <w:r w:rsidRPr="00D26162">
          <w:rPr>
            <w:rFonts w:cs="Times New Roman"/>
            <w:i/>
            <w:szCs w:val="24"/>
            <w:lang w:val="ru-RU"/>
          </w:rPr>
          <w:t>Впер</w:t>
        </w:r>
      </w:ins>
      <w:r w:rsidR="00BF2D7C" w:rsidRPr="00D26162">
        <w:rPr>
          <w:rFonts w:cs="Times New Roman"/>
          <w:i/>
          <w:szCs w:val="24"/>
          <w:lang w:val="ru-RU"/>
        </w:rPr>
        <w:t>е</w:t>
      </w:r>
      <w:ins w:id="1916" w:author="user" w:date="2025-02-24T18:00:00Z">
        <w:r w:rsidRPr="00D26162">
          <w:rPr>
            <w:rFonts w:cs="Times New Roman"/>
            <w:i/>
            <w:szCs w:val="24"/>
            <w:lang w:val="ru-RU"/>
          </w:rPr>
          <w:t>д</w:t>
        </w:r>
        <w:r w:rsidRPr="00D26162">
          <w:rPr>
            <w:rFonts w:cs="Times New Roman"/>
            <w:szCs w:val="24"/>
            <w:lang w:val="ru-RU"/>
          </w:rPr>
          <w:t>».</w:t>
        </w:r>
      </w:ins>
    </w:p>
    <w:p w14:paraId="3B9A0F02" w14:textId="77777777" w:rsidR="00A06102" w:rsidRPr="00D26162" w:rsidRDefault="00A06102" w:rsidP="00A06102">
      <w:pPr>
        <w:ind w:firstLineChars="300" w:firstLine="720"/>
        <w:rPr>
          <w:ins w:id="1917" w:author="user" w:date="2025-02-24T18:00:00Z"/>
          <w:rFonts w:cs="Times New Roman"/>
          <w:szCs w:val="24"/>
          <w:lang w:val="ru-RU"/>
        </w:rPr>
      </w:pPr>
    </w:p>
    <w:p w14:paraId="203E9692" w14:textId="77777777" w:rsidR="00A06102" w:rsidRPr="00D26162" w:rsidRDefault="00A06102" w:rsidP="00A06102">
      <w:pPr>
        <w:ind w:firstLineChars="275" w:firstLine="660"/>
        <w:rPr>
          <w:ins w:id="1918" w:author="user" w:date="2025-02-24T18:00:00Z"/>
          <w:rFonts w:cs="Times New Roman"/>
          <w:szCs w:val="24"/>
          <w:lang w:val="ru-RU"/>
        </w:rPr>
      </w:pPr>
      <w:ins w:id="1919" w:author="user" w:date="2025-02-24T18:00:00Z">
        <w:r w:rsidRPr="00D26162">
          <w:rPr>
            <w:rFonts w:cs="Times New Roman"/>
            <w:szCs w:val="24"/>
            <w:lang w:val="ru-RU"/>
          </w:rPr>
          <w:t>Космические Волки сражались вместе — и это главное.</w:t>
        </w:r>
      </w:ins>
    </w:p>
    <w:p w14:paraId="1C232686" w14:textId="1F1D6055" w:rsidR="00A06102" w:rsidRPr="00D26162" w:rsidRDefault="00A06102" w:rsidP="00A06102">
      <w:pPr>
        <w:ind w:firstLineChars="275" w:firstLine="660"/>
        <w:rPr>
          <w:ins w:id="1920" w:author="user" w:date="2025-02-24T18:00:00Z"/>
          <w:rFonts w:cs="Times New Roman"/>
          <w:szCs w:val="24"/>
          <w:lang w:val="ru-RU"/>
        </w:rPr>
      </w:pPr>
      <w:ins w:id="1921" w:author="user" w:date="2025-02-24T18:00:00Z">
        <w:r w:rsidRPr="00D26162">
          <w:rPr>
            <w:rFonts w:cs="Times New Roman"/>
            <w:szCs w:val="24"/>
            <w:lang w:val="ru-RU"/>
          </w:rPr>
          <w:t>Враг был более многочисленным, зажатым в тиски, доведенным до отчаяния, но каждый из культистов был одиночкой, для которого на кону стояло лишь продление собственной жизни — на день, на час, на ещ</w:t>
        </w:r>
      </w:ins>
      <w:r w:rsidR="00BF2D7C" w:rsidRPr="00D26162">
        <w:rPr>
          <w:rFonts w:cs="Times New Roman"/>
          <w:szCs w:val="24"/>
          <w:lang w:val="ru-RU"/>
        </w:rPr>
        <w:t>е</w:t>
      </w:r>
      <w:ins w:id="1922" w:author="user" w:date="2025-02-24T18:00:00Z">
        <w:r w:rsidRPr="00D26162">
          <w:rPr>
            <w:rFonts w:cs="Times New Roman"/>
            <w:szCs w:val="24"/>
            <w:lang w:val="ru-RU"/>
          </w:rPr>
          <w:t xml:space="preserve"> одну минуту. Предателей давно уже не заботило ничего, кроме мелочных эгоистических побуждений. Честь для них ничего не значила, как не значили ни клятвы, ни верность командирам, ни достойная смерть. Даже в толпе предатели умирали в одиночку, и когда их с воплями отправляли в подземный мир, они рыдали паническими слезами тех, кому нечего было предъявить за прожитую жизнь. </w:t>
        </w:r>
      </w:ins>
    </w:p>
    <w:p w14:paraId="0B89A119" w14:textId="0A49E805" w:rsidR="00A06102" w:rsidRPr="00D26162" w:rsidRDefault="00A06102" w:rsidP="00753657">
      <w:pPr>
        <w:rPr>
          <w:ins w:id="1923" w:author="user" w:date="2025-02-24T18:00:00Z"/>
          <w:lang w:val="ru-RU"/>
        </w:rPr>
      </w:pPr>
      <w:ins w:id="1924" w:author="user" w:date="2025-02-24T18:00:00Z">
        <w:r w:rsidRPr="00D26162">
          <w:rPr>
            <w:lang w:val="ru-RU"/>
          </w:rPr>
          <w:t xml:space="preserve">В этом и было различие. Ингвар чувствовал, что братья сражаются за него, а он сам сражался за них. Они делали это столько времени, что это уже стало инстинктивным: космодесантники не нуждались ни в командах, ни в предварительном планировании. Ингвар двигался, Бальдр — двигался, </w:t>
        </w:r>
        <w:proofErr w:type="spellStart"/>
        <w:r w:rsidRPr="00D26162">
          <w:rPr>
            <w:lang w:val="ru-RU"/>
          </w:rPr>
          <w:t>Ольгейр</w:t>
        </w:r>
        <w:proofErr w:type="spellEnd"/>
        <w:r w:rsidRPr="00D26162">
          <w:rPr>
            <w:lang w:val="ru-RU"/>
          </w:rPr>
          <w:t xml:space="preserve"> — двигался, и вс</w:t>
        </w:r>
      </w:ins>
      <w:r w:rsidR="00BF2D7C" w:rsidRPr="00D26162">
        <w:rPr>
          <w:lang w:val="ru-RU"/>
        </w:rPr>
        <w:t>е</w:t>
      </w:r>
      <w:ins w:id="1925" w:author="user" w:date="2025-02-24T18:00:00Z">
        <w:r w:rsidRPr="00D26162">
          <w:rPr>
            <w:lang w:val="ru-RU"/>
          </w:rPr>
          <w:t xml:space="preserve"> происходило без запинки, так слаженно и законченно, что каждое движение и удар умножались и становились сильнее. Силовая броня и телесная крепость тоже вносили свой вклад, но именно единство стаи, отточенное и закал</w:t>
        </w:r>
      </w:ins>
      <w:r w:rsidR="00BF2D7C" w:rsidRPr="00D26162">
        <w:rPr>
          <w:lang w:val="ru-RU"/>
        </w:rPr>
        <w:t>е</w:t>
      </w:r>
      <w:ins w:id="1926" w:author="user" w:date="2025-02-24T18:00:00Z">
        <w:r w:rsidRPr="00D26162">
          <w:rPr>
            <w:lang w:val="ru-RU"/>
          </w:rPr>
          <w:t>нное на испытательных полигонах бесконечных сражений, делало Космических Волков такими смертоносными.</w:t>
        </w:r>
      </w:ins>
    </w:p>
    <w:p w14:paraId="39F5FB52" w14:textId="77777777" w:rsidR="00A06102" w:rsidRPr="00D26162" w:rsidRDefault="00A06102" w:rsidP="00A06102">
      <w:pPr>
        <w:ind w:firstLineChars="275" w:firstLine="660"/>
        <w:rPr>
          <w:ins w:id="1927" w:author="user" w:date="2025-02-24T18:00:00Z"/>
          <w:rFonts w:cs="Times New Roman"/>
          <w:szCs w:val="24"/>
          <w:lang w:val="ru-RU"/>
        </w:rPr>
      </w:pPr>
      <w:ins w:id="1928" w:author="user" w:date="2025-02-24T18:00:00Z">
        <w:r w:rsidRPr="00D26162">
          <w:rPr>
            <w:rFonts w:cs="Times New Roman"/>
            <w:szCs w:val="24"/>
            <w:lang w:val="ru-RU"/>
          </w:rPr>
          <w:t>Даже Караул Смерти не был таким. Члены отряда «Оникс» приложили все усердие, чтобы за полвека совместной службы объединить свои различные доктрины и интуицию, но даже под конец, на пике эффективности, у них не бывало этого — бессознательного единения сражающихся душ, перетекавших друг в друга, как вода по камню.</w:t>
        </w:r>
      </w:ins>
    </w:p>
    <w:p w14:paraId="2CB75E52" w14:textId="2B54E3FA" w:rsidR="00A06102" w:rsidRPr="00D26162" w:rsidRDefault="00A06102" w:rsidP="00A06102">
      <w:pPr>
        <w:ind w:firstLineChars="275" w:firstLine="660"/>
        <w:rPr>
          <w:ins w:id="1929" w:author="user" w:date="2025-02-24T18:00:00Z"/>
          <w:rFonts w:cs="Times New Roman"/>
          <w:szCs w:val="24"/>
          <w:lang w:val="ru-RU"/>
        </w:rPr>
      </w:pPr>
      <w:ins w:id="1930" w:author="user" w:date="2025-02-24T18:00:00Z">
        <w:r w:rsidRPr="00D26162">
          <w:rPr>
            <w:rFonts w:cs="Times New Roman"/>
            <w:szCs w:val="24"/>
            <w:lang w:val="ru-RU"/>
          </w:rPr>
          <w:t xml:space="preserve">Здесь, без сомнения, должен был быть и </w:t>
        </w:r>
      </w:ins>
      <w:proofErr w:type="spellStart"/>
      <w:r w:rsidR="00BF2D7C" w:rsidRPr="00D26162">
        <w:rPr>
          <w:rFonts w:cs="Times New Roman"/>
          <w:szCs w:val="24"/>
          <w:lang w:val="ru-RU"/>
        </w:rPr>
        <w:t>Ёрундур</w:t>
      </w:r>
      <w:proofErr w:type="spellEnd"/>
      <w:ins w:id="1931" w:author="user" w:date="2025-02-24T18:00:00Z">
        <w:r w:rsidRPr="00D26162">
          <w:rPr>
            <w:rFonts w:cs="Times New Roman"/>
            <w:szCs w:val="24"/>
            <w:lang w:val="ru-RU"/>
          </w:rPr>
          <w:t>. Его отсутствие было упущением, прорехой в строю, треснувшим звеном в стене. Старый П</w:t>
        </w:r>
      </w:ins>
      <w:r w:rsidR="00BF2D7C" w:rsidRPr="00D26162">
        <w:rPr>
          <w:rFonts w:cs="Times New Roman"/>
          <w:szCs w:val="24"/>
          <w:lang w:val="ru-RU"/>
        </w:rPr>
        <w:t>е</w:t>
      </w:r>
      <w:ins w:id="1932" w:author="user" w:date="2025-02-24T18:00:00Z">
        <w:r w:rsidRPr="00D26162">
          <w:rPr>
            <w:rFonts w:cs="Times New Roman"/>
            <w:szCs w:val="24"/>
            <w:lang w:val="ru-RU"/>
          </w:rPr>
          <w:t xml:space="preserve">с никогда не был ни самым быстрым, ни самым сильным из стаи, но его непритворную пылкость нечем было заменить. Они скучали и по </w:t>
        </w:r>
        <w:proofErr w:type="spellStart"/>
        <w:r w:rsidRPr="00D26162">
          <w:rPr>
            <w:rFonts w:cs="Times New Roman"/>
            <w:szCs w:val="24"/>
            <w:lang w:val="ru-RU"/>
          </w:rPr>
          <w:t>Вальтиру</w:t>
        </w:r>
        <w:proofErr w:type="spellEnd"/>
        <w:r w:rsidRPr="00D26162">
          <w:rPr>
            <w:rFonts w:cs="Times New Roman"/>
            <w:szCs w:val="24"/>
            <w:lang w:val="ru-RU"/>
          </w:rPr>
          <w:t>, хотя его уже давно не было с братьями. Каждая смерть, каждая потеря стаи оставляла свой горький след. В азарте боя можно было на миг забыть о том, что они ушли, и вспоминать только тогда, когда никто не нан</w:t>
        </w:r>
      </w:ins>
      <w:r w:rsidR="00BF2D7C" w:rsidRPr="00D26162">
        <w:rPr>
          <w:rFonts w:cs="Times New Roman"/>
          <w:szCs w:val="24"/>
          <w:lang w:val="ru-RU"/>
        </w:rPr>
        <w:t>е</w:t>
      </w:r>
      <w:ins w:id="1933" w:author="user" w:date="2025-02-24T18:00:00Z">
        <w:r w:rsidRPr="00D26162">
          <w:rPr>
            <w:rFonts w:cs="Times New Roman"/>
            <w:szCs w:val="24"/>
            <w:lang w:val="ru-RU"/>
          </w:rPr>
          <w:t>с удар, на который ты рассчитывал, или когда некому было парировать вражеский</w:t>
        </w:r>
      </w:ins>
      <w:r w:rsidR="00753657">
        <w:rPr>
          <w:rFonts w:cs="Times New Roman"/>
          <w:szCs w:val="24"/>
          <w:lang w:val="ru-RU"/>
        </w:rPr>
        <w:t xml:space="preserve"> выпад</w:t>
      </w:r>
      <w:ins w:id="1934" w:author="user" w:date="2025-02-24T18:00:00Z">
        <w:r w:rsidRPr="00D26162">
          <w:rPr>
            <w:rFonts w:cs="Times New Roman"/>
            <w:szCs w:val="24"/>
            <w:lang w:val="ru-RU"/>
          </w:rPr>
          <w:t xml:space="preserve">. </w:t>
        </w:r>
      </w:ins>
    </w:p>
    <w:p w14:paraId="11AA27FD" w14:textId="6808BBE9" w:rsidR="00A06102" w:rsidRPr="00D26162" w:rsidRDefault="00A06102" w:rsidP="00A06102">
      <w:pPr>
        <w:ind w:firstLineChars="275" w:firstLine="660"/>
        <w:rPr>
          <w:ins w:id="1935" w:author="user" w:date="2025-02-24T18:00:00Z"/>
          <w:rFonts w:cs="Times New Roman"/>
          <w:szCs w:val="24"/>
          <w:lang w:val="ru-RU"/>
        </w:rPr>
      </w:pPr>
      <w:ins w:id="1936" w:author="user" w:date="2025-02-24T18:00:00Z">
        <w:r w:rsidRPr="00D26162">
          <w:rPr>
            <w:rFonts w:cs="Times New Roman"/>
            <w:szCs w:val="24"/>
            <w:lang w:val="ru-RU"/>
          </w:rPr>
          <w:t>Но у них оставалась цель — одна великая цель, стоящая перед стаей, и она была где-то в сердце этого т</w:t>
        </w:r>
      </w:ins>
      <w:r w:rsidR="00BF2D7C" w:rsidRPr="00D26162">
        <w:rPr>
          <w:rFonts w:cs="Times New Roman"/>
          <w:szCs w:val="24"/>
          <w:lang w:val="ru-RU"/>
        </w:rPr>
        <w:t>е</w:t>
      </w:r>
      <w:ins w:id="1937" w:author="user" w:date="2025-02-24T18:00:00Z">
        <w:r w:rsidRPr="00D26162">
          <w:rPr>
            <w:rFonts w:cs="Times New Roman"/>
            <w:szCs w:val="24"/>
            <w:lang w:val="ru-RU"/>
          </w:rPr>
          <w:t>много лабиринта. Бороться за нее, прокладывать к ней путь сквозь тьму — что могло быть достойнее.</w:t>
        </w:r>
      </w:ins>
    </w:p>
    <w:p w14:paraId="47CCD13A" w14:textId="088E649C" w:rsidR="00A06102" w:rsidRPr="00D26162" w:rsidRDefault="00A06102" w:rsidP="00A06102">
      <w:pPr>
        <w:ind w:firstLineChars="275" w:firstLine="660"/>
        <w:rPr>
          <w:ins w:id="1938" w:author="user" w:date="2025-02-24T18:00:00Z"/>
          <w:rFonts w:cs="Times New Roman"/>
          <w:szCs w:val="24"/>
          <w:lang w:val="ru-RU"/>
        </w:rPr>
      </w:pPr>
      <w:ins w:id="1939" w:author="user" w:date="2025-02-24T18:00:00Z">
        <w:r w:rsidRPr="00D26162">
          <w:rPr>
            <w:rFonts w:cs="Times New Roman"/>
            <w:szCs w:val="24"/>
            <w:lang w:val="ru-RU"/>
          </w:rPr>
          <w:t xml:space="preserve">Туннели разветвлялись и извивались: их намеренно запутывали, чтобы затормозить наступающую армию, но Бальдр ни разу не замешкался. Ингвар при случае поглядывал на брата: </w:t>
        </w:r>
        <w:r w:rsidRPr="00D26162">
          <w:rPr>
            <w:rFonts w:cs="Times New Roman"/>
            <w:szCs w:val="24"/>
            <w:lang w:val="ru-RU"/>
          </w:rPr>
          <w:lastRenderedPageBreak/>
          <w:t xml:space="preserve">его перчатки сверкали так же ярко, как и силовой меч. Вначале </w:t>
        </w:r>
        <w:proofErr w:type="spellStart"/>
        <w:r w:rsidRPr="00D26162">
          <w:rPr>
            <w:rFonts w:cs="Times New Roman"/>
            <w:szCs w:val="24"/>
            <w:lang w:val="ru-RU"/>
          </w:rPr>
          <w:t>Гирфалькону</w:t>
        </w:r>
        <w:proofErr w:type="spellEnd"/>
        <w:r w:rsidRPr="00D26162">
          <w:rPr>
            <w:rFonts w:cs="Times New Roman"/>
            <w:szCs w:val="24"/>
            <w:lang w:val="ru-RU"/>
          </w:rPr>
          <w:t xml:space="preserve"> казалось, что это игра света, отражение какой-то плазменной вспышки, но со временем он уже не сомневался: силы, которые </w:t>
        </w:r>
        <w:proofErr w:type="spellStart"/>
        <w:r w:rsidRPr="00D26162">
          <w:rPr>
            <w:rFonts w:cs="Times New Roman"/>
            <w:szCs w:val="24"/>
            <w:lang w:val="ru-RU"/>
          </w:rPr>
          <w:t>Фъольнир</w:t>
        </w:r>
        <w:proofErr w:type="spellEnd"/>
        <w:r w:rsidRPr="00D26162">
          <w:rPr>
            <w:rFonts w:cs="Times New Roman"/>
            <w:szCs w:val="24"/>
            <w:lang w:val="ru-RU"/>
          </w:rPr>
          <w:t xml:space="preserve"> столь долго сдерживал, вырвались наружу и окружили его бурными нитями, вспыхивающими при ударе клинка. Эффект был незначительным, он в подметки не годился тому, что устроил бы даже начинающий рунический жрец, и вс</w:t>
        </w:r>
      </w:ins>
      <w:r w:rsidR="00BF2D7C" w:rsidRPr="00D26162">
        <w:rPr>
          <w:rFonts w:cs="Times New Roman"/>
          <w:szCs w:val="24"/>
          <w:lang w:val="ru-RU"/>
        </w:rPr>
        <w:t>е</w:t>
      </w:r>
      <w:ins w:id="1940" w:author="user" w:date="2025-02-24T18:00:00Z">
        <w:r w:rsidRPr="00D26162">
          <w:rPr>
            <w:rFonts w:cs="Times New Roman"/>
            <w:szCs w:val="24"/>
            <w:lang w:val="ru-RU"/>
          </w:rPr>
          <w:t xml:space="preserve"> же </w:t>
        </w:r>
      </w:ins>
      <w:r w:rsidR="00D5234D">
        <w:rPr>
          <w:rFonts w:cs="Times New Roman"/>
          <w:szCs w:val="24"/>
          <w:lang w:val="ru-RU"/>
        </w:rPr>
        <w:t>он делал</w:t>
      </w:r>
      <w:ins w:id="1941" w:author="user" w:date="2025-02-24T18:00:00Z">
        <w:r w:rsidRPr="00D26162">
          <w:rPr>
            <w:rFonts w:cs="Times New Roman"/>
            <w:szCs w:val="24"/>
            <w:lang w:val="ru-RU"/>
          </w:rPr>
          <w:t xml:space="preserve"> Бальдр</w:t>
        </w:r>
      </w:ins>
      <w:r w:rsidR="00D5234D">
        <w:rPr>
          <w:rFonts w:cs="Times New Roman"/>
          <w:szCs w:val="24"/>
          <w:lang w:val="ru-RU"/>
        </w:rPr>
        <w:t>а более</w:t>
      </w:r>
      <w:ins w:id="1942" w:author="user" w:date="2025-02-24T18:00:00Z">
        <w:r w:rsidRPr="00D26162">
          <w:rPr>
            <w:rFonts w:cs="Times New Roman"/>
            <w:szCs w:val="24"/>
            <w:lang w:val="ru-RU"/>
          </w:rPr>
          <w:t xml:space="preserve"> смертоносн</w:t>
        </w:r>
      </w:ins>
      <w:r w:rsidR="00D5234D">
        <w:rPr>
          <w:rFonts w:cs="Times New Roman"/>
          <w:szCs w:val="24"/>
          <w:lang w:val="ru-RU"/>
        </w:rPr>
        <w:t>ым</w:t>
      </w:r>
      <w:ins w:id="1943" w:author="user" w:date="2025-02-24T18:00:00Z">
        <w:r w:rsidRPr="00D26162">
          <w:rPr>
            <w:rFonts w:cs="Times New Roman"/>
            <w:szCs w:val="24"/>
            <w:lang w:val="ru-RU"/>
          </w:rPr>
          <w:t xml:space="preserve">. Невозможно было не заметить, </w:t>
        </w:r>
      </w:ins>
      <w:r w:rsidR="00D5234D">
        <w:rPr>
          <w:rFonts w:cs="Times New Roman"/>
          <w:szCs w:val="24"/>
          <w:lang w:val="ru-RU"/>
        </w:rPr>
        <w:t>что</w:t>
      </w:r>
      <w:ins w:id="1944" w:author="user" w:date="2025-02-24T18:00:00Z">
        <w:r w:rsidRPr="00D26162">
          <w:rPr>
            <w:rFonts w:cs="Times New Roman"/>
            <w:szCs w:val="24"/>
            <w:lang w:val="ru-RU"/>
          </w:rPr>
          <w:t xml:space="preserve"> изломанные тела его жертв</w:t>
        </w:r>
      </w:ins>
      <w:r w:rsidR="00D5234D" w:rsidRPr="00D5234D">
        <w:rPr>
          <w:rFonts w:cs="Times New Roman"/>
          <w:szCs w:val="24"/>
          <w:lang w:val="ru-RU"/>
        </w:rPr>
        <w:t xml:space="preserve"> </w:t>
      </w:r>
      <w:r w:rsidR="00D5234D">
        <w:rPr>
          <w:rFonts w:cs="Times New Roman"/>
          <w:szCs w:val="24"/>
          <w:lang w:val="ru-RU"/>
        </w:rPr>
        <w:t>теперь отлетают</w:t>
      </w:r>
      <w:r w:rsidR="00D5234D" w:rsidRPr="00D5234D">
        <w:rPr>
          <w:rFonts w:cs="Times New Roman"/>
          <w:szCs w:val="24"/>
          <w:lang w:val="ru-RU"/>
        </w:rPr>
        <w:t xml:space="preserve"> </w:t>
      </w:r>
      <w:ins w:id="1945" w:author="user" w:date="2025-02-24T18:00:00Z">
        <w:r w:rsidR="00D5234D" w:rsidRPr="00D26162">
          <w:rPr>
            <w:rFonts w:cs="Times New Roman"/>
            <w:szCs w:val="24"/>
            <w:lang w:val="ru-RU"/>
          </w:rPr>
          <w:t>дальше</w:t>
        </w:r>
        <w:r w:rsidRPr="00D26162">
          <w:rPr>
            <w:rFonts w:cs="Times New Roman"/>
            <w:szCs w:val="24"/>
            <w:lang w:val="ru-RU"/>
          </w:rPr>
          <w:t xml:space="preserve">, </w:t>
        </w:r>
      </w:ins>
      <w:r w:rsidR="00D5234D">
        <w:rPr>
          <w:rFonts w:cs="Times New Roman"/>
          <w:szCs w:val="24"/>
          <w:lang w:val="ru-RU"/>
        </w:rPr>
        <w:t>а</w:t>
      </w:r>
      <w:ins w:id="1946" w:author="user" w:date="2025-02-24T18:00:00Z">
        <w:r w:rsidRPr="00D26162">
          <w:rPr>
            <w:rFonts w:cs="Times New Roman"/>
            <w:szCs w:val="24"/>
            <w:lang w:val="ru-RU"/>
          </w:rPr>
          <w:t xml:space="preserve"> его удары круш</w:t>
        </w:r>
      </w:ins>
      <w:r w:rsidR="00D5234D">
        <w:rPr>
          <w:rFonts w:cs="Times New Roman"/>
          <w:szCs w:val="24"/>
          <w:lang w:val="ru-RU"/>
        </w:rPr>
        <w:t>ат</w:t>
      </w:r>
      <w:ins w:id="1947" w:author="user" w:date="2025-02-24T18:00:00Z">
        <w:r w:rsidRPr="00D26162">
          <w:rPr>
            <w:rFonts w:cs="Times New Roman"/>
            <w:szCs w:val="24"/>
            <w:lang w:val="ru-RU"/>
          </w:rPr>
          <w:t xml:space="preserve"> доспехи и шлемы</w:t>
        </w:r>
      </w:ins>
      <w:r w:rsidR="00D5234D" w:rsidRPr="00D5234D">
        <w:rPr>
          <w:rFonts w:cs="Times New Roman"/>
          <w:szCs w:val="24"/>
          <w:lang w:val="ru-RU"/>
        </w:rPr>
        <w:t xml:space="preserve"> </w:t>
      </w:r>
      <w:ins w:id="1948" w:author="user" w:date="2025-02-24T18:00:00Z">
        <w:r w:rsidR="00D5234D" w:rsidRPr="00D26162">
          <w:rPr>
            <w:rFonts w:cs="Times New Roman"/>
            <w:szCs w:val="24"/>
            <w:lang w:val="ru-RU"/>
          </w:rPr>
          <w:t>сильнее</w:t>
        </w:r>
        <w:r w:rsidRPr="00D26162">
          <w:rPr>
            <w:rFonts w:cs="Times New Roman"/>
            <w:szCs w:val="24"/>
            <w:lang w:val="ru-RU"/>
          </w:rPr>
          <w:t>.</w:t>
        </w:r>
      </w:ins>
    </w:p>
    <w:p w14:paraId="17838061" w14:textId="49F6DB96" w:rsidR="00A06102" w:rsidRPr="00D26162" w:rsidRDefault="00A06102" w:rsidP="00A06102">
      <w:pPr>
        <w:ind w:firstLineChars="275" w:firstLine="660"/>
        <w:rPr>
          <w:ins w:id="1949" w:author="user" w:date="2025-02-24T18:00:00Z"/>
          <w:rFonts w:cs="Times New Roman"/>
          <w:szCs w:val="24"/>
          <w:lang w:val="ru-RU"/>
        </w:rPr>
      </w:pPr>
      <w:ins w:id="1950" w:author="user" w:date="2025-02-24T18:00:00Z">
        <w:r w:rsidRPr="00D26162">
          <w:rPr>
            <w:rFonts w:cs="Times New Roman"/>
            <w:szCs w:val="24"/>
            <w:lang w:val="ru-RU"/>
          </w:rPr>
          <w:t xml:space="preserve">— За ним, — прорычал </w:t>
        </w:r>
        <w:proofErr w:type="spellStart"/>
        <w:r w:rsidRPr="00D26162">
          <w:rPr>
            <w:rFonts w:cs="Times New Roman"/>
            <w:szCs w:val="24"/>
            <w:lang w:val="ru-RU"/>
          </w:rPr>
          <w:t>Гуннлаугур</w:t>
        </w:r>
        <w:proofErr w:type="spellEnd"/>
        <w:r w:rsidRPr="00D26162">
          <w:rPr>
            <w:rFonts w:cs="Times New Roman"/>
            <w:szCs w:val="24"/>
            <w:lang w:val="ru-RU"/>
          </w:rPr>
          <w:t>, котор</w:t>
        </w:r>
      </w:ins>
      <w:r w:rsidR="00D5234D">
        <w:rPr>
          <w:rFonts w:cs="Times New Roman"/>
          <w:szCs w:val="24"/>
          <w:lang w:val="ru-RU"/>
        </w:rPr>
        <w:t>ому</w:t>
      </w:r>
      <w:ins w:id="1951" w:author="user" w:date="2025-02-24T18:00:00Z">
        <w:r w:rsidRPr="00D26162">
          <w:rPr>
            <w:rFonts w:cs="Times New Roman"/>
            <w:szCs w:val="24"/>
            <w:lang w:val="ru-RU"/>
          </w:rPr>
          <w:t xml:space="preserve"> тоже </w:t>
        </w:r>
      </w:ins>
      <w:r w:rsidR="00D5234D">
        <w:rPr>
          <w:rFonts w:cs="Times New Roman"/>
          <w:szCs w:val="24"/>
          <w:lang w:val="ru-RU"/>
        </w:rPr>
        <w:t>бросилось это в глаза</w:t>
      </w:r>
      <w:ins w:id="1952" w:author="user" w:date="2025-02-24T18:00:00Z">
        <w:r w:rsidRPr="00D26162">
          <w:rPr>
            <w:rFonts w:cs="Times New Roman"/>
            <w:szCs w:val="24"/>
            <w:lang w:val="ru-RU"/>
          </w:rPr>
          <w:t>. Вожак стаи теперь полностью погрузился в битву</w:t>
        </w:r>
      </w:ins>
      <w:r w:rsidR="00D5234D">
        <w:rPr>
          <w:rFonts w:cs="Times New Roman"/>
          <w:szCs w:val="24"/>
          <w:lang w:val="ru-RU"/>
        </w:rPr>
        <w:t xml:space="preserve"> и</w:t>
      </w:r>
      <w:ins w:id="1953" w:author="user" w:date="2025-02-24T18:00:00Z">
        <w:r w:rsidRPr="00D26162">
          <w:rPr>
            <w:rFonts w:cs="Times New Roman"/>
            <w:szCs w:val="24"/>
            <w:lang w:val="ru-RU"/>
          </w:rPr>
          <w:t xml:space="preserve"> впа</w:t>
        </w:r>
      </w:ins>
      <w:r w:rsidR="00D5234D">
        <w:rPr>
          <w:rFonts w:cs="Times New Roman"/>
          <w:szCs w:val="24"/>
          <w:lang w:val="ru-RU"/>
        </w:rPr>
        <w:t>л</w:t>
      </w:r>
      <w:ins w:id="1954" w:author="user" w:date="2025-02-24T18:00:00Z">
        <w:r w:rsidRPr="00D26162">
          <w:rPr>
            <w:rFonts w:cs="Times New Roman"/>
            <w:szCs w:val="24"/>
            <w:lang w:val="ru-RU"/>
          </w:rPr>
          <w:t xml:space="preserve"> в состояние безжалостной сосредоточенности, усиливающей ярость: он описывал молотом могучие дуги, одновременно сокрушая и разрубая противника на части.</w:t>
        </w:r>
      </w:ins>
    </w:p>
    <w:p w14:paraId="2AE0C8B4" w14:textId="639893E2" w:rsidR="00A06102" w:rsidRPr="00D26162" w:rsidRDefault="00A06102" w:rsidP="00A06102">
      <w:pPr>
        <w:ind w:firstLineChars="275" w:firstLine="660"/>
        <w:rPr>
          <w:ins w:id="1955" w:author="user" w:date="2025-02-24T18:00:00Z"/>
          <w:rFonts w:cs="Times New Roman"/>
          <w:szCs w:val="24"/>
          <w:lang w:val="ru-RU"/>
        </w:rPr>
      </w:pPr>
      <w:ins w:id="1956" w:author="user" w:date="2025-02-24T18:00:00Z">
        <w:r w:rsidRPr="00D26162">
          <w:rPr>
            <w:rFonts w:cs="Times New Roman"/>
            <w:szCs w:val="24"/>
            <w:lang w:val="ru-RU"/>
          </w:rPr>
          <w:t>Так они и сделали; Бальдр повел стаю впер</w:t>
        </w:r>
      </w:ins>
      <w:r w:rsidR="00BF2D7C" w:rsidRPr="00D26162">
        <w:rPr>
          <w:rFonts w:cs="Times New Roman"/>
          <w:szCs w:val="24"/>
          <w:lang w:val="ru-RU"/>
        </w:rPr>
        <w:t>е</w:t>
      </w:r>
      <w:ins w:id="1957" w:author="user" w:date="2025-02-24T18:00:00Z">
        <w:r w:rsidRPr="00D26162">
          <w:rPr>
            <w:rFonts w:cs="Times New Roman"/>
            <w:szCs w:val="24"/>
            <w:lang w:val="ru-RU"/>
          </w:rPr>
          <w:t xml:space="preserve">д, принимая на себя основную тяжесть атаки. Остальные освободили ему место и встали во вспомогательный строй, позволив клинку Бальдра хлестать еще сильнее и при этом прикрывая брата от ответных ударов. Кровь, грязь и пыль покрывали доспехи, забивая пальцы, </w:t>
        </w:r>
        <w:proofErr w:type="spellStart"/>
        <w:r w:rsidRPr="00D26162">
          <w:rPr>
            <w:rFonts w:cs="Times New Roman"/>
            <w:szCs w:val="24"/>
            <w:lang w:val="ru-RU"/>
          </w:rPr>
          <w:t>вокс</w:t>
        </w:r>
        <w:proofErr w:type="spellEnd"/>
        <w:r w:rsidRPr="00D26162">
          <w:rPr>
            <w:rFonts w:cs="Times New Roman"/>
            <w:szCs w:val="24"/>
            <w:lang w:val="ru-RU"/>
          </w:rPr>
          <w:t>-реш</w:t>
        </w:r>
      </w:ins>
      <w:r w:rsidR="00BF2D7C" w:rsidRPr="00D26162">
        <w:rPr>
          <w:rFonts w:cs="Times New Roman"/>
          <w:szCs w:val="24"/>
          <w:lang w:val="ru-RU"/>
        </w:rPr>
        <w:t>е</w:t>
      </w:r>
      <w:ins w:id="1958" w:author="user" w:date="2025-02-24T18:00:00Z">
        <w:r w:rsidRPr="00D26162">
          <w:rPr>
            <w:rFonts w:cs="Times New Roman"/>
            <w:szCs w:val="24"/>
            <w:lang w:val="ru-RU"/>
          </w:rPr>
          <w:t>тки, линзы шлемов, но Волки просто стряхивали их и шли дальше, не сбавляя темпа и не останавливаясь.</w:t>
        </w:r>
      </w:ins>
    </w:p>
    <w:p w14:paraId="0C807577" w14:textId="281511F0" w:rsidR="00A06102" w:rsidRPr="00D26162" w:rsidRDefault="00A06102" w:rsidP="00A06102">
      <w:pPr>
        <w:ind w:firstLineChars="275" w:firstLine="660"/>
        <w:rPr>
          <w:ins w:id="1959" w:author="user" w:date="2025-02-24T18:00:00Z"/>
          <w:rFonts w:cs="Times New Roman"/>
          <w:szCs w:val="24"/>
          <w:lang w:val="ru-RU"/>
        </w:rPr>
      </w:pPr>
      <w:ins w:id="1960" w:author="user" w:date="2025-02-24T18:00:00Z">
        <w:r w:rsidRPr="00D26162">
          <w:rPr>
            <w:rFonts w:cs="Times New Roman"/>
            <w:szCs w:val="24"/>
            <w:lang w:val="ru-RU"/>
          </w:rPr>
          <w:t>Вскоре проложенные в земле туннели начали расширяться и соединяться с другими, увеличиваясь в размерах. Потолки становились выше, их поддерживали высокие арки и укрепл</w:t>
        </w:r>
      </w:ins>
      <w:r w:rsidR="00BF2D7C" w:rsidRPr="00D26162">
        <w:rPr>
          <w:rFonts w:cs="Times New Roman"/>
          <w:szCs w:val="24"/>
          <w:lang w:val="ru-RU"/>
        </w:rPr>
        <w:t>е</w:t>
      </w:r>
      <w:ins w:id="1961" w:author="user" w:date="2025-02-24T18:00:00Z">
        <w:r w:rsidRPr="00D26162">
          <w:rPr>
            <w:rFonts w:cs="Times New Roman"/>
            <w:szCs w:val="24"/>
            <w:lang w:val="ru-RU"/>
          </w:rPr>
          <w:t>нные ворота. Космодесантники прорывались через места, где, должно быть, шли ожесточ</w:t>
        </w:r>
      </w:ins>
      <w:r w:rsidR="00BF2D7C" w:rsidRPr="00D26162">
        <w:rPr>
          <w:rFonts w:cs="Times New Roman"/>
          <w:szCs w:val="24"/>
          <w:lang w:val="ru-RU"/>
        </w:rPr>
        <w:t>е</w:t>
      </w:r>
      <w:ins w:id="1962" w:author="user" w:date="2025-02-24T18:00:00Z">
        <w:r w:rsidRPr="00D26162">
          <w:rPr>
            <w:rFonts w:cs="Times New Roman"/>
            <w:szCs w:val="24"/>
            <w:lang w:val="ru-RU"/>
          </w:rPr>
          <w:t>нные бои, последние рубежи на контрольно-пропускных пунктах и перекр</w:t>
        </w:r>
      </w:ins>
      <w:r w:rsidR="00BF2D7C" w:rsidRPr="00D26162">
        <w:rPr>
          <w:rFonts w:cs="Times New Roman"/>
          <w:szCs w:val="24"/>
          <w:lang w:val="ru-RU"/>
        </w:rPr>
        <w:t>е</w:t>
      </w:r>
      <w:ins w:id="1963" w:author="user" w:date="2025-02-24T18:00:00Z">
        <w:r w:rsidRPr="00D26162">
          <w:rPr>
            <w:rFonts w:cs="Times New Roman"/>
            <w:szCs w:val="24"/>
            <w:lang w:val="ru-RU"/>
          </w:rPr>
          <w:t xml:space="preserve">стках, заваленные обломками транспортных средств и разрушенными оборонительными сооружениями. На мертвецах была разная форма; </w:t>
        </w:r>
        <w:proofErr w:type="spellStart"/>
        <w:r w:rsidRPr="00D26162">
          <w:rPr>
            <w:rFonts w:cs="Times New Roman"/>
            <w:szCs w:val="24"/>
            <w:lang w:val="ru-RU"/>
          </w:rPr>
          <w:t>бóльшая</w:t>
        </w:r>
        <w:proofErr w:type="spellEnd"/>
        <w:r w:rsidRPr="00D26162">
          <w:rPr>
            <w:rFonts w:cs="Times New Roman"/>
            <w:szCs w:val="24"/>
            <w:lang w:val="ru-RU"/>
          </w:rPr>
          <w:t xml:space="preserve"> часть принадлежала </w:t>
        </w:r>
        <w:proofErr w:type="spellStart"/>
        <w:r w:rsidRPr="00D26162">
          <w:rPr>
            <w:rFonts w:cs="Times New Roman"/>
            <w:szCs w:val="24"/>
            <w:lang w:val="ru-RU"/>
          </w:rPr>
          <w:t>кадианским</w:t>
        </w:r>
        <w:proofErr w:type="spellEnd"/>
        <w:r w:rsidRPr="00D26162">
          <w:rPr>
            <w:rFonts w:cs="Times New Roman"/>
            <w:szCs w:val="24"/>
            <w:lang w:val="ru-RU"/>
          </w:rPr>
          <w:t xml:space="preserve"> полкам, но были и другие, из разных секторов, их окровавленные кители — малиновые, синие, ж</w:t>
        </w:r>
      </w:ins>
      <w:r w:rsidR="00BF2D7C" w:rsidRPr="00D26162">
        <w:rPr>
          <w:rFonts w:cs="Times New Roman"/>
          <w:szCs w:val="24"/>
          <w:lang w:val="ru-RU"/>
        </w:rPr>
        <w:t>е</w:t>
      </w:r>
      <w:ins w:id="1964" w:author="user" w:date="2025-02-24T18:00:00Z">
        <w:r w:rsidRPr="00D26162">
          <w:rPr>
            <w:rFonts w:cs="Times New Roman"/>
            <w:szCs w:val="24"/>
            <w:lang w:val="ru-RU"/>
          </w:rPr>
          <w:t>лтые, оливково-зел</w:t>
        </w:r>
      </w:ins>
      <w:r w:rsidR="00BF2D7C" w:rsidRPr="00D26162">
        <w:rPr>
          <w:rFonts w:cs="Times New Roman"/>
          <w:szCs w:val="24"/>
          <w:lang w:val="ru-RU"/>
        </w:rPr>
        <w:t>е</w:t>
      </w:r>
      <w:ins w:id="1965" w:author="user" w:date="2025-02-24T18:00:00Z">
        <w:r w:rsidRPr="00D26162">
          <w:rPr>
            <w:rFonts w:cs="Times New Roman"/>
            <w:szCs w:val="24"/>
            <w:lang w:val="ru-RU"/>
          </w:rPr>
          <w:t xml:space="preserve">ные — изодрали и втоптали в грязь, а </w:t>
        </w:r>
      </w:ins>
      <w:r w:rsidR="00D5234D">
        <w:rPr>
          <w:rFonts w:cs="Times New Roman"/>
          <w:szCs w:val="24"/>
          <w:lang w:val="ru-RU"/>
        </w:rPr>
        <w:t>нежи</w:t>
      </w:r>
      <w:ins w:id="1966" w:author="user" w:date="2025-02-24T18:00:00Z">
        <w:r w:rsidRPr="00D26162">
          <w:rPr>
            <w:rFonts w:cs="Times New Roman"/>
            <w:szCs w:val="24"/>
            <w:lang w:val="ru-RU"/>
          </w:rPr>
          <w:t xml:space="preserve">вые руки продолжали сжимать разряженные </w:t>
        </w:r>
        <w:proofErr w:type="spellStart"/>
        <w:r w:rsidRPr="00D26162">
          <w:rPr>
            <w:rFonts w:cs="Times New Roman"/>
            <w:szCs w:val="24"/>
            <w:lang w:val="ru-RU"/>
          </w:rPr>
          <w:t>лазганы</w:t>
        </w:r>
        <w:proofErr w:type="spellEnd"/>
        <w:r w:rsidRPr="00D26162">
          <w:rPr>
            <w:rFonts w:cs="Times New Roman"/>
            <w:szCs w:val="24"/>
            <w:lang w:val="ru-RU"/>
          </w:rPr>
          <w:t xml:space="preserve"> и затупившиеся ножи. Откуда-то спереди доносились звуки стычек, странным эхом отдаваясь в закрытом пространстве — смесь треска, грохота и р</w:t>
        </w:r>
      </w:ins>
      <w:r w:rsidR="00BF2D7C" w:rsidRPr="00D26162">
        <w:rPr>
          <w:rFonts w:cs="Times New Roman"/>
          <w:szCs w:val="24"/>
          <w:lang w:val="ru-RU"/>
        </w:rPr>
        <w:t>е</w:t>
      </w:r>
      <w:ins w:id="1967" w:author="user" w:date="2025-02-24T18:00:00Z">
        <w:r w:rsidRPr="00D26162">
          <w:rPr>
            <w:rFonts w:cs="Times New Roman"/>
            <w:szCs w:val="24"/>
            <w:lang w:val="ru-RU"/>
          </w:rPr>
          <w:t>ва сотен ртов.</w:t>
        </w:r>
      </w:ins>
    </w:p>
    <w:p w14:paraId="37270210" w14:textId="6F7CC8FF" w:rsidR="00A06102" w:rsidRPr="00D26162" w:rsidRDefault="00A06102" w:rsidP="00A06102">
      <w:pPr>
        <w:ind w:firstLineChars="275" w:firstLine="660"/>
        <w:rPr>
          <w:ins w:id="1968" w:author="user" w:date="2025-02-24T18:00:00Z"/>
          <w:rFonts w:cs="Times New Roman"/>
          <w:szCs w:val="24"/>
          <w:lang w:val="ru-RU"/>
        </w:rPr>
      </w:pPr>
      <w:ins w:id="1969" w:author="user" w:date="2025-02-24T18:00:00Z">
        <w:r w:rsidRPr="00D26162">
          <w:rPr>
            <w:rFonts w:cs="Times New Roman"/>
            <w:szCs w:val="24"/>
            <w:lang w:val="ru-RU"/>
          </w:rPr>
          <w:t>Ингвар понятия не имел, где они находятся, знал только, что</w:t>
        </w:r>
        <w:r w:rsidRPr="00D26162">
          <w:rPr>
            <w:lang w:val="ru-RU"/>
          </w:rPr>
          <w:t xml:space="preserve"> </w:t>
        </w:r>
        <w:r w:rsidRPr="00D26162">
          <w:rPr>
            <w:rFonts w:cs="Times New Roman"/>
            <w:szCs w:val="24"/>
            <w:lang w:val="ru-RU"/>
          </w:rPr>
          <w:t>они бегут уже очень долго и, наверное, преодолели несколько миль, петляя по подземным пещерам и окаймл</w:t>
        </w:r>
      </w:ins>
      <w:r w:rsidR="00BF2D7C" w:rsidRPr="00D26162">
        <w:rPr>
          <w:rFonts w:cs="Times New Roman"/>
          <w:szCs w:val="24"/>
          <w:lang w:val="ru-RU"/>
        </w:rPr>
        <w:t>е</w:t>
      </w:r>
      <w:ins w:id="1970" w:author="user" w:date="2025-02-24T18:00:00Z">
        <w:r w:rsidRPr="00D26162">
          <w:rPr>
            <w:rFonts w:cs="Times New Roman"/>
            <w:szCs w:val="24"/>
            <w:lang w:val="ru-RU"/>
          </w:rPr>
          <w:t xml:space="preserve">нным камнями артериям. </w:t>
        </w:r>
        <w:proofErr w:type="spellStart"/>
        <w:r w:rsidRPr="00D26162">
          <w:rPr>
            <w:rFonts w:cs="Times New Roman"/>
            <w:szCs w:val="24"/>
            <w:lang w:val="ru-RU"/>
          </w:rPr>
          <w:t>Гирфалькон</w:t>
        </w:r>
        <w:proofErr w:type="spellEnd"/>
        <w:r w:rsidRPr="00D26162">
          <w:rPr>
            <w:rFonts w:cs="Times New Roman"/>
            <w:szCs w:val="24"/>
            <w:lang w:val="ru-RU"/>
          </w:rPr>
          <w:t xml:space="preserve"> не увидел среди убитых ни Волков, ни солдат </w:t>
        </w:r>
        <w:proofErr w:type="spellStart"/>
        <w:r w:rsidRPr="00D26162">
          <w:rPr>
            <w:rFonts w:cs="Times New Roman"/>
            <w:szCs w:val="24"/>
            <w:lang w:val="ru-RU"/>
          </w:rPr>
          <w:t>оядских</w:t>
        </w:r>
        <w:proofErr w:type="spellEnd"/>
        <w:r w:rsidRPr="00D26162">
          <w:rPr>
            <w:rFonts w:cs="Times New Roman"/>
            <w:szCs w:val="24"/>
            <w:lang w:val="ru-RU"/>
          </w:rPr>
          <w:t xml:space="preserve"> полков — лишь разношерстное сборище покойников с сотен разных миров, и всех их </w:t>
        </w:r>
      </w:ins>
      <w:r w:rsidR="00D5234D">
        <w:rPr>
          <w:rFonts w:cs="Times New Roman"/>
          <w:szCs w:val="24"/>
          <w:lang w:val="ru-RU"/>
        </w:rPr>
        <w:t>с</w:t>
      </w:r>
      <w:ins w:id="1971" w:author="user" w:date="2025-02-24T18:00:00Z">
        <w:r w:rsidRPr="00D26162">
          <w:rPr>
            <w:rFonts w:cs="Times New Roman"/>
            <w:szCs w:val="24"/>
            <w:lang w:val="ru-RU"/>
          </w:rPr>
          <w:t>везли умирать в одно-единственное место.</w:t>
        </w:r>
      </w:ins>
    </w:p>
    <w:p w14:paraId="6E87039D" w14:textId="60E2E3E6" w:rsidR="00A06102" w:rsidRPr="00D26162" w:rsidRDefault="00A06102" w:rsidP="00A06102">
      <w:pPr>
        <w:ind w:firstLineChars="275" w:firstLine="660"/>
        <w:rPr>
          <w:ins w:id="1972" w:author="user" w:date="2025-02-24T18:00:00Z"/>
          <w:rFonts w:cs="Times New Roman"/>
          <w:szCs w:val="24"/>
          <w:lang w:val="ru-RU"/>
        </w:rPr>
      </w:pPr>
      <w:ins w:id="1973" w:author="user" w:date="2025-02-24T18:00:00Z">
        <w:r w:rsidRPr="00D26162">
          <w:rPr>
            <w:rFonts w:cs="Times New Roman"/>
            <w:szCs w:val="24"/>
            <w:lang w:val="ru-RU"/>
          </w:rPr>
          <w:t>Стая снова зашагала вверх, продвигаясь по пологому склону. Освещение приобретало зловещий оттенок, отражаясь от необработанных стен, как жар от горящих углей. Звуки выстрелов и неразборчивые крики становились громче, заполняя пространство перед ними. Наконец стая ворвалась в помещение с высоким сводчатым потолком; оно вс</w:t>
        </w:r>
      </w:ins>
      <w:r w:rsidR="00BF2D7C" w:rsidRPr="00D26162">
        <w:rPr>
          <w:rFonts w:cs="Times New Roman"/>
          <w:szCs w:val="24"/>
          <w:lang w:val="ru-RU"/>
        </w:rPr>
        <w:t>е</w:t>
      </w:r>
      <w:ins w:id="1974" w:author="user" w:date="2025-02-24T18:00:00Z">
        <w:r w:rsidRPr="00D26162">
          <w:rPr>
            <w:rFonts w:cs="Times New Roman"/>
            <w:szCs w:val="24"/>
            <w:lang w:val="ru-RU"/>
          </w:rPr>
          <w:t xml:space="preserve"> ещ</w:t>
        </w:r>
      </w:ins>
      <w:r w:rsidR="00BF2D7C" w:rsidRPr="00D26162">
        <w:rPr>
          <w:rFonts w:cs="Times New Roman"/>
          <w:szCs w:val="24"/>
          <w:lang w:val="ru-RU"/>
        </w:rPr>
        <w:t>е</w:t>
      </w:r>
      <w:ins w:id="1975" w:author="user" w:date="2025-02-24T18:00:00Z">
        <w:r w:rsidRPr="00D26162">
          <w:rPr>
            <w:rFonts w:cs="Times New Roman"/>
            <w:szCs w:val="24"/>
            <w:lang w:val="ru-RU"/>
          </w:rPr>
          <w:t xml:space="preserve"> располагалось глубоко под земл</w:t>
        </w:r>
      </w:ins>
      <w:r w:rsidR="00BF2D7C" w:rsidRPr="00D26162">
        <w:rPr>
          <w:rFonts w:cs="Times New Roman"/>
          <w:szCs w:val="24"/>
          <w:lang w:val="ru-RU"/>
        </w:rPr>
        <w:t>е</w:t>
      </w:r>
      <w:ins w:id="1976" w:author="user" w:date="2025-02-24T18:00:00Z">
        <w:r w:rsidRPr="00D26162">
          <w:rPr>
            <w:rFonts w:cs="Times New Roman"/>
            <w:szCs w:val="24"/>
            <w:lang w:val="ru-RU"/>
          </w:rPr>
          <w:t>й и было укреплено строгими рядами массивных колон. Это место, по-видимому, лежало на пересечении пяти других туннелей, из которых, цепляясь друг за друга, непрерывным потоком выбегали культисты в жажде прорваться и вонзить ножи в лица ненавистных защитников.</w:t>
        </w:r>
      </w:ins>
    </w:p>
    <w:p w14:paraId="4CA29C24" w14:textId="69D37485" w:rsidR="00A06102" w:rsidRPr="00D26162" w:rsidRDefault="00A06102" w:rsidP="00A06102">
      <w:pPr>
        <w:ind w:firstLineChars="275" w:firstLine="660"/>
        <w:rPr>
          <w:ins w:id="1977" w:author="user" w:date="2025-02-24T18:00:00Z"/>
          <w:rFonts w:cs="Times New Roman"/>
          <w:szCs w:val="24"/>
          <w:lang w:val="ru-RU"/>
        </w:rPr>
      </w:pPr>
      <w:ins w:id="1978" w:author="user" w:date="2025-02-24T18:00:00Z">
        <w:r w:rsidRPr="00D26162">
          <w:rPr>
            <w:rFonts w:cs="Times New Roman"/>
            <w:szCs w:val="24"/>
            <w:lang w:val="ru-RU"/>
          </w:rPr>
          <w:t xml:space="preserve">Но здесь они столкнулись с сопротивлением — выходной туннель на дальней стороне зала заняли </w:t>
        </w:r>
        <w:proofErr w:type="spellStart"/>
        <w:r w:rsidRPr="00D26162">
          <w:rPr>
            <w:rFonts w:cs="Times New Roman"/>
            <w:szCs w:val="24"/>
            <w:lang w:val="ru-RU"/>
          </w:rPr>
          <w:t>кадианцы</w:t>
        </w:r>
        <w:proofErr w:type="spellEnd"/>
        <w:r w:rsidRPr="00D26162">
          <w:rPr>
            <w:rFonts w:cs="Times New Roman"/>
            <w:szCs w:val="24"/>
            <w:lang w:val="ru-RU"/>
          </w:rPr>
          <w:t xml:space="preserve"> и другие войска </w:t>
        </w:r>
        <w:proofErr w:type="spellStart"/>
        <w:r w:rsidRPr="00D26162">
          <w:rPr>
            <w:rFonts w:cs="Times New Roman"/>
            <w:szCs w:val="24"/>
            <w:lang w:val="ru-RU"/>
          </w:rPr>
          <w:t>Милитарум</w:t>
        </w:r>
        <w:proofErr w:type="spellEnd"/>
        <w:r w:rsidRPr="00D26162">
          <w:rPr>
            <w:rFonts w:cs="Times New Roman"/>
            <w:szCs w:val="24"/>
            <w:lang w:val="ru-RU"/>
          </w:rPr>
          <w:t>. Они окопались за рядом камнебетонных заграждений, каждое высотой в ярд и толщиной в пару футов, растянувшихся попер</w:t>
        </w:r>
      </w:ins>
      <w:r w:rsidR="00BF2D7C" w:rsidRPr="00D26162">
        <w:rPr>
          <w:rFonts w:cs="Times New Roman"/>
          <w:szCs w:val="24"/>
          <w:lang w:val="ru-RU"/>
        </w:rPr>
        <w:t>е</w:t>
      </w:r>
      <w:ins w:id="1979" w:author="user" w:date="2025-02-24T18:00:00Z">
        <w:r w:rsidRPr="00D26162">
          <w:rPr>
            <w:rFonts w:cs="Times New Roman"/>
            <w:szCs w:val="24"/>
            <w:lang w:val="ru-RU"/>
          </w:rPr>
          <w:t>к прохода шириной ярдов в тридцать. По всей баррикаде мерцал лазерный огонь, направленный на орду нападающих. Более тяж</w:t>
        </w:r>
      </w:ins>
      <w:r w:rsidR="00BF2D7C" w:rsidRPr="00D26162">
        <w:rPr>
          <w:rFonts w:cs="Times New Roman"/>
          <w:szCs w:val="24"/>
          <w:lang w:val="ru-RU"/>
        </w:rPr>
        <w:t>е</w:t>
      </w:r>
      <w:ins w:id="1980" w:author="user" w:date="2025-02-24T18:00:00Z">
        <w:r w:rsidRPr="00D26162">
          <w:rPr>
            <w:rFonts w:cs="Times New Roman"/>
            <w:szCs w:val="24"/>
            <w:lang w:val="ru-RU"/>
          </w:rPr>
          <w:t xml:space="preserve">лые орудия на обоих концах редута выпустили целый поток снарядов, </w:t>
        </w:r>
        <w:r w:rsidRPr="00D26162">
          <w:rPr>
            <w:rFonts w:cs="Times New Roman"/>
            <w:szCs w:val="24"/>
            <w:lang w:val="ru-RU"/>
          </w:rPr>
          <w:lastRenderedPageBreak/>
          <w:t>выкашивая десятки культистов после каждого залпа. Число убитых перед заграждением росло, хотя первая линия атакующих подобралась на опасное расстояние, пока град огня не сбил их с ног. Кое-кто из защитников уже тянулся к штыкам, предвидя момент, когда их захлестн</w:t>
        </w:r>
      </w:ins>
      <w:r w:rsidR="00BF2D7C" w:rsidRPr="00D26162">
        <w:rPr>
          <w:rFonts w:cs="Times New Roman"/>
          <w:szCs w:val="24"/>
          <w:lang w:val="ru-RU"/>
        </w:rPr>
        <w:t>е</w:t>
      </w:r>
      <w:ins w:id="1981" w:author="user" w:date="2025-02-24T18:00:00Z">
        <w:r w:rsidRPr="00D26162">
          <w:rPr>
            <w:rFonts w:cs="Times New Roman"/>
            <w:szCs w:val="24"/>
            <w:lang w:val="ru-RU"/>
          </w:rPr>
          <w:t xml:space="preserve">т натиском толпы. </w:t>
        </w:r>
      </w:ins>
    </w:p>
    <w:p w14:paraId="154CDF88" w14:textId="77777777" w:rsidR="00A06102" w:rsidRPr="00D26162" w:rsidRDefault="00A06102" w:rsidP="00A06102">
      <w:pPr>
        <w:ind w:firstLineChars="275" w:firstLine="660"/>
        <w:rPr>
          <w:ins w:id="1982" w:author="user" w:date="2025-02-24T18:00:00Z"/>
          <w:rFonts w:cs="Times New Roman"/>
          <w:szCs w:val="24"/>
          <w:lang w:val="ru-RU"/>
        </w:rPr>
      </w:pPr>
      <w:ins w:id="1983" w:author="user" w:date="2025-02-24T18:00:00Z">
        <w:r w:rsidRPr="00D26162">
          <w:rPr>
            <w:rFonts w:cs="Times New Roman"/>
            <w:szCs w:val="24"/>
            <w:lang w:val="ru-RU"/>
          </w:rPr>
          <w:t xml:space="preserve">— Убрать их! — закричал </w:t>
        </w:r>
        <w:proofErr w:type="spellStart"/>
        <w:r w:rsidRPr="00D26162">
          <w:rPr>
            <w:rFonts w:cs="Times New Roman"/>
            <w:szCs w:val="24"/>
            <w:lang w:val="ru-RU"/>
          </w:rPr>
          <w:t>Гуннлаугур</w:t>
        </w:r>
        <w:proofErr w:type="spellEnd"/>
        <w:r w:rsidRPr="00D26162">
          <w:rPr>
            <w:rFonts w:cs="Times New Roman"/>
            <w:szCs w:val="24"/>
            <w:lang w:val="ru-RU"/>
          </w:rPr>
          <w:t>, бросаясь прямиком в гущу сражения.</w:t>
        </w:r>
      </w:ins>
    </w:p>
    <w:p w14:paraId="41281EB3" w14:textId="00A88BBD" w:rsidR="00A06102" w:rsidRPr="00D26162" w:rsidRDefault="00A06102" w:rsidP="00A06102">
      <w:pPr>
        <w:ind w:firstLineChars="275" w:firstLine="660"/>
        <w:rPr>
          <w:ins w:id="1984" w:author="user" w:date="2025-02-24T18:00:00Z"/>
          <w:rFonts w:cs="Times New Roman"/>
          <w:szCs w:val="24"/>
          <w:lang w:val="ru-RU"/>
        </w:rPr>
      </w:pPr>
      <w:ins w:id="1985" w:author="user" w:date="2025-02-24T18:00:00Z">
        <w:r w:rsidRPr="00D26162">
          <w:rPr>
            <w:rFonts w:cs="Times New Roman"/>
            <w:szCs w:val="24"/>
            <w:lang w:val="ru-RU"/>
          </w:rPr>
          <w:t xml:space="preserve">Ингвар ринулся за ним, нанося удары силовым клинком и прорубая кровавую брешь в направлении позиций </w:t>
        </w:r>
        <w:proofErr w:type="spellStart"/>
        <w:r w:rsidRPr="00D26162">
          <w:rPr>
            <w:rFonts w:cs="Times New Roman"/>
            <w:szCs w:val="24"/>
            <w:lang w:val="ru-RU"/>
          </w:rPr>
          <w:t>Милитарум</w:t>
        </w:r>
        <w:proofErr w:type="spellEnd"/>
        <w:r w:rsidRPr="00D26162">
          <w:rPr>
            <w:rFonts w:cs="Times New Roman"/>
            <w:szCs w:val="24"/>
            <w:lang w:val="ru-RU"/>
          </w:rPr>
          <w:t xml:space="preserve">. Было тяжело: теснота оставляла очень мало места для маневра, и в таких условиях даже этот сброд мог нанести ущерб. На выручку пришел </w:t>
        </w:r>
        <w:proofErr w:type="spellStart"/>
        <w:r w:rsidRPr="00D26162">
          <w:rPr>
            <w:rFonts w:cs="Times New Roman"/>
            <w:szCs w:val="24"/>
            <w:lang w:val="ru-RU"/>
          </w:rPr>
          <w:t>Ольгейр</w:t>
        </w:r>
        <w:proofErr w:type="spellEnd"/>
        <w:r w:rsidRPr="00D26162">
          <w:rPr>
            <w:rFonts w:cs="Times New Roman"/>
            <w:szCs w:val="24"/>
            <w:lang w:val="ru-RU"/>
          </w:rPr>
          <w:t xml:space="preserve"> с его невероятной силой: если он не мог справиться с вражескими бойцами, то </w:t>
        </w:r>
      </w:ins>
      <w:r w:rsidR="00D5234D">
        <w:rPr>
          <w:rFonts w:cs="Times New Roman"/>
          <w:szCs w:val="24"/>
          <w:lang w:val="ru-RU"/>
        </w:rPr>
        <w:t>рас</w:t>
      </w:r>
      <w:ins w:id="1986" w:author="user" w:date="2025-02-24T18:00:00Z">
        <w:r w:rsidRPr="00D26162">
          <w:rPr>
            <w:rFonts w:cs="Times New Roman"/>
            <w:szCs w:val="24"/>
            <w:lang w:val="ru-RU"/>
          </w:rPr>
          <w:t>швыр</w:t>
        </w:r>
      </w:ins>
      <w:r w:rsidR="00D5234D">
        <w:rPr>
          <w:rFonts w:cs="Times New Roman"/>
          <w:szCs w:val="24"/>
          <w:lang w:val="ru-RU"/>
        </w:rPr>
        <w:t>ива</w:t>
      </w:r>
      <w:ins w:id="1987" w:author="user" w:date="2025-02-24T18:00:00Z">
        <w:r w:rsidRPr="00D26162">
          <w:rPr>
            <w:rFonts w:cs="Times New Roman"/>
            <w:szCs w:val="24"/>
            <w:lang w:val="ru-RU"/>
          </w:rPr>
          <w:t xml:space="preserve">л их в стороны, обратно к </w:t>
        </w:r>
      </w:ins>
      <w:r w:rsidR="00D5234D">
        <w:rPr>
          <w:rFonts w:cs="Times New Roman"/>
          <w:szCs w:val="24"/>
          <w:lang w:val="ru-RU"/>
        </w:rPr>
        <w:t>их позициям</w:t>
      </w:r>
      <w:ins w:id="1988" w:author="user" w:date="2025-02-24T18:00:00Z">
        <w:r w:rsidRPr="00D26162">
          <w:rPr>
            <w:rFonts w:cs="Times New Roman"/>
            <w:szCs w:val="24"/>
            <w:lang w:val="ru-RU"/>
          </w:rPr>
          <w:t xml:space="preserve">, </w:t>
        </w:r>
      </w:ins>
      <w:r w:rsidR="00D5234D">
        <w:rPr>
          <w:rFonts w:cs="Times New Roman"/>
          <w:szCs w:val="24"/>
          <w:lang w:val="ru-RU"/>
        </w:rPr>
        <w:t>и</w:t>
      </w:r>
      <w:ins w:id="1989" w:author="user" w:date="2025-02-24T18:00:00Z">
        <w:r w:rsidRPr="00D26162">
          <w:rPr>
            <w:rFonts w:cs="Times New Roman"/>
            <w:szCs w:val="24"/>
            <w:lang w:val="ru-RU"/>
          </w:rPr>
          <w:t xml:space="preserve"> вступал в новую схватку. И, конечно же, у них был Бальдр, блистающий словно звезда. Он уже начал отдавать громкие команды по </w:t>
        </w:r>
        <w:proofErr w:type="spellStart"/>
        <w:r w:rsidRPr="00D26162">
          <w:rPr>
            <w:rFonts w:cs="Times New Roman"/>
            <w:szCs w:val="24"/>
            <w:lang w:val="ru-RU"/>
          </w:rPr>
          <w:t>воксу</w:t>
        </w:r>
        <w:proofErr w:type="spellEnd"/>
        <w:r w:rsidRPr="00D26162">
          <w:rPr>
            <w:rFonts w:cs="Times New Roman"/>
            <w:szCs w:val="24"/>
            <w:lang w:val="ru-RU"/>
          </w:rPr>
          <w:t>, указывая направление движения, подгоняя и повторяя раз за разом: то ли чтобы подкрепить сообщения</w:t>
        </w:r>
      </w:ins>
      <w:r w:rsidR="00D5234D">
        <w:rPr>
          <w:rFonts w:cs="Times New Roman"/>
          <w:szCs w:val="24"/>
          <w:lang w:val="ru-RU"/>
        </w:rPr>
        <w:t>, основанные на чутье</w:t>
      </w:r>
      <w:ins w:id="1990" w:author="user" w:date="2025-02-24T18:00:00Z">
        <w:r w:rsidRPr="00D26162">
          <w:rPr>
            <w:rFonts w:cs="Times New Roman"/>
            <w:szCs w:val="24"/>
            <w:lang w:val="ru-RU"/>
          </w:rPr>
          <w:t xml:space="preserve">, то ли из-за напряжения от взваленной на него стремительной атаки. </w:t>
        </w:r>
      </w:ins>
    </w:p>
    <w:p w14:paraId="3B2E9F01" w14:textId="77777777" w:rsidR="00A06102" w:rsidRPr="00D26162" w:rsidRDefault="00A06102" w:rsidP="00A06102">
      <w:pPr>
        <w:ind w:firstLineChars="275" w:firstLine="660"/>
        <w:rPr>
          <w:ins w:id="1991" w:author="user" w:date="2025-02-24T18:00:00Z"/>
          <w:rFonts w:cs="Times New Roman"/>
          <w:szCs w:val="24"/>
          <w:lang w:val="ru-RU"/>
        </w:rPr>
      </w:pPr>
      <w:ins w:id="1992" w:author="user" w:date="2025-02-24T18:00:00Z">
        <w:r w:rsidRPr="00D26162">
          <w:rPr>
            <w:rFonts w:cs="Times New Roman"/>
            <w:szCs w:val="24"/>
            <w:lang w:val="ru-RU"/>
          </w:rPr>
          <w:t>— Через них, — пробормотал он, размазывая банду культистов по каменным стенам и набирая скорость. — Через них, потом вверх, потом налево. Через них, потом вверх. Через…</w:t>
        </w:r>
      </w:ins>
    </w:p>
    <w:p w14:paraId="0696CB60" w14:textId="1ACF76B4" w:rsidR="00A06102" w:rsidRPr="00D26162" w:rsidRDefault="00A06102" w:rsidP="00A06102">
      <w:pPr>
        <w:ind w:firstLineChars="275" w:firstLine="660"/>
        <w:rPr>
          <w:ins w:id="1993" w:author="user" w:date="2025-02-24T18:00:00Z"/>
          <w:rFonts w:cs="Times New Roman"/>
          <w:szCs w:val="24"/>
          <w:lang w:val="ru-RU"/>
        </w:rPr>
      </w:pPr>
      <w:ins w:id="1994" w:author="user" w:date="2025-02-24T18:00:00Z">
        <w:r w:rsidRPr="00D26162">
          <w:rPr>
            <w:rFonts w:cs="Times New Roman"/>
            <w:szCs w:val="24"/>
            <w:lang w:val="ru-RU"/>
          </w:rPr>
          <w:t xml:space="preserve">Космические Волки пробирались к баррикадам, не обращая внимания на редкий дружественный огонь, который велся в их направлении. Именно </w:t>
        </w:r>
        <w:proofErr w:type="spellStart"/>
        <w:r w:rsidRPr="00D26162">
          <w:rPr>
            <w:rFonts w:cs="Times New Roman"/>
            <w:szCs w:val="24"/>
            <w:lang w:val="ru-RU"/>
          </w:rPr>
          <w:t>Гуннлаугур</w:t>
        </w:r>
        <w:proofErr w:type="spellEnd"/>
        <w:r w:rsidRPr="00D26162">
          <w:rPr>
            <w:rFonts w:cs="Times New Roman"/>
            <w:szCs w:val="24"/>
            <w:lang w:val="ru-RU"/>
          </w:rPr>
          <w:t xml:space="preserve"> перепрыгнул через вершину линии обороны, сильно врезавшись в защитников; некоторые отшатнулись от космодесантника, другие же приготовились сразиться с ним — в столпотворении рукопашной схватки</w:t>
        </w:r>
      </w:ins>
      <w:r w:rsidR="00075D02">
        <w:rPr>
          <w:rFonts w:cs="Times New Roman"/>
          <w:szCs w:val="24"/>
          <w:lang w:val="ru-RU"/>
        </w:rPr>
        <w:t xml:space="preserve"> все</w:t>
      </w:r>
      <w:ins w:id="1995" w:author="user" w:date="2025-02-24T18:00:00Z">
        <w:r w:rsidRPr="00D26162">
          <w:rPr>
            <w:rFonts w:cs="Times New Roman"/>
            <w:szCs w:val="24"/>
            <w:lang w:val="ru-RU"/>
          </w:rPr>
          <w:t xml:space="preserve"> чувства </w:t>
        </w:r>
      </w:ins>
      <w:r w:rsidR="00075D02">
        <w:rPr>
          <w:rFonts w:cs="Times New Roman"/>
          <w:szCs w:val="24"/>
          <w:lang w:val="ru-RU"/>
        </w:rPr>
        <w:t xml:space="preserve">у </w:t>
      </w:r>
      <w:ins w:id="1996" w:author="user" w:date="2025-02-24T18:00:00Z">
        <w:r w:rsidRPr="00D26162">
          <w:rPr>
            <w:rFonts w:cs="Times New Roman"/>
            <w:szCs w:val="24"/>
            <w:lang w:val="ru-RU"/>
          </w:rPr>
          <w:t>гвардейцев были словно в тумане.</w:t>
        </w:r>
      </w:ins>
    </w:p>
    <w:p w14:paraId="6204C577" w14:textId="77777777" w:rsidR="00A06102" w:rsidRPr="00D26162" w:rsidRDefault="00A06102" w:rsidP="00A06102">
      <w:pPr>
        <w:ind w:firstLineChars="275" w:firstLine="660"/>
        <w:rPr>
          <w:ins w:id="1997" w:author="user" w:date="2025-02-24T18:00:00Z"/>
          <w:rFonts w:cs="Times New Roman"/>
          <w:szCs w:val="24"/>
          <w:lang w:val="ru-RU"/>
        </w:rPr>
      </w:pPr>
      <w:ins w:id="1998" w:author="user" w:date="2025-02-24T18:00:00Z">
        <w:r w:rsidRPr="00D26162">
          <w:rPr>
            <w:rFonts w:cs="Times New Roman"/>
            <w:szCs w:val="24"/>
            <w:lang w:val="ru-RU"/>
          </w:rPr>
          <w:t xml:space="preserve">Ингвар присоединился к </w:t>
        </w:r>
        <w:proofErr w:type="spellStart"/>
        <w:r w:rsidRPr="00D26162">
          <w:rPr>
            <w:rFonts w:cs="Times New Roman"/>
            <w:szCs w:val="24"/>
            <w:lang w:val="ru-RU"/>
          </w:rPr>
          <w:t>варанги</w:t>
        </w:r>
        <w:proofErr w:type="spellEnd"/>
        <w:r w:rsidRPr="00D26162">
          <w:rPr>
            <w:rFonts w:cs="Times New Roman"/>
            <w:szCs w:val="24"/>
            <w:lang w:val="ru-RU"/>
          </w:rPr>
          <w:t xml:space="preserve">, крича на готике, чтобы гвардейцы отступили, и показывая орденские символы на доспехах. </w:t>
        </w:r>
      </w:ins>
    </w:p>
    <w:p w14:paraId="6C184AC8" w14:textId="77777777" w:rsidR="00A06102" w:rsidRPr="00D26162" w:rsidRDefault="00A06102" w:rsidP="00A06102">
      <w:pPr>
        <w:ind w:firstLineChars="275" w:firstLine="660"/>
        <w:rPr>
          <w:ins w:id="1999" w:author="user" w:date="2025-02-24T18:00:00Z"/>
          <w:rFonts w:cs="Times New Roman"/>
          <w:szCs w:val="24"/>
          <w:lang w:val="ru-RU"/>
        </w:rPr>
      </w:pPr>
      <w:ins w:id="2000" w:author="user" w:date="2025-02-24T18:00:00Z">
        <w:r w:rsidRPr="00D26162">
          <w:rPr>
            <w:rFonts w:cs="Times New Roman"/>
            <w:szCs w:val="24"/>
            <w:lang w:val="ru-RU"/>
          </w:rPr>
          <w:t xml:space="preserve">Остальная часть стаи перебралась через баррикады следом за ними. </w:t>
        </w:r>
        <w:proofErr w:type="spellStart"/>
        <w:r w:rsidRPr="00D26162">
          <w:rPr>
            <w:rFonts w:cs="Times New Roman"/>
            <w:szCs w:val="24"/>
            <w:lang w:val="ru-RU"/>
          </w:rPr>
          <w:t>Хафлои</w:t>
        </w:r>
        <w:proofErr w:type="spellEnd"/>
        <w:r w:rsidRPr="00D26162">
          <w:rPr>
            <w:rFonts w:cs="Times New Roman"/>
            <w:szCs w:val="24"/>
            <w:lang w:val="ru-RU"/>
          </w:rPr>
          <w:t xml:space="preserve"> и </w:t>
        </w:r>
        <w:proofErr w:type="spellStart"/>
        <w:r w:rsidRPr="00D26162">
          <w:rPr>
            <w:rFonts w:cs="Times New Roman"/>
            <w:szCs w:val="24"/>
            <w:lang w:val="ru-RU"/>
          </w:rPr>
          <w:t>Ольгейр</w:t>
        </w:r>
        <w:proofErr w:type="spellEnd"/>
        <w:r w:rsidRPr="00D26162">
          <w:rPr>
            <w:rFonts w:cs="Times New Roman"/>
            <w:szCs w:val="24"/>
            <w:lang w:val="ru-RU"/>
          </w:rPr>
          <w:t xml:space="preserve"> немедленно развернулись на пятках, выхватили болтеры и послали снаряды в толпу культистов позади. Защитники быстро воспользовались шансом, заняли позиции и возобновили непрерывный шквал лазерного огня.</w:t>
        </w:r>
      </w:ins>
    </w:p>
    <w:p w14:paraId="7AF9D1B7" w14:textId="1923A958" w:rsidR="00A06102" w:rsidRPr="00D26162" w:rsidRDefault="00A06102" w:rsidP="00A06102">
      <w:pPr>
        <w:ind w:firstLineChars="275" w:firstLine="660"/>
        <w:rPr>
          <w:ins w:id="2001" w:author="user" w:date="2025-02-24T18:00:00Z"/>
          <w:rFonts w:cs="Times New Roman"/>
          <w:szCs w:val="24"/>
          <w:lang w:val="ru-RU"/>
        </w:rPr>
      </w:pPr>
      <w:ins w:id="2002" w:author="user" w:date="2025-02-24T18:00:00Z">
        <w:r w:rsidRPr="00D26162">
          <w:rPr>
            <w:rFonts w:cs="Times New Roman"/>
            <w:szCs w:val="24"/>
            <w:lang w:val="ru-RU"/>
          </w:rPr>
          <w:t>Было неясно, кто здесь командует — повсюду валялись раненые, и только в первых рядах виднелись мундиры семи различных полков. За укрепл</w:t>
        </w:r>
      </w:ins>
      <w:r w:rsidR="00BF2D7C" w:rsidRPr="00D26162">
        <w:rPr>
          <w:rFonts w:cs="Times New Roman"/>
          <w:szCs w:val="24"/>
          <w:lang w:val="ru-RU"/>
        </w:rPr>
        <w:t>е</w:t>
      </w:r>
      <w:ins w:id="2003" w:author="user" w:date="2025-02-24T18:00:00Z">
        <w:r w:rsidRPr="00D26162">
          <w:rPr>
            <w:rFonts w:cs="Times New Roman"/>
            <w:szCs w:val="24"/>
            <w:lang w:val="ru-RU"/>
          </w:rPr>
          <w:t>нной позицией в темноту уходил широкий туннель, по которому гвардейцы, прихрамывая, либо возвращались в бой, либо выходили из него, в зависимости от тяжести ранений.</w:t>
        </w:r>
      </w:ins>
    </w:p>
    <w:p w14:paraId="5CEF4B72" w14:textId="77777777" w:rsidR="00A06102" w:rsidRPr="00D26162" w:rsidRDefault="00A06102" w:rsidP="00A06102">
      <w:pPr>
        <w:ind w:firstLineChars="275" w:firstLine="660"/>
        <w:rPr>
          <w:ins w:id="2004" w:author="user" w:date="2025-02-24T18:00:00Z"/>
          <w:rFonts w:cs="Times New Roman"/>
          <w:szCs w:val="24"/>
          <w:lang w:val="ru-RU"/>
        </w:rPr>
      </w:pPr>
      <w:ins w:id="2005" w:author="user" w:date="2025-02-24T18:00:00Z">
        <w:r w:rsidRPr="00D26162">
          <w:rPr>
            <w:rFonts w:cs="Times New Roman"/>
            <w:szCs w:val="24"/>
            <w:lang w:val="ru-RU"/>
          </w:rPr>
          <w:t>Бальдр не стал ждать, а продолжил бежать, расталкивая всех, кто преграждал ему путь. Одного незадачливого гвардейца швырнуло прямо в Ингвара, он отскочил от доспехов Серого Охотника и только тогда догадался посмотреть, во что врезался.</w:t>
        </w:r>
      </w:ins>
    </w:p>
    <w:p w14:paraId="632E38E4" w14:textId="77777777" w:rsidR="00A06102" w:rsidRPr="00D26162" w:rsidRDefault="00A06102" w:rsidP="00A06102">
      <w:pPr>
        <w:ind w:firstLineChars="275" w:firstLine="660"/>
        <w:rPr>
          <w:ins w:id="2006" w:author="user" w:date="2025-02-24T18:00:00Z"/>
          <w:rFonts w:cs="Times New Roman"/>
          <w:szCs w:val="24"/>
          <w:lang w:val="ru-RU"/>
        </w:rPr>
      </w:pPr>
      <w:ins w:id="2007" w:author="user" w:date="2025-02-24T18:00:00Z">
        <w:r w:rsidRPr="00D26162">
          <w:rPr>
            <w:rFonts w:cs="Times New Roman"/>
            <w:szCs w:val="24"/>
            <w:lang w:val="ru-RU"/>
          </w:rPr>
          <w:t>— Где это мы? — спросил Ингвар.</w:t>
        </w:r>
      </w:ins>
    </w:p>
    <w:p w14:paraId="7F4972EB" w14:textId="77777777" w:rsidR="00A06102" w:rsidRPr="00D26162" w:rsidRDefault="00A06102" w:rsidP="00A06102">
      <w:pPr>
        <w:ind w:firstLineChars="275" w:firstLine="660"/>
        <w:rPr>
          <w:ins w:id="2008" w:author="user" w:date="2025-02-24T18:00:00Z"/>
          <w:rFonts w:cs="Times New Roman"/>
          <w:szCs w:val="24"/>
          <w:lang w:val="ru-RU"/>
        </w:rPr>
      </w:pPr>
      <w:ins w:id="2009" w:author="user" w:date="2025-02-24T18:00:00Z">
        <w:r w:rsidRPr="00D26162">
          <w:rPr>
            <w:rFonts w:cs="Times New Roman"/>
            <w:szCs w:val="24"/>
            <w:lang w:val="ru-RU"/>
          </w:rPr>
          <w:t xml:space="preserve">У гвардейца отвисла челюсть. </w:t>
        </w:r>
      </w:ins>
    </w:p>
    <w:p w14:paraId="3FCA9762" w14:textId="77777777" w:rsidR="00A06102" w:rsidRPr="00D26162" w:rsidRDefault="00A06102" w:rsidP="00A06102">
      <w:pPr>
        <w:ind w:firstLineChars="275" w:firstLine="660"/>
        <w:rPr>
          <w:ins w:id="2010" w:author="user" w:date="2025-02-24T18:00:00Z"/>
          <w:rFonts w:cs="Times New Roman"/>
          <w:szCs w:val="24"/>
          <w:lang w:val="ru-RU"/>
        </w:rPr>
      </w:pPr>
      <w:ins w:id="2011" w:author="user" w:date="2025-02-24T18:00:00Z">
        <w:r w:rsidRPr="00D26162">
          <w:rPr>
            <w:rFonts w:cs="Times New Roman"/>
            <w:szCs w:val="24"/>
            <w:lang w:val="ru-RU"/>
          </w:rPr>
          <w:t>— Участок пятьдесят шесть, передовая точка сдерживания. — Он с трудом сглотнул. — Мой господин.</w:t>
        </w:r>
      </w:ins>
    </w:p>
    <w:p w14:paraId="5A1E67BC" w14:textId="77777777" w:rsidR="00A06102" w:rsidRPr="00D26162" w:rsidRDefault="00A06102" w:rsidP="00A06102">
      <w:pPr>
        <w:ind w:firstLineChars="275" w:firstLine="660"/>
        <w:rPr>
          <w:ins w:id="2012" w:author="user" w:date="2025-02-24T18:00:00Z"/>
          <w:rFonts w:cs="Times New Roman"/>
          <w:szCs w:val="24"/>
          <w:lang w:val="ru-RU"/>
        </w:rPr>
      </w:pPr>
      <w:ins w:id="2013" w:author="user" w:date="2025-02-24T18:00:00Z">
        <w:r w:rsidRPr="00D26162">
          <w:rPr>
            <w:rFonts w:cs="Times New Roman"/>
            <w:szCs w:val="24"/>
            <w:lang w:val="ru-RU"/>
          </w:rPr>
          <w:t>— Что там впереди?</w:t>
        </w:r>
      </w:ins>
    </w:p>
    <w:p w14:paraId="5B7E8F08" w14:textId="77777777" w:rsidR="00A06102" w:rsidRPr="00D26162" w:rsidRDefault="00A06102" w:rsidP="00A06102">
      <w:pPr>
        <w:ind w:firstLineChars="275" w:firstLine="660"/>
        <w:rPr>
          <w:ins w:id="2014" w:author="user" w:date="2025-02-24T18:00:00Z"/>
          <w:rFonts w:cs="Times New Roman"/>
          <w:szCs w:val="24"/>
          <w:lang w:val="ru-RU"/>
        </w:rPr>
      </w:pPr>
      <w:ins w:id="2015" w:author="user" w:date="2025-02-24T18:00:00Z">
        <w:r w:rsidRPr="00D26162">
          <w:rPr>
            <w:rFonts w:cs="Times New Roman"/>
            <w:szCs w:val="24"/>
            <w:lang w:val="ru-RU"/>
          </w:rPr>
          <w:t xml:space="preserve">Человек выглядел озадаченным. </w:t>
        </w:r>
      </w:ins>
    </w:p>
    <w:p w14:paraId="214209CA" w14:textId="7596F114" w:rsidR="00A06102" w:rsidRPr="00D26162" w:rsidRDefault="00A06102" w:rsidP="00A06102">
      <w:pPr>
        <w:ind w:firstLineChars="275" w:firstLine="660"/>
        <w:rPr>
          <w:ins w:id="2016" w:author="user" w:date="2025-02-24T18:00:00Z"/>
          <w:rFonts w:cs="Times New Roman"/>
          <w:szCs w:val="24"/>
          <w:lang w:val="ru-RU"/>
        </w:rPr>
      </w:pPr>
      <w:ins w:id="2017" w:author="user" w:date="2025-02-24T18:00:00Z">
        <w:r w:rsidRPr="00D26162">
          <w:rPr>
            <w:rFonts w:cs="Times New Roman"/>
            <w:szCs w:val="24"/>
            <w:lang w:val="ru-RU"/>
          </w:rPr>
          <w:t xml:space="preserve">— </w:t>
        </w:r>
        <w:proofErr w:type="gramStart"/>
        <w:r w:rsidRPr="00D26162">
          <w:rPr>
            <w:rFonts w:cs="Times New Roman"/>
            <w:szCs w:val="24"/>
            <w:lang w:val="ru-RU"/>
          </w:rPr>
          <w:t>Я...</w:t>
        </w:r>
        <w:proofErr w:type="gramEnd"/>
        <w:r w:rsidRPr="00D26162">
          <w:rPr>
            <w:rFonts w:cs="Times New Roman"/>
            <w:szCs w:val="24"/>
            <w:lang w:val="ru-RU"/>
          </w:rPr>
          <w:t xml:space="preserve"> э-э... Ещ</w:t>
        </w:r>
      </w:ins>
      <w:r w:rsidR="00BF2D7C" w:rsidRPr="00D26162">
        <w:rPr>
          <w:rFonts w:cs="Times New Roman"/>
          <w:szCs w:val="24"/>
          <w:lang w:val="ru-RU"/>
        </w:rPr>
        <w:t>е</w:t>
      </w:r>
      <w:ins w:id="2018" w:author="user" w:date="2025-02-24T18:00:00Z">
        <w:r w:rsidRPr="00D26162">
          <w:rPr>
            <w:rFonts w:cs="Times New Roman"/>
            <w:szCs w:val="24"/>
            <w:lang w:val="ru-RU"/>
          </w:rPr>
          <w:t xml:space="preserve"> больше... этих. </w:t>
        </w:r>
      </w:ins>
    </w:p>
    <w:p w14:paraId="7D7E42BA" w14:textId="77777777" w:rsidR="00A06102" w:rsidRPr="00D26162" w:rsidRDefault="00A06102" w:rsidP="00A06102">
      <w:pPr>
        <w:ind w:firstLineChars="275" w:firstLine="660"/>
        <w:rPr>
          <w:ins w:id="2019" w:author="user" w:date="2025-02-24T18:00:00Z"/>
          <w:rFonts w:cs="Times New Roman"/>
          <w:szCs w:val="24"/>
          <w:lang w:val="ru-RU"/>
        </w:rPr>
      </w:pPr>
      <w:ins w:id="2020" w:author="user" w:date="2025-02-24T18:00:00Z">
        <w:r w:rsidRPr="00D26162">
          <w:rPr>
            <w:rFonts w:cs="Times New Roman"/>
            <w:szCs w:val="24"/>
            <w:lang w:val="ru-RU"/>
          </w:rPr>
          <w:t>Ингвар повернулся, снова показав эмблему в виде волка на доспехах:</w:t>
        </w:r>
      </w:ins>
    </w:p>
    <w:p w14:paraId="6FD2CA2F" w14:textId="77777777" w:rsidR="00A06102" w:rsidRPr="00D26162" w:rsidRDefault="00A06102" w:rsidP="00A06102">
      <w:pPr>
        <w:ind w:firstLineChars="275" w:firstLine="660"/>
        <w:rPr>
          <w:ins w:id="2021" w:author="user" w:date="2025-02-24T18:00:00Z"/>
          <w:rFonts w:cs="Times New Roman"/>
          <w:szCs w:val="24"/>
          <w:lang w:val="ru-RU"/>
        </w:rPr>
      </w:pPr>
      <w:ins w:id="2022" w:author="user" w:date="2025-02-24T18:00:00Z">
        <w:r w:rsidRPr="00D26162">
          <w:rPr>
            <w:rFonts w:cs="Times New Roman"/>
            <w:szCs w:val="24"/>
            <w:lang w:val="ru-RU"/>
          </w:rPr>
          <w:t>— Видел этот знак в бою, где-нибудь поблизости?</w:t>
        </w:r>
      </w:ins>
    </w:p>
    <w:p w14:paraId="04A36D95" w14:textId="77777777" w:rsidR="00A06102" w:rsidRPr="00D26162" w:rsidRDefault="00A06102" w:rsidP="00A06102">
      <w:pPr>
        <w:ind w:firstLineChars="275" w:firstLine="660"/>
        <w:rPr>
          <w:ins w:id="2023" w:author="user" w:date="2025-02-24T18:00:00Z"/>
          <w:rFonts w:cs="Times New Roman"/>
          <w:szCs w:val="24"/>
          <w:lang w:val="ru-RU"/>
        </w:rPr>
      </w:pPr>
      <w:ins w:id="2024" w:author="user" w:date="2025-02-24T18:00:00Z">
        <w:r w:rsidRPr="00D26162">
          <w:rPr>
            <w:rFonts w:cs="Times New Roman"/>
            <w:szCs w:val="24"/>
            <w:lang w:val="ru-RU"/>
          </w:rPr>
          <w:lastRenderedPageBreak/>
          <w:t xml:space="preserve">Гвардеец осторожно кивнул: </w:t>
        </w:r>
      </w:ins>
    </w:p>
    <w:p w14:paraId="0CAF8E07" w14:textId="77777777" w:rsidR="00A06102" w:rsidRPr="00D26162" w:rsidRDefault="00A06102" w:rsidP="00A06102">
      <w:pPr>
        <w:ind w:firstLineChars="275" w:firstLine="660"/>
        <w:rPr>
          <w:ins w:id="2025" w:author="user" w:date="2025-02-24T18:00:00Z"/>
          <w:rFonts w:cs="Times New Roman"/>
          <w:szCs w:val="24"/>
          <w:lang w:val="ru-RU"/>
        </w:rPr>
      </w:pPr>
      <w:ins w:id="2026" w:author="user" w:date="2025-02-24T18:00:00Z">
        <w:r w:rsidRPr="00D26162">
          <w:rPr>
            <w:rFonts w:cs="Times New Roman"/>
            <w:szCs w:val="24"/>
            <w:lang w:val="ru-RU"/>
          </w:rPr>
          <w:t>— Да... Нет. Я — нет. Но слышал, что Волки сражаются в Третьей галерее, удерживая Подземные врата. Так говорят.</w:t>
        </w:r>
      </w:ins>
    </w:p>
    <w:p w14:paraId="45E84C0E" w14:textId="629A64F1" w:rsidR="00A06102" w:rsidRPr="00D26162" w:rsidRDefault="00A06102" w:rsidP="00A06102">
      <w:pPr>
        <w:ind w:firstLineChars="275" w:firstLine="660"/>
        <w:rPr>
          <w:ins w:id="2027" w:author="user" w:date="2025-02-24T18:00:00Z"/>
          <w:rFonts w:cs="Times New Roman"/>
          <w:szCs w:val="24"/>
          <w:lang w:val="ru-RU"/>
        </w:rPr>
      </w:pPr>
      <w:ins w:id="2028" w:author="user" w:date="2025-02-24T18:00:00Z">
        <w:r w:rsidRPr="00D26162">
          <w:rPr>
            <w:rFonts w:cs="Times New Roman"/>
            <w:szCs w:val="24"/>
            <w:lang w:val="ru-RU"/>
          </w:rPr>
          <w:t>— И ещ</w:t>
        </w:r>
      </w:ins>
      <w:r w:rsidR="00BF2D7C" w:rsidRPr="00D26162">
        <w:rPr>
          <w:rFonts w:cs="Times New Roman"/>
          <w:szCs w:val="24"/>
          <w:lang w:val="ru-RU"/>
        </w:rPr>
        <w:t>е</w:t>
      </w:r>
      <w:ins w:id="2029" w:author="user" w:date="2025-02-24T18:00:00Z">
        <w:r w:rsidRPr="00D26162">
          <w:rPr>
            <w:rFonts w:cs="Times New Roman"/>
            <w:szCs w:val="24"/>
            <w:lang w:val="ru-RU"/>
          </w:rPr>
          <w:t xml:space="preserve">… полки из другого мира — из </w:t>
        </w:r>
        <w:proofErr w:type="spellStart"/>
        <w:r w:rsidRPr="00D26162">
          <w:rPr>
            <w:rFonts w:cs="Times New Roman"/>
            <w:szCs w:val="24"/>
            <w:lang w:val="ru-RU"/>
          </w:rPr>
          <w:t>Ояды</w:t>
        </w:r>
        <w:proofErr w:type="spellEnd"/>
        <w:r w:rsidRPr="00D26162">
          <w:rPr>
            <w:rFonts w:cs="Times New Roman"/>
            <w:szCs w:val="24"/>
            <w:lang w:val="ru-RU"/>
          </w:rPr>
          <w:t>. Не слыхал о таких?</w:t>
        </w:r>
      </w:ins>
    </w:p>
    <w:p w14:paraId="7BBA80AF" w14:textId="77777777" w:rsidR="00A06102" w:rsidRPr="00D26162" w:rsidRDefault="00A06102" w:rsidP="00A06102">
      <w:pPr>
        <w:ind w:firstLineChars="275" w:firstLine="660"/>
        <w:rPr>
          <w:ins w:id="2030" w:author="user" w:date="2025-02-24T18:00:00Z"/>
          <w:rFonts w:cs="Times New Roman"/>
          <w:szCs w:val="24"/>
          <w:lang w:val="ru-RU"/>
        </w:rPr>
      </w:pPr>
      <w:ins w:id="2031" w:author="user" w:date="2025-02-24T18:00:00Z">
        <w:r w:rsidRPr="00D26162">
          <w:rPr>
            <w:rFonts w:cs="Times New Roman"/>
            <w:szCs w:val="24"/>
            <w:lang w:val="ru-RU"/>
          </w:rPr>
          <w:t xml:space="preserve">Гвардеец задумался. Ингвар хотел было переспросить, когда </w:t>
        </w:r>
        <w:proofErr w:type="spellStart"/>
        <w:r w:rsidRPr="00D26162">
          <w:rPr>
            <w:rFonts w:cs="Times New Roman"/>
            <w:szCs w:val="24"/>
            <w:lang w:val="ru-RU"/>
          </w:rPr>
          <w:t>Гуннлаугур</w:t>
        </w:r>
        <w:proofErr w:type="spellEnd"/>
        <w:r w:rsidRPr="00D26162">
          <w:rPr>
            <w:rFonts w:cs="Times New Roman"/>
            <w:szCs w:val="24"/>
            <w:lang w:val="ru-RU"/>
          </w:rPr>
          <w:t xml:space="preserve"> вдруг издал предупреждающий возглас.</w:t>
        </w:r>
      </w:ins>
    </w:p>
    <w:p w14:paraId="3CE7C458" w14:textId="66D237C2" w:rsidR="00A06102" w:rsidRPr="00D26162" w:rsidRDefault="00A06102" w:rsidP="00A06102">
      <w:pPr>
        <w:ind w:firstLineChars="275" w:firstLine="660"/>
        <w:rPr>
          <w:ins w:id="2032" w:author="user" w:date="2025-02-24T18:00:00Z"/>
          <w:rFonts w:cs="Times New Roman"/>
          <w:szCs w:val="24"/>
          <w:lang w:val="ru-RU"/>
        </w:rPr>
      </w:pPr>
      <w:ins w:id="2033" w:author="user" w:date="2025-02-24T18:00:00Z">
        <w:r w:rsidRPr="00D26162">
          <w:rPr>
            <w:rFonts w:cs="Times New Roman"/>
            <w:szCs w:val="24"/>
            <w:lang w:val="ru-RU"/>
          </w:rPr>
          <w:t>Ингвар посмотрел вверх, на другую сторону баррикады, и понял, в ч</w:t>
        </w:r>
      </w:ins>
      <w:r w:rsidR="00BF2D7C" w:rsidRPr="00D26162">
        <w:rPr>
          <w:rFonts w:cs="Times New Roman"/>
          <w:szCs w:val="24"/>
          <w:lang w:val="ru-RU"/>
        </w:rPr>
        <w:t>е</w:t>
      </w:r>
      <w:ins w:id="2034" w:author="user" w:date="2025-02-24T18:00:00Z">
        <w:r w:rsidRPr="00D26162">
          <w:rPr>
            <w:rFonts w:cs="Times New Roman"/>
            <w:szCs w:val="24"/>
            <w:lang w:val="ru-RU"/>
          </w:rPr>
          <w:t xml:space="preserve">м дело. </w:t>
        </w:r>
      </w:ins>
      <w:r w:rsidR="00075D02">
        <w:rPr>
          <w:rFonts w:cs="Times New Roman"/>
          <w:szCs w:val="24"/>
          <w:lang w:val="ru-RU"/>
        </w:rPr>
        <w:t>Полчища</w:t>
      </w:r>
      <w:ins w:id="2035" w:author="user" w:date="2025-02-24T18:00:00Z">
        <w:r w:rsidRPr="00D26162">
          <w:rPr>
            <w:rFonts w:cs="Times New Roman"/>
            <w:szCs w:val="24"/>
            <w:lang w:val="ru-RU"/>
          </w:rPr>
          <w:t xml:space="preserve"> снова надвигались</w:t>
        </w:r>
      </w:ins>
      <w:r w:rsidR="00075D02">
        <w:rPr>
          <w:rFonts w:cs="Times New Roman"/>
          <w:szCs w:val="24"/>
          <w:lang w:val="ru-RU"/>
        </w:rPr>
        <w:t xml:space="preserve"> — </w:t>
      </w:r>
      <w:ins w:id="2036" w:author="user" w:date="2025-02-24T18:00:00Z">
        <w:r w:rsidRPr="00D26162">
          <w:rPr>
            <w:rFonts w:cs="Times New Roman"/>
            <w:szCs w:val="24"/>
            <w:lang w:val="ru-RU"/>
          </w:rPr>
          <w:t>теперь уже осторожнее, но, тем не менее, шли впер</w:t>
        </w:r>
      </w:ins>
      <w:r w:rsidR="00BF2D7C" w:rsidRPr="00D26162">
        <w:rPr>
          <w:rFonts w:cs="Times New Roman"/>
          <w:szCs w:val="24"/>
          <w:lang w:val="ru-RU"/>
        </w:rPr>
        <w:t>е</w:t>
      </w:r>
      <w:ins w:id="2037" w:author="user" w:date="2025-02-24T18:00:00Z">
        <w:r w:rsidRPr="00D26162">
          <w:rPr>
            <w:rFonts w:cs="Times New Roman"/>
            <w:szCs w:val="24"/>
            <w:lang w:val="ru-RU"/>
          </w:rPr>
          <w:t>д. Культисты казались загнанными, словно то, что толкало их впер</w:t>
        </w:r>
      </w:ins>
      <w:r w:rsidR="00BF2D7C" w:rsidRPr="00D26162">
        <w:rPr>
          <w:rFonts w:cs="Times New Roman"/>
          <w:szCs w:val="24"/>
          <w:lang w:val="ru-RU"/>
        </w:rPr>
        <w:t>е</w:t>
      </w:r>
      <w:ins w:id="2038" w:author="user" w:date="2025-02-24T18:00:00Z">
        <w:r w:rsidRPr="00D26162">
          <w:rPr>
            <w:rFonts w:cs="Times New Roman"/>
            <w:szCs w:val="24"/>
            <w:lang w:val="ru-RU"/>
          </w:rPr>
          <w:t>д, было страшнее, чем то, с чем они могли столкнуться. Так и было: в поле зрения появились, вышагивая из туннелей, те, кто был позади, — бесстрашные, воинственные и дерзкие.</w:t>
        </w:r>
      </w:ins>
    </w:p>
    <w:p w14:paraId="226426BB" w14:textId="2B018987" w:rsidR="00A06102" w:rsidRPr="00D26162" w:rsidRDefault="00A06102" w:rsidP="00A06102">
      <w:pPr>
        <w:ind w:firstLineChars="275" w:firstLine="660"/>
        <w:rPr>
          <w:ins w:id="2039" w:author="user" w:date="2025-02-24T18:00:00Z"/>
          <w:rFonts w:cs="Times New Roman"/>
          <w:szCs w:val="24"/>
          <w:lang w:val="ru-RU"/>
        </w:rPr>
      </w:pPr>
      <w:ins w:id="2040" w:author="user" w:date="2025-02-24T18:00:00Z">
        <w:r w:rsidRPr="00D26162">
          <w:rPr>
            <w:rFonts w:cs="Times New Roman"/>
            <w:szCs w:val="24"/>
            <w:lang w:val="ru-RU"/>
          </w:rPr>
          <w:t>Цвета банды этого предателя Ингвар не опознал. На стороне врага воевали тысячи подобных формирований; многие из них погибали практически сразу после основания, зато другие были практически такими же древними, как сами легионы, и все банды Хаоса не могла бы перечислить даже инквизиция. Эти предатели облачались в т</w:t>
        </w:r>
      </w:ins>
      <w:r w:rsidR="00BF2D7C" w:rsidRPr="00D26162">
        <w:rPr>
          <w:rFonts w:cs="Times New Roman"/>
          <w:szCs w:val="24"/>
          <w:lang w:val="ru-RU"/>
        </w:rPr>
        <w:t>е</w:t>
      </w:r>
      <w:ins w:id="2041" w:author="user" w:date="2025-02-24T18:00:00Z">
        <w:r w:rsidRPr="00D26162">
          <w:rPr>
            <w:rFonts w:cs="Times New Roman"/>
            <w:szCs w:val="24"/>
            <w:lang w:val="ru-RU"/>
          </w:rPr>
          <w:t>мно-зел</w:t>
        </w:r>
      </w:ins>
      <w:r w:rsidR="00BF2D7C" w:rsidRPr="00D26162">
        <w:rPr>
          <w:rFonts w:cs="Times New Roman"/>
          <w:szCs w:val="24"/>
          <w:lang w:val="ru-RU"/>
        </w:rPr>
        <w:t>е</w:t>
      </w:r>
      <w:ins w:id="2042" w:author="user" w:date="2025-02-24T18:00:00Z">
        <w:r w:rsidRPr="00D26162">
          <w:rPr>
            <w:rFonts w:cs="Times New Roman"/>
            <w:szCs w:val="24"/>
            <w:lang w:val="ru-RU"/>
          </w:rPr>
          <w:t>ные доспехи с золотой каймой, их шлемы украшали головы драконов и морды химер. На доспехах были нацарапаны нечестивые руны, глубоко врезанные в броню, а наплечники обтянуты вс</w:t>
        </w:r>
      </w:ins>
      <w:r w:rsidR="00BF2D7C" w:rsidRPr="00D26162">
        <w:rPr>
          <w:rFonts w:cs="Times New Roman"/>
          <w:szCs w:val="24"/>
          <w:lang w:val="ru-RU"/>
        </w:rPr>
        <w:t>е</w:t>
      </w:r>
      <w:ins w:id="2043" w:author="user" w:date="2025-02-24T18:00:00Z">
        <w:r w:rsidRPr="00D26162">
          <w:rPr>
            <w:rFonts w:cs="Times New Roman"/>
            <w:szCs w:val="24"/>
            <w:lang w:val="ru-RU"/>
          </w:rPr>
          <w:t xml:space="preserve"> ещ</w:t>
        </w:r>
      </w:ins>
      <w:r w:rsidR="00BF2D7C" w:rsidRPr="00D26162">
        <w:rPr>
          <w:rFonts w:cs="Times New Roman"/>
          <w:szCs w:val="24"/>
          <w:lang w:val="ru-RU"/>
        </w:rPr>
        <w:t>е</w:t>
      </w:r>
      <w:ins w:id="2044" w:author="user" w:date="2025-02-24T18:00:00Z">
        <w:r w:rsidRPr="00D26162">
          <w:rPr>
            <w:rFonts w:cs="Times New Roman"/>
            <w:szCs w:val="24"/>
            <w:lang w:val="ru-RU"/>
          </w:rPr>
          <w:t xml:space="preserve"> </w:t>
        </w:r>
      </w:ins>
      <w:r w:rsidR="00075D02">
        <w:rPr>
          <w:rFonts w:cs="Times New Roman"/>
          <w:szCs w:val="24"/>
          <w:lang w:val="ru-RU"/>
        </w:rPr>
        <w:t>лосн</w:t>
      </w:r>
      <w:ins w:id="2045" w:author="user" w:date="2025-02-24T18:00:00Z">
        <w:r w:rsidRPr="00D26162">
          <w:rPr>
            <w:rFonts w:cs="Times New Roman"/>
            <w:szCs w:val="24"/>
            <w:lang w:val="ru-RU"/>
          </w:rPr>
          <w:t>ящей</w:t>
        </w:r>
      </w:ins>
      <w:r w:rsidR="00075D02">
        <w:rPr>
          <w:rFonts w:cs="Times New Roman"/>
          <w:szCs w:val="24"/>
          <w:lang w:val="ru-RU"/>
        </w:rPr>
        <w:t>ся</w:t>
      </w:r>
      <w:ins w:id="2046" w:author="user" w:date="2025-02-24T18:00:00Z">
        <w:r w:rsidRPr="00D26162">
          <w:rPr>
            <w:rFonts w:cs="Times New Roman"/>
            <w:szCs w:val="24"/>
            <w:lang w:val="ru-RU"/>
          </w:rPr>
          <w:t xml:space="preserve"> кожей, которая шелестела и хлопала при движении. На вооружении у предателей были болтеры и цепные мечи — чудовищно извращ</w:t>
        </w:r>
      </w:ins>
      <w:r w:rsidR="00BF2D7C" w:rsidRPr="00D26162">
        <w:rPr>
          <w:rFonts w:cs="Times New Roman"/>
          <w:szCs w:val="24"/>
          <w:lang w:val="ru-RU"/>
        </w:rPr>
        <w:t>е</w:t>
      </w:r>
      <w:ins w:id="2047" w:author="user" w:date="2025-02-24T18:00:00Z">
        <w:r w:rsidRPr="00D26162">
          <w:rPr>
            <w:rFonts w:cs="Times New Roman"/>
            <w:szCs w:val="24"/>
            <w:lang w:val="ru-RU"/>
          </w:rPr>
          <w:t>нные варианты священного оружия, которому падшие кузнецы войны придали звероподобные формы. Доспехи стенали и скрежетали, будто души убитых вс</w:t>
        </w:r>
      </w:ins>
      <w:r w:rsidR="00BF2D7C" w:rsidRPr="00D26162">
        <w:rPr>
          <w:rFonts w:cs="Times New Roman"/>
          <w:szCs w:val="24"/>
          <w:lang w:val="ru-RU"/>
        </w:rPr>
        <w:t>е</w:t>
      </w:r>
      <w:ins w:id="2048" w:author="user" w:date="2025-02-24T18:00:00Z">
        <w:r w:rsidRPr="00D26162">
          <w:rPr>
            <w:rFonts w:cs="Times New Roman"/>
            <w:szCs w:val="24"/>
            <w:lang w:val="ru-RU"/>
          </w:rPr>
          <w:t xml:space="preserve"> ещ</w:t>
        </w:r>
      </w:ins>
      <w:r w:rsidR="00BF2D7C" w:rsidRPr="00D26162">
        <w:rPr>
          <w:rFonts w:cs="Times New Roman"/>
          <w:szCs w:val="24"/>
          <w:lang w:val="ru-RU"/>
        </w:rPr>
        <w:t>е</w:t>
      </w:r>
      <w:ins w:id="2049" w:author="user" w:date="2025-02-24T18:00:00Z">
        <w:r w:rsidRPr="00D26162">
          <w:rPr>
            <w:rFonts w:cs="Times New Roman"/>
            <w:szCs w:val="24"/>
            <w:lang w:val="ru-RU"/>
          </w:rPr>
          <w:t xml:space="preserve"> были заперты в сочленениях, а </w:t>
        </w:r>
      </w:ins>
      <w:r w:rsidR="00075D02">
        <w:rPr>
          <w:rFonts w:cs="Times New Roman"/>
          <w:szCs w:val="24"/>
          <w:lang w:val="ru-RU"/>
        </w:rPr>
        <w:t>перед ними</w:t>
      </w:r>
      <w:ins w:id="2050" w:author="user" w:date="2025-02-24T18:00:00Z">
        <w:r w:rsidRPr="00D26162">
          <w:rPr>
            <w:rFonts w:cs="Times New Roman"/>
            <w:szCs w:val="24"/>
            <w:lang w:val="ru-RU"/>
          </w:rPr>
          <w:t xml:space="preserve"> витал холодный запашок </w:t>
        </w:r>
        <w:proofErr w:type="spellStart"/>
        <w:r w:rsidRPr="00D26162">
          <w:rPr>
            <w:rFonts w:cs="Times New Roman"/>
            <w:szCs w:val="24"/>
            <w:lang w:val="ru-RU"/>
          </w:rPr>
          <w:t>подтухшего</w:t>
        </w:r>
        <w:proofErr w:type="spellEnd"/>
        <w:r w:rsidRPr="00D26162">
          <w:rPr>
            <w:rFonts w:cs="Times New Roman"/>
            <w:szCs w:val="24"/>
            <w:lang w:val="ru-RU"/>
          </w:rPr>
          <w:t xml:space="preserve"> мяса.</w:t>
        </w:r>
      </w:ins>
    </w:p>
    <w:p w14:paraId="772EA7B3" w14:textId="7AEBD0CE" w:rsidR="00A06102" w:rsidRPr="00D26162" w:rsidRDefault="00A06102" w:rsidP="00A06102">
      <w:pPr>
        <w:ind w:firstLineChars="275" w:firstLine="660"/>
        <w:rPr>
          <w:ins w:id="2051" w:author="user" w:date="2025-02-24T18:00:00Z"/>
          <w:rFonts w:cs="Times New Roman"/>
          <w:szCs w:val="24"/>
          <w:lang w:val="ru-RU"/>
        </w:rPr>
      </w:pPr>
      <w:proofErr w:type="spellStart"/>
      <w:ins w:id="2052" w:author="user" w:date="2025-02-24T18:00:00Z">
        <w:r w:rsidRPr="00D26162">
          <w:rPr>
            <w:rFonts w:cs="Times New Roman"/>
            <w:szCs w:val="24"/>
            <w:lang w:val="ru-RU"/>
          </w:rPr>
          <w:t>Ольгейр</w:t>
        </w:r>
        <w:proofErr w:type="spellEnd"/>
        <w:r w:rsidRPr="00D26162">
          <w:rPr>
            <w:rFonts w:cs="Times New Roman"/>
            <w:szCs w:val="24"/>
            <w:lang w:val="ru-RU"/>
          </w:rPr>
          <w:t xml:space="preserve"> и </w:t>
        </w:r>
        <w:proofErr w:type="spellStart"/>
        <w:r w:rsidRPr="00D26162">
          <w:rPr>
            <w:rFonts w:cs="Times New Roman"/>
            <w:szCs w:val="24"/>
            <w:lang w:val="ru-RU"/>
          </w:rPr>
          <w:t>Хафлои</w:t>
        </w:r>
        <w:proofErr w:type="spellEnd"/>
        <w:r w:rsidRPr="00D26162">
          <w:rPr>
            <w:rFonts w:cs="Times New Roman"/>
            <w:szCs w:val="24"/>
            <w:lang w:val="ru-RU"/>
          </w:rPr>
          <w:t xml:space="preserve"> немедленно открыли огонь, отмахнувшись от мелкой ш</w:t>
        </w:r>
      </w:ins>
      <w:r w:rsidR="00075D02">
        <w:rPr>
          <w:rFonts w:cs="Times New Roman"/>
          <w:szCs w:val="24"/>
          <w:lang w:val="ru-RU"/>
        </w:rPr>
        <w:t>ушеры</w:t>
      </w:r>
      <w:ins w:id="2053" w:author="user" w:date="2025-02-24T18:00:00Z">
        <w:r w:rsidRPr="00D26162">
          <w:rPr>
            <w:rFonts w:cs="Times New Roman"/>
            <w:szCs w:val="24"/>
            <w:lang w:val="ru-RU"/>
          </w:rPr>
          <w:t xml:space="preserve">, и направили </w:t>
        </w:r>
        <w:proofErr w:type="spellStart"/>
        <w:r w:rsidRPr="00D26162">
          <w:rPr>
            <w:rFonts w:cs="Times New Roman"/>
            <w:szCs w:val="24"/>
            <w:lang w:val="ru-RU"/>
          </w:rPr>
          <w:t>болтерные</w:t>
        </w:r>
        <w:proofErr w:type="spellEnd"/>
        <w:r w:rsidRPr="00D26162">
          <w:rPr>
            <w:rFonts w:cs="Times New Roman"/>
            <w:szCs w:val="24"/>
            <w:lang w:val="ru-RU"/>
          </w:rPr>
          <w:t xml:space="preserve"> снаряды на реальную угрозу. Еретики-астартес повели ответную стрельбу, прикрываясь колоннами и «живыми щитами» из смертных </w:t>
        </w:r>
      </w:ins>
      <w:r w:rsidR="00075D02">
        <w:rPr>
          <w:rFonts w:cs="Times New Roman"/>
          <w:szCs w:val="24"/>
          <w:lang w:val="ru-RU"/>
        </w:rPr>
        <w:t>прихвостней</w:t>
      </w:r>
      <w:ins w:id="2054" w:author="user" w:date="2025-02-24T18:00:00Z">
        <w:r w:rsidRPr="00D26162">
          <w:rPr>
            <w:rFonts w:cs="Times New Roman"/>
            <w:szCs w:val="24"/>
            <w:lang w:val="ru-RU"/>
          </w:rPr>
          <w:t xml:space="preserve"> — зал снова наполнился грохотом битвы. Из-за пыли и темноты трудно было сказать, сколько их — по меньшей мере четверо, а может, и больше. Вероятно, подкрепление было неподал</w:t>
        </w:r>
      </w:ins>
      <w:r w:rsidR="00BF2D7C" w:rsidRPr="00D26162">
        <w:rPr>
          <w:rFonts w:cs="Times New Roman"/>
          <w:szCs w:val="24"/>
          <w:lang w:val="ru-RU"/>
        </w:rPr>
        <w:t>е</w:t>
      </w:r>
      <w:ins w:id="2055" w:author="user" w:date="2025-02-24T18:00:00Z">
        <w:r w:rsidRPr="00D26162">
          <w:rPr>
            <w:rFonts w:cs="Times New Roman"/>
            <w:szCs w:val="24"/>
            <w:lang w:val="ru-RU"/>
          </w:rPr>
          <w:t>ку.</w:t>
        </w:r>
      </w:ins>
    </w:p>
    <w:p w14:paraId="53E48113" w14:textId="77777777" w:rsidR="00A06102" w:rsidRPr="00D26162" w:rsidRDefault="00A06102" w:rsidP="00A06102">
      <w:pPr>
        <w:ind w:firstLineChars="275" w:firstLine="660"/>
        <w:rPr>
          <w:ins w:id="2056" w:author="user" w:date="2025-02-24T18:00:00Z"/>
          <w:rFonts w:cs="Times New Roman"/>
          <w:szCs w:val="24"/>
          <w:lang w:val="ru-RU"/>
        </w:rPr>
      </w:pPr>
      <w:ins w:id="2057" w:author="user" w:date="2025-02-24T18:00:00Z">
        <w:r w:rsidRPr="00D26162">
          <w:rPr>
            <w:rFonts w:cs="Times New Roman"/>
            <w:szCs w:val="24"/>
            <w:lang w:val="ru-RU"/>
          </w:rPr>
          <w:t xml:space="preserve">Ингвар бросился к баррикаде, вытаскивая болтер, но </w:t>
        </w:r>
        <w:proofErr w:type="spellStart"/>
        <w:r w:rsidRPr="00D26162">
          <w:rPr>
            <w:rFonts w:cs="Times New Roman"/>
            <w:szCs w:val="24"/>
            <w:lang w:val="ru-RU"/>
          </w:rPr>
          <w:t>Гуннлаугур</w:t>
        </w:r>
        <w:proofErr w:type="spellEnd"/>
        <w:r w:rsidRPr="00D26162">
          <w:rPr>
            <w:rFonts w:cs="Times New Roman"/>
            <w:szCs w:val="24"/>
            <w:lang w:val="ru-RU"/>
          </w:rPr>
          <w:t xml:space="preserve"> поймал его за запястье.</w:t>
        </w:r>
      </w:ins>
    </w:p>
    <w:p w14:paraId="0038AA45" w14:textId="77777777" w:rsidR="00A06102" w:rsidRPr="00D26162" w:rsidRDefault="00A06102" w:rsidP="00A06102">
      <w:pPr>
        <w:ind w:firstLineChars="275" w:firstLine="660"/>
        <w:rPr>
          <w:ins w:id="2058" w:author="user" w:date="2025-02-24T18:00:00Z"/>
          <w:rFonts w:cs="Times New Roman"/>
          <w:szCs w:val="24"/>
          <w:lang w:val="ru-RU"/>
        </w:rPr>
      </w:pPr>
      <w:ins w:id="2059" w:author="user" w:date="2025-02-24T18:00:00Z">
        <w:r w:rsidRPr="00D26162">
          <w:rPr>
            <w:rFonts w:cs="Times New Roman"/>
            <w:szCs w:val="24"/>
            <w:lang w:val="ru-RU"/>
          </w:rPr>
          <w:t xml:space="preserve">— Нет, брат, — прорычал </w:t>
        </w:r>
        <w:proofErr w:type="spellStart"/>
        <w:r w:rsidRPr="00D26162">
          <w:rPr>
            <w:rFonts w:cs="Times New Roman"/>
            <w:szCs w:val="24"/>
            <w:lang w:val="ru-RU"/>
          </w:rPr>
          <w:t>варанги</w:t>
        </w:r>
        <w:proofErr w:type="spellEnd"/>
        <w:r w:rsidRPr="00D26162">
          <w:rPr>
            <w:rFonts w:cs="Times New Roman"/>
            <w:szCs w:val="24"/>
            <w:lang w:val="ru-RU"/>
          </w:rPr>
          <w:t>. — Нет времени.</w:t>
        </w:r>
      </w:ins>
    </w:p>
    <w:p w14:paraId="18E8CFEB" w14:textId="77777777" w:rsidR="00A06102" w:rsidRPr="00D26162" w:rsidRDefault="00A06102" w:rsidP="00A06102">
      <w:pPr>
        <w:ind w:firstLineChars="275" w:firstLine="660"/>
        <w:rPr>
          <w:ins w:id="2060" w:author="user" w:date="2025-02-24T18:00:00Z"/>
          <w:rFonts w:cs="Times New Roman"/>
          <w:szCs w:val="24"/>
          <w:lang w:val="ru-RU"/>
        </w:rPr>
      </w:pPr>
      <w:ins w:id="2061" w:author="user" w:date="2025-02-24T18:00:00Z">
        <w:r w:rsidRPr="00D26162">
          <w:rPr>
            <w:rFonts w:cs="Times New Roman"/>
            <w:szCs w:val="24"/>
            <w:lang w:val="ru-RU"/>
          </w:rPr>
          <w:t>Еретики-астартес неуклонно подходили к ним под градом лазерных лучей и болтов.</w:t>
        </w:r>
      </w:ins>
    </w:p>
    <w:p w14:paraId="367D1C5A" w14:textId="77777777" w:rsidR="00A06102" w:rsidRPr="00D26162" w:rsidRDefault="00A06102" w:rsidP="00A06102">
      <w:pPr>
        <w:ind w:firstLineChars="275" w:firstLine="660"/>
        <w:rPr>
          <w:ins w:id="2062" w:author="user" w:date="2025-02-24T18:00:00Z"/>
          <w:rFonts w:cs="Times New Roman"/>
          <w:szCs w:val="24"/>
          <w:lang w:val="ru-RU"/>
        </w:rPr>
      </w:pPr>
      <w:ins w:id="2063" w:author="user" w:date="2025-02-24T18:00:00Z">
        <w:r w:rsidRPr="00D26162">
          <w:rPr>
            <w:rFonts w:cs="Times New Roman"/>
            <w:szCs w:val="24"/>
            <w:lang w:val="ru-RU"/>
          </w:rPr>
          <w:t xml:space="preserve">— Они же прорвутся, — запротестовал Ингвар. — Тогда давай за остальными… </w:t>
        </w:r>
      </w:ins>
    </w:p>
    <w:p w14:paraId="78B57074" w14:textId="6BA89D73" w:rsidR="00A06102" w:rsidRPr="00D26162" w:rsidRDefault="00A06102" w:rsidP="00A06102">
      <w:pPr>
        <w:ind w:firstLineChars="275" w:firstLine="660"/>
        <w:rPr>
          <w:ins w:id="2064" w:author="user" w:date="2025-02-24T18:00:00Z"/>
          <w:rFonts w:cs="Times New Roman"/>
          <w:szCs w:val="24"/>
          <w:lang w:val="ru-RU"/>
        </w:rPr>
      </w:pPr>
      <w:ins w:id="2065" w:author="user" w:date="2025-02-24T18:00:00Z">
        <w:r w:rsidRPr="00D26162">
          <w:rPr>
            <w:rFonts w:cs="Times New Roman"/>
            <w:szCs w:val="24"/>
            <w:lang w:val="ru-RU"/>
          </w:rPr>
          <w:t>— Да</w:t>
        </w:r>
      </w:ins>
      <w:r w:rsidR="00075D02">
        <w:rPr>
          <w:rFonts w:cs="Times New Roman"/>
          <w:szCs w:val="24"/>
          <w:lang w:val="ru-RU"/>
        </w:rPr>
        <w:t>вай</w:t>
      </w:r>
      <w:ins w:id="2066" w:author="user" w:date="2025-02-24T18:00:00Z">
        <w:r w:rsidRPr="00D26162">
          <w:rPr>
            <w:rFonts w:cs="Times New Roman"/>
            <w:szCs w:val="24"/>
            <w:lang w:val="ru-RU"/>
          </w:rPr>
          <w:t>. А я их задержу.</w:t>
        </w:r>
      </w:ins>
    </w:p>
    <w:p w14:paraId="63A81AA8" w14:textId="7F9BBADB" w:rsidR="00A06102" w:rsidRPr="00D26162" w:rsidRDefault="00A06102" w:rsidP="00A06102">
      <w:pPr>
        <w:ind w:firstLineChars="275" w:firstLine="660"/>
        <w:rPr>
          <w:ins w:id="2067" w:author="user" w:date="2025-02-24T18:00:00Z"/>
          <w:rFonts w:cs="Times New Roman"/>
          <w:szCs w:val="24"/>
          <w:lang w:val="ru-RU"/>
        </w:rPr>
      </w:pPr>
      <w:ins w:id="2068" w:author="user" w:date="2025-02-24T18:00:00Z">
        <w:r w:rsidRPr="00D26162">
          <w:rPr>
            <w:rFonts w:cs="Times New Roman"/>
            <w:szCs w:val="24"/>
            <w:lang w:val="ru-RU"/>
          </w:rPr>
          <w:t>На мгновение Ингвару показалось, что он говорит это несерь</w:t>
        </w:r>
      </w:ins>
      <w:r w:rsidR="00BF2D7C" w:rsidRPr="00D26162">
        <w:rPr>
          <w:rFonts w:cs="Times New Roman"/>
          <w:szCs w:val="24"/>
          <w:lang w:val="ru-RU"/>
        </w:rPr>
        <w:t>е</w:t>
      </w:r>
      <w:ins w:id="2069" w:author="user" w:date="2025-02-24T18:00:00Z">
        <w:r w:rsidRPr="00D26162">
          <w:rPr>
            <w:rFonts w:cs="Times New Roman"/>
            <w:szCs w:val="24"/>
            <w:lang w:val="ru-RU"/>
          </w:rPr>
          <w:t xml:space="preserve">зно. Ингвар хотел было дойти до баррикады и присоединиться к обороне, но </w:t>
        </w:r>
        <w:proofErr w:type="spellStart"/>
        <w:r w:rsidRPr="00D26162">
          <w:rPr>
            <w:rFonts w:cs="Times New Roman"/>
            <w:szCs w:val="24"/>
            <w:lang w:val="ru-RU"/>
          </w:rPr>
          <w:t>Гуннлаугур</w:t>
        </w:r>
        <w:proofErr w:type="spellEnd"/>
        <w:r w:rsidRPr="00D26162">
          <w:rPr>
            <w:rFonts w:cs="Times New Roman"/>
            <w:szCs w:val="24"/>
            <w:lang w:val="ru-RU"/>
          </w:rPr>
          <w:t xml:space="preserve"> быстро схватил его. Боги, Волчья Гвардия была сильна.</w:t>
        </w:r>
      </w:ins>
    </w:p>
    <w:p w14:paraId="43139D6F" w14:textId="364C8E85" w:rsidR="00A06102" w:rsidRPr="00D26162" w:rsidRDefault="00A06102" w:rsidP="00A06102">
      <w:pPr>
        <w:ind w:firstLineChars="275" w:firstLine="660"/>
        <w:rPr>
          <w:ins w:id="2070" w:author="user" w:date="2025-02-24T18:00:00Z"/>
          <w:rFonts w:cs="Times New Roman"/>
          <w:szCs w:val="24"/>
          <w:lang w:val="ru-RU"/>
        </w:rPr>
      </w:pPr>
      <w:ins w:id="2071" w:author="user" w:date="2025-02-24T18:00:00Z">
        <w:r w:rsidRPr="00D26162">
          <w:rPr>
            <w:rFonts w:cs="Times New Roman"/>
            <w:szCs w:val="24"/>
            <w:lang w:val="ru-RU"/>
          </w:rPr>
          <w:t xml:space="preserve">— </w:t>
        </w:r>
        <w:proofErr w:type="spellStart"/>
        <w:r w:rsidRPr="00D26162">
          <w:rPr>
            <w:rFonts w:cs="Times New Roman"/>
            <w:szCs w:val="24"/>
            <w:lang w:val="ru-RU"/>
          </w:rPr>
          <w:t>Фъольнир</w:t>
        </w:r>
        <w:proofErr w:type="spellEnd"/>
        <w:r w:rsidRPr="00D26162">
          <w:rPr>
            <w:rFonts w:cs="Times New Roman"/>
            <w:szCs w:val="24"/>
            <w:lang w:val="ru-RU"/>
          </w:rPr>
          <w:t xml:space="preserve"> должен продвигаться, — сказал </w:t>
        </w:r>
        <w:proofErr w:type="spellStart"/>
        <w:r w:rsidRPr="00D26162">
          <w:rPr>
            <w:rFonts w:cs="Times New Roman"/>
            <w:szCs w:val="24"/>
            <w:lang w:val="ru-RU"/>
          </w:rPr>
          <w:t>Гуннлаугур</w:t>
        </w:r>
        <w:proofErr w:type="spellEnd"/>
        <w:r w:rsidRPr="00D26162">
          <w:rPr>
            <w:rFonts w:cs="Times New Roman"/>
            <w:szCs w:val="24"/>
            <w:lang w:val="ru-RU"/>
          </w:rPr>
          <w:t>. — Рагнар уже близко, твоя задача — довести его туда. За этим мы сюда пришли. Вс</w:t>
        </w:r>
      </w:ins>
      <w:r w:rsidR="00BF2D7C" w:rsidRPr="00D26162">
        <w:rPr>
          <w:rFonts w:cs="Times New Roman"/>
          <w:szCs w:val="24"/>
          <w:lang w:val="ru-RU"/>
        </w:rPr>
        <w:t>е</w:t>
      </w:r>
      <w:ins w:id="2072" w:author="user" w:date="2025-02-24T18:00:00Z">
        <w:r w:rsidRPr="00D26162">
          <w:rPr>
            <w:rFonts w:cs="Times New Roman"/>
            <w:szCs w:val="24"/>
            <w:lang w:val="ru-RU"/>
          </w:rPr>
          <w:t xml:space="preserve"> остальное... неважно.</w:t>
        </w:r>
      </w:ins>
    </w:p>
    <w:p w14:paraId="628B9592" w14:textId="676BA7DB" w:rsidR="00A06102" w:rsidRPr="00D26162" w:rsidRDefault="00A06102" w:rsidP="00A06102">
      <w:pPr>
        <w:ind w:firstLineChars="275" w:firstLine="660"/>
        <w:rPr>
          <w:ins w:id="2073" w:author="user" w:date="2025-02-24T18:00:00Z"/>
          <w:rFonts w:cs="Times New Roman"/>
          <w:szCs w:val="24"/>
          <w:lang w:val="ru-RU"/>
        </w:rPr>
      </w:pPr>
      <w:ins w:id="2074" w:author="user" w:date="2025-02-24T18:00:00Z">
        <w:r w:rsidRPr="00D26162">
          <w:rPr>
            <w:rFonts w:cs="Times New Roman"/>
            <w:szCs w:val="24"/>
            <w:lang w:val="ru-RU"/>
          </w:rPr>
          <w:t>Ингвар ещ</w:t>
        </w:r>
      </w:ins>
      <w:r w:rsidR="00BF2D7C" w:rsidRPr="00D26162">
        <w:rPr>
          <w:rFonts w:cs="Times New Roman"/>
          <w:szCs w:val="24"/>
          <w:lang w:val="ru-RU"/>
        </w:rPr>
        <w:t>е</w:t>
      </w:r>
      <w:ins w:id="2075" w:author="user" w:date="2025-02-24T18:00:00Z">
        <w:r w:rsidRPr="00D26162">
          <w:rPr>
            <w:rFonts w:cs="Times New Roman"/>
            <w:szCs w:val="24"/>
            <w:lang w:val="ru-RU"/>
          </w:rPr>
          <w:t xml:space="preserve"> мгновение смотрел на </w:t>
        </w:r>
        <w:proofErr w:type="spellStart"/>
        <w:r w:rsidRPr="00D26162">
          <w:rPr>
            <w:rFonts w:cs="Times New Roman"/>
            <w:szCs w:val="24"/>
            <w:lang w:val="ru-RU"/>
          </w:rPr>
          <w:t>варанги</w:t>
        </w:r>
        <w:proofErr w:type="spellEnd"/>
        <w:r w:rsidRPr="00D26162">
          <w:rPr>
            <w:rFonts w:cs="Times New Roman"/>
            <w:szCs w:val="24"/>
            <w:lang w:val="ru-RU"/>
          </w:rPr>
          <w:t xml:space="preserve">. Он едва удержался от того, чтобы снова не возразить, и даже хотел спросить, не было ли это своего рода жестом искупления за гибель </w:t>
        </w:r>
      </w:ins>
      <w:proofErr w:type="spellStart"/>
      <w:r w:rsidR="00BF2D7C" w:rsidRPr="00D26162">
        <w:rPr>
          <w:rFonts w:cs="Times New Roman"/>
          <w:szCs w:val="24"/>
          <w:lang w:val="ru-RU"/>
        </w:rPr>
        <w:t>Ёрундур</w:t>
      </w:r>
      <w:ins w:id="2076" w:author="user" w:date="2025-02-24T18:00:00Z">
        <w:r w:rsidRPr="00D26162">
          <w:rPr>
            <w:rFonts w:cs="Times New Roman"/>
            <w:szCs w:val="24"/>
            <w:lang w:val="ru-RU"/>
          </w:rPr>
          <w:t>а</w:t>
        </w:r>
        <w:proofErr w:type="spellEnd"/>
        <w:r w:rsidRPr="00D26162">
          <w:rPr>
            <w:rFonts w:cs="Times New Roman"/>
            <w:szCs w:val="24"/>
            <w:lang w:val="ru-RU"/>
          </w:rPr>
          <w:t xml:space="preserve">, за то, что </w:t>
        </w:r>
        <w:proofErr w:type="spellStart"/>
        <w:r w:rsidRPr="00D26162">
          <w:rPr>
            <w:rFonts w:cs="Times New Roman"/>
            <w:szCs w:val="24"/>
            <w:lang w:val="ru-RU"/>
          </w:rPr>
          <w:t>Гуннлаугур</w:t>
        </w:r>
        <w:proofErr w:type="spellEnd"/>
        <w:r w:rsidRPr="00D26162">
          <w:rPr>
            <w:rFonts w:cs="Times New Roman"/>
            <w:szCs w:val="24"/>
            <w:lang w:val="ru-RU"/>
          </w:rPr>
          <w:t xml:space="preserve"> тогда не успел, но отогнал эту мысль так же быстро, как она и пришла.</w:t>
        </w:r>
      </w:ins>
    </w:p>
    <w:p w14:paraId="1FF5F19C" w14:textId="4DC59D1E" w:rsidR="00A06102" w:rsidRPr="00D26162" w:rsidRDefault="00A06102" w:rsidP="00A06102">
      <w:pPr>
        <w:ind w:firstLineChars="275" w:firstLine="660"/>
        <w:rPr>
          <w:ins w:id="2077" w:author="user" w:date="2025-02-24T18:00:00Z"/>
          <w:rFonts w:cs="Times New Roman"/>
          <w:szCs w:val="24"/>
          <w:lang w:val="ru-RU"/>
        </w:rPr>
      </w:pPr>
      <w:proofErr w:type="spellStart"/>
      <w:ins w:id="2078" w:author="user" w:date="2025-02-24T18:00:00Z">
        <w:r w:rsidRPr="00D26162">
          <w:rPr>
            <w:rFonts w:cs="Times New Roman"/>
            <w:szCs w:val="24"/>
            <w:lang w:val="ru-RU"/>
          </w:rPr>
          <w:lastRenderedPageBreak/>
          <w:t>Гуннлаугур</w:t>
        </w:r>
        <w:proofErr w:type="spellEnd"/>
        <w:r w:rsidRPr="00D26162">
          <w:rPr>
            <w:rFonts w:cs="Times New Roman"/>
            <w:szCs w:val="24"/>
            <w:lang w:val="ru-RU"/>
          </w:rPr>
          <w:t xml:space="preserve"> был прав. Если космодесантников Хаоса не остановить, те прорвут оборону и свяжут их боем. Рано или поздно прид</w:t>
        </w:r>
      </w:ins>
      <w:r w:rsidR="00BF2D7C" w:rsidRPr="00D26162">
        <w:rPr>
          <w:rFonts w:cs="Times New Roman"/>
          <w:szCs w:val="24"/>
          <w:lang w:val="ru-RU"/>
        </w:rPr>
        <w:t>е</w:t>
      </w:r>
      <w:ins w:id="2079" w:author="user" w:date="2025-02-24T18:00:00Z">
        <w:r w:rsidRPr="00D26162">
          <w:rPr>
            <w:rFonts w:cs="Times New Roman"/>
            <w:szCs w:val="24"/>
            <w:lang w:val="ru-RU"/>
          </w:rPr>
          <w:t>тся отступить, в конечном итоге угодив туда, где не будет ни укрытия, ни поддержки, ни надежды. Здесь, по крайней мере, был шанс задержать противников хоть ненадолго.</w:t>
        </w:r>
      </w:ins>
    </w:p>
    <w:p w14:paraId="3942B2E8" w14:textId="77777777" w:rsidR="00A06102" w:rsidRPr="00D26162" w:rsidRDefault="00A06102" w:rsidP="00A06102">
      <w:pPr>
        <w:ind w:firstLineChars="275" w:firstLine="660"/>
        <w:rPr>
          <w:ins w:id="2080" w:author="user" w:date="2025-02-24T18:00:00Z"/>
          <w:rFonts w:cs="Times New Roman"/>
          <w:szCs w:val="24"/>
          <w:lang w:val="ru-RU"/>
        </w:rPr>
      </w:pPr>
      <w:ins w:id="2081" w:author="user" w:date="2025-02-24T18:00:00Z">
        <w:r w:rsidRPr="00D26162">
          <w:rPr>
            <w:rFonts w:cs="Times New Roman"/>
            <w:szCs w:val="24"/>
            <w:lang w:val="ru-RU"/>
          </w:rPr>
          <w:t xml:space="preserve">Ингвар оглянулся в поисках Бальдра, но тот уже скрылся из виду. По залу носились эхо выстрелов, хор перекрывающих друг друга ударов и осколки, от которых куски каменной кладки вылетали из опор, а в камнебетонных стенах образовались борозды. </w:t>
        </w:r>
        <w:proofErr w:type="spellStart"/>
        <w:r w:rsidRPr="00D26162">
          <w:rPr>
            <w:rFonts w:cs="Times New Roman"/>
            <w:szCs w:val="24"/>
            <w:lang w:val="ru-RU"/>
          </w:rPr>
          <w:t>Ольгейру</w:t>
        </w:r>
        <w:proofErr w:type="spellEnd"/>
        <w:r w:rsidRPr="00D26162">
          <w:rPr>
            <w:rFonts w:cs="Times New Roman"/>
            <w:szCs w:val="24"/>
            <w:lang w:val="ru-RU"/>
          </w:rPr>
          <w:t xml:space="preserve"> и </w:t>
        </w:r>
        <w:proofErr w:type="spellStart"/>
        <w:r w:rsidRPr="00D26162">
          <w:rPr>
            <w:rFonts w:cs="Times New Roman"/>
            <w:szCs w:val="24"/>
            <w:lang w:val="ru-RU"/>
          </w:rPr>
          <w:t>Хафлои</w:t>
        </w:r>
        <w:proofErr w:type="spellEnd"/>
        <w:r w:rsidRPr="00D26162">
          <w:rPr>
            <w:rFonts w:cs="Times New Roman"/>
            <w:szCs w:val="24"/>
            <w:lang w:val="ru-RU"/>
          </w:rPr>
          <w:t xml:space="preserve"> пришлось бы приказать уйти: получив шанс встретиться лицом к лицу с </w:t>
        </w:r>
        <w:proofErr w:type="spellStart"/>
        <w:r w:rsidRPr="00D26162">
          <w:rPr>
            <w:rFonts w:cs="Times New Roman"/>
            <w:szCs w:val="24"/>
            <w:lang w:val="ru-RU"/>
          </w:rPr>
          <w:t>Архиврагом</w:t>
        </w:r>
        <w:proofErr w:type="spellEnd"/>
        <w:r w:rsidRPr="00D26162">
          <w:rPr>
            <w:rFonts w:cs="Times New Roman"/>
            <w:szCs w:val="24"/>
            <w:lang w:val="ru-RU"/>
          </w:rPr>
          <w:t>, они не захотели бы отступить ни на пядь.</w:t>
        </w:r>
      </w:ins>
    </w:p>
    <w:p w14:paraId="4ED641D3" w14:textId="77777777" w:rsidR="00A06102" w:rsidRPr="00D26162" w:rsidRDefault="00A06102" w:rsidP="00A06102">
      <w:pPr>
        <w:ind w:firstLineChars="275" w:firstLine="660"/>
        <w:rPr>
          <w:ins w:id="2082" w:author="user" w:date="2025-02-24T18:00:00Z"/>
          <w:rFonts w:cs="Times New Roman"/>
          <w:szCs w:val="24"/>
          <w:lang w:val="ru-RU"/>
        </w:rPr>
      </w:pPr>
      <w:ins w:id="2083" w:author="user" w:date="2025-02-24T18:00:00Z">
        <w:r w:rsidRPr="00D26162">
          <w:rPr>
            <w:rFonts w:cs="Times New Roman"/>
            <w:szCs w:val="24"/>
            <w:lang w:val="ru-RU"/>
          </w:rPr>
          <w:t xml:space="preserve">Ингвар повернулся к </w:t>
        </w:r>
        <w:proofErr w:type="spellStart"/>
        <w:r w:rsidRPr="00D26162">
          <w:rPr>
            <w:rFonts w:cs="Times New Roman"/>
            <w:szCs w:val="24"/>
            <w:lang w:val="ru-RU"/>
          </w:rPr>
          <w:t>Гуннлаугуру</w:t>
        </w:r>
        <w:proofErr w:type="spellEnd"/>
        <w:r w:rsidRPr="00D26162">
          <w:rPr>
            <w:rFonts w:cs="Times New Roman"/>
            <w:szCs w:val="24"/>
            <w:lang w:val="ru-RU"/>
          </w:rPr>
          <w:t>. Было что-то в его поведении, что-то такое, что заставило Ингвара насторожиться. Возможно, нетерпение.</w:t>
        </w:r>
      </w:ins>
    </w:p>
    <w:p w14:paraId="0CA829CD" w14:textId="77777777" w:rsidR="00A06102" w:rsidRPr="00D26162" w:rsidRDefault="00A06102" w:rsidP="00A06102">
      <w:pPr>
        <w:ind w:firstLineChars="275" w:firstLine="660"/>
        <w:rPr>
          <w:ins w:id="2084" w:author="user" w:date="2025-02-24T18:00:00Z"/>
          <w:rFonts w:cs="Times New Roman"/>
          <w:szCs w:val="24"/>
          <w:lang w:val="ru-RU"/>
        </w:rPr>
      </w:pPr>
      <w:ins w:id="2085" w:author="user" w:date="2025-02-24T18:00:00Z">
        <w:r w:rsidRPr="00D26162">
          <w:rPr>
            <w:rFonts w:cs="Times New Roman"/>
            <w:szCs w:val="24"/>
            <w:lang w:val="ru-RU"/>
          </w:rPr>
          <w:t xml:space="preserve">Он отнял руку, убрал болтер и потянулся за клинком. </w:t>
        </w:r>
      </w:ins>
    </w:p>
    <w:p w14:paraId="2A585166" w14:textId="77777777" w:rsidR="00A06102" w:rsidRPr="00D26162" w:rsidRDefault="00A06102" w:rsidP="00A06102">
      <w:pPr>
        <w:ind w:firstLineChars="275" w:firstLine="660"/>
        <w:rPr>
          <w:ins w:id="2086" w:author="user" w:date="2025-02-24T18:00:00Z"/>
          <w:rFonts w:cs="Times New Roman"/>
          <w:szCs w:val="24"/>
          <w:lang w:val="ru-RU"/>
        </w:rPr>
      </w:pPr>
      <w:ins w:id="2087" w:author="user" w:date="2025-02-24T18:00:00Z">
        <w:r w:rsidRPr="00D26162">
          <w:rPr>
            <w:rFonts w:cs="Times New Roman"/>
            <w:szCs w:val="24"/>
            <w:lang w:val="ru-RU"/>
          </w:rPr>
          <w:t xml:space="preserve">— Да, </w:t>
        </w:r>
        <w:proofErr w:type="spellStart"/>
        <w:r w:rsidRPr="00D26162">
          <w:rPr>
            <w:rFonts w:cs="Times New Roman"/>
            <w:szCs w:val="24"/>
            <w:lang w:val="ru-RU"/>
          </w:rPr>
          <w:t>варанги</w:t>
        </w:r>
        <w:proofErr w:type="spellEnd"/>
        <w:r w:rsidRPr="00D26162">
          <w:rPr>
            <w:rFonts w:cs="Times New Roman"/>
            <w:szCs w:val="24"/>
            <w:lang w:val="ru-RU"/>
          </w:rPr>
          <w:t>, — сказал Ингвар. — Я доведу его туда.</w:t>
        </w:r>
      </w:ins>
    </w:p>
    <w:p w14:paraId="21C5E0F4" w14:textId="77777777" w:rsidR="00EB7F0B" w:rsidRPr="00D26162" w:rsidRDefault="00EB7F0B" w:rsidP="00EB7F0B">
      <w:pPr>
        <w:ind w:firstLineChars="300" w:firstLine="723"/>
        <w:rPr>
          <w:ins w:id="2088" w:author="user" w:date="2025-02-22T17:25:00Z"/>
          <w:rFonts w:cs="Times New Roman"/>
          <w:b/>
          <w:bCs/>
          <w:szCs w:val="24"/>
          <w:lang w:val="ru-RU"/>
          <w:rPrChange w:id="2089" w:author="user" w:date="2025-02-24T18:00:00Z">
            <w:rPr>
              <w:ins w:id="2090" w:author="user" w:date="2025-02-22T17:25:00Z"/>
              <w:rFonts w:cs="Times New Roman"/>
              <w:szCs w:val="24"/>
              <w:lang w:val="ru-RU"/>
            </w:rPr>
          </w:rPrChange>
        </w:rPr>
      </w:pPr>
    </w:p>
    <w:p w14:paraId="783ADD0D" w14:textId="77777777" w:rsidR="00FF5A40" w:rsidRPr="00D26162" w:rsidRDefault="00FF5A40" w:rsidP="00FF5A40">
      <w:pPr>
        <w:pStyle w:val="2"/>
        <w:rPr>
          <w:lang w:val="ru-RU"/>
        </w:rPr>
      </w:pPr>
      <w:r w:rsidRPr="00D26162">
        <w:rPr>
          <w:rStyle w:val="ezkurwreuab5ozgtqnkl"/>
          <w:lang w:val="ru-RU"/>
        </w:rPr>
        <w:t>Глава</w:t>
      </w:r>
      <w:r w:rsidRPr="00D26162">
        <w:rPr>
          <w:lang w:val="ru-RU"/>
        </w:rPr>
        <w:t xml:space="preserve"> </w:t>
      </w:r>
      <w:r w:rsidRPr="00D26162">
        <w:rPr>
          <w:rStyle w:val="ezkurwreuab5ozgtqnkl"/>
          <w:lang w:val="ru-RU"/>
        </w:rPr>
        <w:t>тридцать</w:t>
      </w:r>
      <w:r w:rsidRPr="00D26162">
        <w:rPr>
          <w:lang w:val="ru-RU"/>
        </w:rPr>
        <w:t xml:space="preserve"> </w:t>
      </w:r>
      <w:r w:rsidRPr="00D26162">
        <w:rPr>
          <w:rStyle w:val="ezkurwreuab5ozgtqnkl"/>
          <w:lang w:val="ru-RU"/>
        </w:rPr>
        <w:t>первая</w:t>
      </w:r>
      <w:r w:rsidRPr="00D26162">
        <w:rPr>
          <w:lang w:val="ru-RU"/>
        </w:rPr>
        <w:t xml:space="preserve"> </w:t>
      </w:r>
    </w:p>
    <w:p w14:paraId="053F4538" w14:textId="77777777" w:rsidR="00FF5A40" w:rsidRPr="00D26162" w:rsidRDefault="00FF5A40" w:rsidP="00FF5A40">
      <w:pPr>
        <w:rPr>
          <w:lang w:val="ru-RU"/>
        </w:rPr>
      </w:pPr>
    </w:p>
    <w:p w14:paraId="674F34CE" w14:textId="77777777" w:rsidR="00FF5A40" w:rsidRPr="00D26162" w:rsidRDefault="00FF5A40" w:rsidP="00FF5A40">
      <w:pPr>
        <w:rPr>
          <w:lang w:val="ru-RU"/>
        </w:rPr>
      </w:pPr>
      <w:r w:rsidRPr="00D26162">
        <w:rPr>
          <w:rStyle w:val="ezkurwreuab5ozgtqnkl"/>
          <w:lang w:val="ru-RU"/>
        </w:rPr>
        <w:t>Его окружали — все время,</w:t>
      </w:r>
      <w:r w:rsidRPr="00D26162">
        <w:rPr>
          <w:lang w:val="ru-RU"/>
        </w:rPr>
        <w:t xml:space="preserve"> со всех сторон</w:t>
      </w:r>
      <w:r w:rsidRPr="00D26162">
        <w:rPr>
          <w:rStyle w:val="ezkurwreuab5ozgtqnkl"/>
          <w:lang w:val="ru-RU"/>
        </w:rPr>
        <w:t>.</w:t>
      </w:r>
      <w:r w:rsidRPr="00D26162">
        <w:rPr>
          <w:lang w:val="ru-RU"/>
        </w:rPr>
        <w:t xml:space="preserve"> </w:t>
      </w:r>
      <w:r w:rsidRPr="00D26162">
        <w:rPr>
          <w:rStyle w:val="ezkurwreuab5ozgtqnkl"/>
          <w:lang w:val="ru-RU"/>
        </w:rPr>
        <w:t>Не</w:t>
      </w:r>
      <w:r w:rsidRPr="00D26162">
        <w:rPr>
          <w:lang w:val="ru-RU"/>
        </w:rPr>
        <w:t xml:space="preserve"> </w:t>
      </w:r>
      <w:r w:rsidRPr="00D26162">
        <w:rPr>
          <w:rStyle w:val="ezkurwreuab5ozgtqnkl"/>
          <w:lang w:val="ru-RU"/>
        </w:rPr>
        <w:t>физические</w:t>
      </w:r>
      <w:r w:rsidRPr="00D26162">
        <w:rPr>
          <w:lang w:val="ru-RU"/>
        </w:rPr>
        <w:t xml:space="preserve"> </w:t>
      </w:r>
      <w:r w:rsidRPr="00D26162">
        <w:rPr>
          <w:rStyle w:val="ezkurwreuab5ozgtqnkl"/>
          <w:lang w:val="ru-RU"/>
        </w:rPr>
        <w:t>тела, нет:</w:t>
      </w:r>
      <w:r w:rsidRPr="00D26162">
        <w:rPr>
          <w:lang w:val="ru-RU"/>
        </w:rPr>
        <w:t xml:space="preserve"> </w:t>
      </w:r>
      <w:r w:rsidRPr="00D26162">
        <w:rPr>
          <w:rStyle w:val="ezkurwreuab5ozgtqnkl"/>
          <w:lang w:val="ru-RU"/>
        </w:rPr>
        <w:t>вокруг</w:t>
      </w:r>
      <w:r w:rsidRPr="00D26162">
        <w:rPr>
          <w:lang w:val="ru-RU"/>
        </w:rPr>
        <w:t xml:space="preserve"> </w:t>
      </w:r>
      <w:r w:rsidRPr="00D26162">
        <w:rPr>
          <w:rStyle w:val="ezkurwreuab5ozgtqnkl"/>
          <w:lang w:val="ru-RU"/>
        </w:rPr>
        <w:t>него толпились разумы,</w:t>
      </w:r>
      <w:r w:rsidRPr="00D26162">
        <w:rPr>
          <w:lang w:val="ru-RU"/>
        </w:rPr>
        <w:t xml:space="preserve"> </w:t>
      </w:r>
      <w:r w:rsidRPr="00D26162">
        <w:rPr>
          <w:rStyle w:val="ezkurwreuab5ozgtqnkl"/>
          <w:lang w:val="ru-RU"/>
        </w:rPr>
        <w:t>души,</w:t>
      </w:r>
      <w:r w:rsidRPr="00D26162">
        <w:rPr>
          <w:lang w:val="ru-RU"/>
        </w:rPr>
        <w:t xml:space="preserve"> они чего-то хотели, </w:t>
      </w:r>
      <w:r w:rsidRPr="00D26162">
        <w:rPr>
          <w:rStyle w:val="ezkurwreuab5ozgtqnkl"/>
          <w:lang w:val="ru-RU"/>
        </w:rPr>
        <w:t>простирали</w:t>
      </w:r>
      <w:r w:rsidRPr="00D26162">
        <w:rPr>
          <w:lang w:val="ru-RU"/>
        </w:rPr>
        <w:t xml:space="preserve"> </w:t>
      </w:r>
      <w:r w:rsidRPr="00D26162">
        <w:rPr>
          <w:rStyle w:val="ezkurwreuab5ozgtqnkl"/>
          <w:lang w:val="ru-RU"/>
        </w:rPr>
        <w:t>призрачные</w:t>
      </w:r>
      <w:r w:rsidRPr="00D26162">
        <w:rPr>
          <w:lang w:val="ru-RU"/>
        </w:rPr>
        <w:t xml:space="preserve"> </w:t>
      </w:r>
      <w:r w:rsidRPr="00D26162">
        <w:rPr>
          <w:rStyle w:val="ezkurwreuab5ozgtqnkl"/>
          <w:lang w:val="ru-RU"/>
        </w:rPr>
        <w:t>руки</w:t>
      </w:r>
      <w:r w:rsidRPr="00D26162">
        <w:rPr>
          <w:lang w:val="ru-RU"/>
        </w:rPr>
        <w:t xml:space="preserve">, </w:t>
      </w:r>
      <w:r w:rsidRPr="00D26162">
        <w:rPr>
          <w:rStyle w:val="ezkurwreuab5ozgtqnkl"/>
          <w:lang w:val="ru-RU"/>
        </w:rPr>
        <w:t>чтобы</w:t>
      </w:r>
      <w:r w:rsidRPr="00D26162">
        <w:rPr>
          <w:lang w:val="ru-RU"/>
        </w:rPr>
        <w:t xml:space="preserve"> </w:t>
      </w:r>
      <w:r w:rsidRPr="00D26162">
        <w:rPr>
          <w:rStyle w:val="ezkurwreuab5ozgtqnkl"/>
          <w:lang w:val="ru-RU"/>
        </w:rPr>
        <w:t>утащить</w:t>
      </w:r>
      <w:r w:rsidRPr="00D26162">
        <w:rPr>
          <w:lang w:val="ru-RU"/>
        </w:rPr>
        <w:t xml:space="preserve"> </w:t>
      </w:r>
      <w:r w:rsidRPr="00D26162">
        <w:rPr>
          <w:rStyle w:val="ezkurwreuab5ozgtqnkl"/>
          <w:lang w:val="ru-RU"/>
        </w:rPr>
        <w:t>его</w:t>
      </w:r>
      <w:r w:rsidRPr="00D26162">
        <w:rPr>
          <w:lang w:val="ru-RU"/>
        </w:rPr>
        <w:t xml:space="preserve"> </w:t>
      </w:r>
      <w:r w:rsidRPr="00D26162">
        <w:rPr>
          <w:rStyle w:val="ezkurwreuab5ozgtqnkl"/>
          <w:lang w:val="ru-RU"/>
        </w:rPr>
        <w:t>вниз.</w:t>
      </w:r>
      <w:r w:rsidRPr="00D26162">
        <w:rPr>
          <w:lang w:val="ru-RU"/>
        </w:rPr>
        <w:t xml:space="preserve"> </w:t>
      </w:r>
      <w:r w:rsidRPr="00D26162">
        <w:rPr>
          <w:rStyle w:val="ezkurwreuab5ozgtqnkl"/>
          <w:lang w:val="ru-RU"/>
        </w:rPr>
        <w:t>Бальдр</w:t>
      </w:r>
      <w:r w:rsidRPr="00D26162">
        <w:rPr>
          <w:lang w:val="ru-RU"/>
        </w:rPr>
        <w:t xml:space="preserve"> </w:t>
      </w:r>
      <w:r w:rsidRPr="00D26162">
        <w:rPr>
          <w:rStyle w:val="ezkurwreuab5ozgtqnkl"/>
          <w:lang w:val="ru-RU"/>
        </w:rPr>
        <w:t>знал</w:t>
      </w:r>
      <w:r w:rsidRPr="00D26162">
        <w:rPr>
          <w:lang w:val="ru-RU"/>
        </w:rPr>
        <w:t xml:space="preserve">, </w:t>
      </w:r>
      <w:r w:rsidRPr="00D26162">
        <w:rPr>
          <w:rStyle w:val="ezkurwreuab5ozgtqnkl"/>
          <w:lang w:val="ru-RU"/>
        </w:rPr>
        <w:t>что</w:t>
      </w:r>
      <w:r w:rsidRPr="00D26162">
        <w:rPr>
          <w:lang w:val="ru-RU"/>
        </w:rPr>
        <w:t xml:space="preserve"> </w:t>
      </w:r>
      <w:r w:rsidRPr="00D26162">
        <w:rPr>
          <w:rStyle w:val="ezkurwreuab5ozgtqnkl"/>
          <w:lang w:val="ru-RU"/>
        </w:rPr>
        <w:t>его</w:t>
      </w:r>
      <w:r w:rsidRPr="00D26162">
        <w:rPr>
          <w:lang w:val="ru-RU"/>
        </w:rPr>
        <w:t xml:space="preserve"> </w:t>
      </w:r>
      <w:r w:rsidRPr="00D26162">
        <w:rPr>
          <w:rStyle w:val="ezkurwreuab5ozgtqnkl"/>
          <w:lang w:val="ru-RU"/>
        </w:rPr>
        <w:t>тело</w:t>
      </w:r>
      <w:r w:rsidRPr="00D26162">
        <w:rPr>
          <w:lang w:val="ru-RU"/>
        </w:rPr>
        <w:t xml:space="preserve"> </w:t>
      </w:r>
      <w:r w:rsidRPr="00D26162">
        <w:rPr>
          <w:rStyle w:val="ezkurwreuab5ozgtqnkl"/>
          <w:lang w:val="ru-RU"/>
        </w:rPr>
        <w:t>шевелится.</w:t>
      </w:r>
      <w:r w:rsidRPr="00D26162">
        <w:rPr>
          <w:lang w:val="ru-RU"/>
        </w:rPr>
        <w:t xml:space="preserve"> </w:t>
      </w:r>
      <w:r w:rsidRPr="00D26162">
        <w:rPr>
          <w:rStyle w:val="ezkurwreuab5ozgtqnkl"/>
          <w:lang w:val="ru-RU"/>
        </w:rPr>
        <w:t>Отчасти</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сохранял</w:t>
      </w:r>
      <w:r w:rsidRPr="00D26162">
        <w:rPr>
          <w:lang w:val="ru-RU"/>
        </w:rPr>
        <w:t xml:space="preserve"> </w:t>
      </w:r>
      <w:r w:rsidRPr="00D26162">
        <w:rPr>
          <w:rStyle w:val="ezkurwreuab5ozgtqnkl"/>
          <w:lang w:val="ru-RU"/>
        </w:rPr>
        <w:t>контроль</w:t>
      </w:r>
      <w:r w:rsidRPr="00D26162">
        <w:rPr>
          <w:lang w:val="ru-RU"/>
        </w:rPr>
        <w:t xml:space="preserve"> </w:t>
      </w:r>
      <w:r w:rsidRPr="00D26162">
        <w:rPr>
          <w:rStyle w:val="ezkurwreuab5ozgtqnkl"/>
          <w:lang w:val="ru-RU"/>
        </w:rPr>
        <w:t>над</w:t>
      </w:r>
      <w:r w:rsidRPr="00D26162">
        <w:rPr>
          <w:lang w:val="ru-RU"/>
        </w:rPr>
        <w:t xml:space="preserve"> </w:t>
      </w:r>
      <w:r w:rsidRPr="00D26162">
        <w:rPr>
          <w:rStyle w:val="ezkurwreuab5ozgtqnkl"/>
          <w:lang w:val="ru-RU"/>
        </w:rPr>
        <w:t>ним</w:t>
      </w:r>
      <w:r w:rsidRPr="00D26162">
        <w:rPr>
          <w:lang w:val="ru-RU"/>
        </w:rPr>
        <w:t xml:space="preserve"> </w:t>
      </w:r>
      <w:r w:rsidRPr="00D26162">
        <w:rPr>
          <w:rStyle w:val="ezkurwreuab5ozgtqnkl"/>
          <w:lang w:val="ru-RU"/>
        </w:rPr>
        <w:t>— его</w:t>
      </w:r>
      <w:r w:rsidRPr="00D26162">
        <w:rPr>
          <w:lang w:val="ru-RU"/>
        </w:rPr>
        <w:t xml:space="preserve"> </w:t>
      </w:r>
      <w:r w:rsidRPr="00D26162">
        <w:rPr>
          <w:rStyle w:val="ezkurwreuab5ozgtqnkl"/>
          <w:lang w:val="ru-RU"/>
        </w:rPr>
        <w:t>конечности</w:t>
      </w:r>
      <w:r w:rsidRPr="00D26162">
        <w:rPr>
          <w:lang w:val="ru-RU"/>
        </w:rPr>
        <w:t xml:space="preserve"> </w:t>
      </w:r>
      <w:r w:rsidRPr="00D26162">
        <w:rPr>
          <w:rStyle w:val="ezkurwreuab5ozgtqnkl"/>
          <w:lang w:val="ru-RU"/>
        </w:rPr>
        <w:t>двигались</w:t>
      </w:r>
      <w:r w:rsidRPr="00D26162">
        <w:rPr>
          <w:lang w:val="ru-RU"/>
        </w:rPr>
        <w:t xml:space="preserve"> </w:t>
      </w:r>
      <w:r w:rsidRPr="00D26162">
        <w:rPr>
          <w:rStyle w:val="ezkurwreuab5ozgtqnkl"/>
          <w:lang w:val="ru-RU"/>
        </w:rPr>
        <w:t>как</w:t>
      </w:r>
      <w:r w:rsidRPr="00D26162">
        <w:rPr>
          <w:lang w:val="ru-RU"/>
        </w:rPr>
        <w:t xml:space="preserve"> </w:t>
      </w:r>
      <w:r w:rsidRPr="00D26162">
        <w:rPr>
          <w:rStyle w:val="ezkurwreuab5ozgtqnkl"/>
          <w:lang w:val="ru-RU"/>
        </w:rPr>
        <w:t>положено,</w:t>
      </w:r>
      <w:r w:rsidRPr="00D26162">
        <w:rPr>
          <w:lang w:val="ru-RU"/>
        </w:rPr>
        <w:t xml:space="preserve"> </w:t>
      </w:r>
      <w:r w:rsidRPr="00D26162">
        <w:rPr>
          <w:rStyle w:val="ezkurwreuab5ozgtqnkl"/>
          <w:lang w:val="ru-RU"/>
        </w:rPr>
        <w:t>его</w:t>
      </w:r>
      <w:r w:rsidRPr="00D26162">
        <w:rPr>
          <w:lang w:val="ru-RU"/>
        </w:rPr>
        <w:t xml:space="preserve"> </w:t>
      </w:r>
      <w:r w:rsidRPr="00D26162">
        <w:rPr>
          <w:rStyle w:val="ezkurwreuab5ozgtqnkl"/>
          <w:lang w:val="ru-RU"/>
        </w:rPr>
        <w:t>глаза</w:t>
      </w:r>
      <w:r w:rsidRPr="00D26162">
        <w:rPr>
          <w:lang w:val="ru-RU"/>
        </w:rPr>
        <w:t xml:space="preserve"> созерцали </w:t>
      </w:r>
      <w:r w:rsidRPr="00D26162">
        <w:rPr>
          <w:rStyle w:val="ezkurwreuab5ozgtqnkl"/>
          <w:lang w:val="ru-RU"/>
        </w:rPr>
        <w:t>ропот</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разрушения,</w:t>
      </w:r>
      <w:r w:rsidRPr="00D26162">
        <w:rPr>
          <w:lang w:val="ru-RU"/>
        </w:rPr>
        <w:t xml:space="preserve"> </w:t>
      </w:r>
      <w:r w:rsidRPr="00D26162">
        <w:rPr>
          <w:rStyle w:val="ezkurwreuab5ozgtqnkl"/>
          <w:lang w:val="ru-RU"/>
        </w:rPr>
        <w:t>его</w:t>
      </w:r>
      <w:r w:rsidRPr="00D26162">
        <w:rPr>
          <w:lang w:val="ru-RU"/>
        </w:rPr>
        <w:t xml:space="preserve"> </w:t>
      </w:r>
      <w:r w:rsidRPr="00D26162">
        <w:rPr>
          <w:rStyle w:val="ezkurwreuab5ozgtqnkl"/>
          <w:lang w:val="ru-RU"/>
        </w:rPr>
        <w:t>губы</w:t>
      </w:r>
      <w:r w:rsidRPr="00D26162">
        <w:rPr>
          <w:lang w:val="ru-RU"/>
        </w:rPr>
        <w:t xml:space="preserve"> </w:t>
      </w:r>
      <w:r w:rsidRPr="00D26162">
        <w:rPr>
          <w:rStyle w:val="ezkurwreuab5ozgtqnkl"/>
          <w:lang w:val="ru-RU"/>
        </w:rPr>
        <w:t>говорили</w:t>
      </w:r>
      <w:r w:rsidRPr="00D26162">
        <w:rPr>
          <w:lang w:val="ru-RU"/>
        </w:rPr>
        <w:t xml:space="preserve">, </w:t>
      </w:r>
      <w:r w:rsidRPr="00D26162">
        <w:rPr>
          <w:rStyle w:val="ezkurwreuab5ozgtqnkl"/>
          <w:lang w:val="ru-RU"/>
        </w:rPr>
        <w:t>а</w:t>
      </w:r>
      <w:r w:rsidRPr="00D26162">
        <w:rPr>
          <w:lang w:val="ru-RU"/>
        </w:rPr>
        <w:t xml:space="preserve"> </w:t>
      </w:r>
      <w:r w:rsidRPr="00D26162">
        <w:rPr>
          <w:rStyle w:val="ezkurwreuab5ozgtqnkl"/>
          <w:lang w:val="ru-RU"/>
        </w:rPr>
        <w:t>сердца</w:t>
      </w:r>
      <w:r w:rsidRPr="00D26162">
        <w:rPr>
          <w:lang w:val="ru-RU"/>
        </w:rPr>
        <w:t xml:space="preserve"> </w:t>
      </w:r>
      <w:r w:rsidRPr="00D26162">
        <w:rPr>
          <w:rStyle w:val="ezkurwreuab5ozgtqnkl"/>
          <w:lang w:val="ru-RU"/>
        </w:rPr>
        <w:t>бились.</w:t>
      </w:r>
      <w:r w:rsidRPr="00D26162">
        <w:rPr>
          <w:lang w:val="ru-RU"/>
        </w:rPr>
        <w:t xml:space="preserve"> </w:t>
      </w:r>
      <w:r w:rsidRPr="00D26162">
        <w:rPr>
          <w:rStyle w:val="ezkurwreuab5ozgtqnkl"/>
          <w:lang w:val="ru-RU"/>
        </w:rPr>
        <w:t>И</w:t>
      </w:r>
      <w:r w:rsidRPr="00D26162">
        <w:rPr>
          <w:lang w:val="ru-RU"/>
        </w:rPr>
        <w:t xml:space="preserve"> все </w:t>
      </w:r>
      <w:r w:rsidRPr="00D26162">
        <w:rPr>
          <w:rStyle w:val="ezkurwreuab5ozgtqnkl"/>
          <w:lang w:val="ru-RU"/>
        </w:rPr>
        <w:t>же</w:t>
      </w:r>
      <w:r w:rsidRPr="00D26162">
        <w:rPr>
          <w:lang w:val="ru-RU"/>
        </w:rPr>
        <w:t xml:space="preserve"> </w:t>
      </w:r>
      <w:r w:rsidRPr="00D26162">
        <w:rPr>
          <w:rStyle w:val="ezkurwreuab5ozgtqnkl"/>
          <w:lang w:val="ru-RU"/>
        </w:rPr>
        <w:t>граница</w:t>
      </w:r>
      <w:r w:rsidRPr="00D26162">
        <w:rPr>
          <w:lang w:val="ru-RU"/>
        </w:rPr>
        <w:t xml:space="preserve"> </w:t>
      </w:r>
      <w:r w:rsidRPr="00D26162">
        <w:rPr>
          <w:rStyle w:val="ezkurwreuab5ozgtqnkl"/>
          <w:lang w:val="ru-RU"/>
        </w:rPr>
        <w:t>между</w:t>
      </w:r>
      <w:r w:rsidRPr="00D26162">
        <w:rPr>
          <w:lang w:val="ru-RU"/>
        </w:rPr>
        <w:t xml:space="preserve"> </w:t>
      </w:r>
      <w:r w:rsidRPr="00D26162">
        <w:rPr>
          <w:rStyle w:val="ezkurwreuab5ozgtqnkl"/>
          <w:lang w:val="ru-RU"/>
        </w:rPr>
        <w:t>мирами</w:t>
      </w:r>
      <w:r w:rsidRPr="00D26162">
        <w:rPr>
          <w:lang w:val="ru-RU"/>
        </w:rPr>
        <w:t xml:space="preserve"> </w:t>
      </w:r>
      <w:r w:rsidRPr="00D26162">
        <w:rPr>
          <w:rStyle w:val="ezkurwreuab5ozgtqnkl"/>
          <w:lang w:val="ru-RU"/>
        </w:rPr>
        <w:t>истончилась,</w:t>
      </w:r>
      <w:r w:rsidRPr="00D26162">
        <w:rPr>
          <w:lang w:val="ru-RU"/>
        </w:rPr>
        <w:t xml:space="preserve"> превратившись </w:t>
      </w:r>
      <w:r w:rsidRPr="00D26162">
        <w:rPr>
          <w:rStyle w:val="ezkurwreuab5ozgtqnkl"/>
          <w:lang w:val="ru-RU"/>
        </w:rPr>
        <w:t>в</w:t>
      </w:r>
      <w:r w:rsidRPr="00D26162">
        <w:rPr>
          <w:lang w:val="ru-RU"/>
        </w:rPr>
        <w:t xml:space="preserve"> </w:t>
      </w:r>
      <w:r w:rsidRPr="00D26162">
        <w:rPr>
          <w:rStyle w:val="ezkurwreuab5ozgtqnkl"/>
          <w:lang w:val="ru-RU"/>
        </w:rPr>
        <w:t>туман</w:t>
      </w:r>
      <w:r w:rsidRPr="00D26162">
        <w:rPr>
          <w:lang w:val="ru-RU"/>
        </w:rPr>
        <w:t xml:space="preserve"> </w:t>
      </w:r>
      <w:r w:rsidRPr="00D26162">
        <w:rPr>
          <w:rStyle w:val="ezkurwreuab5ozgtqnkl"/>
          <w:lang w:val="ru-RU"/>
        </w:rPr>
        <w:t>раздробленных</w:t>
      </w:r>
      <w:r w:rsidRPr="00D26162">
        <w:rPr>
          <w:lang w:val="ru-RU"/>
        </w:rPr>
        <w:t xml:space="preserve"> </w:t>
      </w:r>
      <w:r w:rsidRPr="00D26162">
        <w:rPr>
          <w:rStyle w:val="ezkurwreuab5ozgtqnkl"/>
          <w:lang w:val="ru-RU"/>
        </w:rPr>
        <w:t>временем</w:t>
      </w:r>
      <w:r w:rsidRPr="00D26162">
        <w:rPr>
          <w:lang w:val="ru-RU"/>
        </w:rPr>
        <w:t xml:space="preserve"> </w:t>
      </w:r>
      <w:r w:rsidRPr="00D26162">
        <w:rPr>
          <w:rStyle w:val="ezkurwreuab5ozgtqnkl"/>
          <w:lang w:val="ru-RU"/>
        </w:rPr>
        <w:t>впечатлений</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призрачных</w:t>
      </w:r>
      <w:r w:rsidRPr="00D26162">
        <w:rPr>
          <w:lang w:val="ru-RU"/>
        </w:rPr>
        <w:t xml:space="preserve"> </w:t>
      </w:r>
      <w:r w:rsidRPr="00D26162">
        <w:rPr>
          <w:rStyle w:val="ezkurwreuab5ozgtqnkl"/>
          <w:lang w:val="ru-RU"/>
        </w:rPr>
        <w:t>образов.</w:t>
      </w:r>
      <w:r w:rsidRPr="00D26162">
        <w:rPr>
          <w:lang w:val="ru-RU"/>
        </w:rPr>
        <w:t xml:space="preserve"> </w:t>
      </w:r>
      <w:r w:rsidRPr="00D26162">
        <w:rPr>
          <w:rStyle w:val="ezkurwreuab5ozgtqnkl"/>
          <w:lang w:val="ru-RU"/>
        </w:rPr>
        <w:t>Души</w:t>
      </w:r>
      <w:r w:rsidRPr="00D26162">
        <w:rPr>
          <w:lang w:val="ru-RU"/>
        </w:rPr>
        <w:t xml:space="preserve"> </w:t>
      </w:r>
      <w:r w:rsidRPr="00D26162">
        <w:rPr>
          <w:rStyle w:val="ezkurwreuab5ozgtqnkl"/>
          <w:lang w:val="ru-RU"/>
        </w:rPr>
        <w:t>тех</w:t>
      </w:r>
      <w:r w:rsidRPr="00D26162">
        <w:rPr>
          <w:lang w:val="ru-RU"/>
        </w:rPr>
        <w:t xml:space="preserve">, кого </w:t>
      </w:r>
      <w:r w:rsidRPr="00D26162">
        <w:rPr>
          <w:rStyle w:val="ezkurwreuab5ozgtqnkl"/>
          <w:lang w:val="ru-RU"/>
        </w:rPr>
        <w:t>он</w:t>
      </w:r>
      <w:r w:rsidRPr="00D26162">
        <w:rPr>
          <w:lang w:val="ru-RU"/>
        </w:rPr>
        <w:t xml:space="preserve"> </w:t>
      </w:r>
      <w:r w:rsidRPr="00D26162">
        <w:rPr>
          <w:rStyle w:val="ezkurwreuab5ozgtqnkl"/>
          <w:lang w:val="ru-RU"/>
        </w:rPr>
        <w:t>убил</w:t>
      </w:r>
      <w:r w:rsidRPr="00D26162">
        <w:rPr>
          <w:lang w:val="ru-RU"/>
        </w:rPr>
        <w:t xml:space="preserve">, </w:t>
      </w:r>
      <w:r w:rsidRPr="00D26162">
        <w:rPr>
          <w:rStyle w:val="ezkurwreuab5ozgtqnkl"/>
          <w:lang w:val="ru-RU"/>
        </w:rPr>
        <w:t>были</w:t>
      </w:r>
      <w:r w:rsidRPr="00D26162">
        <w:rPr>
          <w:lang w:val="ru-RU"/>
        </w:rPr>
        <w:t xml:space="preserve"> </w:t>
      </w:r>
      <w:r w:rsidRPr="00D26162">
        <w:rPr>
          <w:rStyle w:val="ezkurwreuab5ozgtqnkl"/>
          <w:lang w:val="ru-RU"/>
        </w:rPr>
        <w:t>подобны</w:t>
      </w:r>
      <w:r w:rsidRPr="00D26162">
        <w:rPr>
          <w:lang w:val="ru-RU"/>
        </w:rPr>
        <w:t xml:space="preserve"> </w:t>
      </w:r>
      <w:r w:rsidRPr="00D26162">
        <w:rPr>
          <w:rStyle w:val="ezkurwreuab5ozgtqnkl"/>
          <w:lang w:val="ru-RU"/>
        </w:rPr>
        <w:t>раскаленным</w:t>
      </w:r>
      <w:r w:rsidRPr="00D26162">
        <w:rPr>
          <w:lang w:val="ru-RU"/>
        </w:rPr>
        <w:t xml:space="preserve"> </w:t>
      </w:r>
      <w:r w:rsidRPr="00D26162">
        <w:rPr>
          <w:rStyle w:val="ezkurwreuab5ozgtqnkl"/>
          <w:lang w:val="ru-RU"/>
        </w:rPr>
        <w:t>углям</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пустой</w:t>
      </w:r>
      <w:r w:rsidRPr="00D26162">
        <w:rPr>
          <w:lang w:val="ru-RU"/>
        </w:rPr>
        <w:t xml:space="preserve"> </w:t>
      </w:r>
      <w:r w:rsidRPr="00D26162">
        <w:rPr>
          <w:rStyle w:val="ezkurwreuab5ozgtqnkl"/>
          <w:lang w:val="ru-RU"/>
        </w:rPr>
        <w:t>жаровне:</w:t>
      </w:r>
      <w:r w:rsidRPr="00D26162">
        <w:rPr>
          <w:lang w:val="ru-RU"/>
        </w:rPr>
        <w:t xml:space="preserve"> они </w:t>
      </w:r>
      <w:r w:rsidRPr="00D26162">
        <w:rPr>
          <w:rStyle w:val="ezkurwreuab5ozgtqnkl"/>
          <w:lang w:val="ru-RU"/>
        </w:rPr>
        <w:t>слабо</w:t>
      </w:r>
      <w:r w:rsidRPr="00D26162">
        <w:rPr>
          <w:lang w:val="ru-RU"/>
        </w:rPr>
        <w:t xml:space="preserve"> </w:t>
      </w:r>
      <w:r w:rsidRPr="00D26162">
        <w:rPr>
          <w:rStyle w:val="ezkurwreuab5ozgtqnkl"/>
          <w:lang w:val="ru-RU"/>
        </w:rPr>
        <w:t>светились, их мог бы погасить порыв ветра или капелька</w:t>
      </w:r>
      <w:r w:rsidRPr="00D26162">
        <w:rPr>
          <w:lang w:val="ru-RU"/>
        </w:rPr>
        <w:t xml:space="preserve"> </w:t>
      </w:r>
      <w:r w:rsidRPr="00D26162">
        <w:rPr>
          <w:rStyle w:val="ezkurwreuab5ozgtqnkl"/>
          <w:lang w:val="ru-RU"/>
        </w:rPr>
        <w:t>воды.</w:t>
      </w:r>
      <w:r w:rsidRPr="00D26162">
        <w:rPr>
          <w:lang w:val="ru-RU"/>
        </w:rPr>
        <w:t xml:space="preserve"> </w:t>
      </w:r>
    </w:p>
    <w:p w14:paraId="64A9BD44" w14:textId="77777777" w:rsidR="00FF5A40" w:rsidRPr="00D26162" w:rsidRDefault="00FF5A40" w:rsidP="00FF5A40">
      <w:pPr>
        <w:rPr>
          <w:lang w:val="ru-RU"/>
        </w:rPr>
      </w:pPr>
      <w:r w:rsidRPr="00D26162">
        <w:rPr>
          <w:rStyle w:val="ezkurwreuab5ozgtqnkl"/>
          <w:lang w:val="ru-RU"/>
        </w:rPr>
        <w:t>Он заметил строение вроде</w:t>
      </w:r>
      <w:r w:rsidRPr="00D26162">
        <w:rPr>
          <w:lang w:val="ru-RU"/>
        </w:rPr>
        <w:t xml:space="preserve"> </w:t>
      </w:r>
      <w:r w:rsidRPr="00D26162">
        <w:rPr>
          <w:rStyle w:val="ezkurwreuab5ozgtqnkl"/>
          <w:lang w:val="ru-RU"/>
        </w:rPr>
        <w:t>крепости</w:t>
      </w:r>
      <w:r w:rsidRPr="00D26162">
        <w:rPr>
          <w:lang w:val="ru-RU"/>
        </w:rPr>
        <w:t xml:space="preserve">; оно высилось </w:t>
      </w:r>
      <w:r w:rsidRPr="00D26162">
        <w:rPr>
          <w:rStyle w:val="ezkurwreuab5ozgtqnkl"/>
          <w:lang w:val="ru-RU"/>
        </w:rPr>
        <w:t>вдали</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полупрозрачном</w:t>
      </w:r>
      <w:r w:rsidRPr="00D26162">
        <w:rPr>
          <w:lang w:val="ru-RU"/>
        </w:rPr>
        <w:t xml:space="preserve"> свете, </w:t>
      </w:r>
      <w:r w:rsidRPr="00D26162">
        <w:rPr>
          <w:rStyle w:val="ezkurwreuab5ozgtqnkl"/>
          <w:lang w:val="ru-RU"/>
        </w:rPr>
        <w:t>словно</w:t>
      </w:r>
      <w:r w:rsidRPr="00D26162">
        <w:rPr>
          <w:lang w:val="ru-RU"/>
        </w:rPr>
        <w:t xml:space="preserve"> </w:t>
      </w:r>
      <w:r w:rsidRPr="00D26162">
        <w:rPr>
          <w:rStyle w:val="ezkurwreuab5ozgtqnkl"/>
          <w:lang w:val="ru-RU"/>
        </w:rPr>
        <w:t>какой</w:t>
      </w:r>
      <w:r w:rsidRPr="00D26162">
        <w:rPr>
          <w:lang w:val="ru-RU"/>
        </w:rPr>
        <w:t xml:space="preserve">-то </w:t>
      </w:r>
      <w:r w:rsidRPr="00D26162">
        <w:rPr>
          <w:rStyle w:val="ezkurwreuab5ozgtqnkl"/>
          <w:lang w:val="ru-RU"/>
        </w:rPr>
        <w:t>гигантский</w:t>
      </w:r>
      <w:r w:rsidRPr="00D26162">
        <w:rPr>
          <w:lang w:val="ru-RU"/>
        </w:rPr>
        <w:t xml:space="preserve"> </w:t>
      </w:r>
      <w:proofErr w:type="spellStart"/>
      <w:r w:rsidRPr="00D26162">
        <w:rPr>
          <w:rStyle w:val="ezkurwreuab5ozgtqnkl"/>
          <w:lang w:val="ru-RU"/>
        </w:rPr>
        <w:t>гололит</w:t>
      </w:r>
      <w:proofErr w:type="spellEnd"/>
      <w:r w:rsidRPr="00D26162">
        <w:rPr>
          <w:rStyle w:val="ezkurwreuab5ozgtqnkl"/>
          <w:lang w:val="ru-RU"/>
        </w:rPr>
        <w:t>.</w:t>
      </w:r>
      <w:r w:rsidRPr="00D26162">
        <w:rPr>
          <w:lang w:val="ru-RU"/>
        </w:rPr>
        <w:t xml:space="preserve"> </w:t>
      </w:r>
      <w:r w:rsidRPr="00D26162">
        <w:rPr>
          <w:rStyle w:val="ezkurwreuab5ozgtqnkl"/>
          <w:lang w:val="ru-RU"/>
        </w:rPr>
        <w:t>Стены</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полы</w:t>
      </w:r>
      <w:r w:rsidRPr="00D26162">
        <w:rPr>
          <w:lang w:val="ru-RU"/>
        </w:rPr>
        <w:t xml:space="preserve"> </w:t>
      </w:r>
      <w:r w:rsidRPr="00D26162">
        <w:rPr>
          <w:rStyle w:val="ezkurwreuab5ozgtqnkl"/>
          <w:lang w:val="ru-RU"/>
        </w:rPr>
        <w:t>трудно</w:t>
      </w:r>
      <w:r w:rsidRPr="00D26162">
        <w:rPr>
          <w:lang w:val="ru-RU"/>
        </w:rPr>
        <w:t xml:space="preserve"> </w:t>
      </w:r>
      <w:r w:rsidRPr="00D26162">
        <w:rPr>
          <w:rStyle w:val="ezkurwreuab5ozgtqnkl"/>
          <w:lang w:val="ru-RU"/>
        </w:rPr>
        <w:t>было</w:t>
      </w:r>
      <w:r w:rsidRPr="00D26162">
        <w:rPr>
          <w:lang w:val="ru-RU"/>
        </w:rPr>
        <w:t xml:space="preserve"> </w:t>
      </w:r>
      <w:r w:rsidRPr="00D26162">
        <w:rPr>
          <w:rStyle w:val="ezkurwreuab5ozgtqnkl"/>
          <w:lang w:val="ru-RU"/>
        </w:rPr>
        <w:t>рассмотреть,</w:t>
      </w:r>
      <w:r w:rsidRPr="00D26162">
        <w:rPr>
          <w:lang w:val="ru-RU"/>
        </w:rPr>
        <w:t xml:space="preserve"> </w:t>
      </w:r>
      <w:r w:rsidRPr="00D26162">
        <w:rPr>
          <w:rStyle w:val="ezkurwreuab5ozgtqnkl"/>
          <w:lang w:val="ru-RU"/>
        </w:rPr>
        <w:t>а</w:t>
      </w:r>
      <w:r w:rsidRPr="00D26162">
        <w:rPr>
          <w:lang w:val="ru-RU"/>
        </w:rPr>
        <w:t xml:space="preserve"> </w:t>
      </w:r>
      <w:r w:rsidRPr="00D26162">
        <w:rPr>
          <w:rStyle w:val="ezkurwreuab5ozgtqnkl"/>
          <w:lang w:val="ru-RU"/>
        </w:rPr>
        <w:t>души</w:t>
      </w:r>
      <w:r w:rsidRPr="00D26162">
        <w:rPr>
          <w:lang w:val="ru-RU"/>
        </w:rPr>
        <w:t xml:space="preserve"> </w:t>
      </w:r>
      <w:r w:rsidRPr="00D26162">
        <w:rPr>
          <w:rStyle w:val="ezkurwreuab5ozgtqnkl"/>
          <w:lang w:val="ru-RU"/>
        </w:rPr>
        <w:t>внутри — нет:</w:t>
      </w:r>
      <w:r w:rsidRPr="00D26162">
        <w:rPr>
          <w:lang w:val="ru-RU"/>
        </w:rPr>
        <w:t xml:space="preserve"> </w:t>
      </w:r>
      <w:r w:rsidRPr="00D26162">
        <w:rPr>
          <w:rStyle w:val="ezkurwreuab5ozgtqnkl"/>
          <w:lang w:val="ru-RU"/>
        </w:rPr>
        <w:t>их</w:t>
      </w:r>
      <w:r w:rsidRPr="00D26162">
        <w:rPr>
          <w:lang w:val="ru-RU"/>
        </w:rPr>
        <w:t xml:space="preserve"> </w:t>
      </w:r>
      <w:r w:rsidRPr="00D26162">
        <w:rPr>
          <w:rStyle w:val="ezkurwreuab5ozgtqnkl"/>
          <w:lang w:val="ru-RU"/>
        </w:rPr>
        <w:t>огненные</w:t>
      </w:r>
      <w:r w:rsidRPr="00D26162">
        <w:rPr>
          <w:lang w:val="ru-RU"/>
        </w:rPr>
        <w:t xml:space="preserve"> </w:t>
      </w:r>
      <w:r w:rsidRPr="00D26162">
        <w:rPr>
          <w:rStyle w:val="ezkurwreuab5ozgtqnkl"/>
          <w:lang w:val="ru-RU"/>
        </w:rPr>
        <w:t>точки</w:t>
      </w:r>
      <w:r w:rsidRPr="00D26162">
        <w:rPr>
          <w:lang w:val="ru-RU"/>
        </w:rPr>
        <w:t xml:space="preserve"> </w:t>
      </w:r>
      <w:r w:rsidRPr="00D26162">
        <w:rPr>
          <w:rStyle w:val="ezkurwreuab5ozgtqnkl"/>
          <w:lang w:val="ru-RU"/>
        </w:rPr>
        <w:t>мерцали,</w:t>
      </w:r>
      <w:r w:rsidRPr="00D26162">
        <w:rPr>
          <w:lang w:val="ru-RU"/>
        </w:rPr>
        <w:t xml:space="preserve"> </w:t>
      </w:r>
      <w:r w:rsidRPr="00D26162">
        <w:rPr>
          <w:rStyle w:val="ezkurwreuab5ozgtqnkl"/>
          <w:lang w:val="ru-RU"/>
        </w:rPr>
        <w:t>двигались,</w:t>
      </w:r>
      <w:r w:rsidRPr="00D26162">
        <w:rPr>
          <w:lang w:val="ru-RU"/>
        </w:rPr>
        <w:t xml:space="preserve"> </w:t>
      </w:r>
      <w:r w:rsidRPr="00D26162">
        <w:rPr>
          <w:rStyle w:val="ezkurwreuab5ozgtqnkl"/>
          <w:lang w:val="ru-RU"/>
        </w:rPr>
        <w:t>кружились</w:t>
      </w:r>
      <w:r w:rsidRPr="00D26162">
        <w:rPr>
          <w:lang w:val="ru-RU"/>
        </w:rPr>
        <w:t xml:space="preserve">, </w:t>
      </w:r>
      <w:r w:rsidRPr="00D26162">
        <w:rPr>
          <w:rStyle w:val="ezkurwreuab5ozgtqnkl"/>
          <w:lang w:val="ru-RU"/>
        </w:rPr>
        <w:t>как</w:t>
      </w:r>
      <w:r w:rsidRPr="00D26162">
        <w:rPr>
          <w:lang w:val="ru-RU"/>
        </w:rPr>
        <w:t xml:space="preserve"> </w:t>
      </w:r>
      <w:r w:rsidRPr="00D26162">
        <w:rPr>
          <w:rStyle w:val="ezkurwreuab5ozgtqnkl"/>
          <w:lang w:val="ru-RU"/>
        </w:rPr>
        <w:t>звездное</w:t>
      </w:r>
      <w:r w:rsidRPr="00D26162">
        <w:rPr>
          <w:lang w:val="ru-RU"/>
        </w:rPr>
        <w:t xml:space="preserve"> </w:t>
      </w:r>
      <w:r w:rsidRPr="00D26162">
        <w:rPr>
          <w:rStyle w:val="ezkurwreuab5ozgtqnkl"/>
          <w:lang w:val="ru-RU"/>
        </w:rPr>
        <w:t>поле.</w:t>
      </w:r>
      <w:r w:rsidRPr="00D26162">
        <w:rPr>
          <w:lang w:val="ru-RU"/>
        </w:rPr>
        <w:t xml:space="preserve"> </w:t>
      </w:r>
      <w:r w:rsidRPr="00D26162">
        <w:rPr>
          <w:rStyle w:val="ezkurwreuab5ozgtqnkl"/>
          <w:lang w:val="ru-RU"/>
        </w:rPr>
        <w:t>Их</w:t>
      </w:r>
      <w:r w:rsidRPr="00D26162">
        <w:rPr>
          <w:lang w:val="ru-RU"/>
        </w:rPr>
        <w:t xml:space="preserve"> </w:t>
      </w:r>
      <w:r w:rsidRPr="00D26162">
        <w:rPr>
          <w:rStyle w:val="ezkurwreuab5ozgtqnkl"/>
          <w:lang w:val="ru-RU"/>
        </w:rPr>
        <w:t>было</w:t>
      </w:r>
      <w:r w:rsidRPr="00D26162">
        <w:rPr>
          <w:lang w:val="ru-RU"/>
        </w:rPr>
        <w:t xml:space="preserve"> </w:t>
      </w:r>
      <w:r w:rsidRPr="00D26162">
        <w:rPr>
          <w:rStyle w:val="ezkurwreuab5ozgtqnkl"/>
          <w:lang w:val="ru-RU"/>
        </w:rPr>
        <w:t>не</w:t>
      </w:r>
      <w:r w:rsidRPr="00D26162">
        <w:rPr>
          <w:lang w:val="ru-RU"/>
        </w:rPr>
        <w:t xml:space="preserve"> </w:t>
      </w:r>
      <w:r w:rsidRPr="00D26162">
        <w:rPr>
          <w:rStyle w:val="ezkurwreuab5ozgtqnkl"/>
          <w:lang w:val="ru-RU"/>
        </w:rPr>
        <w:t>счесть,</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с</w:t>
      </w:r>
      <w:r w:rsidRPr="00D26162">
        <w:rPr>
          <w:lang w:val="ru-RU"/>
        </w:rPr>
        <w:t xml:space="preserve"> </w:t>
      </w:r>
      <w:r w:rsidRPr="00D26162">
        <w:rPr>
          <w:rStyle w:val="ezkurwreuab5ozgtqnkl"/>
          <w:lang w:val="ru-RU"/>
        </w:rPr>
        <w:t>каждым</w:t>
      </w:r>
      <w:r w:rsidRPr="00D26162">
        <w:rPr>
          <w:lang w:val="ru-RU"/>
        </w:rPr>
        <w:t xml:space="preserve"> </w:t>
      </w:r>
      <w:r w:rsidRPr="00D26162">
        <w:rPr>
          <w:rStyle w:val="ezkurwreuab5ozgtqnkl"/>
          <w:lang w:val="ru-RU"/>
        </w:rPr>
        <w:t>мгновением</w:t>
      </w:r>
      <w:r w:rsidRPr="00D26162">
        <w:rPr>
          <w:lang w:val="ru-RU"/>
        </w:rPr>
        <w:t xml:space="preserve"> все </w:t>
      </w:r>
      <w:r w:rsidRPr="00D26162">
        <w:rPr>
          <w:rStyle w:val="ezkurwreuab5ozgtqnkl"/>
          <w:lang w:val="ru-RU"/>
        </w:rPr>
        <w:t>больше их</w:t>
      </w:r>
      <w:r w:rsidRPr="00D26162">
        <w:rPr>
          <w:lang w:val="ru-RU"/>
        </w:rPr>
        <w:t xml:space="preserve"> вступало </w:t>
      </w:r>
      <w:r w:rsidRPr="00D26162">
        <w:rPr>
          <w:rStyle w:val="ezkurwreuab5ozgtqnkl"/>
          <w:lang w:val="ru-RU"/>
        </w:rPr>
        <w:t>в</w:t>
      </w:r>
      <w:r w:rsidRPr="00D26162">
        <w:rPr>
          <w:lang w:val="ru-RU"/>
        </w:rPr>
        <w:t xml:space="preserve"> </w:t>
      </w:r>
      <w:r w:rsidRPr="00D26162">
        <w:rPr>
          <w:rStyle w:val="ezkurwreuab5ozgtqnkl"/>
          <w:lang w:val="ru-RU"/>
        </w:rPr>
        <w:t>бой,</w:t>
      </w:r>
      <w:r w:rsidRPr="00D26162">
        <w:rPr>
          <w:lang w:val="ru-RU"/>
        </w:rPr>
        <w:t xml:space="preserve"> </w:t>
      </w:r>
      <w:r w:rsidRPr="00D26162">
        <w:rPr>
          <w:rStyle w:val="ezkurwreuab5ozgtqnkl"/>
          <w:lang w:val="ru-RU"/>
        </w:rPr>
        <w:t>разжигая</w:t>
      </w:r>
      <w:r w:rsidRPr="00D26162">
        <w:rPr>
          <w:lang w:val="ru-RU"/>
        </w:rPr>
        <w:t xml:space="preserve"> </w:t>
      </w:r>
      <w:r w:rsidRPr="00D26162">
        <w:rPr>
          <w:rStyle w:val="ezkurwreuab5ozgtqnkl"/>
          <w:lang w:val="ru-RU"/>
        </w:rPr>
        <w:t>адское</w:t>
      </w:r>
      <w:r w:rsidRPr="00D26162">
        <w:rPr>
          <w:lang w:val="ru-RU"/>
        </w:rPr>
        <w:t xml:space="preserve"> </w:t>
      </w:r>
      <w:r w:rsidRPr="00D26162">
        <w:rPr>
          <w:rStyle w:val="ezkurwreuab5ozgtqnkl"/>
          <w:lang w:val="ru-RU"/>
        </w:rPr>
        <w:t>пламя</w:t>
      </w:r>
      <w:r w:rsidRPr="00D26162">
        <w:rPr>
          <w:lang w:val="ru-RU"/>
        </w:rPr>
        <w:t xml:space="preserve">, от </w:t>
      </w:r>
      <w:r w:rsidRPr="00D26162">
        <w:rPr>
          <w:rStyle w:val="ezkurwreuab5ozgtqnkl"/>
          <w:lang w:val="ru-RU"/>
        </w:rPr>
        <w:t>которого</w:t>
      </w:r>
      <w:r w:rsidRPr="00D26162">
        <w:rPr>
          <w:lang w:val="ru-RU"/>
        </w:rPr>
        <w:t xml:space="preserve"> </w:t>
      </w:r>
      <w:r w:rsidRPr="00D26162">
        <w:rPr>
          <w:rStyle w:val="ezkurwreuab5ozgtqnkl"/>
          <w:lang w:val="ru-RU"/>
        </w:rPr>
        <w:t>содрогались</w:t>
      </w:r>
      <w:r w:rsidRPr="00D26162">
        <w:rPr>
          <w:lang w:val="ru-RU"/>
        </w:rPr>
        <w:t xml:space="preserve"> </w:t>
      </w:r>
      <w:r w:rsidRPr="00D26162">
        <w:rPr>
          <w:rStyle w:val="ezkurwreuab5ozgtqnkl"/>
          <w:lang w:val="ru-RU"/>
        </w:rPr>
        <w:t>основания</w:t>
      </w:r>
      <w:r w:rsidRPr="00D26162">
        <w:rPr>
          <w:lang w:val="ru-RU"/>
        </w:rPr>
        <w:t xml:space="preserve"> </w:t>
      </w:r>
      <w:r w:rsidRPr="00D26162">
        <w:rPr>
          <w:rStyle w:val="ezkurwreuab5ozgtqnkl"/>
          <w:lang w:val="ru-RU"/>
        </w:rPr>
        <w:t>крепости.</w:t>
      </w:r>
      <w:r w:rsidRPr="00D26162">
        <w:rPr>
          <w:lang w:val="ru-RU"/>
        </w:rPr>
        <w:t xml:space="preserve"> </w:t>
      </w:r>
    </w:p>
    <w:p w14:paraId="5ECED243" w14:textId="77777777" w:rsidR="00FF5A40" w:rsidRPr="00D26162" w:rsidRDefault="00FF5A40" w:rsidP="00FF5A40">
      <w:pPr>
        <w:rPr>
          <w:lang w:val="ru-RU"/>
        </w:rPr>
      </w:pPr>
      <w:r w:rsidRPr="00D26162">
        <w:rPr>
          <w:rStyle w:val="ezkurwreuab5ozgtqnkl"/>
          <w:lang w:val="ru-RU"/>
        </w:rPr>
        <w:t>Не</w:t>
      </w:r>
      <w:r w:rsidRPr="00D26162">
        <w:rPr>
          <w:lang w:val="ru-RU"/>
        </w:rPr>
        <w:t xml:space="preserve"> </w:t>
      </w:r>
      <w:r w:rsidRPr="00D26162">
        <w:rPr>
          <w:rStyle w:val="ezkurwreuab5ozgtqnkl"/>
          <w:lang w:val="ru-RU"/>
        </w:rPr>
        <w:t>все</w:t>
      </w:r>
      <w:r w:rsidRPr="00D26162">
        <w:rPr>
          <w:lang w:val="ru-RU"/>
        </w:rPr>
        <w:t xml:space="preserve"> </w:t>
      </w:r>
      <w:r w:rsidRPr="00D26162">
        <w:rPr>
          <w:rStyle w:val="ezkurwreuab5ozgtqnkl"/>
          <w:lang w:val="ru-RU"/>
        </w:rPr>
        <w:t>эти</w:t>
      </w:r>
      <w:r w:rsidRPr="00D26162">
        <w:rPr>
          <w:lang w:val="ru-RU"/>
        </w:rPr>
        <w:t xml:space="preserve"> </w:t>
      </w:r>
      <w:r w:rsidRPr="00D26162">
        <w:rPr>
          <w:rStyle w:val="ezkurwreuab5ozgtqnkl"/>
          <w:lang w:val="ru-RU"/>
        </w:rPr>
        <w:t>костры</w:t>
      </w:r>
      <w:r w:rsidRPr="00D26162">
        <w:rPr>
          <w:lang w:val="ru-RU"/>
        </w:rPr>
        <w:t xml:space="preserve"> </w:t>
      </w:r>
      <w:r w:rsidRPr="00D26162">
        <w:rPr>
          <w:rStyle w:val="ezkurwreuab5ozgtqnkl"/>
          <w:lang w:val="ru-RU"/>
        </w:rPr>
        <w:t>пылали</w:t>
      </w:r>
      <w:r w:rsidRPr="00D26162">
        <w:rPr>
          <w:lang w:val="ru-RU"/>
        </w:rPr>
        <w:t xml:space="preserve"> </w:t>
      </w:r>
      <w:r w:rsidRPr="00D26162">
        <w:rPr>
          <w:rStyle w:val="ezkurwreuab5ozgtqnkl"/>
          <w:lang w:val="ru-RU"/>
        </w:rPr>
        <w:t>одинаково</w:t>
      </w:r>
      <w:r w:rsidRPr="00D26162">
        <w:rPr>
          <w:lang w:val="ru-RU"/>
        </w:rPr>
        <w:t xml:space="preserve"> </w:t>
      </w:r>
      <w:r w:rsidRPr="00D26162">
        <w:rPr>
          <w:rStyle w:val="ezkurwreuab5ozgtqnkl"/>
          <w:lang w:val="ru-RU"/>
        </w:rPr>
        <w:t>ярко.</w:t>
      </w:r>
      <w:r w:rsidRPr="00D26162">
        <w:rPr>
          <w:lang w:val="ru-RU"/>
        </w:rPr>
        <w:t xml:space="preserve"> </w:t>
      </w:r>
      <w:r w:rsidRPr="00D26162">
        <w:rPr>
          <w:rStyle w:val="ezkurwreuab5ozgtqnkl"/>
          <w:lang w:val="ru-RU"/>
        </w:rPr>
        <w:t>Большинство</w:t>
      </w:r>
      <w:r w:rsidRPr="00D26162">
        <w:rPr>
          <w:lang w:val="ru-RU"/>
        </w:rPr>
        <w:t xml:space="preserve"> из них </w:t>
      </w:r>
      <w:r w:rsidRPr="00D26162">
        <w:rPr>
          <w:rStyle w:val="ezkurwreuab5ozgtqnkl"/>
          <w:lang w:val="ru-RU"/>
        </w:rPr>
        <w:t>были</w:t>
      </w:r>
      <w:r w:rsidRPr="00D26162">
        <w:rPr>
          <w:lang w:val="ru-RU"/>
        </w:rPr>
        <w:t xml:space="preserve"> </w:t>
      </w:r>
      <w:r w:rsidRPr="00D26162">
        <w:rPr>
          <w:rStyle w:val="ezkurwreuab5ozgtqnkl"/>
          <w:lang w:val="ru-RU"/>
        </w:rPr>
        <w:t>тусклыми,</w:t>
      </w:r>
      <w:r w:rsidRPr="00D26162">
        <w:rPr>
          <w:lang w:val="ru-RU"/>
        </w:rPr>
        <w:t xml:space="preserve"> их </w:t>
      </w:r>
      <w:r w:rsidRPr="00D26162">
        <w:rPr>
          <w:rStyle w:val="ezkurwreuab5ozgtqnkl"/>
          <w:lang w:val="ru-RU"/>
        </w:rPr>
        <w:t>легко</w:t>
      </w:r>
      <w:r w:rsidRPr="00D26162">
        <w:rPr>
          <w:lang w:val="ru-RU"/>
        </w:rPr>
        <w:t xml:space="preserve"> было погасить</w:t>
      </w:r>
      <w:r w:rsidRPr="00D26162">
        <w:rPr>
          <w:rStyle w:val="ezkurwreuab5ozgtqnkl"/>
          <w:lang w:val="ru-RU"/>
        </w:rPr>
        <w:t>.</w:t>
      </w:r>
      <w:r w:rsidRPr="00D26162">
        <w:rPr>
          <w:lang w:val="ru-RU"/>
        </w:rPr>
        <w:t xml:space="preserve"> </w:t>
      </w:r>
      <w:r w:rsidRPr="00D26162">
        <w:rPr>
          <w:rStyle w:val="ezkurwreuab5ozgtqnkl"/>
          <w:lang w:val="ru-RU"/>
        </w:rPr>
        <w:t>Некоторые</w:t>
      </w:r>
      <w:r w:rsidRPr="00D26162">
        <w:rPr>
          <w:lang w:val="ru-RU"/>
        </w:rPr>
        <w:t xml:space="preserve"> </w:t>
      </w:r>
      <w:r w:rsidRPr="00D26162">
        <w:rPr>
          <w:rStyle w:val="ezkurwreuab5ozgtqnkl"/>
          <w:lang w:val="ru-RU"/>
        </w:rPr>
        <w:t>бушевали</w:t>
      </w:r>
      <w:r w:rsidRPr="00D26162">
        <w:rPr>
          <w:lang w:val="ru-RU"/>
        </w:rPr>
        <w:t xml:space="preserve"> </w:t>
      </w:r>
      <w:r w:rsidRPr="00D26162">
        <w:rPr>
          <w:rStyle w:val="ezkurwreuab5ozgtqnkl"/>
          <w:lang w:val="ru-RU"/>
        </w:rPr>
        <w:t>с</w:t>
      </w:r>
      <w:r w:rsidRPr="00D26162">
        <w:rPr>
          <w:lang w:val="ru-RU"/>
        </w:rPr>
        <w:t xml:space="preserve"> такой </w:t>
      </w:r>
      <w:r w:rsidRPr="00D26162">
        <w:rPr>
          <w:rStyle w:val="ezkurwreuab5ozgtqnkl"/>
          <w:lang w:val="ru-RU"/>
        </w:rPr>
        <w:t>силой,</w:t>
      </w:r>
      <w:r w:rsidRPr="00D26162">
        <w:rPr>
          <w:lang w:val="ru-RU"/>
        </w:rPr>
        <w:t xml:space="preserve"> что, </w:t>
      </w:r>
      <w:r w:rsidRPr="00D26162">
        <w:rPr>
          <w:rStyle w:val="ezkurwreuab5ozgtqnkl"/>
          <w:lang w:val="ru-RU"/>
        </w:rPr>
        <w:t>казалось,</w:t>
      </w:r>
      <w:r w:rsidRPr="00D26162">
        <w:rPr>
          <w:lang w:val="ru-RU"/>
        </w:rPr>
        <w:t xml:space="preserve"> </w:t>
      </w:r>
      <w:r w:rsidRPr="00D26162">
        <w:rPr>
          <w:rStyle w:val="ezkurwreuab5ozgtqnkl"/>
          <w:lang w:val="ru-RU"/>
        </w:rPr>
        <w:t>способны</w:t>
      </w:r>
      <w:r w:rsidRPr="00D26162">
        <w:rPr>
          <w:lang w:val="ru-RU"/>
        </w:rPr>
        <w:t xml:space="preserve"> </w:t>
      </w:r>
      <w:r w:rsidRPr="00D26162">
        <w:rPr>
          <w:rStyle w:val="ezkurwreuab5ozgtqnkl"/>
          <w:lang w:val="ru-RU"/>
        </w:rPr>
        <w:t>противостоять</w:t>
      </w:r>
      <w:r w:rsidRPr="00D26162">
        <w:rPr>
          <w:lang w:val="ru-RU"/>
        </w:rPr>
        <w:t xml:space="preserve"> </w:t>
      </w:r>
      <w:r w:rsidRPr="00D26162">
        <w:rPr>
          <w:rStyle w:val="ezkurwreuab5ozgtqnkl"/>
          <w:lang w:val="ru-RU"/>
        </w:rPr>
        <w:t>надвигающейся</w:t>
      </w:r>
      <w:r w:rsidRPr="00D26162">
        <w:rPr>
          <w:lang w:val="ru-RU"/>
        </w:rPr>
        <w:t xml:space="preserve"> </w:t>
      </w:r>
      <w:r w:rsidRPr="00D26162">
        <w:rPr>
          <w:rStyle w:val="ezkurwreuab5ozgtqnkl"/>
          <w:lang w:val="ru-RU"/>
        </w:rPr>
        <w:t>буре</w:t>
      </w:r>
      <w:r w:rsidRPr="00D26162">
        <w:rPr>
          <w:lang w:val="ru-RU"/>
        </w:rPr>
        <w:t xml:space="preserve"> и </w:t>
      </w:r>
      <w:r w:rsidRPr="00D26162">
        <w:rPr>
          <w:rStyle w:val="ezkurwreuab5ozgtqnkl"/>
          <w:lang w:val="ru-RU"/>
        </w:rPr>
        <w:t>даже</w:t>
      </w:r>
      <w:r w:rsidRPr="00D26162">
        <w:rPr>
          <w:lang w:val="ru-RU"/>
        </w:rPr>
        <w:t xml:space="preserve"> </w:t>
      </w:r>
      <w:r w:rsidRPr="00D26162">
        <w:rPr>
          <w:rStyle w:val="ezkurwreuab5ozgtqnkl"/>
          <w:lang w:val="ru-RU"/>
        </w:rPr>
        <w:t>разгореться</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ней.</w:t>
      </w:r>
      <w:r w:rsidRPr="00D26162">
        <w:rPr>
          <w:lang w:val="ru-RU"/>
        </w:rPr>
        <w:t xml:space="preserve"> </w:t>
      </w:r>
      <w:r w:rsidRPr="00D26162">
        <w:rPr>
          <w:rStyle w:val="ezkurwreuab5ozgtqnkl"/>
          <w:lang w:val="ru-RU"/>
        </w:rPr>
        <w:t>Многие</w:t>
      </w:r>
      <w:r w:rsidRPr="00D26162">
        <w:rPr>
          <w:lang w:val="ru-RU"/>
        </w:rPr>
        <w:t xml:space="preserve"> </w:t>
      </w:r>
      <w:r w:rsidRPr="00D26162">
        <w:rPr>
          <w:rStyle w:val="ezkurwreuab5ozgtqnkl"/>
          <w:lang w:val="ru-RU"/>
        </w:rPr>
        <w:t>из</w:t>
      </w:r>
      <w:r w:rsidRPr="00D26162">
        <w:rPr>
          <w:lang w:val="ru-RU"/>
        </w:rPr>
        <w:t xml:space="preserve"> </w:t>
      </w:r>
      <w:r w:rsidRPr="00D26162">
        <w:rPr>
          <w:rStyle w:val="ezkurwreuab5ozgtqnkl"/>
          <w:lang w:val="ru-RU"/>
        </w:rPr>
        <w:t>этих</w:t>
      </w:r>
      <w:r w:rsidRPr="00D26162">
        <w:rPr>
          <w:lang w:val="ru-RU"/>
        </w:rPr>
        <w:t xml:space="preserve"> </w:t>
      </w:r>
      <w:r w:rsidRPr="00D26162">
        <w:rPr>
          <w:rStyle w:val="ezkurwreuab5ozgtqnkl"/>
          <w:lang w:val="ru-RU"/>
        </w:rPr>
        <w:t>душ</w:t>
      </w:r>
      <w:r w:rsidRPr="00D26162">
        <w:rPr>
          <w:lang w:val="ru-RU"/>
        </w:rPr>
        <w:t xml:space="preserve"> </w:t>
      </w:r>
      <w:r w:rsidRPr="00D26162">
        <w:rPr>
          <w:rStyle w:val="ezkurwreuab5ozgtqnkl"/>
          <w:lang w:val="ru-RU"/>
        </w:rPr>
        <w:t>сражались</w:t>
      </w:r>
      <w:r w:rsidRPr="00D26162">
        <w:rPr>
          <w:lang w:val="ru-RU"/>
        </w:rPr>
        <w:t xml:space="preserve"> </w:t>
      </w:r>
      <w:r w:rsidRPr="00D26162">
        <w:rPr>
          <w:rStyle w:val="ezkurwreuab5ozgtqnkl"/>
          <w:lang w:val="ru-RU"/>
        </w:rPr>
        <w:t>на</w:t>
      </w:r>
      <w:r w:rsidRPr="00D26162">
        <w:rPr>
          <w:lang w:val="ru-RU"/>
        </w:rPr>
        <w:t xml:space="preserve"> </w:t>
      </w:r>
      <w:r w:rsidRPr="00D26162">
        <w:rPr>
          <w:rStyle w:val="ezkurwreuab5ozgtqnkl"/>
          <w:lang w:val="ru-RU"/>
        </w:rPr>
        <w:t>стороне</w:t>
      </w:r>
      <w:r w:rsidRPr="00D26162">
        <w:rPr>
          <w:lang w:val="ru-RU"/>
        </w:rPr>
        <w:t xml:space="preserve"> </w:t>
      </w:r>
      <w:r w:rsidRPr="00D26162">
        <w:rPr>
          <w:rStyle w:val="ezkurwreuab5ozgtqnkl"/>
          <w:lang w:val="ru-RU"/>
        </w:rPr>
        <w:t>врага,</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их</w:t>
      </w:r>
      <w:r w:rsidRPr="00D26162">
        <w:rPr>
          <w:lang w:val="ru-RU"/>
        </w:rPr>
        <w:t xml:space="preserve"> </w:t>
      </w:r>
      <w:r w:rsidRPr="00D26162">
        <w:rPr>
          <w:rStyle w:val="ezkurwreuab5ozgtqnkl"/>
          <w:lang w:val="ru-RU"/>
        </w:rPr>
        <w:t>ауры</w:t>
      </w:r>
      <w:r w:rsidRPr="00D26162">
        <w:rPr>
          <w:lang w:val="ru-RU"/>
        </w:rPr>
        <w:t xml:space="preserve"> </w:t>
      </w:r>
      <w:r w:rsidRPr="00D26162">
        <w:rPr>
          <w:rStyle w:val="ezkurwreuab5ozgtqnkl"/>
          <w:lang w:val="ru-RU"/>
        </w:rPr>
        <w:t>источали</w:t>
      </w:r>
      <w:r w:rsidRPr="00D26162">
        <w:rPr>
          <w:lang w:val="ru-RU"/>
        </w:rPr>
        <w:t xml:space="preserve"> </w:t>
      </w:r>
      <w:r w:rsidRPr="00D26162">
        <w:rPr>
          <w:rStyle w:val="ezkurwreuab5ozgtqnkl"/>
          <w:lang w:val="ru-RU"/>
        </w:rPr>
        <w:t>странные</w:t>
      </w:r>
      <w:r w:rsidRPr="00D26162">
        <w:rPr>
          <w:lang w:val="ru-RU"/>
        </w:rPr>
        <w:t xml:space="preserve"> </w:t>
      </w:r>
      <w:r w:rsidRPr="00D26162">
        <w:rPr>
          <w:rStyle w:val="ezkurwreuab5ozgtqnkl"/>
          <w:lang w:val="ru-RU"/>
        </w:rPr>
        <w:t>отзвуки.</w:t>
      </w:r>
      <w:r w:rsidRPr="00D26162">
        <w:rPr>
          <w:lang w:val="ru-RU"/>
        </w:rPr>
        <w:t xml:space="preserve"> </w:t>
      </w:r>
      <w:r w:rsidRPr="00D26162">
        <w:rPr>
          <w:rStyle w:val="ezkurwreuab5ozgtqnkl"/>
          <w:lang w:val="ru-RU"/>
        </w:rPr>
        <w:t>Другие</w:t>
      </w:r>
      <w:r w:rsidRPr="00D26162">
        <w:rPr>
          <w:lang w:val="ru-RU"/>
        </w:rPr>
        <w:t xml:space="preserve">, </w:t>
      </w:r>
      <w:r w:rsidRPr="00D26162">
        <w:rPr>
          <w:rStyle w:val="ezkurwreuab5ozgtqnkl"/>
          <w:lang w:val="ru-RU"/>
        </w:rPr>
        <w:t>несомненно</w:t>
      </w:r>
      <w:r w:rsidRPr="00D26162">
        <w:rPr>
          <w:lang w:val="ru-RU"/>
        </w:rPr>
        <w:t xml:space="preserve">, стояли на защите </w:t>
      </w:r>
      <w:proofErr w:type="spellStart"/>
      <w:r w:rsidRPr="00D26162">
        <w:rPr>
          <w:rStyle w:val="ezkurwreuab5ozgtqnkl"/>
          <w:lang w:val="ru-RU"/>
        </w:rPr>
        <w:t>касра</w:t>
      </w:r>
      <w:proofErr w:type="spellEnd"/>
      <w:r w:rsidRPr="00D26162">
        <w:rPr>
          <w:rStyle w:val="ezkurwreuab5ozgtqnkl"/>
          <w:lang w:val="ru-RU"/>
        </w:rPr>
        <w:t xml:space="preserve"> и</w:t>
      </w:r>
      <w:r w:rsidRPr="00D26162">
        <w:rPr>
          <w:lang w:val="ru-RU"/>
        </w:rPr>
        <w:t xml:space="preserve"> </w:t>
      </w:r>
      <w:r w:rsidRPr="00D26162">
        <w:rPr>
          <w:rStyle w:val="ezkurwreuab5ozgtqnkl"/>
          <w:lang w:val="ru-RU"/>
        </w:rPr>
        <w:t>возглавляли</w:t>
      </w:r>
      <w:r w:rsidRPr="00D26162">
        <w:rPr>
          <w:lang w:val="ru-RU"/>
        </w:rPr>
        <w:t xml:space="preserve"> </w:t>
      </w:r>
      <w:r w:rsidRPr="00D26162">
        <w:rPr>
          <w:rStyle w:val="ezkurwreuab5ozgtqnkl"/>
          <w:lang w:val="ru-RU"/>
        </w:rPr>
        <w:t>отчаянные</w:t>
      </w:r>
      <w:r w:rsidRPr="00D26162">
        <w:rPr>
          <w:lang w:val="ru-RU"/>
        </w:rPr>
        <w:t xml:space="preserve"> </w:t>
      </w:r>
      <w:r w:rsidRPr="00D26162">
        <w:rPr>
          <w:rStyle w:val="ezkurwreuab5ozgtqnkl"/>
          <w:lang w:val="ru-RU"/>
        </w:rPr>
        <w:t>атаки</w:t>
      </w:r>
      <w:r w:rsidRPr="00D26162">
        <w:rPr>
          <w:lang w:val="ru-RU"/>
        </w:rPr>
        <w:t xml:space="preserve">, </w:t>
      </w:r>
      <w:r w:rsidRPr="00D26162">
        <w:rPr>
          <w:rStyle w:val="ezkurwreuab5ozgtqnkl"/>
          <w:lang w:val="ru-RU"/>
        </w:rPr>
        <w:t>чтобы</w:t>
      </w:r>
      <w:r w:rsidRPr="00D26162">
        <w:rPr>
          <w:lang w:val="ru-RU"/>
        </w:rPr>
        <w:t xml:space="preserve"> </w:t>
      </w:r>
      <w:r w:rsidRPr="00D26162">
        <w:rPr>
          <w:rStyle w:val="ezkurwreuab5ozgtqnkl"/>
          <w:lang w:val="ru-RU"/>
        </w:rPr>
        <w:t>укрепить</w:t>
      </w:r>
      <w:r w:rsidRPr="00D26162">
        <w:rPr>
          <w:lang w:val="ru-RU"/>
        </w:rPr>
        <w:t xml:space="preserve"> </w:t>
      </w:r>
      <w:r w:rsidRPr="00D26162">
        <w:rPr>
          <w:rStyle w:val="ezkurwreuab5ozgtqnkl"/>
          <w:lang w:val="ru-RU"/>
        </w:rPr>
        <w:t>оборону</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вернуть</w:t>
      </w:r>
      <w:r w:rsidRPr="00D26162">
        <w:rPr>
          <w:lang w:val="ru-RU"/>
        </w:rPr>
        <w:t xml:space="preserve"> </w:t>
      </w:r>
      <w:r w:rsidRPr="00D26162">
        <w:rPr>
          <w:rStyle w:val="ezkurwreuab5ozgtqnkl"/>
          <w:lang w:val="ru-RU"/>
        </w:rPr>
        <w:t>утраченные</w:t>
      </w:r>
      <w:r w:rsidRPr="00D26162">
        <w:rPr>
          <w:lang w:val="ru-RU"/>
        </w:rPr>
        <w:t xml:space="preserve"> </w:t>
      </w:r>
      <w:r w:rsidRPr="00D26162">
        <w:rPr>
          <w:rStyle w:val="ezkurwreuab5ozgtqnkl"/>
          <w:lang w:val="ru-RU"/>
        </w:rPr>
        <w:t>позиции.</w:t>
      </w:r>
      <w:r w:rsidRPr="00D26162">
        <w:rPr>
          <w:lang w:val="ru-RU"/>
        </w:rPr>
        <w:t xml:space="preserve"> </w:t>
      </w:r>
    </w:p>
    <w:p w14:paraId="3F653825" w14:textId="3264012F" w:rsidR="00FF5A40" w:rsidRPr="00D26162" w:rsidRDefault="00FF5A40" w:rsidP="00FF5A40">
      <w:pPr>
        <w:rPr>
          <w:rStyle w:val="ezkurwreuab5ozgtqnkl"/>
          <w:lang w:val="ru-RU"/>
        </w:rPr>
      </w:pPr>
      <w:r w:rsidRPr="00D26162">
        <w:rPr>
          <w:rStyle w:val="ezkurwreuab5ozgtqnkl"/>
          <w:lang w:val="ru-RU"/>
        </w:rPr>
        <w:t>Бальдр</w:t>
      </w:r>
      <w:r w:rsidRPr="00D26162">
        <w:rPr>
          <w:lang w:val="ru-RU"/>
        </w:rPr>
        <w:t xml:space="preserve"> </w:t>
      </w:r>
      <w:r w:rsidRPr="00D26162">
        <w:rPr>
          <w:rStyle w:val="ezkurwreuab5ozgtqnkl"/>
          <w:lang w:val="ru-RU"/>
        </w:rPr>
        <w:t>научился различать</w:t>
      </w:r>
      <w:r w:rsidRPr="00D26162">
        <w:rPr>
          <w:lang w:val="ru-RU"/>
        </w:rPr>
        <w:t xml:space="preserve"> среди </w:t>
      </w:r>
      <w:r w:rsidRPr="00D26162">
        <w:rPr>
          <w:rStyle w:val="ezkurwreuab5ozgtqnkl"/>
          <w:lang w:val="ru-RU"/>
        </w:rPr>
        <w:t>смертных</w:t>
      </w:r>
      <w:r w:rsidRPr="00D26162">
        <w:rPr>
          <w:lang w:val="ru-RU"/>
        </w:rPr>
        <w:t xml:space="preserve"> </w:t>
      </w:r>
      <w:r w:rsidRPr="00D26162">
        <w:rPr>
          <w:rStyle w:val="ezkurwreuab5ozgtqnkl"/>
          <w:lang w:val="ru-RU"/>
        </w:rPr>
        <w:t>тех</w:t>
      </w:r>
      <w:r w:rsidRPr="00D26162">
        <w:rPr>
          <w:lang w:val="ru-RU"/>
        </w:rPr>
        <w:t xml:space="preserve">, кто был </w:t>
      </w:r>
      <w:r w:rsidRPr="00D26162">
        <w:rPr>
          <w:rStyle w:val="ezkurwreuab5ozgtqnkl"/>
          <w:lang w:val="ru-RU"/>
        </w:rPr>
        <w:t>развращен</w:t>
      </w:r>
      <w:r w:rsidRPr="00D26162">
        <w:rPr>
          <w:lang w:val="ru-RU"/>
        </w:rPr>
        <w:t xml:space="preserve"> </w:t>
      </w:r>
      <w:r w:rsidRPr="00D26162">
        <w:rPr>
          <w:rStyle w:val="ezkurwreuab5ozgtqnkl"/>
          <w:lang w:val="ru-RU"/>
        </w:rPr>
        <w:t>демонами,</w:t>
      </w:r>
      <w:r w:rsidRPr="00D26162">
        <w:rPr>
          <w:lang w:val="ru-RU"/>
        </w:rPr>
        <w:t xml:space="preserve"> </w:t>
      </w:r>
      <w:r w:rsidRPr="00D26162">
        <w:rPr>
          <w:rStyle w:val="ezkurwreuab5ozgtqnkl"/>
          <w:lang w:val="ru-RU"/>
        </w:rPr>
        <w:t>тех</w:t>
      </w:r>
      <w:r w:rsidRPr="00D26162">
        <w:rPr>
          <w:lang w:val="ru-RU"/>
        </w:rPr>
        <w:t xml:space="preserve">, </w:t>
      </w:r>
      <w:r w:rsidRPr="00D26162">
        <w:rPr>
          <w:rStyle w:val="ezkurwreuab5ozgtqnkl"/>
          <w:lang w:val="ru-RU"/>
        </w:rPr>
        <w:t>кто</w:t>
      </w:r>
      <w:r w:rsidRPr="00D26162">
        <w:rPr>
          <w:lang w:val="ru-RU"/>
        </w:rPr>
        <w:t xml:space="preserve"> </w:t>
      </w:r>
      <w:r w:rsidRPr="00D26162">
        <w:rPr>
          <w:rStyle w:val="ezkurwreuab5ozgtqnkl"/>
          <w:lang w:val="ru-RU"/>
        </w:rPr>
        <w:t>прожил</w:t>
      </w:r>
      <w:r w:rsidRPr="00D26162">
        <w:rPr>
          <w:lang w:val="ru-RU"/>
        </w:rPr>
        <w:t xml:space="preserve"> </w:t>
      </w:r>
      <w:r w:rsidRPr="00D26162">
        <w:rPr>
          <w:rStyle w:val="ezkurwreuab5ozgtqnkl"/>
          <w:lang w:val="ru-RU"/>
        </w:rPr>
        <w:t>всего</w:t>
      </w:r>
      <w:r w:rsidRPr="00D26162">
        <w:rPr>
          <w:lang w:val="ru-RU"/>
        </w:rPr>
        <w:t xml:space="preserve"> несколько </w:t>
      </w:r>
      <w:r w:rsidRPr="00D26162">
        <w:rPr>
          <w:rStyle w:val="ezkurwreuab5ozgtqnkl"/>
          <w:lang w:val="ru-RU"/>
        </w:rPr>
        <w:t>десятилетий</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тех</w:t>
      </w:r>
      <w:r w:rsidRPr="00D26162">
        <w:rPr>
          <w:lang w:val="ru-RU"/>
        </w:rPr>
        <w:t xml:space="preserve">, </w:t>
      </w:r>
      <w:r w:rsidRPr="00D26162">
        <w:rPr>
          <w:rStyle w:val="ezkurwreuab5ozgtqnkl"/>
          <w:lang w:val="ru-RU"/>
        </w:rPr>
        <w:t>чьи</w:t>
      </w:r>
      <w:r w:rsidRPr="00D26162">
        <w:rPr>
          <w:lang w:val="ru-RU"/>
        </w:rPr>
        <w:t xml:space="preserve"> </w:t>
      </w:r>
      <w:r w:rsidRPr="00D26162">
        <w:rPr>
          <w:rStyle w:val="ezkurwreuab5ozgtqnkl"/>
          <w:lang w:val="ru-RU"/>
        </w:rPr>
        <w:t>нити</w:t>
      </w:r>
      <w:r w:rsidRPr="00D26162">
        <w:rPr>
          <w:lang w:val="ru-RU"/>
        </w:rPr>
        <w:t xml:space="preserve"> </w:t>
      </w:r>
      <w:r w:rsidRPr="00D26162">
        <w:rPr>
          <w:rStyle w:val="ezkurwreuab5ozgtqnkl"/>
          <w:lang w:val="ru-RU"/>
        </w:rPr>
        <w:t>были</w:t>
      </w:r>
      <w:r w:rsidRPr="00D26162">
        <w:rPr>
          <w:lang w:val="ru-RU"/>
        </w:rPr>
        <w:t xml:space="preserve"> </w:t>
      </w:r>
      <w:r w:rsidRPr="00D26162">
        <w:rPr>
          <w:rStyle w:val="ezkurwreuab5ozgtqnkl"/>
          <w:lang w:val="ru-RU"/>
        </w:rPr>
        <w:t>многовековой</w:t>
      </w:r>
      <w:r w:rsidRPr="00D26162">
        <w:rPr>
          <w:lang w:val="ru-RU"/>
        </w:rPr>
        <w:t xml:space="preserve"> </w:t>
      </w:r>
      <w:r w:rsidRPr="00D26162">
        <w:rPr>
          <w:rStyle w:val="ezkurwreuab5ozgtqnkl"/>
          <w:lang w:val="ru-RU"/>
        </w:rPr>
        <w:t>давности.</w:t>
      </w:r>
      <w:r w:rsidRPr="00D26162">
        <w:rPr>
          <w:lang w:val="ru-RU"/>
        </w:rPr>
        <w:t xml:space="preserve"> </w:t>
      </w:r>
      <w:r w:rsidRPr="00D26162">
        <w:rPr>
          <w:rStyle w:val="ezkurwreuab5ozgtqnkl"/>
          <w:lang w:val="ru-RU"/>
        </w:rPr>
        <w:t>Сильнее</w:t>
      </w:r>
      <w:r w:rsidRPr="00D26162">
        <w:rPr>
          <w:lang w:val="ru-RU"/>
        </w:rPr>
        <w:t xml:space="preserve"> </w:t>
      </w:r>
      <w:r w:rsidRPr="00D26162">
        <w:rPr>
          <w:rStyle w:val="ezkurwreuab5ozgtqnkl"/>
          <w:lang w:val="ru-RU"/>
        </w:rPr>
        <w:t>всего</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ощущал</w:t>
      </w:r>
      <w:r w:rsidRPr="00D26162">
        <w:rPr>
          <w:lang w:val="ru-RU"/>
        </w:rPr>
        <w:t xml:space="preserve"> </w:t>
      </w:r>
      <w:r w:rsidRPr="00D26162">
        <w:rPr>
          <w:rStyle w:val="ezkurwreuab5ozgtqnkl"/>
          <w:lang w:val="ru-RU"/>
        </w:rPr>
        <w:t>свое</w:t>
      </w:r>
      <w:r w:rsidRPr="00D26162">
        <w:rPr>
          <w:lang w:val="ru-RU"/>
        </w:rPr>
        <w:t xml:space="preserve"> </w:t>
      </w:r>
      <w:r w:rsidRPr="00D26162">
        <w:rPr>
          <w:rStyle w:val="ezkurwreuab5ozgtqnkl"/>
          <w:lang w:val="ru-RU"/>
        </w:rPr>
        <w:t>собственное</w:t>
      </w:r>
      <w:r w:rsidRPr="00D26162">
        <w:rPr>
          <w:lang w:val="ru-RU"/>
        </w:rPr>
        <w:t xml:space="preserve"> «я»</w:t>
      </w:r>
      <w:r w:rsidRPr="00D26162">
        <w:rPr>
          <w:rStyle w:val="ezkurwreuab5ozgtqnkl"/>
          <w:lang w:val="ru-RU"/>
        </w:rPr>
        <w:t>,</w:t>
      </w:r>
      <w:r w:rsidRPr="00D26162">
        <w:rPr>
          <w:lang w:val="ru-RU"/>
        </w:rPr>
        <w:t xml:space="preserve"> </w:t>
      </w:r>
      <w:r w:rsidRPr="00D26162">
        <w:rPr>
          <w:rStyle w:val="ezkurwreuab5ozgtqnkl"/>
          <w:lang w:val="ru-RU"/>
        </w:rPr>
        <w:t>свою</w:t>
      </w:r>
      <w:r w:rsidRPr="00D26162">
        <w:rPr>
          <w:lang w:val="ru-RU"/>
        </w:rPr>
        <w:t xml:space="preserve"> </w:t>
      </w:r>
      <w:r w:rsidRPr="00D26162">
        <w:rPr>
          <w:rStyle w:val="ezkurwreuab5ozgtqnkl"/>
          <w:lang w:val="ru-RU"/>
        </w:rPr>
        <w:t>сущность,</w:t>
      </w:r>
      <w:r w:rsidRPr="00D26162">
        <w:rPr>
          <w:lang w:val="ru-RU"/>
        </w:rPr>
        <w:t xml:space="preserve"> </w:t>
      </w:r>
      <w:r w:rsidRPr="00D26162">
        <w:rPr>
          <w:rStyle w:val="ezkurwreuab5ozgtqnkl"/>
          <w:lang w:val="ru-RU"/>
        </w:rPr>
        <w:t>бурлящую</w:t>
      </w:r>
      <w:r w:rsidRPr="00D26162">
        <w:rPr>
          <w:lang w:val="ru-RU"/>
        </w:rPr>
        <w:t xml:space="preserve"> из-</w:t>
      </w:r>
      <w:r w:rsidRPr="00D26162">
        <w:rPr>
          <w:rStyle w:val="ezkurwreuab5ozgtqnkl"/>
          <w:lang w:val="ru-RU"/>
        </w:rPr>
        <w:t>за</w:t>
      </w:r>
      <w:r w:rsidRPr="00D26162">
        <w:rPr>
          <w:lang w:val="ru-RU"/>
        </w:rPr>
        <w:t xml:space="preserve"> </w:t>
      </w:r>
      <w:r w:rsidRPr="00D26162">
        <w:rPr>
          <w:rStyle w:val="ezkurwreuab5ozgtqnkl"/>
          <w:lang w:val="ru-RU"/>
        </w:rPr>
        <w:t>оков</w:t>
      </w:r>
      <w:r w:rsidRPr="00D26162">
        <w:rPr>
          <w:lang w:val="ru-RU"/>
        </w:rPr>
        <w:t xml:space="preserve">, наложенных </w:t>
      </w:r>
      <w:r w:rsidRPr="00D26162">
        <w:rPr>
          <w:rStyle w:val="ezkurwreuab5ozgtqnkl"/>
          <w:lang w:val="ru-RU"/>
        </w:rPr>
        <w:t>его</w:t>
      </w:r>
      <w:r w:rsidRPr="00D26162">
        <w:rPr>
          <w:lang w:val="ru-RU"/>
        </w:rPr>
        <w:t xml:space="preserve"> </w:t>
      </w:r>
      <w:r w:rsidRPr="00D26162">
        <w:rPr>
          <w:rStyle w:val="ezkurwreuab5ozgtqnkl"/>
          <w:lang w:val="ru-RU"/>
        </w:rPr>
        <w:t>телом.</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чувствовал</w:t>
      </w:r>
      <w:r w:rsidRPr="00D26162">
        <w:rPr>
          <w:lang w:val="ru-RU"/>
        </w:rPr>
        <w:t xml:space="preserve"> </w:t>
      </w:r>
      <w:r w:rsidRPr="00D26162">
        <w:rPr>
          <w:rStyle w:val="ezkurwreuab5ozgtqnkl"/>
          <w:lang w:val="ru-RU"/>
        </w:rPr>
        <w:t>давление</w:t>
      </w:r>
      <w:r w:rsidRPr="00D26162">
        <w:rPr>
          <w:lang w:val="ru-RU"/>
        </w:rPr>
        <w:t xml:space="preserve"> </w:t>
      </w:r>
      <w:r w:rsidRPr="00D26162">
        <w:rPr>
          <w:rStyle w:val="ezkurwreuab5ozgtqnkl"/>
          <w:lang w:val="ru-RU"/>
        </w:rPr>
        <w:t>внутренних</w:t>
      </w:r>
      <w:r w:rsidRPr="00D26162">
        <w:rPr>
          <w:lang w:val="ru-RU"/>
        </w:rPr>
        <w:t xml:space="preserve"> </w:t>
      </w:r>
      <w:r w:rsidRPr="00D26162">
        <w:rPr>
          <w:rStyle w:val="ezkurwreuab5ozgtqnkl"/>
          <w:lang w:val="ru-RU"/>
        </w:rPr>
        <w:t>сил,</w:t>
      </w:r>
      <w:r w:rsidRPr="00D26162">
        <w:rPr>
          <w:lang w:val="ru-RU"/>
        </w:rPr>
        <w:t xml:space="preserve"> </w:t>
      </w:r>
      <w:r w:rsidRPr="00D26162">
        <w:rPr>
          <w:rStyle w:val="ezkurwreuab5ozgtqnkl"/>
          <w:lang w:val="ru-RU"/>
        </w:rPr>
        <w:t>рвущихся</w:t>
      </w:r>
      <w:r w:rsidRPr="00D26162">
        <w:rPr>
          <w:lang w:val="ru-RU"/>
        </w:rPr>
        <w:t xml:space="preserve"> на свободу</w:t>
      </w:r>
      <w:r w:rsidRPr="00D26162">
        <w:rPr>
          <w:rStyle w:val="ezkurwreuab5ozgtqnkl"/>
          <w:lang w:val="ru-RU"/>
        </w:rPr>
        <w:t>.</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мог бы</w:t>
      </w:r>
      <w:r w:rsidRPr="00D26162">
        <w:rPr>
          <w:lang w:val="ru-RU"/>
        </w:rPr>
        <w:t xml:space="preserve"> </w:t>
      </w:r>
      <w:r w:rsidRPr="00D26162">
        <w:rPr>
          <w:rStyle w:val="ezkurwreuab5ozgtqnkl"/>
          <w:lang w:val="ru-RU"/>
        </w:rPr>
        <w:t>сделать</w:t>
      </w:r>
      <w:r w:rsidRPr="00D26162">
        <w:rPr>
          <w:lang w:val="ru-RU"/>
        </w:rPr>
        <w:t xml:space="preserve"> </w:t>
      </w:r>
      <w:r w:rsidRPr="00D26162">
        <w:rPr>
          <w:rStyle w:val="ezkurwreuab5ozgtqnkl"/>
          <w:lang w:val="ru-RU"/>
        </w:rPr>
        <w:t>это</w:t>
      </w:r>
      <w:r w:rsidRPr="00D26162">
        <w:rPr>
          <w:lang w:val="ru-RU"/>
        </w:rPr>
        <w:t xml:space="preserve"> </w:t>
      </w:r>
      <w:r w:rsidRPr="00D26162">
        <w:rPr>
          <w:rStyle w:val="ezkurwreuab5ozgtqnkl"/>
          <w:lang w:val="ru-RU"/>
        </w:rPr>
        <w:t>сейчас,</w:t>
      </w:r>
      <w:r w:rsidRPr="00D26162">
        <w:rPr>
          <w:lang w:val="ru-RU"/>
        </w:rPr>
        <w:t xml:space="preserve"> </w:t>
      </w:r>
      <w:r w:rsidRPr="00D26162">
        <w:rPr>
          <w:rStyle w:val="ezkurwreuab5ozgtqnkl"/>
          <w:lang w:val="ru-RU"/>
        </w:rPr>
        <w:t>здесь,</w:t>
      </w:r>
      <w:r w:rsidRPr="00D26162">
        <w:rPr>
          <w:lang w:val="ru-RU"/>
        </w:rPr>
        <w:t xml:space="preserve"> </w:t>
      </w:r>
      <w:r w:rsidRPr="00D26162">
        <w:rPr>
          <w:rStyle w:val="ezkurwreuab5ozgtqnkl"/>
          <w:lang w:val="ru-RU"/>
        </w:rPr>
        <w:t>взорвавшись</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любой</w:t>
      </w:r>
      <w:r w:rsidRPr="00D26162">
        <w:rPr>
          <w:lang w:val="ru-RU"/>
        </w:rPr>
        <w:t xml:space="preserve"> </w:t>
      </w:r>
      <w:r w:rsidRPr="00D26162">
        <w:rPr>
          <w:rStyle w:val="ezkurwreuab5ozgtqnkl"/>
          <w:lang w:val="ru-RU"/>
        </w:rPr>
        <w:t>момент</w:t>
      </w:r>
      <w:r w:rsidRPr="00D26162">
        <w:rPr>
          <w:lang w:val="ru-RU"/>
        </w:rPr>
        <w:t xml:space="preserve"> </w:t>
      </w:r>
      <w:r w:rsidRPr="00D26162">
        <w:rPr>
          <w:rStyle w:val="ezkurwreuab5ozgtqnkl"/>
          <w:lang w:val="ru-RU"/>
        </w:rPr>
        <w:t>по</w:t>
      </w:r>
      <w:r w:rsidRPr="00D26162">
        <w:rPr>
          <w:lang w:val="ru-RU"/>
        </w:rPr>
        <w:t xml:space="preserve"> </w:t>
      </w:r>
      <w:r w:rsidRPr="00D26162">
        <w:rPr>
          <w:rStyle w:val="ezkurwreuab5ozgtqnkl"/>
          <w:lang w:val="ru-RU"/>
        </w:rPr>
        <w:t>своему</w:t>
      </w:r>
      <w:r w:rsidRPr="00D26162">
        <w:rPr>
          <w:lang w:val="ru-RU"/>
        </w:rPr>
        <w:t xml:space="preserve"> </w:t>
      </w:r>
      <w:r w:rsidRPr="00D26162">
        <w:rPr>
          <w:rStyle w:val="ezkurwreuab5ozgtqnkl"/>
          <w:lang w:val="ru-RU"/>
        </w:rPr>
        <w:t>выбору</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сметя</w:t>
      </w:r>
      <w:r w:rsidRPr="00D26162">
        <w:rPr>
          <w:lang w:val="ru-RU"/>
        </w:rPr>
        <w:t xml:space="preserve"> </w:t>
      </w:r>
      <w:r w:rsidRPr="00D26162">
        <w:rPr>
          <w:rStyle w:val="ezkurwreuab5ozgtqnkl"/>
          <w:lang w:val="ru-RU"/>
        </w:rPr>
        <w:t>все</w:t>
      </w:r>
      <w:r w:rsidRPr="00D26162">
        <w:rPr>
          <w:lang w:val="ru-RU"/>
        </w:rPr>
        <w:t xml:space="preserve"> </w:t>
      </w:r>
      <w:r w:rsidRPr="00D26162">
        <w:rPr>
          <w:rStyle w:val="ezkurwreuab5ozgtqnkl"/>
          <w:lang w:val="ru-RU"/>
        </w:rPr>
        <w:t>сопротивление.</w:t>
      </w:r>
      <w:r w:rsidRPr="00D26162">
        <w:rPr>
          <w:lang w:val="ru-RU"/>
        </w:rPr>
        <w:t xml:space="preserve"> </w:t>
      </w:r>
      <w:r w:rsidRPr="00D26162">
        <w:rPr>
          <w:rStyle w:val="ezkurwreuab5ozgtqnkl"/>
          <w:lang w:val="ru-RU"/>
        </w:rPr>
        <w:t>Духи</w:t>
      </w:r>
      <w:r w:rsidRPr="00D26162">
        <w:rPr>
          <w:lang w:val="ru-RU"/>
        </w:rPr>
        <w:t xml:space="preserve"> </w:t>
      </w:r>
      <w:r w:rsidRPr="00D26162">
        <w:rPr>
          <w:rStyle w:val="ezkurwreuab5ozgtqnkl"/>
          <w:lang w:val="ru-RU"/>
        </w:rPr>
        <w:t>льда</w:t>
      </w:r>
      <w:r w:rsidRPr="00D26162">
        <w:rPr>
          <w:lang w:val="ru-RU"/>
        </w:rPr>
        <w:t xml:space="preserve"> </w:t>
      </w:r>
      <w:r w:rsidRPr="00D26162">
        <w:rPr>
          <w:rStyle w:val="ezkurwreuab5ozgtqnkl"/>
          <w:lang w:val="ru-RU"/>
        </w:rPr>
        <w:t>рычали</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стремились</w:t>
      </w:r>
      <w:r w:rsidRPr="00D26162">
        <w:rPr>
          <w:lang w:val="ru-RU"/>
        </w:rPr>
        <w:t xml:space="preserve"> наружу — то были </w:t>
      </w:r>
      <w:r w:rsidRPr="00D26162">
        <w:rPr>
          <w:rStyle w:val="ezkurwreuab5ozgtqnkl"/>
          <w:lang w:val="ru-RU"/>
        </w:rPr>
        <w:t>древние</w:t>
      </w:r>
      <w:r w:rsidRPr="00D26162">
        <w:rPr>
          <w:lang w:val="ru-RU"/>
        </w:rPr>
        <w:t xml:space="preserve"> духи </w:t>
      </w:r>
      <w:r w:rsidRPr="00D26162">
        <w:rPr>
          <w:rStyle w:val="ezkurwreuab5ozgtqnkl"/>
          <w:lang w:val="ru-RU"/>
        </w:rPr>
        <w:t>войны,</w:t>
      </w:r>
      <w:r w:rsidRPr="00D26162">
        <w:rPr>
          <w:lang w:val="ru-RU"/>
        </w:rPr>
        <w:t xml:space="preserve"> </w:t>
      </w:r>
      <w:r w:rsidRPr="00D26162">
        <w:rPr>
          <w:rStyle w:val="ezkurwreuab5ozgtqnkl"/>
          <w:lang w:val="ru-RU"/>
        </w:rPr>
        <w:t>всегда</w:t>
      </w:r>
      <w:r w:rsidRPr="00D26162">
        <w:rPr>
          <w:lang w:val="ru-RU"/>
        </w:rPr>
        <w:t xml:space="preserve"> </w:t>
      </w:r>
      <w:r w:rsidRPr="00D26162">
        <w:rPr>
          <w:rStyle w:val="ezkurwreuab5ozgtqnkl"/>
          <w:lang w:val="ru-RU"/>
        </w:rPr>
        <w:t>существовавшие</w:t>
      </w:r>
      <w:r w:rsidRPr="00D26162">
        <w:rPr>
          <w:lang w:val="ru-RU"/>
        </w:rPr>
        <w:t xml:space="preserve"> </w:t>
      </w:r>
      <w:r w:rsidRPr="00D26162">
        <w:rPr>
          <w:rStyle w:val="ezkurwreuab5ozgtqnkl"/>
          <w:lang w:val="ru-RU"/>
        </w:rPr>
        <w:t>здесь,</w:t>
      </w:r>
      <w:r w:rsidRPr="00D26162">
        <w:rPr>
          <w:lang w:val="ru-RU"/>
        </w:rPr>
        <w:t xml:space="preserve"> </w:t>
      </w:r>
      <w:r w:rsidRPr="00D26162">
        <w:rPr>
          <w:rStyle w:val="ezkurwreuab5ozgtqnkl"/>
          <w:lang w:val="ru-RU"/>
        </w:rPr>
        <w:t>просто их на время усыпили и подавили,</w:t>
      </w:r>
      <w:r w:rsidRPr="00D26162">
        <w:rPr>
          <w:lang w:val="ru-RU"/>
        </w:rPr>
        <w:t xml:space="preserve"> а </w:t>
      </w:r>
      <w:r w:rsidRPr="00D26162">
        <w:rPr>
          <w:rStyle w:val="ezkurwreuab5ozgtqnkl"/>
          <w:lang w:val="ru-RU"/>
        </w:rPr>
        <w:t>теперь они</w:t>
      </w:r>
      <w:r w:rsidRPr="00D26162">
        <w:rPr>
          <w:lang w:val="ru-RU"/>
        </w:rPr>
        <w:t xml:space="preserve"> вырвались на </w:t>
      </w:r>
      <w:r w:rsidRPr="00D26162">
        <w:rPr>
          <w:rStyle w:val="ezkurwreuab5ozgtqnkl"/>
          <w:lang w:val="ru-RU"/>
        </w:rPr>
        <w:t>свободу</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жаждали</w:t>
      </w:r>
      <w:r w:rsidRPr="00D26162">
        <w:rPr>
          <w:lang w:val="ru-RU"/>
        </w:rPr>
        <w:t xml:space="preserve"> </w:t>
      </w:r>
      <w:r w:rsidRPr="00D26162">
        <w:rPr>
          <w:rStyle w:val="ezkurwreuab5ozgtqnkl"/>
          <w:lang w:val="ru-RU"/>
        </w:rPr>
        <w:t>насилия.</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опознал одежды</w:t>
      </w:r>
      <w:r w:rsidRPr="00D26162">
        <w:rPr>
          <w:lang w:val="ru-RU"/>
        </w:rPr>
        <w:t xml:space="preserve"> на них, </w:t>
      </w:r>
      <w:r w:rsidRPr="00D26162">
        <w:rPr>
          <w:rStyle w:val="ezkurwreuab5ozgtqnkl"/>
          <w:lang w:val="ru-RU"/>
        </w:rPr>
        <w:t>— вороны,</w:t>
      </w:r>
      <w:r w:rsidRPr="00D26162">
        <w:rPr>
          <w:lang w:val="ru-RU"/>
        </w:rPr>
        <w:t xml:space="preserve"> </w:t>
      </w:r>
      <w:r w:rsidRPr="00D26162">
        <w:rPr>
          <w:rStyle w:val="ezkurwreuab5ozgtqnkl"/>
          <w:lang w:val="ru-RU"/>
        </w:rPr>
        <w:t>змеи,</w:t>
      </w:r>
      <w:r w:rsidRPr="00D26162">
        <w:rPr>
          <w:lang w:val="ru-RU"/>
        </w:rPr>
        <w:t xml:space="preserve"> </w:t>
      </w:r>
      <w:r w:rsidRPr="00D26162">
        <w:rPr>
          <w:rStyle w:val="ezkurwreuab5ozgtqnkl"/>
          <w:lang w:val="ru-RU"/>
        </w:rPr>
        <w:t>драконы</w:t>
      </w:r>
      <w:r w:rsidRPr="00D26162">
        <w:rPr>
          <w:lang w:val="ru-RU"/>
        </w:rPr>
        <w:t xml:space="preserve"> </w:t>
      </w:r>
      <w:r w:rsidRPr="00D26162">
        <w:rPr>
          <w:rStyle w:val="ezkurwreuab5ozgtqnkl"/>
          <w:lang w:val="ru-RU"/>
        </w:rPr>
        <w:t>глубин</w:t>
      </w:r>
      <w:r w:rsidRPr="00D26162">
        <w:rPr>
          <w:lang w:val="ru-RU"/>
        </w:rPr>
        <w:t xml:space="preserve"> </w:t>
      </w:r>
      <w:r w:rsidRPr="00D26162">
        <w:rPr>
          <w:rStyle w:val="ezkurwreuab5ozgtqnkl"/>
          <w:lang w:val="ru-RU"/>
        </w:rPr>
        <w:t>и,</w:t>
      </w:r>
      <w:r w:rsidRPr="00D26162">
        <w:rPr>
          <w:lang w:val="ru-RU"/>
        </w:rPr>
        <w:t xml:space="preserve"> что </w:t>
      </w:r>
      <w:r w:rsidRPr="00D26162">
        <w:rPr>
          <w:rStyle w:val="ezkurwreuab5ozgtqnkl"/>
          <w:lang w:val="ru-RU"/>
        </w:rPr>
        <w:t>самое</w:t>
      </w:r>
      <w:r w:rsidRPr="00D26162">
        <w:rPr>
          <w:lang w:val="ru-RU"/>
        </w:rPr>
        <w:t xml:space="preserve"> </w:t>
      </w:r>
      <w:r w:rsidRPr="00D26162">
        <w:rPr>
          <w:rStyle w:val="ezkurwreuab5ozgtqnkl"/>
          <w:lang w:val="ru-RU"/>
        </w:rPr>
        <w:t>примечательное,</w:t>
      </w:r>
      <w:r w:rsidRPr="00D26162">
        <w:rPr>
          <w:lang w:val="ru-RU"/>
        </w:rPr>
        <w:t xml:space="preserve"> </w:t>
      </w:r>
      <w:r w:rsidRPr="00D26162">
        <w:rPr>
          <w:rStyle w:val="ezkurwreuab5ozgtqnkl"/>
          <w:lang w:val="ru-RU"/>
        </w:rPr>
        <w:t>чудовищные</w:t>
      </w:r>
      <w:r w:rsidRPr="00D26162">
        <w:rPr>
          <w:lang w:val="ru-RU"/>
        </w:rPr>
        <w:t xml:space="preserve"> </w:t>
      </w:r>
      <w:r w:rsidRPr="00D26162">
        <w:rPr>
          <w:rStyle w:val="ezkurwreuab5ozgtqnkl"/>
          <w:lang w:val="ru-RU"/>
        </w:rPr>
        <w:t>волки,</w:t>
      </w:r>
      <w:r w:rsidRPr="00D26162">
        <w:rPr>
          <w:lang w:val="ru-RU"/>
        </w:rPr>
        <w:t xml:space="preserve"> </w:t>
      </w:r>
      <w:r w:rsidRPr="00D26162">
        <w:rPr>
          <w:rStyle w:val="ezkurwreuab5ozgtqnkl"/>
          <w:lang w:val="ru-RU"/>
        </w:rPr>
        <w:t>чей</w:t>
      </w:r>
      <w:r w:rsidRPr="00D26162">
        <w:rPr>
          <w:lang w:val="ru-RU"/>
        </w:rPr>
        <w:t xml:space="preserve"> </w:t>
      </w:r>
      <w:r w:rsidRPr="00D26162">
        <w:rPr>
          <w:rStyle w:val="ezkurwreuab5ozgtqnkl"/>
          <w:lang w:val="ru-RU"/>
        </w:rPr>
        <w:t>мех</w:t>
      </w:r>
      <w:r w:rsidRPr="00D26162">
        <w:rPr>
          <w:lang w:val="ru-RU"/>
        </w:rPr>
        <w:t xml:space="preserve"> </w:t>
      </w:r>
      <w:r w:rsidRPr="00D26162">
        <w:rPr>
          <w:rStyle w:val="ezkurwreuab5ozgtqnkl"/>
          <w:lang w:val="ru-RU"/>
        </w:rPr>
        <w:t>пропитан</w:t>
      </w:r>
      <w:r w:rsidRPr="00D26162">
        <w:rPr>
          <w:lang w:val="ru-RU"/>
        </w:rPr>
        <w:t xml:space="preserve"> </w:t>
      </w:r>
      <w:r w:rsidRPr="00D26162">
        <w:rPr>
          <w:rStyle w:val="ezkurwreuab5ozgtqnkl"/>
          <w:lang w:val="ru-RU"/>
        </w:rPr>
        <w:t>кровью,</w:t>
      </w:r>
      <w:r w:rsidRPr="00D26162">
        <w:rPr>
          <w:lang w:val="ru-RU"/>
        </w:rPr>
        <w:t xml:space="preserve"> </w:t>
      </w:r>
      <w:r w:rsidRPr="00D26162">
        <w:rPr>
          <w:rStyle w:val="ezkurwreuab5ozgtqnkl"/>
          <w:lang w:val="ru-RU"/>
        </w:rPr>
        <w:t>зубы</w:t>
      </w:r>
      <w:r w:rsidRPr="00D26162">
        <w:rPr>
          <w:lang w:val="ru-RU"/>
        </w:rPr>
        <w:t xml:space="preserve"> </w:t>
      </w:r>
      <w:r w:rsidRPr="00D26162">
        <w:rPr>
          <w:rStyle w:val="ezkurwreuab5ozgtqnkl"/>
          <w:lang w:val="ru-RU"/>
        </w:rPr>
        <w:t>длинны</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желты,</w:t>
      </w:r>
      <w:r w:rsidRPr="00D26162">
        <w:rPr>
          <w:lang w:val="ru-RU"/>
        </w:rPr>
        <w:t xml:space="preserve"> а </w:t>
      </w:r>
      <w:r w:rsidRPr="00D26162">
        <w:rPr>
          <w:rStyle w:val="ezkurwreuab5ozgtqnkl"/>
          <w:lang w:val="ru-RU"/>
        </w:rPr>
        <w:t>глаза</w:t>
      </w:r>
      <w:r w:rsidRPr="00D26162">
        <w:rPr>
          <w:lang w:val="ru-RU"/>
        </w:rPr>
        <w:t xml:space="preserve"> </w:t>
      </w:r>
      <w:r w:rsidRPr="00D26162">
        <w:rPr>
          <w:rStyle w:val="ezkurwreuab5ozgtqnkl"/>
          <w:lang w:val="ru-RU"/>
        </w:rPr>
        <w:t>красны</w:t>
      </w:r>
      <w:r w:rsidRPr="00D26162">
        <w:rPr>
          <w:lang w:val="ru-RU"/>
        </w:rPr>
        <w:t xml:space="preserve">, </w:t>
      </w:r>
      <w:r w:rsidRPr="00D26162">
        <w:rPr>
          <w:rStyle w:val="ezkurwreuab5ozgtqnkl"/>
          <w:lang w:val="ru-RU"/>
        </w:rPr>
        <w:t>как</w:t>
      </w:r>
      <w:r w:rsidRPr="00D26162">
        <w:rPr>
          <w:lang w:val="ru-RU"/>
        </w:rPr>
        <w:t xml:space="preserve"> </w:t>
      </w:r>
      <w:r w:rsidRPr="00D26162">
        <w:rPr>
          <w:rStyle w:val="ezkurwreuab5ozgtqnkl"/>
          <w:lang w:val="ru-RU"/>
        </w:rPr>
        <w:t>край</w:t>
      </w:r>
      <w:r w:rsidRPr="00D26162">
        <w:rPr>
          <w:lang w:val="ru-RU"/>
        </w:rPr>
        <w:t xml:space="preserve"> </w:t>
      </w:r>
      <w:r w:rsidRPr="00D26162">
        <w:rPr>
          <w:rStyle w:val="ezkurwreuab5ozgtqnkl"/>
          <w:lang w:val="ru-RU"/>
        </w:rPr>
        <w:lastRenderedPageBreak/>
        <w:t>света.</w:t>
      </w:r>
      <w:r w:rsidRPr="00D26162">
        <w:rPr>
          <w:lang w:val="ru-RU"/>
        </w:rPr>
        <w:t xml:space="preserve"> </w:t>
      </w:r>
      <w:r w:rsidRPr="00D26162">
        <w:rPr>
          <w:rStyle w:val="ezkurwreuab5ozgtqnkl"/>
          <w:lang w:val="ru-RU"/>
        </w:rPr>
        <w:t>Простое</w:t>
      </w:r>
      <w:r w:rsidRPr="00D26162">
        <w:rPr>
          <w:lang w:val="ru-RU"/>
        </w:rPr>
        <w:t xml:space="preserve"> </w:t>
      </w:r>
      <w:r w:rsidRPr="00D26162">
        <w:rPr>
          <w:rStyle w:val="ezkurwreuab5ozgtqnkl"/>
          <w:lang w:val="ru-RU"/>
        </w:rPr>
        <w:t>сдерживание</w:t>
      </w:r>
      <w:r w:rsidRPr="00D26162">
        <w:rPr>
          <w:lang w:val="ru-RU"/>
        </w:rPr>
        <w:t xml:space="preserve"> </w:t>
      </w:r>
      <w:r w:rsidRPr="00D26162">
        <w:rPr>
          <w:rStyle w:val="ezkurwreuab5ozgtqnkl"/>
          <w:lang w:val="ru-RU"/>
        </w:rPr>
        <w:t>этих</w:t>
      </w:r>
      <w:r w:rsidRPr="00D26162">
        <w:rPr>
          <w:lang w:val="ru-RU"/>
        </w:rPr>
        <w:t xml:space="preserve"> </w:t>
      </w:r>
      <w:r w:rsidRPr="00D26162">
        <w:rPr>
          <w:rStyle w:val="ezkurwreuab5ozgtqnkl"/>
          <w:lang w:val="ru-RU"/>
        </w:rPr>
        <w:t>аватаров</w:t>
      </w:r>
      <w:r w:rsidRPr="00D26162">
        <w:rPr>
          <w:lang w:val="ru-RU"/>
        </w:rPr>
        <w:t xml:space="preserve"> </w:t>
      </w:r>
      <w:r w:rsidRPr="00D26162">
        <w:rPr>
          <w:rStyle w:val="ezkurwreuab5ozgtqnkl"/>
          <w:lang w:val="ru-RU"/>
        </w:rPr>
        <w:t>теперь</w:t>
      </w:r>
      <w:r w:rsidRPr="00D26162">
        <w:rPr>
          <w:lang w:val="ru-RU"/>
        </w:rPr>
        <w:t xml:space="preserve"> </w:t>
      </w:r>
      <w:r w:rsidRPr="00D26162">
        <w:rPr>
          <w:rStyle w:val="ezkurwreuab5ozgtqnkl"/>
          <w:lang w:val="ru-RU"/>
        </w:rPr>
        <w:t>отнимало</w:t>
      </w:r>
      <w:r w:rsidRPr="00D26162">
        <w:rPr>
          <w:lang w:val="ru-RU"/>
        </w:rPr>
        <w:t xml:space="preserve"> у него </w:t>
      </w:r>
      <w:r w:rsidRPr="00D26162">
        <w:rPr>
          <w:rStyle w:val="ezkurwreuab5ozgtqnkl"/>
          <w:lang w:val="ru-RU"/>
        </w:rPr>
        <w:t>почти</w:t>
      </w:r>
      <w:r w:rsidRPr="00D26162">
        <w:rPr>
          <w:lang w:val="ru-RU"/>
        </w:rPr>
        <w:t xml:space="preserve"> </w:t>
      </w:r>
      <w:r w:rsidRPr="00D26162">
        <w:rPr>
          <w:rStyle w:val="ezkurwreuab5ozgtqnkl"/>
          <w:lang w:val="ru-RU"/>
        </w:rPr>
        <w:t>все</w:t>
      </w:r>
      <w:r w:rsidRPr="00D26162">
        <w:rPr>
          <w:lang w:val="ru-RU"/>
        </w:rPr>
        <w:t xml:space="preserve"> </w:t>
      </w:r>
      <w:r w:rsidRPr="00D26162">
        <w:rPr>
          <w:rStyle w:val="ezkurwreuab5ozgtqnkl"/>
          <w:lang w:val="ru-RU"/>
        </w:rPr>
        <w:t>силы:</w:t>
      </w:r>
      <w:r w:rsidRPr="00D26162">
        <w:rPr>
          <w:lang w:val="ru-RU"/>
        </w:rPr>
        <w:t xml:space="preserve"> он загонял </w:t>
      </w:r>
      <w:r w:rsidRPr="00D26162">
        <w:rPr>
          <w:rStyle w:val="ezkurwreuab5ozgtqnkl"/>
          <w:lang w:val="ru-RU"/>
        </w:rPr>
        <w:t>их</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глубины</w:t>
      </w:r>
      <w:r w:rsidRPr="00D26162">
        <w:rPr>
          <w:lang w:val="ru-RU"/>
        </w:rPr>
        <w:t xml:space="preserve"> </w:t>
      </w:r>
      <w:r w:rsidRPr="00D26162">
        <w:rPr>
          <w:rStyle w:val="ezkurwreuab5ozgtqnkl"/>
          <w:lang w:val="ru-RU"/>
        </w:rPr>
        <w:t>своей</w:t>
      </w:r>
      <w:r w:rsidRPr="00D26162">
        <w:rPr>
          <w:lang w:val="ru-RU"/>
        </w:rPr>
        <w:t xml:space="preserve"> </w:t>
      </w:r>
      <w:r w:rsidRPr="00D26162">
        <w:rPr>
          <w:rStyle w:val="ezkurwreuab5ozgtqnkl"/>
          <w:lang w:val="ru-RU"/>
        </w:rPr>
        <w:t>души,</w:t>
      </w:r>
      <w:r w:rsidRPr="00D26162">
        <w:rPr>
          <w:lang w:val="ru-RU"/>
        </w:rPr>
        <w:t xml:space="preserve"> </w:t>
      </w:r>
      <w:r w:rsidRPr="00D26162">
        <w:rPr>
          <w:rStyle w:val="ezkurwreuab5ozgtqnkl"/>
          <w:lang w:val="ru-RU"/>
        </w:rPr>
        <w:t>хватал</w:t>
      </w:r>
      <w:r w:rsidRPr="00D26162">
        <w:rPr>
          <w:lang w:val="ru-RU"/>
        </w:rPr>
        <w:t xml:space="preserve"> </w:t>
      </w:r>
      <w:r w:rsidRPr="00D26162">
        <w:rPr>
          <w:rStyle w:val="ezkurwreuab5ozgtqnkl"/>
          <w:lang w:val="ru-RU"/>
        </w:rPr>
        <w:t>за</w:t>
      </w:r>
      <w:r w:rsidRPr="00D26162">
        <w:rPr>
          <w:lang w:val="ru-RU"/>
        </w:rPr>
        <w:t xml:space="preserve"> </w:t>
      </w:r>
      <w:r w:rsidRPr="00D26162">
        <w:rPr>
          <w:rStyle w:val="ezkurwreuab5ozgtqnkl"/>
          <w:lang w:val="ru-RU"/>
        </w:rPr>
        <w:t>загривок</w:t>
      </w:r>
      <w:r w:rsidRPr="00D26162">
        <w:rPr>
          <w:lang w:val="ru-RU"/>
        </w:rPr>
        <w:t xml:space="preserve">, </w:t>
      </w:r>
      <w:r w:rsidRPr="00D26162">
        <w:rPr>
          <w:rStyle w:val="ezkurwreuab5ozgtqnkl"/>
          <w:lang w:val="ru-RU"/>
        </w:rPr>
        <w:t>когда</w:t>
      </w:r>
      <w:r w:rsidRPr="00D26162">
        <w:rPr>
          <w:lang w:val="ru-RU"/>
        </w:rPr>
        <w:t xml:space="preserve"> </w:t>
      </w:r>
      <w:r w:rsidRPr="00D26162">
        <w:rPr>
          <w:rStyle w:val="ezkurwreuab5ozgtqnkl"/>
          <w:lang w:val="ru-RU"/>
        </w:rPr>
        <w:t>они</w:t>
      </w:r>
      <w:r w:rsidRPr="00D26162">
        <w:rPr>
          <w:lang w:val="ru-RU"/>
        </w:rPr>
        <w:t xml:space="preserve"> брызгали слюной и </w:t>
      </w:r>
      <w:r w:rsidRPr="00D26162">
        <w:rPr>
          <w:rStyle w:val="ezkurwreuab5ozgtqnkl"/>
          <w:lang w:val="ru-RU"/>
        </w:rPr>
        <w:t>прыгали.</w:t>
      </w:r>
      <w:r w:rsidR="00907DBA" w:rsidRPr="00D26162">
        <w:rPr>
          <w:lang w:val="ru-RU"/>
        </w:rPr>
        <w:t xml:space="preserve"> </w:t>
      </w:r>
    </w:p>
    <w:p w14:paraId="2927BB2F" w14:textId="33E40490" w:rsidR="00FF5A40" w:rsidRPr="00D26162" w:rsidRDefault="00FF5A40" w:rsidP="00FF5A40">
      <w:pPr>
        <w:rPr>
          <w:lang w:val="ru-RU"/>
        </w:rPr>
      </w:pPr>
      <w:r w:rsidRPr="00D26162">
        <w:rPr>
          <w:rStyle w:val="ezkurwreuab5ozgtqnkl"/>
          <w:lang w:val="ru-RU"/>
        </w:rPr>
        <w:t>— Айда</w:t>
      </w:r>
      <w:r w:rsidRPr="00D26162">
        <w:rPr>
          <w:lang w:val="ru-RU"/>
        </w:rPr>
        <w:t xml:space="preserve"> </w:t>
      </w:r>
      <w:r w:rsidRPr="00D26162">
        <w:rPr>
          <w:rStyle w:val="ezkurwreuab5ozgtqnkl"/>
          <w:lang w:val="ru-RU"/>
        </w:rPr>
        <w:t>вперед,</w:t>
      </w:r>
      <w:r w:rsidRPr="00D26162">
        <w:rPr>
          <w:lang w:val="ru-RU"/>
        </w:rPr>
        <w:t xml:space="preserve"> </w:t>
      </w:r>
      <w:r w:rsidRPr="00D26162">
        <w:rPr>
          <w:rStyle w:val="ezkurwreuab5ozgtqnkl"/>
          <w:lang w:val="ru-RU"/>
        </w:rPr>
        <w:t>— пробормотал</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себе под нос,</w:t>
      </w:r>
      <w:r w:rsidRPr="00D26162">
        <w:rPr>
          <w:lang w:val="ru-RU"/>
        </w:rPr>
        <w:t xml:space="preserve"> </w:t>
      </w:r>
      <w:r w:rsidRPr="00D26162">
        <w:rPr>
          <w:rStyle w:val="ezkurwreuab5ozgtqnkl"/>
          <w:lang w:val="ru-RU"/>
        </w:rPr>
        <w:t>смутно</w:t>
      </w:r>
      <w:r w:rsidRPr="00D26162">
        <w:rPr>
          <w:lang w:val="ru-RU"/>
        </w:rPr>
        <w:t xml:space="preserve"> </w:t>
      </w:r>
      <w:r w:rsidRPr="00D26162">
        <w:rPr>
          <w:rStyle w:val="ezkurwreuab5ozgtqnkl"/>
          <w:lang w:val="ru-RU"/>
        </w:rPr>
        <w:t>отметив</w:t>
      </w:r>
      <w:r w:rsidRPr="00D26162">
        <w:rPr>
          <w:lang w:val="ru-RU"/>
        </w:rPr>
        <w:t xml:space="preserve">, что </w:t>
      </w:r>
      <w:r w:rsidRPr="00D26162">
        <w:rPr>
          <w:rStyle w:val="ezkurwreuab5ozgtqnkl"/>
          <w:lang w:val="ru-RU"/>
        </w:rPr>
        <w:t>Ингвар</w:t>
      </w:r>
      <w:r w:rsidRPr="00D26162">
        <w:rPr>
          <w:lang w:val="ru-RU"/>
        </w:rPr>
        <w:t xml:space="preserve"> </w:t>
      </w:r>
      <w:r w:rsidRPr="00D26162">
        <w:rPr>
          <w:rStyle w:val="ezkurwreuab5ozgtqnkl"/>
          <w:lang w:val="ru-RU"/>
        </w:rPr>
        <w:t>бежит</w:t>
      </w:r>
      <w:r w:rsidRPr="00D26162">
        <w:rPr>
          <w:lang w:val="ru-RU"/>
        </w:rPr>
        <w:t xml:space="preserve"> </w:t>
      </w:r>
      <w:r w:rsidRPr="00D26162">
        <w:rPr>
          <w:rStyle w:val="ezkurwreuab5ozgtqnkl"/>
          <w:lang w:val="ru-RU"/>
        </w:rPr>
        <w:t>рядом.</w:t>
      </w:r>
      <w:r w:rsidRPr="00D26162">
        <w:rPr>
          <w:lang w:val="ru-RU"/>
        </w:rPr>
        <w:t xml:space="preserve"> </w:t>
      </w:r>
      <w:r w:rsidRPr="00D26162">
        <w:rPr>
          <w:rStyle w:val="ezkurwreuab5ozgtqnkl"/>
          <w:lang w:val="ru-RU"/>
        </w:rPr>
        <w:t>Его</w:t>
      </w:r>
      <w:r w:rsidRPr="00D26162">
        <w:rPr>
          <w:lang w:val="ru-RU"/>
        </w:rPr>
        <w:t xml:space="preserve"> </w:t>
      </w:r>
      <w:r w:rsidRPr="00D26162">
        <w:rPr>
          <w:rStyle w:val="ezkurwreuab5ozgtqnkl"/>
          <w:lang w:val="ru-RU"/>
        </w:rPr>
        <w:t>собратья</w:t>
      </w:r>
      <w:r w:rsidRPr="00D26162">
        <w:rPr>
          <w:lang w:val="ru-RU"/>
        </w:rPr>
        <w:t xml:space="preserve"> по </w:t>
      </w:r>
      <w:r w:rsidRPr="00D26162">
        <w:rPr>
          <w:rStyle w:val="ezkurwreuab5ozgtqnkl"/>
          <w:lang w:val="ru-RU"/>
        </w:rPr>
        <w:t>стае</w:t>
      </w:r>
      <w:r w:rsidRPr="00D26162">
        <w:rPr>
          <w:lang w:val="ru-RU"/>
        </w:rPr>
        <w:t xml:space="preserve"> </w:t>
      </w:r>
      <w:r w:rsidRPr="00D26162">
        <w:rPr>
          <w:rStyle w:val="ezkurwreuab5ozgtqnkl"/>
          <w:lang w:val="ru-RU"/>
        </w:rPr>
        <w:t>походили</w:t>
      </w:r>
      <w:r w:rsidRPr="00D26162">
        <w:rPr>
          <w:lang w:val="ru-RU"/>
        </w:rPr>
        <w:t xml:space="preserve"> на </w:t>
      </w:r>
      <w:r w:rsidRPr="00D26162">
        <w:rPr>
          <w:rStyle w:val="ezkurwreuab5ozgtqnkl"/>
          <w:lang w:val="ru-RU"/>
        </w:rPr>
        <w:t>тени,</w:t>
      </w:r>
      <w:r w:rsidRPr="00D26162">
        <w:rPr>
          <w:lang w:val="ru-RU"/>
        </w:rPr>
        <w:t xml:space="preserve"> </w:t>
      </w:r>
      <w:r w:rsidRPr="00D26162">
        <w:rPr>
          <w:rStyle w:val="ezkurwreuab5ozgtqnkl"/>
          <w:lang w:val="ru-RU"/>
        </w:rPr>
        <w:t>их</w:t>
      </w:r>
      <w:r w:rsidRPr="00D26162">
        <w:rPr>
          <w:lang w:val="ru-RU"/>
        </w:rPr>
        <w:t xml:space="preserve"> </w:t>
      </w:r>
      <w:r w:rsidRPr="00D26162">
        <w:rPr>
          <w:rStyle w:val="ezkurwreuab5ozgtqnkl"/>
          <w:lang w:val="ru-RU"/>
        </w:rPr>
        <w:t>очертания</w:t>
      </w:r>
      <w:r w:rsidRPr="00D26162">
        <w:rPr>
          <w:lang w:val="ru-RU"/>
        </w:rPr>
        <w:t xml:space="preserve"> </w:t>
      </w:r>
      <w:r w:rsidRPr="00D26162">
        <w:rPr>
          <w:rStyle w:val="ezkurwreuab5ozgtqnkl"/>
          <w:lang w:val="ru-RU"/>
        </w:rPr>
        <w:t>терялись</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темноте,</w:t>
      </w:r>
      <w:r w:rsidRPr="00D26162">
        <w:rPr>
          <w:lang w:val="ru-RU"/>
        </w:rPr>
        <w:t xml:space="preserve"> </w:t>
      </w:r>
      <w:r w:rsidRPr="00D26162">
        <w:rPr>
          <w:rStyle w:val="ezkurwreuab5ozgtqnkl"/>
          <w:lang w:val="ru-RU"/>
        </w:rPr>
        <w:t>отчетливо</w:t>
      </w:r>
      <w:r w:rsidRPr="00D26162">
        <w:rPr>
          <w:lang w:val="ru-RU"/>
        </w:rPr>
        <w:t xml:space="preserve"> </w:t>
      </w:r>
      <w:r w:rsidRPr="00D26162">
        <w:rPr>
          <w:rStyle w:val="ezkurwreuab5ozgtqnkl"/>
          <w:lang w:val="ru-RU"/>
        </w:rPr>
        <w:t>виднелись</w:t>
      </w:r>
      <w:r w:rsidRPr="00D26162">
        <w:rPr>
          <w:lang w:val="ru-RU"/>
        </w:rPr>
        <w:t xml:space="preserve"> </w:t>
      </w:r>
      <w:r w:rsidRPr="00D26162">
        <w:rPr>
          <w:rStyle w:val="ezkurwreuab5ozgtqnkl"/>
          <w:lang w:val="ru-RU"/>
        </w:rPr>
        <w:t>только</w:t>
      </w:r>
      <w:r w:rsidRPr="00D26162">
        <w:rPr>
          <w:lang w:val="ru-RU"/>
        </w:rPr>
        <w:t xml:space="preserve"> </w:t>
      </w:r>
      <w:r w:rsidRPr="00D26162">
        <w:rPr>
          <w:rStyle w:val="ezkurwreuab5ozgtqnkl"/>
          <w:lang w:val="ru-RU"/>
        </w:rPr>
        <w:t>их</w:t>
      </w:r>
      <w:r w:rsidRPr="00D26162">
        <w:rPr>
          <w:lang w:val="ru-RU"/>
        </w:rPr>
        <w:t xml:space="preserve"> </w:t>
      </w:r>
      <w:r w:rsidRPr="00D26162">
        <w:rPr>
          <w:rStyle w:val="ezkurwreuab5ozgtqnkl"/>
          <w:lang w:val="ru-RU"/>
        </w:rPr>
        <w:t>души.</w:t>
      </w:r>
      <w:r w:rsidRPr="00D26162">
        <w:rPr>
          <w:lang w:val="ru-RU"/>
        </w:rPr>
        <w:t xml:space="preserve"> </w:t>
      </w:r>
      <w:r w:rsidRPr="00D26162">
        <w:rPr>
          <w:rStyle w:val="ezkurwreuab5ozgtqnkl"/>
          <w:lang w:val="ru-RU"/>
        </w:rPr>
        <w:t>Вз</w:t>
      </w:r>
      <w:r w:rsidR="00B41F1B">
        <w:rPr>
          <w:rStyle w:val="ezkurwreuab5ozgtqnkl"/>
          <w:lang w:val="ru-RU"/>
        </w:rPr>
        <w:t>ор</w:t>
      </w:r>
      <w:r w:rsidRPr="00D26162">
        <w:rPr>
          <w:lang w:val="ru-RU"/>
        </w:rPr>
        <w:t xml:space="preserve"> </w:t>
      </w:r>
      <w:proofErr w:type="spellStart"/>
      <w:r w:rsidRPr="00D26162">
        <w:rPr>
          <w:lang w:val="ru-RU"/>
        </w:rPr>
        <w:t>Гирфалькона</w:t>
      </w:r>
      <w:proofErr w:type="spellEnd"/>
      <w:r w:rsidRPr="00D26162">
        <w:rPr>
          <w:lang w:val="ru-RU"/>
        </w:rPr>
        <w:t xml:space="preserve"> </w:t>
      </w:r>
      <w:r w:rsidRPr="00D26162">
        <w:rPr>
          <w:rStyle w:val="ezkurwreuab5ozgtqnkl"/>
          <w:lang w:val="ru-RU"/>
        </w:rPr>
        <w:t>был</w:t>
      </w:r>
      <w:r w:rsidRPr="00D26162">
        <w:rPr>
          <w:lang w:val="ru-RU"/>
        </w:rPr>
        <w:t xml:space="preserve"> </w:t>
      </w:r>
      <w:r w:rsidRPr="00D26162">
        <w:rPr>
          <w:rStyle w:val="ezkurwreuab5ozgtqnkl"/>
          <w:lang w:val="ru-RU"/>
        </w:rPr>
        <w:t>суровым</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ясным,</w:t>
      </w:r>
      <w:r w:rsidRPr="00D26162">
        <w:rPr>
          <w:lang w:val="ru-RU"/>
        </w:rPr>
        <w:t xml:space="preserve"> точно </w:t>
      </w:r>
      <w:r w:rsidRPr="00D26162">
        <w:rPr>
          <w:rStyle w:val="ezkurwreuab5ozgtqnkl"/>
          <w:lang w:val="ru-RU"/>
        </w:rPr>
        <w:t>холодная</w:t>
      </w:r>
      <w:r w:rsidRPr="00D26162">
        <w:rPr>
          <w:lang w:val="ru-RU"/>
        </w:rPr>
        <w:t xml:space="preserve"> </w:t>
      </w:r>
      <w:r w:rsidRPr="00D26162">
        <w:rPr>
          <w:rStyle w:val="ezkurwreuab5ozgtqnkl"/>
          <w:lang w:val="ru-RU"/>
        </w:rPr>
        <w:t>звезда</w:t>
      </w:r>
      <w:r w:rsidRPr="00D26162">
        <w:rPr>
          <w:lang w:val="ru-RU"/>
        </w:rPr>
        <w:t xml:space="preserve"> </w:t>
      </w:r>
      <w:r w:rsidRPr="00D26162">
        <w:rPr>
          <w:rStyle w:val="ezkurwreuab5ozgtqnkl"/>
          <w:lang w:val="ru-RU"/>
        </w:rPr>
        <w:t>во</w:t>
      </w:r>
      <w:r w:rsidRPr="00D26162">
        <w:rPr>
          <w:lang w:val="ru-RU"/>
        </w:rPr>
        <w:t xml:space="preserve"> </w:t>
      </w:r>
      <w:r w:rsidRPr="00D26162">
        <w:rPr>
          <w:rStyle w:val="ezkurwreuab5ozgtqnkl"/>
          <w:lang w:val="ru-RU"/>
        </w:rPr>
        <w:t>мраке,</w:t>
      </w:r>
      <w:r w:rsidRPr="00D26162">
        <w:rPr>
          <w:lang w:val="ru-RU"/>
        </w:rPr>
        <w:t xml:space="preserve"> </w:t>
      </w:r>
      <w:r w:rsidRPr="00D26162">
        <w:rPr>
          <w:rStyle w:val="ezkurwreuab5ozgtqnkl"/>
          <w:lang w:val="ru-RU"/>
        </w:rPr>
        <w:t>ставшая</w:t>
      </w:r>
      <w:r w:rsidRPr="00D26162">
        <w:rPr>
          <w:lang w:val="ru-RU"/>
        </w:rPr>
        <w:t xml:space="preserve"> еще </w:t>
      </w:r>
      <w:r w:rsidRPr="00D26162">
        <w:rPr>
          <w:rStyle w:val="ezkurwreuab5ozgtqnkl"/>
          <w:lang w:val="ru-RU"/>
        </w:rPr>
        <w:t>холоднее</w:t>
      </w:r>
      <w:r w:rsidRPr="00D26162">
        <w:rPr>
          <w:lang w:val="ru-RU"/>
        </w:rPr>
        <w:t xml:space="preserve"> </w:t>
      </w:r>
      <w:r w:rsidRPr="00D26162">
        <w:rPr>
          <w:rStyle w:val="ezkurwreuab5ozgtqnkl"/>
          <w:lang w:val="ru-RU"/>
        </w:rPr>
        <w:t>за</w:t>
      </w:r>
      <w:r w:rsidRPr="00D26162">
        <w:rPr>
          <w:lang w:val="ru-RU"/>
        </w:rPr>
        <w:t xml:space="preserve"> </w:t>
      </w:r>
      <w:r w:rsidRPr="00D26162">
        <w:rPr>
          <w:rStyle w:val="ezkurwreuab5ozgtqnkl"/>
          <w:lang w:val="ru-RU"/>
        </w:rPr>
        <w:t>долгие</w:t>
      </w:r>
      <w:r w:rsidRPr="00D26162">
        <w:rPr>
          <w:lang w:val="ru-RU"/>
        </w:rPr>
        <w:t xml:space="preserve"> </w:t>
      </w:r>
      <w:r w:rsidRPr="00D26162">
        <w:rPr>
          <w:rStyle w:val="ezkurwreuab5ozgtqnkl"/>
          <w:lang w:val="ru-RU"/>
        </w:rPr>
        <w:t>годы</w:t>
      </w:r>
      <w:r w:rsidRPr="00D26162">
        <w:rPr>
          <w:lang w:val="ru-RU"/>
        </w:rPr>
        <w:t xml:space="preserve"> </w:t>
      </w:r>
      <w:r w:rsidRPr="00D26162">
        <w:rPr>
          <w:rStyle w:val="ezkurwreuab5ozgtqnkl"/>
          <w:lang w:val="ru-RU"/>
        </w:rPr>
        <w:t>изгнания.</w:t>
      </w:r>
      <w:r w:rsidRPr="00D26162">
        <w:rPr>
          <w:lang w:val="ru-RU"/>
        </w:rPr>
        <w:t xml:space="preserve"> </w:t>
      </w:r>
      <w:r w:rsidRPr="00D26162">
        <w:rPr>
          <w:rStyle w:val="ezkurwreuab5ozgtqnkl"/>
          <w:lang w:val="ru-RU"/>
        </w:rPr>
        <w:t>Взгляд</w:t>
      </w:r>
      <w:r w:rsidRPr="00D26162">
        <w:rPr>
          <w:lang w:val="ru-RU"/>
        </w:rPr>
        <w:t xml:space="preserve"> </w:t>
      </w:r>
      <w:proofErr w:type="spellStart"/>
      <w:r w:rsidRPr="00D26162">
        <w:rPr>
          <w:lang w:val="ru-RU"/>
        </w:rPr>
        <w:t>Ольгейра</w:t>
      </w:r>
      <w:proofErr w:type="spellEnd"/>
      <w:r w:rsidRPr="00D26162">
        <w:rPr>
          <w:lang w:val="ru-RU"/>
        </w:rPr>
        <w:t xml:space="preserve"> </w:t>
      </w:r>
      <w:r w:rsidRPr="00D26162">
        <w:rPr>
          <w:rStyle w:val="ezkurwreuab5ozgtqnkl"/>
          <w:lang w:val="ru-RU"/>
        </w:rPr>
        <w:t>— широким</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великодушным,</w:t>
      </w:r>
      <w:r w:rsidRPr="00D26162">
        <w:rPr>
          <w:lang w:val="ru-RU"/>
        </w:rPr>
        <w:t xml:space="preserve"> </w:t>
      </w:r>
      <w:r w:rsidRPr="00D26162">
        <w:rPr>
          <w:rStyle w:val="ezkurwreuab5ozgtqnkl"/>
          <w:lang w:val="ru-RU"/>
        </w:rPr>
        <w:t>хотя</w:t>
      </w:r>
      <w:r w:rsidRPr="00D26162">
        <w:rPr>
          <w:lang w:val="ru-RU"/>
        </w:rPr>
        <w:t xml:space="preserve"> </w:t>
      </w:r>
      <w:r w:rsidRPr="00D26162">
        <w:rPr>
          <w:rStyle w:val="ezkurwreuab5ozgtqnkl"/>
          <w:lang w:val="ru-RU"/>
        </w:rPr>
        <w:t>ныне</w:t>
      </w:r>
      <w:r w:rsidRPr="00D26162">
        <w:rPr>
          <w:lang w:val="ru-RU"/>
        </w:rPr>
        <w:t xml:space="preserve"> на него давили </w:t>
      </w:r>
      <w:r w:rsidRPr="00D26162">
        <w:rPr>
          <w:rStyle w:val="ezkurwreuab5ozgtqnkl"/>
          <w:lang w:val="ru-RU"/>
        </w:rPr>
        <w:t>подозрения</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сомнения.</w:t>
      </w:r>
      <w:r w:rsidRPr="00D26162">
        <w:rPr>
          <w:lang w:val="ru-RU"/>
        </w:rPr>
        <w:t xml:space="preserve"> </w:t>
      </w:r>
      <w:r w:rsidRPr="00D26162">
        <w:rPr>
          <w:rStyle w:val="ezkurwreuab5ozgtqnkl"/>
          <w:lang w:val="ru-RU"/>
        </w:rPr>
        <w:t>Аура</w:t>
      </w:r>
      <w:r w:rsidRPr="00D26162">
        <w:rPr>
          <w:lang w:val="ru-RU"/>
        </w:rPr>
        <w:t xml:space="preserve"> </w:t>
      </w:r>
      <w:proofErr w:type="spellStart"/>
      <w:r w:rsidRPr="00D26162">
        <w:rPr>
          <w:lang w:val="ru-RU"/>
        </w:rPr>
        <w:t>Хафлои</w:t>
      </w:r>
      <w:proofErr w:type="spellEnd"/>
      <w:r w:rsidRPr="00D26162">
        <w:rPr>
          <w:lang w:val="ru-RU"/>
        </w:rPr>
        <w:t xml:space="preserve"> </w:t>
      </w:r>
      <w:r w:rsidRPr="00D26162">
        <w:rPr>
          <w:rStyle w:val="ezkurwreuab5ozgtqnkl"/>
          <w:lang w:val="ru-RU"/>
        </w:rPr>
        <w:t>— самой</w:t>
      </w:r>
      <w:r w:rsidRPr="00D26162">
        <w:rPr>
          <w:lang w:val="ru-RU"/>
        </w:rPr>
        <w:t xml:space="preserve"> </w:t>
      </w:r>
      <w:r w:rsidRPr="00D26162">
        <w:rPr>
          <w:rStyle w:val="ezkurwreuab5ozgtqnkl"/>
          <w:lang w:val="ru-RU"/>
        </w:rPr>
        <w:t>яркой,</w:t>
      </w:r>
      <w:r w:rsidRPr="00D26162">
        <w:rPr>
          <w:lang w:val="ru-RU"/>
        </w:rPr>
        <w:t xml:space="preserve"> </w:t>
      </w:r>
      <w:r w:rsidRPr="00D26162">
        <w:rPr>
          <w:rStyle w:val="ezkurwreuab5ozgtqnkl"/>
          <w:lang w:val="ru-RU"/>
        </w:rPr>
        <w:t>самой</w:t>
      </w:r>
      <w:r w:rsidRPr="00D26162">
        <w:rPr>
          <w:lang w:val="ru-RU"/>
        </w:rPr>
        <w:t xml:space="preserve"> </w:t>
      </w:r>
      <w:r w:rsidRPr="00D26162">
        <w:rPr>
          <w:rStyle w:val="ezkurwreuab5ozgtqnkl"/>
          <w:lang w:val="ru-RU"/>
        </w:rPr>
        <w:t>пылкой,</w:t>
      </w:r>
      <w:r w:rsidRPr="00D26162">
        <w:rPr>
          <w:lang w:val="ru-RU"/>
        </w:rPr>
        <w:t xml:space="preserve"> </w:t>
      </w:r>
      <w:r w:rsidRPr="00D26162">
        <w:rPr>
          <w:rStyle w:val="ezkurwreuab5ozgtqnkl"/>
          <w:lang w:val="ru-RU"/>
        </w:rPr>
        <w:t>но</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самой</w:t>
      </w:r>
      <w:r w:rsidRPr="00D26162">
        <w:rPr>
          <w:lang w:val="ru-RU"/>
        </w:rPr>
        <w:t xml:space="preserve"> </w:t>
      </w:r>
      <w:r w:rsidRPr="00D26162">
        <w:rPr>
          <w:rStyle w:val="ezkurwreuab5ozgtqnkl"/>
          <w:lang w:val="ru-RU"/>
        </w:rPr>
        <w:t>хрупкой.</w:t>
      </w:r>
      <w:r w:rsidRPr="00D26162">
        <w:rPr>
          <w:lang w:val="ru-RU"/>
        </w:rPr>
        <w:t xml:space="preserve"> </w:t>
      </w:r>
      <w:r w:rsidRPr="00D26162">
        <w:rPr>
          <w:rStyle w:val="ezkurwreuab5ozgtqnkl"/>
          <w:lang w:val="ru-RU"/>
        </w:rPr>
        <w:t>А</w:t>
      </w:r>
      <w:r w:rsidRPr="00D26162">
        <w:rPr>
          <w:lang w:val="ru-RU"/>
        </w:rPr>
        <w:t xml:space="preserve"> </w:t>
      </w:r>
      <w:r w:rsidRPr="00D26162">
        <w:rPr>
          <w:rStyle w:val="ezkurwreuab5ozgtqnkl"/>
          <w:lang w:val="ru-RU"/>
        </w:rPr>
        <w:t>вдалеке</w:t>
      </w:r>
      <w:r w:rsidRPr="00D26162">
        <w:rPr>
          <w:lang w:val="ru-RU"/>
        </w:rPr>
        <w:t xml:space="preserve"> </w:t>
      </w:r>
      <w:r w:rsidRPr="00D26162">
        <w:rPr>
          <w:rStyle w:val="ezkurwreuab5ozgtqnkl"/>
          <w:lang w:val="ru-RU"/>
        </w:rPr>
        <w:t>еще</w:t>
      </w:r>
      <w:r w:rsidRPr="00D26162">
        <w:rPr>
          <w:lang w:val="ru-RU"/>
        </w:rPr>
        <w:t xml:space="preserve"> можно было </w:t>
      </w:r>
      <w:r w:rsidRPr="00D26162">
        <w:rPr>
          <w:rStyle w:val="ezkurwreuab5ozgtqnkl"/>
          <w:lang w:val="ru-RU"/>
        </w:rPr>
        <w:t>различить</w:t>
      </w:r>
      <w:r w:rsidRPr="00D26162">
        <w:rPr>
          <w:lang w:val="ru-RU"/>
        </w:rPr>
        <w:t xml:space="preserve"> </w:t>
      </w:r>
      <w:r w:rsidRPr="00D26162">
        <w:rPr>
          <w:rStyle w:val="ezkurwreuab5ozgtqnkl"/>
          <w:lang w:val="ru-RU"/>
        </w:rPr>
        <w:t>ауру</w:t>
      </w:r>
      <w:r w:rsidRPr="00D26162">
        <w:rPr>
          <w:lang w:val="ru-RU"/>
        </w:rPr>
        <w:t xml:space="preserve"> Сокрушителя Черепов</w:t>
      </w:r>
      <w:r w:rsidRPr="00D26162">
        <w:rPr>
          <w:rStyle w:val="ezkurwreuab5ozgtqnkl"/>
          <w:lang w:val="ru-RU"/>
        </w:rPr>
        <w:t xml:space="preserve"> — самую</w:t>
      </w:r>
      <w:r w:rsidRPr="00D26162">
        <w:rPr>
          <w:lang w:val="ru-RU"/>
        </w:rPr>
        <w:t xml:space="preserve"> </w:t>
      </w:r>
      <w:r w:rsidRPr="00D26162">
        <w:rPr>
          <w:rStyle w:val="ezkurwreuab5ozgtqnkl"/>
          <w:lang w:val="ru-RU"/>
        </w:rPr>
        <w:t>могущественную</w:t>
      </w:r>
      <w:r w:rsidRPr="00D26162">
        <w:rPr>
          <w:lang w:val="ru-RU"/>
        </w:rPr>
        <w:t xml:space="preserve"> </w:t>
      </w:r>
      <w:r w:rsidRPr="00D26162">
        <w:rPr>
          <w:rStyle w:val="ezkurwreuab5ozgtqnkl"/>
          <w:lang w:val="ru-RU"/>
        </w:rPr>
        <w:t>из</w:t>
      </w:r>
      <w:r w:rsidRPr="00D26162">
        <w:rPr>
          <w:lang w:val="ru-RU"/>
        </w:rPr>
        <w:t xml:space="preserve"> </w:t>
      </w:r>
      <w:r w:rsidRPr="00D26162">
        <w:rPr>
          <w:rStyle w:val="ezkurwreuab5ozgtqnkl"/>
          <w:lang w:val="ru-RU"/>
        </w:rPr>
        <w:t>всех,</w:t>
      </w:r>
      <w:r w:rsidRPr="00D26162">
        <w:rPr>
          <w:lang w:val="ru-RU"/>
        </w:rPr>
        <w:t xml:space="preserve"> </w:t>
      </w:r>
      <w:r w:rsidRPr="00D26162">
        <w:rPr>
          <w:rStyle w:val="ezkurwreuab5ozgtqnkl"/>
          <w:lang w:val="ru-RU"/>
        </w:rPr>
        <w:t>хотя</w:t>
      </w:r>
      <w:r w:rsidRPr="00D26162">
        <w:rPr>
          <w:lang w:val="ru-RU"/>
        </w:rPr>
        <w:t xml:space="preserve"> и </w:t>
      </w:r>
      <w:r w:rsidRPr="00D26162">
        <w:rPr>
          <w:rStyle w:val="ezkurwreuab5ozgtqnkl"/>
          <w:lang w:val="ru-RU"/>
        </w:rPr>
        <w:t>скрытую сейчас,</w:t>
      </w:r>
      <w:r w:rsidRPr="00D26162">
        <w:rPr>
          <w:lang w:val="ru-RU"/>
        </w:rPr>
        <w:t xml:space="preserve"> </w:t>
      </w:r>
      <w:r w:rsidRPr="00D26162">
        <w:rPr>
          <w:rStyle w:val="ezkurwreuab5ozgtqnkl"/>
          <w:lang w:val="ru-RU"/>
        </w:rPr>
        <w:t>окруженную</w:t>
      </w:r>
      <w:r w:rsidRPr="00D26162">
        <w:rPr>
          <w:lang w:val="ru-RU"/>
        </w:rPr>
        <w:t xml:space="preserve"> </w:t>
      </w:r>
      <w:r w:rsidRPr="00D26162">
        <w:rPr>
          <w:rStyle w:val="ezkurwreuab5ozgtqnkl"/>
          <w:lang w:val="ru-RU"/>
        </w:rPr>
        <w:t>со</w:t>
      </w:r>
      <w:r w:rsidRPr="00D26162">
        <w:rPr>
          <w:lang w:val="ru-RU"/>
        </w:rPr>
        <w:t xml:space="preserve"> </w:t>
      </w:r>
      <w:r w:rsidRPr="00D26162">
        <w:rPr>
          <w:rStyle w:val="ezkurwreuab5ozgtqnkl"/>
          <w:lang w:val="ru-RU"/>
        </w:rPr>
        <w:t>всех</w:t>
      </w:r>
      <w:r w:rsidRPr="00D26162">
        <w:rPr>
          <w:lang w:val="ru-RU"/>
        </w:rPr>
        <w:t xml:space="preserve"> </w:t>
      </w:r>
      <w:r w:rsidRPr="00D26162">
        <w:rPr>
          <w:rStyle w:val="ezkurwreuab5ozgtqnkl"/>
          <w:lang w:val="ru-RU"/>
        </w:rPr>
        <w:t>сторон.</w:t>
      </w:r>
      <w:r w:rsidRPr="00D26162">
        <w:rPr>
          <w:lang w:val="ru-RU"/>
        </w:rPr>
        <w:t xml:space="preserve"> </w:t>
      </w:r>
    </w:p>
    <w:p w14:paraId="7444C872" w14:textId="2231B75F" w:rsidR="00FF5A40" w:rsidRPr="00D26162" w:rsidRDefault="00FF5A40" w:rsidP="00FF5A40">
      <w:pPr>
        <w:rPr>
          <w:lang w:val="ru-RU"/>
        </w:rPr>
      </w:pPr>
      <w:r w:rsidRPr="00D26162">
        <w:rPr>
          <w:rStyle w:val="ezkurwreuab5ozgtqnkl"/>
          <w:lang w:val="ru-RU"/>
        </w:rPr>
        <w:t>Сколько это протянется?</w:t>
      </w:r>
      <w:r w:rsidRPr="00D26162">
        <w:rPr>
          <w:lang w:val="ru-RU"/>
        </w:rPr>
        <w:t xml:space="preserve"> </w:t>
      </w:r>
      <w:r w:rsidRPr="00D26162">
        <w:rPr>
          <w:rStyle w:val="ezkurwreuab5ozgtqnkl"/>
          <w:lang w:val="ru-RU"/>
        </w:rPr>
        <w:t>Или все идет к</w:t>
      </w:r>
      <w:r w:rsidRPr="00D26162">
        <w:rPr>
          <w:lang w:val="ru-RU"/>
        </w:rPr>
        <w:t xml:space="preserve"> </w:t>
      </w:r>
      <w:r w:rsidRPr="00D26162">
        <w:rPr>
          <w:rStyle w:val="ezkurwreuab5ozgtqnkl"/>
          <w:lang w:val="ru-RU"/>
        </w:rPr>
        <w:t>уничтожению,</w:t>
      </w:r>
      <w:r w:rsidRPr="00D26162">
        <w:rPr>
          <w:lang w:val="ru-RU"/>
        </w:rPr>
        <w:t xml:space="preserve"> </w:t>
      </w:r>
      <w:r w:rsidRPr="00D26162">
        <w:rPr>
          <w:rStyle w:val="ezkurwreuab5ozgtqnkl"/>
          <w:lang w:val="ru-RU"/>
        </w:rPr>
        <w:t>а им удастся разве что</w:t>
      </w:r>
      <w:r w:rsidRPr="00D26162">
        <w:rPr>
          <w:lang w:val="ru-RU"/>
        </w:rPr>
        <w:t xml:space="preserve"> </w:t>
      </w:r>
      <w:r w:rsidRPr="00D26162">
        <w:rPr>
          <w:rStyle w:val="ezkurwreuab5ozgtqnkl"/>
          <w:lang w:val="ru-RU"/>
        </w:rPr>
        <w:t>выиграть</w:t>
      </w:r>
      <w:r w:rsidRPr="00D26162">
        <w:rPr>
          <w:lang w:val="ru-RU"/>
        </w:rPr>
        <w:t xml:space="preserve"> </w:t>
      </w:r>
      <w:r w:rsidRPr="00D26162">
        <w:rPr>
          <w:rStyle w:val="ezkurwreuab5ozgtqnkl"/>
          <w:lang w:val="ru-RU"/>
        </w:rPr>
        <w:t>немного</w:t>
      </w:r>
      <w:r w:rsidRPr="00D26162">
        <w:rPr>
          <w:lang w:val="ru-RU"/>
        </w:rPr>
        <w:t xml:space="preserve"> </w:t>
      </w:r>
      <w:r w:rsidRPr="00D26162">
        <w:rPr>
          <w:rStyle w:val="ezkurwreuab5ozgtqnkl"/>
          <w:lang w:val="ru-RU"/>
        </w:rPr>
        <w:t>времени?</w:t>
      </w:r>
      <w:r w:rsidRPr="00D26162">
        <w:rPr>
          <w:lang w:val="ru-RU"/>
        </w:rPr>
        <w:t xml:space="preserve"> </w:t>
      </w:r>
      <w:r w:rsidRPr="00D26162">
        <w:rPr>
          <w:rStyle w:val="ezkurwreuab5ozgtqnkl"/>
          <w:lang w:val="ru-RU"/>
        </w:rPr>
        <w:t>Они были уже на подходе.</w:t>
      </w:r>
      <w:r w:rsidRPr="00D26162">
        <w:rPr>
          <w:lang w:val="ru-RU"/>
        </w:rPr>
        <w:t xml:space="preserve"> </w:t>
      </w:r>
      <w:r w:rsidRPr="00D26162">
        <w:rPr>
          <w:rStyle w:val="ezkurwreuab5ozgtqnkl"/>
          <w:lang w:val="ru-RU"/>
        </w:rPr>
        <w:t>Вокруг</w:t>
      </w:r>
      <w:r w:rsidRPr="00D26162">
        <w:rPr>
          <w:lang w:val="ru-RU"/>
        </w:rPr>
        <w:t xml:space="preserve"> </w:t>
      </w:r>
      <w:r w:rsidRPr="00D26162">
        <w:rPr>
          <w:rStyle w:val="ezkurwreuab5ozgtqnkl"/>
          <w:lang w:val="ru-RU"/>
        </w:rPr>
        <w:t>них</w:t>
      </w:r>
      <w:r w:rsidRPr="00D26162">
        <w:rPr>
          <w:lang w:val="ru-RU"/>
        </w:rPr>
        <w:t xml:space="preserve"> </w:t>
      </w:r>
      <w:r w:rsidRPr="00D26162">
        <w:rPr>
          <w:rStyle w:val="ezkurwreuab5ozgtqnkl"/>
          <w:lang w:val="ru-RU"/>
        </w:rPr>
        <w:t>вздымались</w:t>
      </w:r>
      <w:r w:rsidRPr="00D26162">
        <w:rPr>
          <w:lang w:val="ru-RU"/>
        </w:rPr>
        <w:t xml:space="preserve"> </w:t>
      </w:r>
      <w:r w:rsidRPr="00D26162">
        <w:rPr>
          <w:rStyle w:val="ezkurwreuab5ozgtqnkl"/>
          <w:lang w:val="ru-RU"/>
        </w:rPr>
        <w:t>своды,</w:t>
      </w:r>
      <w:r w:rsidRPr="00D26162">
        <w:rPr>
          <w:lang w:val="ru-RU"/>
        </w:rPr>
        <w:t xml:space="preserve"> </w:t>
      </w:r>
      <w:r w:rsidRPr="00D26162">
        <w:rPr>
          <w:rStyle w:val="ezkurwreuab5ozgtqnkl"/>
          <w:lang w:val="ru-RU"/>
        </w:rPr>
        <w:t>все</w:t>
      </w:r>
      <w:r w:rsidRPr="00D26162">
        <w:rPr>
          <w:lang w:val="ru-RU"/>
        </w:rPr>
        <w:t xml:space="preserve"> </w:t>
      </w:r>
      <w:r w:rsidRPr="00D26162">
        <w:rPr>
          <w:rStyle w:val="ezkurwreuab5ozgtqnkl"/>
          <w:lang w:val="ru-RU"/>
        </w:rPr>
        <w:t>огромнее,</w:t>
      </w:r>
      <w:r w:rsidRPr="00D26162">
        <w:rPr>
          <w:lang w:val="ru-RU"/>
        </w:rPr>
        <w:t xml:space="preserve"> </w:t>
      </w:r>
      <w:r w:rsidRPr="00D26162">
        <w:rPr>
          <w:rStyle w:val="ezkurwreuab5ozgtqnkl"/>
          <w:lang w:val="ru-RU"/>
        </w:rPr>
        <w:t>поднимаясь</w:t>
      </w:r>
      <w:r w:rsidRPr="00D26162">
        <w:rPr>
          <w:lang w:val="ru-RU"/>
        </w:rPr>
        <w:t xml:space="preserve"> </w:t>
      </w:r>
      <w:r w:rsidRPr="00D26162">
        <w:rPr>
          <w:rStyle w:val="ezkurwreuab5ozgtqnkl"/>
          <w:lang w:val="ru-RU"/>
        </w:rPr>
        <w:t>к</w:t>
      </w:r>
      <w:r w:rsidRPr="00D26162">
        <w:rPr>
          <w:lang w:val="ru-RU"/>
        </w:rPr>
        <w:t xml:space="preserve"> </w:t>
      </w:r>
      <w:r w:rsidRPr="00D26162">
        <w:rPr>
          <w:rStyle w:val="ezkurwreuab5ozgtqnkl"/>
          <w:lang w:val="ru-RU"/>
        </w:rPr>
        <w:t>подземельям</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могучим</w:t>
      </w:r>
      <w:r w:rsidRPr="00D26162">
        <w:rPr>
          <w:lang w:val="ru-RU"/>
        </w:rPr>
        <w:t xml:space="preserve"> </w:t>
      </w:r>
      <w:r w:rsidRPr="00D26162">
        <w:rPr>
          <w:rStyle w:val="ezkurwreuab5ozgtqnkl"/>
          <w:lang w:val="ru-RU"/>
        </w:rPr>
        <w:t>галереям — местам</w:t>
      </w:r>
      <w:r w:rsidRPr="00D26162">
        <w:rPr>
          <w:lang w:val="ru-RU"/>
        </w:rPr>
        <w:t xml:space="preserve">, </w:t>
      </w:r>
      <w:r w:rsidRPr="00D26162">
        <w:rPr>
          <w:rStyle w:val="ezkurwreuab5ozgtqnkl"/>
          <w:lang w:val="ru-RU"/>
        </w:rPr>
        <w:t>где</w:t>
      </w:r>
      <w:r w:rsidRPr="00D26162">
        <w:rPr>
          <w:lang w:val="ru-RU"/>
        </w:rPr>
        <w:t xml:space="preserve"> должна </w:t>
      </w:r>
      <w:r w:rsidRPr="00D26162">
        <w:rPr>
          <w:rStyle w:val="ezkurwreuab5ozgtqnkl"/>
          <w:lang w:val="ru-RU"/>
        </w:rPr>
        <w:t>была</w:t>
      </w:r>
      <w:r w:rsidRPr="00D26162">
        <w:rPr>
          <w:lang w:val="ru-RU"/>
        </w:rPr>
        <w:t xml:space="preserve"> </w:t>
      </w:r>
      <w:r w:rsidRPr="00D26162">
        <w:rPr>
          <w:rStyle w:val="ezkurwreuab5ozgtqnkl"/>
          <w:lang w:val="ru-RU"/>
        </w:rPr>
        <w:t>решиться</w:t>
      </w:r>
      <w:r w:rsidRPr="00D26162">
        <w:rPr>
          <w:lang w:val="ru-RU"/>
        </w:rPr>
        <w:t xml:space="preserve"> </w:t>
      </w:r>
      <w:r w:rsidRPr="00D26162">
        <w:rPr>
          <w:rStyle w:val="ezkurwreuab5ozgtqnkl"/>
          <w:lang w:val="ru-RU"/>
        </w:rPr>
        <w:t>судьба</w:t>
      </w:r>
      <w:r w:rsidRPr="00D26162">
        <w:rPr>
          <w:lang w:val="ru-RU"/>
        </w:rPr>
        <w:t xml:space="preserve"> </w:t>
      </w:r>
      <w:proofErr w:type="spellStart"/>
      <w:r w:rsidRPr="00D26162">
        <w:rPr>
          <w:rStyle w:val="ezkurwreuab5ozgtqnkl"/>
          <w:lang w:val="ru-RU"/>
        </w:rPr>
        <w:t>касра</w:t>
      </w:r>
      <w:proofErr w:type="spellEnd"/>
      <w:r w:rsidRPr="00D26162">
        <w:rPr>
          <w:rStyle w:val="ezkurwreuab5ozgtqnkl"/>
          <w:lang w:val="ru-RU"/>
        </w:rPr>
        <w:t>.</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чувствовал</w:t>
      </w:r>
      <w:r w:rsidRPr="00D26162">
        <w:rPr>
          <w:lang w:val="ru-RU"/>
        </w:rPr>
        <w:t xml:space="preserve"> </w:t>
      </w:r>
      <w:r w:rsidRPr="00D26162">
        <w:rPr>
          <w:rStyle w:val="ezkurwreuab5ozgtqnkl"/>
          <w:lang w:val="ru-RU"/>
        </w:rPr>
        <w:t>присутствие</w:t>
      </w:r>
      <w:r w:rsidRPr="00D26162">
        <w:rPr>
          <w:lang w:val="ru-RU"/>
        </w:rPr>
        <w:t xml:space="preserve"> Черной </w:t>
      </w:r>
      <w:r w:rsidRPr="00D26162">
        <w:rPr>
          <w:rStyle w:val="ezkurwreuab5ozgtqnkl"/>
          <w:lang w:val="ru-RU"/>
        </w:rPr>
        <w:t>Гривы,</w:t>
      </w:r>
      <w:r w:rsidRPr="00D26162">
        <w:rPr>
          <w:lang w:val="ru-RU"/>
        </w:rPr>
        <w:t xml:space="preserve"> </w:t>
      </w:r>
      <w:r w:rsidRPr="00D26162">
        <w:rPr>
          <w:rStyle w:val="ezkurwreuab5ozgtqnkl"/>
          <w:lang w:val="ru-RU"/>
        </w:rPr>
        <w:t>горнило</w:t>
      </w:r>
      <w:r w:rsidRPr="00D26162">
        <w:rPr>
          <w:lang w:val="ru-RU"/>
        </w:rPr>
        <w:t xml:space="preserve"> </w:t>
      </w:r>
      <w:r w:rsidRPr="00D26162">
        <w:rPr>
          <w:rStyle w:val="ezkurwreuab5ozgtqnkl"/>
          <w:lang w:val="ru-RU"/>
        </w:rPr>
        <w:t>его</w:t>
      </w:r>
      <w:r w:rsidRPr="00D26162">
        <w:rPr>
          <w:lang w:val="ru-RU"/>
        </w:rPr>
        <w:t xml:space="preserve"> </w:t>
      </w:r>
      <w:r w:rsidRPr="00D26162">
        <w:rPr>
          <w:rStyle w:val="ezkurwreuab5ozgtqnkl"/>
          <w:lang w:val="ru-RU"/>
        </w:rPr>
        <w:t>естества,</w:t>
      </w:r>
      <w:r w:rsidRPr="00D26162">
        <w:rPr>
          <w:lang w:val="ru-RU"/>
        </w:rPr>
        <w:t xml:space="preserve"> </w:t>
      </w:r>
      <w:r w:rsidRPr="00D26162">
        <w:rPr>
          <w:rStyle w:val="ezkurwreuab5ozgtqnkl"/>
          <w:lang w:val="ru-RU"/>
        </w:rPr>
        <w:t>горячее</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поразительнее</w:t>
      </w:r>
      <w:r w:rsidRPr="00D26162">
        <w:rPr>
          <w:lang w:val="ru-RU"/>
        </w:rPr>
        <w:t xml:space="preserve">, </w:t>
      </w:r>
      <w:r w:rsidRPr="00D26162">
        <w:rPr>
          <w:rStyle w:val="ezkurwreuab5ozgtqnkl"/>
          <w:lang w:val="ru-RU"/>
        </w:rPr>
        <w:t>чем</w:t>
      </w:r>
      <w:r w:rsidRPr="00D26162">
        <w:rPr>
          <w:lang w:val="ru-RU"/>
        </w:rPr>
        <w:t xml:space="preserve"> </w:t>
      </w:r>
      <w:r w:rsidRPr="00D26162">
        <w:rPr>
          <w:rStyle w:val="ezkurwreuab5ozgtqnkl"/>
          <w:lang w:val="ru-RU"/>
        </w:rPr>
        <w:t>любое</w:t>
      </w:r>
      <w:r w:rsidRPr="00D26162">
        <w:rPr>
          <w:lang w:val="ru-RU"/>
        </w:rPr>
        <w:t xml:space="preserve"> </w:t>
      </w:r>
      <w:r w:rsidRPr="00D26162">
        <w:rPr>
          <w:rStyle w:val="ezkurwreuab5ozgtqnkl"/>
          <w:lang w:val="ru-RU"/>
        </w:rPr>
        <w:t>другое,</w:t>
      </w:r>
      <w:r w:rsidRPr="00D26162">
        <w:rPr>
          <w:lang w:val="ru-RU"/>
        </w:rPr>
        <w:t xml:space="preserve"> </w:t>
      </w:r>
      <w:r w:rsidRPr="00D26162">
        <w:rPr>
          <w:rStyle w:val="ezkurwreuab5ozgtqnkl"/>
          <w:lang w:val="ru-RU"/>
        </w:rPr>
        <w:t>хотя</w:t>
      </w:r>
      <w:r w:rsidRPr="00D26162">
        <w:rPr>
          <w:lang w:val="ru-RU"/>
        </w:rPr>
        <w:t xml:space="preserve"> </w:t>
      </w:r>
      <w:r w:rsidRPr="00D26162">
        <w:rPr>
          <w:rStyle w:val="ezkurwreuab5ozgtqnkl"/>
          <w:lang w:val="ru-RU"/>
        </w:rPr>
        <w:t>его</w:t>
      </w:r>
      <w:r w:rsidRPr="00D26162">
        <w:rPr>
          <w:lang w:val="ru-RU"/>
        </w:rPr>
        <w:t xml:space="preserve"> </w:t>
      </w:r>
      <w:r w:rsidRPr="00D26162">
        <w:rPr>
          <w:rStyle w:val="ezkurwreuab5ozgtqnkl"/>
          <w:lang w:val="ru-RU"/>
        </w:rPr>
        <w:t>окружила</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затемнила,</w:t>
      </w:r>
      <w:r w:rsidRPr="00D26162">
        <w:rPr>
          <w:lang w:val="ru-RU"/>
        </w:rPr>
        <w:t xml:space="preserve"> </w:t>
      </w:r>
      <w:r w:rsidRPr="00D26162">
        <w:rPr>
          <w:rStyle w:val="ezkurwreuab5ozgtqnkl"/>
          <w:lang w:val="ru-RU"/>
        </w:rPr>
        <w:t>словно</w:t>
      </w:r>
      <w:r w:rsidRPr="00D26162">
        <w:rPr>
          <w:lang w:val="ru-RU"/>
        </w:rPr>
        <w:t xml:space="preserve"> </w:t>
      </w:r>
      <w:r w:rsidRPr="00D26162">
        <w:rPr>
          <w:rStyle w:val="ezkurwreuab5ozgtqnkl"/>
          <w:lang w:val="ru-RU"/>
        </w:rPr>
        <w:t>при</w:t>
      </w:r>
      <w:r w:rsidR="00B41F1B">
        <w:rPr>
          <w:rStyle w:val="ezkurwreuab5ozgtqnkl"/>
          <w:lang w:val="ru-RU"/>
        </w:rPr>
        <w:t>т</w:t>
      </w:r>
      <w:r w:rsidRPr="00D26162">
        <w:rPr>
          <w:rStyle w:val="ezkurwreuab5ozgtqnkl"/>
          <w:lang w:val="ru-RU"/>
        </w:rPr>
        <w:t>ушив,</w:t>
      </w:r>
      <w:r w:rsidRPr="00D26162">
        <w:rPr>
          <w:lang w:val="ru-RU"/>
        </w:rPr>
        <w:t xml:space="preserve"> </w:t>
      </w:r>
      <w:r w:rsidRPr="00D26162">
        <w:rPr>
          <w:rStyle w:val="ezkurwreuab5ozgtqnkl"/>
          <w:lang w:val="ru-RU"/>
        </w:rPr>
        <w:t>сотня</w:t>
      </w:r>
      <w:r w:rsidRPr="00D26162">
        <w:rPr>
          <w:lang w:val="ru-RU"/>
        </w:rPr>
        <w:t xml:space="preserve"> </w:t>
      </w:r>
      <w:r w:rsidRPr="00D26162">
        <w:rPr>
          <w:rStyle w:val="ezkurwreuab5ozgtqnkl"/>
          <w:lang w:val="ru-RU"/>
        </w:rPr>
        <w:t>меньших</w:t>
      </w:r>
      <w:r w:rsidRPr="00D26162">
        <w:rPr>
          <w:lang w:val="ru-RU"/>
        </w:rPr>
        <w:t xml:space="preserve"> </w:t>
      </w:r>
      <w:r w:rsidRPr="00D26162">
        <w:rPr>
          <w:rStyle w:val="ezkurwreuab5ozgtqnkl"/>
          <w:lang w:val="ru-RU"/>
        </w:rPr>
        <w:t>существ,</w:t>
      </w:r>
      <w:r w:rsidRPr="00D26162">
        <w:rPr>
          <w:lang w:val="ru-RU"/>
        </w:rPr>
        <w:t xml:space="preserve"> </w:t>
      </w:r>
      <w:r w:rsidRPr="00D26162">
        <w:rPr>
          <w:rStyle w:val="ezkurwreuab5ozgtqnkl"/>
          <w:lang w:val="ru-RU"/>
        </w:rPr>
        <w:t>которые норовили</w:t>
      </w:r>
      <w:r w:rsidRPr="00D26162">
        <w:rPr>
          <w:lang w:val="ru-RU"/>
        </w:rPr>
        <w:t xml:space="preserve"> </w:t>
      </w:r>
      <w:r w:rsidRPr="00D26162">
        <w:rPr>
          <w:rStyle w:val="ezkurwreuab5ozgtqnkl"/>
          <w:lang w:val="ru-RU"/>
        </w:rPr>
        <w:t>вонзить</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него</w:t>
      </w:r>
      <w:r w:rsidRPr="00D26162">
        <w:rPr>
          <w:lang w:val="ru-RU"/>
        </w:rPr>
        <w:t xml:space="preserve"> </w:t>
      </w:r>
      <w:r w:rsidRPr="00D26162">
        <w:rPr>
          <w:rStyle w:val="ezkurwreuab5ozgtqnkl"/>
          <w:lang w:val="ru-RU"/>
        </w:rPr>
        <w:t>когти</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сбить</w:t>
      </w:r>
      <w:r w:rsidRPr="00D26162">
        <w:rPr>
          <w:lang w:val="ru-RU"/>
        </w:rPr>
        <w:t xml:space="preserve"> с </w:t>
      </w:r>
      <w:r w:rsidRPr="00D26162">
        <w:rPr>
          <w:rStyle w:val="ezkurwreuab5ozgtqnkl"/>
          <w:lang w:val="ru-RU"/>
        </w:rPr>
        <w:t>ног.</w:t>
      </w:r>
      <w:r w:rsidRPr="00D26162">
        <w:rPr>
          <w:lang w:val="ru-RU"/>
        </w:rPr>
        <w:t xml:space="preserve"> </w:t>
      </w:r>
    </w:p>
    <w:p w14:paraId="0DCABD78" w14:textId="77777777" w:rsidR="00FF5A40" w:rsidRPr="00D26162" w:rsidRDefault="00FF5A40" w:rsidP="00FF5A40">
      <w:pPr>
        <w:rPr>
          <w:lang w:val="ru-RU"/>
        </w:rPr>
      </w:pPr>
      <w:r w:rsidRPr="00D26162">
        <w:rPr>
          <w:rStyle w:val="ezkurwreuab5ozgtqnkl"/>
          <w:lang w:val="ru-RU"/>
        </w:rPr>
        <w:t>Звери</w:t>
      </w:r>
      <w:r w:rsidRPr="00D26162">
        <w:rPr>
          <w:lang w:val="ru-RU"/>
        </w:rPr>
        <w:t xml:space="preserve"> </w:t>
      </w:r>
      <w:r w:rsidRPr="00D26162">
        <w:rPr>
          <w:rStyle w:val="ezkurwreuab5ozgtqnkl"/>
          <w:lang w:val="ru-RU"/>
        </w:rPr>
        <w:t>внутри</w:t>
      </w:r>
      <w:r w:rsidRPr="00D26162">
        <w:rPr>
          <w:lang w:val="ru-RU"/>
        </w:rPr>
        <w:t xml:space="preserve"> </w:t>
      </w:r>
      <w:r w:rsidRPr="00D26162">
        <w:rPr>
          <w:rStyle w:val="ezkurwreuab5ozgtqnkl"/>
          <w:lang w:val="ru-RU"/>
        </w:rPr>
        <w:t>него</w:t>
      </w:r>
      <w:r w:rsidRPr="00D26162">
        <w:rPr>
          <w:lang w:val="ru-RU"/>
        </w:rPr>
        <w:t xml:space="preserve"> </w:t>
      </w:r>
      <w:r w:rsidRPr="00D26162">
        <w:rPr>
          <w:rStyle w:val="ezkurwreuab5ozgtqnkl"/>
          <w:lang w:val="ru-RU"/>
        </w:rPr>
        <w:t>зарычали,</w:t>
      </w:r>
      <w:r w:rsidRPr="00D26162">
        <w:rPr>
          <w:lang w:val="ru-RU"/>
        </w:rPr>
        <w:t xml:space="preserve"> </w:t>
      </w:r>
      <w:r w:rsidRPr="00D26162">
        <w:rPr>
          <w:rStyle w:val="ezkurwreuab5ozgtqnkl"/>
          <w:lang w:val="ru-RU"/>
        </w:rPr>
        <w:t>распахнули</w:t>
      </w:r>
      <w:r w:rsidRPr="00D26162">
        <w:rPr>
          <w:lang w:val="ru-RU"/>
        </w:rPr>
        <w:t xml:space="preserve"> </w:t>
      </w:r>
      <w:r w:rsidRPr="00D26162">
        <w:rPr>
          <w:rStyle w:val="ezkurwreuab5ozgtqnkl"/>
          <w:lang w:val="ru-RU"/>
        </w:rPr>
        <w:t>глаза,</w:t>
      </w:r>
      <w:r w:rsidRPr="00D26162">
        <w:rPr>
          <w:lang w:val="ru-RU"/>
        </w:rPr>
        <w:t xml:space="preserve"> </w:t>
      </w:r>
      <w:r w:rsidRPr="00D26162">
        <w:rPr>
          <w:rStyle w:val="ezkurwreuab5ozgtqnkl"/>
          <w:lang w:val="ru-RU"/>
        </w:rPr>
        <w:t>обнажили</w:t>
      </w:r>
      <w:r w:rsidRPr="00D26162">
        <w:rPr>
          <w:lang w:val="ru-RU"/>
        </w:rPr>
        <w:t xml:space="preserve"> </w:t>
      </w:r>
      <w:r w:rsidRPr="00D26162">
        <w:rPr>
          <w:rStyle w:val="ezkurwreuab5ozgtqnkl"/>
          <w:lang w:val="ru-RU"/>
        </w:rPr>
        <w:t>зубы.</w:t>
      </w:r>
      <w:r w:rsidRPr="00D26162">
        <w:rPr>
          <w:lang w:val="ru-RU"/>
        </w:rPr>
        <w:t xml:space="preserve"> </w:t>
      </w:r>
      <w:r w:rsidRPr="00D26162">
        <w:rPr>
          <w:rStyle w:val="ezkurwreuab5ozgtqnkl"/>
          <w:lang w:val="ru-RU"/>
        </w:rPr>
        <w:t>Их</w:t>
      </w:r>
      <w:r w:rsidRPr="00D26162">
        <w:rPr>
          <w:lang w:val="ru-RU"/>
        </w:rPr>
        <w:t xml:space="preserve"> </w:t>
      </w:r>
      <w:r w:rsidRPr="00D26162">
        <w:rPr>
          <w:rStyle w:val="ezkurwreuab5ozgtqnkl"/>
          <w:lang w:val="ru-RU"/>
        </w:rPr>
        <w:t>нельзя</w:t>
      </w:r>
      <w:r w:rsidRPr="00D26162">
        <w:rPr>
          <w:lang w:val="ru-RU"/>
        </w:rPr>
        <w:t xml:space="preserve"> </w:t>
      </w:r>
      <w:r w:rsidRPr="00D26162">
        <w:rPr>
          <w:rStyle w:val="ezkurwreuab5ozgtqnkl"/>
          <w:lang w:val="ru-RU"/>
        </w:rPr>
        <w:t>было</w:t>
      </w:r>
      <w:r w:rsidRPr="00D26162">
        <w:rPr>
          <w:lang w:val="ru-RU"/>
        </w:rPr>
        <w:t xml:space="preserve"> </w:t>
      </w:r>
      <w:r w:rsidRPr="00D26162">
        <w:rPr>
          <w:rStyle w:val="ezkurwreuab5ozgtqnkl"/>
          <w:lang w:val="ru-RU"/>
        </w:rPr>
        <w:t>сдерживать</w:t>
      </w:r>
      <w:r w:rsidRPr="00D26162">
        <w:rPr>
          <w:lang w:val="ru-RU"/>
        </w:rPr>
        <w:t xml:space="preserve"> </w:t>
      </w:r>
      <w:r w:rsidRPr="00D26162">
        <w:rPr>
          <w:rStyle w:val="ezkurwreuab5ozgtqnkl"/>
          <w:lang w:val="ru-RU"/>
        </w:rPr>
        <w:t>вечно,</w:t>
      </w:r>
      <w:r w:rsidRPr="00D26162">
        <w:rPr>
          <w:lang w:val="ru-RU"/>
        </w:rPr>
        <w:t xml:space="preserve"> — особенно </w:t>
      </w:r>
      <w:r w:rsidRPr="00D26162">
        <w:rPr>
          <w:rStyle w:val="ezkurwreuab5ozgtqnkl"/>
          <w:lang w:val="ru-RU"/>
        </w:rPr>
        <w:t>здесь,</w:t>
      </w:r>
      <w:r w:rsidRPr="00D26162">
        <w:rPr>
          <w:lang w:val="ru-RU"/>
        </w:rPr>
        <w:t xml:space="preserve"> </w:t>
      </w:r>
      <w:r w:rsidRPr="00D26162">
        <w:rPr>
          <w:rStyle w:val="ezkurwreuab5ozgtqnkl"/>
          <w:lang w:val="ru-RU"/>
        </w:rPr>
        <w:t>где</w:t>
      </w:r>
      <w:r w:rsidRPr="00D26162">
        <w:rPr>
          <w:lang w:val="ru-RU"/>
        </w:rPr>
        <w:t xml:space="preserve"> </w:t>
      </w:r>
      <w:r w:rsidRPr="00D26162">
        <w:rPr>
          <w:rStyle w:val="ezkurwreuab5ozgtqnkl"/>
          <w:lang w:val="ru-RU"/>
        </w:rPr>
        <w:t>уже</w:t>
      </w:r>
      <w:r w:rsidRPr="00D26162">
        <w:rPr>
          <w:lang w:val="ru-RU"/>
        </w:rPr>
        <w:t xml:space="preserve"> </w:t>
      </w:r>
      <w:r w:rsidRPr="00D26162">
        <w:rPr>
          <w:rStyle w:val="ezkurwreuab5ozgtqnkl"/>
          <w:lang w:val="ru-RU"/>
        </w:rPr>
        <w:t>вырвалась</w:t>
      </w:r>
      <w:r w:rsidRPr="00D26162">
        <w:rPr>
          <w:lang w:val="ru-RU"/>
        </w:rPr>
        <w:t xml:space="preserve"> </w:t>
      </w:r>
      <w:r w:rsidRPr="00D26162">
        <w:rPr>
          <w:rStyle w:val="ezkurwreuab5ozgtqnkl"/>
          <w:lang w:val="ru-RU"/>
        </w:rPr>
        <w:t>на</w:t>
      </w:r>
      <w:r w:rsidRPr="00D26162">
        <w:rPr>
          <w:lang w:val="ru-RU"/>
        </w:rPr>
        <w:t xml:space="preserve"> </w:t>
      </w:r>
      <w:r w:rsidRPr="00D26162">
        <w:rPr>
          <w:rStyle w:val="ezkurwreuab5ozgtqnkl"/>
          <w:lang w:val="ru-RU"/>
        </w:rPr>
        <w:t>волю ярость</w:t>
      </w:r>
      <w:r w:rsidRPr="00D26162">
        <w:rPr>
          <w:lang w:val="ru-RU"/>
        </w:rPr>
        <w:t xml:space="preserve"> </w:t>
      </w:r>
      <w:r w:rsidRPr="00D26162">
        <w:rPr>
          <w:rStyle w:val="ezkurwreuab5ozgtqnkl"/>
          <w:lang w:val="ru-RU"/>
        </w:rPr>
        <w:t>древних</w:t>
      </w:r>
      <w:r w:rsidRPr="00D26162">
        <w:rPr>
          <w:lang w:val="ru-RU"/>
        </w:rPr>
        <w:t xml:space="preserve"> </w:t>
      </w:r>
      <w:r w:rsidRPr="00D26162">
        <w:rPr>
          <w:rStyle w:val="ezkurwreuab5ozgtqnkl"/>
          <w:lang w:val="ru-RU"/>
        </w:rPr>
        <w:t>сил</w:t>
      </w:r>
      <w:r w:rsidRPr="00D26162">
        <w:rPr>
          <w:lang w:val="ru-RU"/>
        </w:rPr>
        <w:t xml:space="preserve">, </w:t>
      </w:r>
      <w:r w:rsidRPr="00D26162">
        <w:rPr>
          <w:rStyle w:val="ezkurwreuab5ozgtqnkl"/>
          <w:lang w:val="ru-RU"/>
        </w:rPr>
        <w:t>а</w:t>
      </w:r>
      <w:r w:rsidRPr="00D26162">
        <w:rPr>
          <w:lang w:val="ru-RU"/>
        </w:rPr>
        <w:t xml:space="preserve"> на </w:t>
      </w:r>
      <w:r w:rsidRPr="00D26162">
        <w:rPr>
          <w:rStyle w:val="ezkurwreuab5ozgtqnkl"/>
          <w:lang w:val="ru-RU"/>
        </w:rPr>
        <w:t>заваленный</w:t>
      </w:r>
      <w:r w:rsidRPr="00D26162">
        <w:rPr>
          <w:lang w:val="ru-RU"/>
        </w:rPr>
        <w:t xml:space="preserve"> </w:t>
      </w:r>
      <w:r w:rsidRPr="00D26162">
        <w:rPr>
          <w:rStyle w:val="ezkurwreuab5ozgtqnkl"/>
          <w:lang w:val="ru-RU"/>
        </w:rPr>
        <w:t>мертвецами</w:t>
      </w:r>
      <w:r w:rsidRPr="00D26162">
        <w:rPr>
          <w:lang w:val="ru-RU"/>
        </w:rPr>
        <w:t xml:space="preserve"> </w:t>
      </w:r>
      <w:r w:rsidRPr="00D26162">
        <w:rPr>
          <w:rStyle w:val="ezkurwreuab5ozgtqnkl"/>
          <w:lang w:val="ru-RU"/>
        </w:rPr>
        <w:t>берег</w:t>
      </w:r>
      <w:r w:rsidRPr="00D26162">
        <w:rPr>
          <w:lang w:val="ru-RU"/>
        </w:rPr>
        <w:t xml:space="preserve"> обрушился</w:t>
      </w:r>
      <w:r w:rsidRPr="00D26162">
        <w:rPr>
          <w:rStyle w:val="ezkurwreuab5ozgtqnkl"/>
          <w:lang w:val="ru-RU"/>
        </w:rPr>
        <w:t xml:space="preserve"> сам</w:t>
      </w:r>
      <w:r w:rsidRPr="00D26162">
        <w:rPr>
          <w:lang w:val="ru-RU"/>
        </w:rPr>
        <w:t xml:space="preserve"> </w:t>
      </w:r>
      <w:r w:rsidRPr="00D26162">
        <w:rPr>
          <w:rStyle w:val="ezkurwreuab5ozgtqnkl"/>
          <w:lang w:val="ru-RU"/>
        </w:rPr>
        <w:t>варп.</w:t>
      </w:r>
      <w:r w:rsidRPr="00D26162">
        <w:rPr>
          <w:lang w:val="ru-RU"/>
        </w:rPr>
        <w:t xml:space="preserve"> </w:t>
      </w:r>
      <w:r w:rsidRPr="00D26162">
        <w:rPr>
          <w:rStyle w:val="ezkurwreuab5ozgtqnkl"/>
          <w:lang w:val="ru-RU"/>
        </w:rPr>
        <w:t>Они</w:t>
      </w:r>
      <w:r w:rsidRPr="00D26162">
        <w:rPr>
          <w:lang w:val="ru-RU"/>
        </w:rPr>
        <w:t xml:space="preserve"> </w:t>
      </w:r>
      <w:r w:rsidRPr="00D26162">
        <w:rPr>
          <w:rStyle w:val="ezkurwreuab5ozgtqnkl"/>
          <w:lang w:val="ru-RU"/>
        </w:rPr>
        <w:t>знали</w:t>
      </w:r>
      <w:r w:rsidRPr="00D26162">
        <w:rPr>
          <w:lang w:val="ru-RU"/>
        </w:rPr>
        <w:t xml:space="preserve">, </w:t>
      </w:r>
      <w:r w:rsidRPr="00D26162">
        <w:rPr>
          <w:rStyle w:val="ezkurwreuab5ozgtqnkl"/>
          <w:lang w:val="ru-RU"/>
        </w:rPr>
        <w:t>куда</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направляется.</w:t>
      </w:r>
      <w:r w:rsidRPr="00D26162">
        <w:rPr>
          <w:lang w:val="ru-RU"/>
        </w:rPr>
        <w:t xml:space="preserve"> </w:t>
      </w:r>
      <w:r w:rsidRPr="00D26162">
        <w:rPr>
          <w:rStyle w:val="ezkurwreuab5ozgtqnkl"/>
          <w:lang w:val="ru-RU"/>
        </w:rPr>
        <w:t>Знали</w:t>
      </w:r>
      <w:r w:rsidRPr="00D26162">
        <w:rPr>
          <w:lang w:val="ru-RU"/>
        </w:rPr>
        <w:t xml:space="preserve">, </w:t>
      </w:r>
      <w:r w:rsidRPr="00D26162">
        <w:rPr>
          <w:rStyle w:val="ezkurwreuab5ozgtqnkl"/>
          <w:lang w:val="ru-RU"/>
        </w:rPr>
        <w:t>что</w:t>
      </w:r>
      <w:r w:rsidRPr="00D26162">
        <w:rPr>
          <w:lang w:val="ru-RU"/>
        </w:rPr>
        <w:t xml:space="preserve"> </w:t>
      </w:r>
      <w:r w:rsidRPr="00D26162">
        <w:rPr>
          <w:rStyle w:val="ezkurwreuab5ozgtqnkl"/>
          <w:lang w:val="ru-RU"/>
        </w:rPr>
        <w:t>происходит</w:t>
      </w:r>
      <w:r w:rsidRPr="00D26162">
        <w:rPr>
          <w:lang w:val="ru-RU"/>
        </w:rPr>
        <w:t xml:space="preserve"> </w:t>
      </w:r>
      <w:r w:rsidRPr="00D26162">
        <w:rPr>
          <w:rStyle w:val="ezkurwreuab5ozgtqnkl"/>
          <w:lang w:val="ru-RU"/>
        </w:rPr>
        <w:t>за</w:t>
      </w:r>
      <w:r w:rsidRPr="00D26162">
        <w:rPr>
          <w:lang w:val="ru-RU"/>
        </w:rPr>
        <w:t xml:space="preserve"> </w:t>
      </w:r>
      <w:r w:rsidRPr="00D26162">
        <w:rPr>
          <w:rStyle w:val="ezkurwreuab5ozgtqnkl"/>
          <w:lang w:val="ru-RU"/>
        </w:rPr>
        <w:t>стенами</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под</w:t>
      </w:r>
      <w:r w:rsidRPr="00D26162">
        <w:rPr>
          <w:lang w:val="ru-RU"/>
        </w:rPr>
        <w:t xml:space="preserve"> </w:t>
      </w:r>
      <w:r w:rsidRPr="00D26162">
        <w:rPr>
          <w:rStyle w:val="ezkurwreuab5ozgtqnkl"/>
          <w:lang w:val="ru-RU"/>
        </w:rPr>
        <w:t>землей.</w:t>
      </w:r>
      <w:r w:rsidRPr="00D26162">
        <w:rPr>
          <w:lang w:val="ru-RU"/>
        </w:rPr>
        <w:t xml:space="preserve"> </w:t>
      </w:r>
      <w:r w:rsidRPr="00D26162">
        <w:rPr>
          <w:rStyle w:val="ezkurwreuab5ozgtqnkl"/>
          <w:lang w:val="ru-RU"/>
        </w:rPr>
        <w:t>Ему</w:t>
      </w:r>
      <w:r w:rsidRPr="00D26162">
        <w:rPr>
          <w:lang w:val="ru-RU"/>
        </w:rPr>
        <w:t xml:space="preserve"> </w:t>
      </w:r>
      <w:r w:rsidRPr="00D26162">
        <w:rPr>
          <w:rStyle w:val="ezkurwreuab5ozgtqnkl"/>
          <w:lang w:val="ru-RU"/>
        </w:rPr>
        <w:t>нужно</w:t>
      </w:r>
      <w:r w:rsidRPr="00D26162">
        <w:rPr>
          <w:lang w:val="ru-RU"/>
        </w:rPr>
        <w:t xml:space="preserve"> </w:t>
      </w:r>
      <w:r w:rsidRPr="00D26162">
        <w:rPr>
          <w:rStyle w:val="ezkurwreuab5ozgtqnkl"/>
          <w:lang w:val="ru-RU"/>
        </w:rPr>
        <w:t>было</w:t>
      </w:r>
      <w:r w:rsidRPr="00D26162">
        <w:rPr>
          <w:lang w:val="ru-RU"/>
        </w:rPr>
        <w:t xml:space="preserve"> </w:t>
      </w:r>
      <w:r w:rsidRPr="00D26162">
        <w:rPr>
          <w:rStyle w:val="ezkurwreuab5ozgtqnkl"/>
          <w:lang w:val="ru-RU"/>
        </w:rPr>
        <w:t>продержаться</w:t>
      </w:r>
      <w:r w:rsidRPr="00D26162">
        <w:rPr>
          <w:lang w:val="ru-RU"/>
        </w:rPr>
        <w:t xml:space="preserve"> </w:t>
      </w:r>
      <w:r w:rsidRPr="00D26162">
        <w:rPr>
          <w:rStyle w:val="ezkurwreuab5ozgtqnkl"/>
          <w:lang w:val="ru-RU"/>
        </w:rPr>
        <w:t>еще</w:t>
      </w:r>
      <w:r w:rsidRPr="00D26162">
        <w:rPr>
          <w:lang w:val="ru-RU"/>
        </w:rPr>
        <w:t xml:space="preserve"> </w:t>
      </w:r>
      <w:r w:rsidRPr="00D26162">
        <w:rPr>
          <w:rStyle w:val="ezkurwreuab5ozgtqnkl"/>
          <w:lang w:val="ru-RU"/>
        </w:rPr>
        <w:t>немного.</w:t>
      </w:r>
      <w:r w:rsidRPr="00D26162">
        <w:rPr>
          <w:lang w:val="ru-RU"/>
        </w:rPr>
        <w:t xml:space="preserve"> </w:t>
      </w:r>
      <w:r w:rsidRPr="00D26162">
        <w:rPr>
          <w:rStyle w:val="ezkurwreuab5ozgtqnkl"/>
          <w:lang w:val="ru-RU"/>
        </w:rPr>
        <w:t>Совсем</w:t>
      </w:r>
      <w:r w:rsidRPr="00D26162">
        <w:rPr>
          <w:lang w:val="ru-RU"/>
        </w:rPr>
        <w:t xml:space="preserve"> </w:t>
      </w:r>
      <w:r w:rsidRPr="00D26162">
        <w:rPr>
          <w:rStyle w:val="ezkurwreuab5ozgtqnkl"/>
          <w:lang w:val="ru-RU"/>
        </w:rPr>
        <w:t>чуть-чуть.</w:t>
      </w:r>
      <w:r w:rsidRPr="00D26162">
        <w:rPr>
          <w:lang w:val="ru-RU"/>
        </w:rPr>
        <w:t xml:space="preserve"> </w:t>
      </w:r>
    </w:p>
    <w:p w14:paraId="35D36868" w14:textId="77777777" w:rsidR="00FF5A40" w:rsidRPr="00D26162" w:rsidRDefault="00FF5A40" w:rsidP="00FF5A40">
      <w:pPr>
        <w:rPr>
          <w:lang w:val="ru-RU"/>
        </w:rPr>
      </w:pPr>
      <w:r w:rsidRPr="00D26162">
        <w:rPr>
          <w:rStyle w:val="ezkurwreuab5ozgtqnkl"/>
          <w:lang w:val="ru-RU"/>
        </w:rPr>
        <w:t>Время</w:t>
      </w:r>
      <w:r w:rsidRPr="00D26162">
        <w:rPr>
          <w:lang w:val="ru-RU"/>
        </w:rPr>
        <w:t xml:space="preserve"> было на </w:t>
      </w:r>
      <w:r w:rsidRPr="00D26162">
        <w:rPr>
          <w:rStyle w:val="ezkurwreuab5ozgtqnkl"/>
          <w:lang w:val="ru-RU"/>
        </w:rPr>
        <w:t>исходе,</w:t>
      </w:r>
      <w:r w:rsidRPr="00D26162">
        <w:rPr>
          <w:lang w:val="ru-RU"/>
        </w:rPr>
        <w:t xml:space="preserve"> </w:t>
      </w:r>
      <w:r w:rsidRPr="00D26162">
        <w:rPr>
          <w:rStyle w:val="ezkurwreuab5ozgtqnkl"/>
          <w:lang w:val="ru-RU"/>
        </w:rPr>
        <w:t>пространство</w:t>
      </w:r>
      <w:r w:rsidRPr="00D26162">
        <w:rPr>
          <w:lang w:val="ru-RU"/>
        </w:rPr>
        <w:t xml:space="preserve"> </w:t>
      </w:r>
      <w:r w:rsidRPr="00D26162">
        <w:rPr>
          <w:rStyle w:val="ezkurwreuab5ozgtqnkl"/>
          <w:lang w:val="ru-RU"/>
        </w:rPr>
        <w:t>заканчивалось.</w:t>
      </w:r>
      <w:r w:rsidRPr="00D26162">
        <w:rPr>
          <w:lang w:val="ru-RU"/>
        </w:rPr>
        <w:t xml:space="preserve"> </w:t>
      </w:r>
      <w:r w:rsidRPr="00D26162">
        <w:rPr>
          <w:rStyle w:val="ezkurwreuab5ozgtqnkl"/>
          <w:lang w:val="ru-RU"/>
        </w:rPr>
        <w:t>Еще</w:t>
      </w:r>
      <w:r w:rsidRPr="00D26162">
        <w:rPr>
          <w:lang w:val="ru-RU"/>
        </w:rPr>
        <w:t xml:space="preserve"> </w:t>
      </w:r>
      <w:r w:rsidRPr="00D26162">
        <w:rPr>
          <w:rStyle w:val="ezkurwreuab5ozgtqnkl"/>
          <w:lang w:val="ru-RU"/>
        </w:rPr>
        <w:t>немного.</w:t>
      </w:r>
      <w:r w:rsidRPr="00D26162">
        <w:rPr>
          <w:lang w:val="ru-RU"/>
        </w:rPr>
        <w:t xml:space="preserve"> </w:t>
      </w:r>
    </w:p>
    <w:p w14:paraId="0A592005" w14:textId="77777777" w:rsidR="00FF5A40" w:rsidRPr="00D26162" w:rsidRDefault="00FF5A40" w:rsidP="00FF5A40">
      <w:pPr>
        <w:rPr>
          <w:lang w:val="ru-RU"/>
        </w:rPr>
      </w:pPr>
      <w:proofErr w:type="spellStart"/>
      <w:r w:rsidRPr="00D26162">
        <w:rPr>
          <w:rStyle w:val="ezkurwreuab5ozgtqnkl"/>
          <w:lang w:val="ru-RU"/>
        </w:rPr>
        <w:t>Ольгейр</w:t>
      </w:r>
      <w:proofErr w:type="spellEnd"/>
      <w:r w:rsidRPr="00D26162">
        <w:rPr>
          <w:lang w:val="ru-RU"/>
        </w:rPr>
        <w:t xml:space="preserve"> </w:t>
      </w:r>
      <w:r w:rsidRPr="00D26162">
        <w:rPr>
          <w:rStyle w:val="ezkurwreuab5ozgtqnkl"/>
          <w:lang w:val="ru-RU"/>
        </w:rPr>
        <w:t>тоже</w:t>
      </w:r>
      <w:r w:rsidRPr="00D26162">
        <w:rPr>
          <w:lang w:val="ru-RU"/>
        </w:rPr>
        <w:t xml:space="preserve"> </w:t>
      </w:r>
      <w:r w:rsidRPr="00D26162">
        <w:rPr>
          <w:rStyle w:val="ezkurwreuab5ozgtqnkl"/>
          <w:lang w:val="ru-RU"/>
        </w:rPr>
        <w:t>бежал;</w:t>
      </w:r>
      <w:r w:rsidRPr="00D26162">
        <w:rPr>
          <w:lang w:val="ru-RU"/>
        </w:rPr>
        <w:t xml:space="preserve"> в груди у него </w:t>
      </w:r>
      <w:r w:rsidRPr="00D26162">
        <w:rPr>
          <w:rStyle w:val="ezkurwreuab5ozgtqnkl"/>
          <w:lang w:val="ru-RU"/>
        </w:rPr>
        <w:t>болело,</w:t>
      </w:r>
      <w:r w:rsidRPr="00D26162">
        <w:rPr>
          <w:lang w:val="ru-RU"/>
        </w:rPr>
        <w:t xml:space="preserve"> </w:t>
      </w:r>
      <w:r w:rsidRPr="00D26162">
        <w:rPr>
          <w:rStyle w:val="ezkurwreuab5ozgtqnkl"/>
          <w:lang w:val="ru-RU"/>
        </w:rPr>
        <w:t>конечности</w:t>
      </w:r>
      <w:r w:rsidRPr="00D26162">
        <w:rPr>
          <w:lang w:val="ru-RU"/>
        </w:rPr>
        <w:t xml:space="preserve"> </w:t>
      </w:r>
      <w:r w:rsidRPr="00D26162">
        <w:rPr>
          <w:rStyle w:val="ezkurwreuab5ozgtqnkl"/>
          <w:lang w:val="ru-RU"/>
        </w:rPr>
        <w:t>горели,</w:t>
      </w:r>
      <w:r w:rsidRPr="00D26162">
        <w:rPr>
          <w:lang w:val="ru-RU"/>
        </w:rPr>
        <w:t xml:space="preserve"> </w:t>
      </w:r>
      <w:r w:rsidRPr="00D26162">
        <w:rPr>
          <w:rStyle w:val="ezkurwreuab5ozgtqnkl"/>
          <w:lang w:val="ru-RU"/>
        </w:rPr>
        <w:t>сердца</w:t>
      </w:r>
      <w:r w:rsidRPr="00D26162">
        <w:rPr>
          <w:lang w:val="ru-RU"/>
        </w:rPr>
        <w:t xml:space="preserve"> </w:t>
      </w:r>
      <w:r w:rsidRPr="00D26162">
        <w:rPr>
          <w:rStyle w:val="ezkurwreuab5ozgtqnkl"/>
          <w:lang w:val="ru-RU"/>
        </w:rPr>
        <w:t>бешено</w:t>
      </w:r>
      <w:r w:rsidRPr="00D26162">
        <w:rPr>
          <w:lang w:val="ru-RU"/>
        </w:rPr>
        <w:t xml:space="preserve"> </w:t>
      </w:r>
      <w:r w:rsidRPr="00D26162">
        <w:rPr>
          <w:rStyle w:val="ezkurwreuab5ozgtqnkl"/>
          <w:lang w:val="ru-RU"/>
        </w:rPr>
        <w:t>стучали.</w:t>
      </w:r>
      <w:r w:rsidRPr="00D26162">
        <w:rPr>
          <w:lang w:val="ru-RU"/>
        </w:rPr>
        <w:t xml:space="preserve"> </w:t>
      </w:r>
      <w:r w:rsidRPr="00D26162">
        <w:rPr>
          <w:rStyle w:val="ezkurwreuab5ozgtqnkl"/>
          <w:lang w:val="ru-RU"/>
        </w:rPr>
        <w:t>В туннелях</w:t>
      </w:r>
      <w:r w:rsidRPr="00D26162">
        <w:rPr>
          <w:lang w:val="ru-RU"/>
        </w:rPr>
        <w:t xml:space="preserve"> </w:t>
      </w:r>
      <w:r w:rsidRPr="00D26162">
        <w:rPr>
          <w:rStyle w:val="ezkurwreuab5ozgtqnkl"/>
          <w:lang w:val="ru-RU"/>
        </w:rPr>
        <w:t>впереди</w:t>
      </w:r>
      <w:r w:rsidRPr="00D26162">
        <w:rPr>
          <w:lang w:val="ru-RU"/>
        </w:rPr>
        <w:t xml:space="preserve"> по-</w:t>
      </w:r>
      <w:r w:rsidRPr="00D26162">
        <w:rPr>
          <w:rStyle w:val="ezkurwreuab5ozgtqnkl"/>
          <w:lang w:val="ru-RU"/>
        </w:rPr>
        <w:t>прежнему</w:t>
      </w:r>
      <w:r w:rsidRPr="00D26162">
        <w:rPr>
          <w:lang w:val="ru-RU"/>
        </w:rPr>
        <w:t xml:space="preserve"> </w:t>
      </w:r>
      <w:r w:rsidRPr="00D26162">
        <w:rPr>
          <w:rStyle w:val="ezkurwreuab5ozgtqnkl"/>
          <w:lang w:val="ru-RU"/>
        </w:rPr>
        <w:t>таилось</w:t>
      </w:r>
      <w:r w:rsidRPr="00D26162">
        <w:rPr>
          <w:lang w:val="ru-RU"/>
        </w:rPr>
        <w:t xml:space="preserve"> </w:t>
      </w:r>
      <w:r w:rsidRPr="00D26162">
        <w:rPr>
          <w:rStyle w:val="ezkurwreuab5ozgtqnkl"/>
          <w:lang w:val="ru-RU"/>
        </w:rPr>
        <w:t>много</w:t>
      </w:r>
      <w:r w:rsidRPr="00D26162">
        <w:rPr>
          <w:lang w:val="ru-RU"/>
        </w:rPr>
        <w:t xml:space="preserve"> </w:t>
      </w:r>
      <w:r w:rsidRPr="00D26162">
        <w:rPr>
          <w:rStyle w:val="ezkurwreuab5ozgtqnkl"/>
          <w:lang w:val="ru-RU"/>
        </w:rPr>
        <w:t>добычи</w:t>
      </w:r>
      <w:r w:rsidRPr="00D26162">
        <w:rPr>
          <w:lang w:val="ru-RU"/>
        </w:rPr>
        <w:t xml:space="preserve"> </w:t>
      </w:r>
      <w:r w:rsidRPr="00D26162">
        <w:rPr>
          <w:rStyle w:val="ezkurwreuab5ozgtqnkl"/>
          <w:lang w:val="ru-RU"/>
        </w:rPr>
        <w:t>— баррикада</w:t>
      </w:r>
      <w:r w:rsidRPr="00D26162">
        <w:rPr>
          <w:lang w:val="ru-RU"/>
        </w:rPr>
        <w:t xml:space="preserve"> </w:t>
      </w:r>
      <w:r w:rsidRPr="00D26162">
        <w:rPr>
          <w:rStyle w:val="ezkurwreuab5ozgtqnkl"/>
          <w:lang w:val="ru-RU"/>
        </w:rPr>
        <w:t>не полностью преграждала путь</w:t>
      </w:r>
      <w:r w:rsidRPr="00D26162">
        <w:rPr>
          <w:lang w:val="ru-RU"/>
        </w:rPr>
        <w:t xml:space="preserve"> </w:t>
      </w:r>
      <w:r w:rsidRPr="00D26162">
        <w:rPr>
          <w:rStyle w:val="ezkurwreuab5ozgtqnkl"/>
          <w:lang w:val="ru-RU"/>
        </w:rPr>
        <w:t>бродячим</w:t>
      </w:r>
      <w:r w:rsidRPr="00D26162">
        <w:rPr>
          <w:lang w:val="ru-RU"/>
        </w:rPr>
        <w:t xml:space="preserve"> </w:t>
      </w:r>
      <w:r w:rsidRPr="00D26162">
        <w:rPr>
          <w:rStyle w:val="ezkurwreuab5ozgtqnkl"/>
          <w:lang w:val="ru-RU"/>
        </w:rPr>
        <w:t>бандам</w:t>
      </w:r>
      <w:r w:rsidRPr="00D26162">
        <w:rPr>
          <w:lang w:val="ru-RU"/>
        </w:rPr>
        <w:t xml:space="preserve"> </w:t>
      </w:r>
      <w:r w:rsidRPr="00D26162">
        <w:rPr>
          <w:rStyle w:val="ezkurwreuab5ozgtqnkl"/>
          <w:lang w:val="ru-RU"/>
        </w:rPr>
        <w:t>культистов, да те</w:t>
      </w:r>
      <w:r w:rsidRPr="00D26162">
        <w:rPr>
          <w:lang w:val="ru-RU"/>
        </w:rPr>
        <w:t xml:space="preserve"> </w:t>
      </w:r>
      <w:r w:rsidRPr="00D26162">
        <w:rPr>
          <w:rStyle w:val="ezkurwreuab5ozgtqnkl"/>
          <w:lang w:val="ru-RU"/>
        </w:rPr>
        <w:t>умудрялись</w:t>
      </w:r>
      <w:r w:rsidRPr="00D26162">
        <w:rPr>
          <w:lang w:val="ru-RU"/>
        </w:rPr>
        <w:t xml:space="preserve"> </w:t>
      </w:r>
      <w:r w:rsidRPr="00D26162">
        <w:rPr>
          <w:rStyle w:val="ezkurwreuab5ozgtqnkl"/>
          <w:lang w:val="ru-RU"/>
        </w:rPr>
        <w:t>проникать</w:t>
      </w:r>
      <w:r w:rsidRPr="00D26162">
        <w:rPr>
          <w:lang w:val="ru-RU"/>
        </w:rPr>
        <w:t xml:space="preserve"> и </w:t>
      </w:r>
      <w:r w:rsidRPr="00D26162">
        <w:rPr>
          <w:rStyle w:val="ezkurwreuab5ozgtqnkl"/>
          <w:lang w:val="ru-RU"/>
        </w:rPr>
        <w:t>множеством</w:t>
      </w:r>
      <w:r w:rsidRPr="00D26162">
        <w:rPr>
          <w:lang w:val="ru-RU"/>
        </w:rPr>
        <w:t xml:space="preserve"> </w:t>
      </w:r>
      <w:r w:rsidRPr="00D26162">
        <w:rPr>
          <w:rStyle w:val="ezkurwreuab5ozgtqnkl"/>
          <w:lang w:val="ru-RU"/>
        </w:rPr>
        <w:t>других</w:t>
      </w:r>
      <w:r w:rsidRPr="00D26162">
        <w:rPr>
          <w:lang w:val="ru-RU"/>
        </w:rPr>
        <w:t xml:space="preserve"> </w:t>
      </w:r>
      <w:r w:rsidRPr="00D26162">
        <w:rPr>
          <w:rStyle w:val="ezkurwreuab5ozgtqnkl"/>
          <w:lang w:val="ru-RU"/>
        </w:rPr>
        <w:t>путей.</w:t>
      </w:r>
      <w:r w:rsidRPr="00D26162">
        <w:rPr>
          <w:lang w:val="ru-RU"/>
        </w:rPr>
        <w:t xml:space="preserve"> </w:t>
      </w:r>
      <w:r w:rsidRPr="00D26162">
        <w:rPr>
          <w:rStyle w:val="ezkurwreuab5ozgtqnkl"/>
          <w:lang w:val="ru-RU"/>
        </w:rPr>
        <w:t>Ожесточенные сражения</w:t>
      </w:r>
      <w:r w:rsidRPr="00D26162">
        <w:rPr>
          <w:lang w:val="ru-RU"/>
        </w:rPr>
        <w:t xml:space="preserve"> до сих пор шли </w:t>
      </w:r>
      <w:r w:rsidRPr="00D26162">
        <w:rPr>
          <w:rStyle w:val="ezkurwreuab5ozgtqnkl"/>
          <w:lang w:val="ru-RU"/>
        </w:rPr>
        <w:t>в</w:t>
      </w:r>
      <w:r w:rsidRPr="00D26162">
        <w:rPr>
          <w:lang w:val="ru-RU"/>
        </w:rPr>
        <w:t xml:space="preserve"> </w:t>
      </w:r>
      <w:r w:rsidRPr="00D26162">
        <w:rPr>
          <w:rStyle w:val="ezkurwreuab5ozgtqnkl"/>
          <w:lang w:val="ru-RU"/>
        </w:rPr>
        <w:t>темноте</w:t>
      </w:r>
      <w:r w:rsidRPr="00D26162">
        <w:rPr>
          <w:lang w:val="ru-RU"/>
        </w:rPr>
        <w:t xml:space="preserve"> </w:t>
      </w:r>
      <w:r w:rsidRPr="00D26162">
        <w:rPr>
          <w:rStyle w:val="ezkurwreuab5ozgtqnkl"/>
          <w:lang w:val="ru-RU"/>
        </w:rPr>
        <w:t>— силы</w:t>
      </w:r>
      <w:r w:rsidRPr="00D26162">
        <w:rPr>
          <w:lang w:val="ru-RU"/>
        </w:rPr>
        <w:t xml:space="preserve"> </w:t>
      </w:r>
      <w:proofErr w:type="spellStart"/>
      <w:r w:rsidRPr="00D26162">
        <w:rPr>
          <w:lang w:val="ru-RU"/>
        </w:rPr>
        <w:t>Милитарум</w:t>
      </w:r>
      <w:proofErr w:type="spellEnd"/>
      <w:r w:rsidRPr="00D26162">
        <w:rPr>
          <w:lang w:val="ru-RU"/>
        </w:rPr>
        <w:t xml:space="preserve"> схватывались </w:t>
      </w:r>
      <w:r w:rsidRPr="00D26162">
        <w:rPr>
          <w:rStyle w:val="ezkurwreuab5ozgtqnkl"/>
          <w:lang w:val="ru-RU"/>
        </w:rPr>
        <w:t>с</w:t>
      </w:r>
      <w:r w:rsidRPr="00D26162">
        <w:rPr>
          <w:lang w:val="ru-RU"/>
        </w:rPr>
        <w:t xml:space="preserve"> </w:t>
      </w:r>
      <w:r w:rsidRPr="00D26162">
        <w:rPr>
          <w:rStyle w:val="ezkurwreuab5ozgtqnkl"/>
          <w:lang w:val="ru-RU"/>
        </w:rPr>
        <w:t>неприятельскими бойцами,</w:t>
      </w:r>
      <w:r w:rsidRPr="00D26162">
        <w:rPr>
          <w:lang w:val="ru-RU"/>
        </w:rPr>
        <w:t xml:space="preserve"> </w:t>
      </w:r>
      <w:r w:rsidRPr="00D26162">
        <w:rPr>
          <w:rStyle w:val="ezkurwreuab5ozgtqnkl"/>
          <w:lang w:val="ru-RU"/>
        </w:rPr>
        <w:t>отбивая</w:t>
      </w:r>
      <w:r w:rsidRPr="00D26162">
        <w:rPr>
          <w:lang w:val="ru-RU"/>
        </w:rPr>
        <w:t xml:space="preserve"> </w:t>
      </w:r>
      <w:r w:rsidRPr="00D26162">
        <w:rPr>
          <w:rStyle w:val="ezkurwreuab5ozgtqnkl"/>
          <w:lang w:val="ru-RU"/>
        </w:rPr>
        <w:t>одни</w:t>
      </w:r>
      <w:r w:rsidRPr="00D26162">
        <w:rPr>
          <w:lang w:val="ru-RU"/>
        </w:rPr>
        <w:t xml:space="preserve"> </w:t>
      </w:r>
      <w:r w:rsidRPr="00D26162">
        <w:rPr>
          <w:rStyle w:val="ezkurwreuab5ozgtqnkl"/>
          <w:lang w:val="ru-RU"/>
        </w:rPr>
        <w:t>помещения</w:t>
      </w:r>
      <w:r w:rsidRPr="00D26162">
        <w:rPr>
          <w:lang w:val="ru-RU"/>
        </w:rPr>
        <w:t xml:space="preserve">, </w:t>
      </w:r>
      <w:r w:rsidRPr="00D26162">
        <w:rPr>
          <w:rStyle w:val="ezkurwreuab5ozgtqnkl"/>
          <w:lang w:val="ru-RU"/>
        </w:rPr>
        <w:t>но</w:t>
      </w:r>
      <w:r w:rsidRPr="00D26162">
        <w:rPr>
          <w:lang w:val="ru-RU"/>
        </w:rPr>
        <w:t xml:space="preserve"> </w:t>
      </w:r>
      <w:r w:rsidRPr="00D26162">
        <w:rPr>
          <w:rStyle w:val="ezkurwreuab5ozgtqnkl"/>
          <w:lang w:val="ru-RU"/>
        </w:rPr>
        <w:t>теряя</w:t>
      </w:r>
      <w:r w:rsidRPr="00D26162">
        <w:rPr>
          <w:lang w:val="ru-RU"/>
        </w:rPr>
        <w:t xml:space="preserve"> </w:t>
      </w:r>
      <w:r w:rsidRPr="00D26162">
        <w:rPr>
          <w:rStyle w:val="ezkurwreuab5ozgtqnkl"/>
          <w:lang w:val="ru-RU"/>
        </w:rPr>
        <w:t>другие</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ярой</w:t>
      </w:r>
      <w:r w:rsidRPr="00D26162">
        <w:rPr>
          <w:lang w:val="ru-RU"/>
        </w:rPr>
        <w:t xml:space="preserve"> </w:t>
      </w:r>
      <w:r w:rsidRPr="00D26162">
        <w:rPr>
          <w:rStyle w:val="ezkurwreuab5ozgtqnkl"/>
          <w:lang w:val="ru-RU"/>
        </w:rPr>
        <w:t>борьбе</w:t>
      </w:r>
      <w:r w:rsidRPr="00D26162">
        <w:rPr>
          <w:lang w:val="ru-RU"/>
        </w:rPr>
        <w:t xml:space="preserve"> </w:t>
      </w:r>
      <w:r w:rsidRPr="00D26162">
        <w:rPr>
          <w:rStyle w:val="ezkurwreuab5ozgtqnkl"/>
          <w:lang w:val="ru-RU"/>
        </w:rPr>
        <w:t>за</w:t>
      </w:r>
      <w:r w:rsidRPr="00D26162">
        <w:rPr>
          <w:lang w:val="ru-RU"/>
        </w:rPr>
        <w:t xml:space="preserve"> </w:t>
      </w:r>
      <w:r w:rsidRPr="00D26162">
        <w:rPr>
          <w:rStyle w:val="ezkurwreuab5ozgtqnkl"/>
          <w:lang w:val="ru-RU"/>
        </w:rPr>
        <w:t>каждую</w:t>
      </w:r>
      <w:r w:rsidRPr="00D26162">
        <w:rPr>
          <w:lang w:val="ru-RU"/>
        </w:rPr>
        <w:t xml:space="preserve"> </w:t>
      </w:r>
      <w:r w:rsidRPr="00D26162">
        <w:rPr>
          <w:rStyle w:val="ezkurwreuab5ozgtqnkl"/>
          <w:lang w:val="ru-RU"/>
        </w:rPr>
        <w:t>пядь</w:t>
      </w:r>
      <w:r w:rsidRPr="00D26162">
        <w:rPr>
          <w:lang w:val="ru-RU"/>
        </w:rPr>
        <w:t xml:space="preserve"> </w:t>
      </w:r>
      <w:r w:rsidRPr="00D26162">
        <w:rPr>
          <w:rStyle w:val="ezkurwreuab5ozgtqnkl"/>
          <w:lang w:val="ru-RU"/>
        </w:rPr>
        <w:t>земли.</w:t>
      </w:r>
      <w:r w:rsidRPr="00D26162">
        <w:rPr>
          <w:lang w:val="ru-RU"/>
        </w:rPr>
        <w:t xml:space="preserve"> </w:t>
      </w:r>
      <w:r w:rsidRPr="00D26162">
        <w:rPr>
          <w:rStyle w:val="ezkurwreuab5ozgtqnkl"/>
          <w:lang w:val="ru-RU"/>
        </w:rPr>
        <w:t>Шум</w:t>
      </w:r>
      <w:r w:rsidRPr="00D26162">
        <w:rPr>
          <w:lang w:val="ru-RU"/>
        </w:rPr>
        <w:t xml:space="preserve"> боя доносился то с высоких мостов наверху, когда стая пробегала по цоколям громадных шахт, то снизу — когда они огибали провалы, казалось, доходящие до недр самой планеты. </w:t>
      </w:r>
    </w:p>
    <w:p w14:paraId="182E292D" w14:textId="0A2C91C6" w:rsidR="00FF5A40" w:rsidRPr="00D26162" w:rsidRDefault="00FF5A40" w:rsidP="00FF5A40">
      <w:pPr>
        <w:rPr>
          <w:lang w:val="ru-RU"/>
        </w:rPr>
      </w:pPr>
      <w:r w:rsidRPr="00D26162">
        <w:rPr>
          <w:rStyle w:val="ezkurwreuab5ozgtqnkl"/>
          <w:lang w:val="ru-RU"/>
        </w:rPr>
        <w:t>Они</w:t>
      </w:r>
      <w:r w:rsidRPr="00D26162">
        <w:rPr>
          <w:lang w:val="ru-RU"/>
        </w:rPr>
        <w:t xml:space="preserve"> </w:t>
      </w:r>
      <w:r w:rsidRPr="00D26162">
        <w:rPr>
          <w:rStyle w:val="ezkurwreuab5ozgtqnkl"/>
          <w:lang w:val="ru-RU"/>
        </w:rPr>
        <w:t>не</w:t>
      </w:r>
      <w:r w:rsidRPr="00D26162">
        <w:rPr>
          <w:lang w:val="ru-RU"/>
        </w:rPr>
        <w:t xml:space="preserve"> </w:t>
      </w:r>
      <w:r w:rsidRPr="00D26162">
        <w:rPr>
          <w:rStyle w:val="ezkurwreuab5ozgtqnkl"/>
          <w:lang w:val="ru-RU"/>
        </w:rPr>
        <w:t>могли</w:t>
      </w:r>
      <w:r w:rsidRPr="00D26162">
        <w:rPr>
          <w:lang w:val="ru-RU"/>
        </w:rPr>
        <w:t xml:space="preserve"> </w:t>
      </w:r>
      <w:r w:rsidRPr="00D26162">
        <w:rPr>
          <w:rStyle w:val="ezkurwreuab5ozgtqnkl"/>
          <w:lang w:val="ru-RU"/>
        </w:rPr>
        <w:t>останавливаться,</w:t>
      </w:r>
      <w:r w:rsidRPr="00D26162">
        <w:rPr>
          <w:lang w:val="ru-RU"/>
        </w:rPr>
        <w:t xml:space="preserve"> </w:t>
      </w:r>
      <w:r w:rsidRPr="00D26162">
        <w:rPr>
          <w:rStyle w:val="ezkurwreuab5ozgtqnkl"/>
          <w:lang w:val="ru-RU"/>
        </w:rPr>
        <w:t>не</w:t>
      </w:r>
      <w:r w:rsidRPr="00D26162">
        <w:rPr>
          <w:lang w:val="ru-RU"/>
        </w:rPr>
        <w:t xml:space="preserve"> </w:t>
      </w:r>
      <w:r w:rsidRPr="00D26162">
        <w:rPr>
          <w:rStyle w:val="ezkurwreuab5ozgtqnkl"/>
          <w:lang w:val="ru-RU"/>
        </w:rPr>
        <w:t>могли</w:t>
      </w:r>
      <w:r w:rsidRPr="00D26162">
        <w:rPr>
          <w:lang w:val="ru-RU"/>
        </w:rPr>
        <w:t xml:space="preserve"> </w:t>
      </w:r>
      <w:r w:rsidRPr="00D26162">
        <w:rPr>
          <w:rStyle w:val="ezkurwreuab5ozgtqnkl"/>
          <w:lang w:val="ru-RU"/>
        </w:rPr>
        <w:t>задерживаться</w:t>
      </w:r>
      <w:r w:rsidRPr="00D26162">
        <w:rPr>
          <w:lang w:val="ru-RU"/>
        </w:rPr>
        <w:t xml:space="preserve">, </w:t>
      </w:r>
      <w:r w:rsidRPr="00D26162">
        <w:rPr>
          <w:rStyle w:val="ezkurwreuab5ozgtqnkl"/>
          <w:lang w:val="ru-RU"/>
        </w:rPr>
        <w:t>поддерживая</w:t>
      </w:r>
      <w:r w:rsidRPr="00D26162">
        <w:rPr>
          <w:lang w:val="ru-RU"/>
        </w:rPr>
        <w:t xml:space="preserve"> </w:t>
      </w:r>
      <w:r w:rsidRPr="00D26162">
        <w:rPr>
          <w:rStyle w:val="ezkurwreuab5ozgtqnkl"/>
          <w:lang w:val="ru-RU"/>
        </w:rPr>
        <w:t>осажденные</w:t>
      </w:r>
      <w:r w:rsidRPr="00D26162">
        <w:rPr>
          <w:lang w:val="ru-RU"/>
        </w:rPr>
        <w:t xml:space="preserve"> </w:t>
      </w:r>
      <w:r w:rsidRPr="00D26162">
        <w:rPr>
          <w:rStyle w:val="ezkurwreuab5ozgtqnkl"/>
          <w:lang w:val="ru-RU"/>
        </w:rPr>
        <w:t>позиции</w:t>
      </w:r>
      <w:r w:rsidRPr="00D26162">
        <w:rPr>
          <w:lang w:val="ru-RU"/>
        </w:rPr>
        <w:t xml:space="preserve"> </w:t>
      </w:r>
      <w:r w:rsidRPr="00D26162">
        <w:rPr>
          <w:rStyle w:val="ezkurwreuab5ozgtqnkl"/>
          <w:lang w:val="ru-RU"/>
        </w:rPr>
        <w:t>Империума,</w:t>
      </w:r>
      <w:r w:rsidRPr="00D26162">
        <w:rPr>
          <w:lang w:val="ru-RU"/>
        </w:rPr>
        <w:t xml:space="preserve"> — могли </w:t>
      </w:r>
      <w:r w:rsidRPr="00D26162">
        <w:rPr>
          <w:rStyle w:val="ezkurwreuab5ozgtqnkl"/>
          <w:lang w:val="ru-RU"/>
        </w:rPr>
        <w:t>только</w:t>
      </w:r>
      <w:r w:rsidRPr="00D26162">
        <w:rPr>
          <w:lang w:val="ru-RU"/>
        </w:rPr>
        <w:t xml:space="preserve"> </w:t>
      </w:r>
      <w:r w:rsidRPr="00D26162">
        <w:rPr>
          <w:rStyle w:val="ezkurwreuab5ozgtqnkl"/>
          <w:lang w:val="ru-RU"/>
        </w:rPr>
        <w:t>идти и</w:t>
      </w:r>
      <w:r w:rsidRPr="00D26162">
        <w:rPr>
          <w:lang w:val="ru-RU"/>
        </w:rPr>
        <w:t xml:space="preserve"> </w:t>
      </w:r>
      <w:r w:rsidRPr="00D26162">
        <w:rPr>
          <w:rStyle w:val="ezkurwreuab5ozgtqnkl"/>
          <w:lang w:val="ru-RU"/>
        </w:rPr>
        <w:t>идти</w:t>
      </w:r>
      <w:r w:rsidRPr="00D26162">
        <w:rPr>
          <w:lang w:val="ru-RU"/>
        </w:rPr>
        <w:t xml:space="preserve"> вперед</w:t>
      </w:r>
      <w:r w:rsidRPr="00D26162">
        <w:rPr>
          <w:rStyle w:val="ezkurwreuab5ozgtqnkl"/>
          <w:lang w:val="ru-RU"/>
        </w:rPr>
        <w:t>,</w:t>
      </w:r>
      <w:r w:rsidRPr="00D26162">
        <w:rPr>
          <w:lang w:val="ru-RU"/>
        </w:rPr>
        <w:t xml:space="preserve"> </w:t>
      </w:r>
      <w:r w:rsidRPr="00D26162">
        <w:rPr>
          <w:rStyle w:val="ezkurwreuab5ozgtqnkl"/>
          <w:lang w:val="ru-RU"/>
        </w:rPr>
        <w:t>ведомые</w:t>
      </w:r>
      <w:r w:rsidRPr="00D26162">
        <w:rPr>
          <w:lang w:val="ru-RU"/>
        </w:rPr>
        <w:t xml:space="preserve"> </w:t>
      </w:r>
      <w:r w:rsidRPr="00D26162">
        <w:rPr>
          <w:rStyle w:val="ezkurwreuab5ozgtqnkl"/>
          <w:lang w:val="ru-RU"/>
        </w:rPr>
        <w:t>безошибочным</w:t>
      </w:r>
      <w:r w:rsidRPr="00D26162">
        <w:rPr>
          <w:lang w:val="ru-RU"/>
        </w:rPr>
        <w:t xml:space="preserve"> </w:t>
      </w:r>
      <w:r w:rsidRPr="00D26162">
        <w:rPr>
          <w:rStyle w:val="ezkurwreuab5ozgtqnkl"/>
          <w:lang w:val="ru-RU"/>
        </w:rPr>
        <w:t>чутьем</w:t>
      </w:r>
      <w:r w:rsidRPr="00D26162">
        <w:rPr>
          <w:lang w:val="ru-RU"/>
        </w:rPr>
        <w:t xml:space="preserve"> </w:t>
      </w:r>
      <w:r w:rsidRPr="00D26162">
        <w:rPr>
          <w:rStyle w:val="ezkurwreuab5ozgtqnkl"/>
          <w:lang w:val="ru-RU"/>
        </w:rPr>
        <w:t>Бальдра.</w:t>
      </w:r>
      <w:r w:rsidRPr="00D26162">
        <w:rPr>
          <w:lang w:val="ru-RU"/>
        </w:rPr>
        <w:t xml:space="preserve"> </w:t>
      </w:r>
      <w:r w:rsidRPr="00D26162">
        <w:rPr>
          <w:rStyle w:val="ezkurwreuab5ozgtqnkl"/>
          <w:lang w:val="ru-RU"/>
        </w:rPr>
        <w:t>Ему</w:t>
      </w:r>
      <w:r w:rsidRPr="00D26162">
        <w:rPr>
          <w:lang w:val="ru-RU"/>
        </w:rPr>
        <w:t xml:space="preserve"> было </w:t>
      </w:r>
      <w:r w:rsidRPr="00D26162">
        <w:rPr>
          <w:rStyle w:val="ezkurwreuab5ozgtqnkl"/>
          <w:lang w:val="ru-RU"/>
        </w:rPr>
        <w:t>тошно</w:t>
      </w:r>
      <w:r w:rsidRPr="00D26162">
        <w:rPr>
          <w:lang w:val="ru-RU"/>
        </w:rPr>
        <w:t xml:space="preserve"> </w:t>
      </w:r>
      <w:r w:rsidRPr="00D26162">
        <w:rPr>
          <w:rStyle w:val="ezkurwreuab5ozgtqnkl"/>
          <w:lang w:val="ru-RU"/>
        </w:rPr>
        <w:t>смотреть</w:t>
      </w:r>
      <w:r w:rsidRPr="00D26162">
        <w:rPr>
          <w:lang w:val="ru-RU"/>
        </w:rPr>
        <w:t xml:space="preserve">, как </w:t>
      </w:r>
      <w:r w:rsidRPr="00D26162">
        <w:rPr>
          <w:rStyle w:val="ezkurwreuab5ozgtqnkl"/>
          <w:lang w:val="ru-RU"/>
        </w:rPr>
        <w:t>рушатся</w:t>
      </w:r>
      <w:r w:rsidRPr="00D26162">
        <w:rPr>
          <w:lang w:val="ru-RU"/>
        </w:rPr>
        <w:t xml:space="preserve"> </w:t>
      </w:r>
      <w:r w:rsidRPr="00D26162">
        <w:rPr>
          <w:rStyle w:val="ezkurwreuab5ozgtqnkl"/>
          <w:lang w:val="ru-RU"/>
        </w:rPr>
        <w:t>оборонительные</w:t>
      </w:r>
      <w:r w:rsidRPr="00D26162">
        <w:rPr>
          <w:lang w:val="ru-RU"/>
        </w:rPr>
        <w:t xml:space="preserve"> сооружения</w:t>
      </w:r>
      <w:r w:rsidRPr="00D26162">
        <w:rPr>
          <w:rStyle w:val="ezkurwreuab5ozgtqnkl"/>
          <w:lang w:val="ru-RU"/>
        </w:rPr>
        <w:t>,</w:t>
      </w:r>
      <w:r w:rsidRPr="00D26162">
        <w:rPr>
          <w:lang w:val="ru-RU"/>
        </w:rPr>
        <w:t xml:space="preserve"> как </w:t>
      </w:r>
      <w:r w:rsidRPr="00D26162">
        <w:rPr>
          <w:rStyle w:val="ezkurwreuab5ozgtqnkl"/>
          <w:lang w:val="ru-RU"/>
        </w:rPr>
        <w:t>медленно</w:t>
      </w:r>
      <w:r w:rsidRPr="00D26162">
        <w:rPr>
          <w:lang w:val="ru-RU"/>
        </w:rPr>
        <w:t xml:space="preserve"> разваливается </w:t>
      </w:r>
      <w:r w:rsidRPr="00D26162">
        <w:rPr>
          <w:rStyle w:val="ezkurwreuab5ozgtqnkl"/>
          <w:lang w:val="ru-RU"/>
        </w:rPr>
        <w:t>фундамент</w:t>
      </w:r>
      <w:r w:rsidRPr="00D26162">
        <w:rPr>
          <w:lang w:val="ru-RU"/>
        </w:rPr>
        <w:t xml:space="preserve"> </w:t>
      </w:r>
      <w:r w:rsidRPr="00D26162">
        <w:rPr>
          <w:rStyle w:val="ezkurwreuab5ozgtqnkl"/>
          <w:lang w:val="ru-RU"/>
        </w:rPr>
        <w:t>всего</w:t>
      </w:r>
      <w:r w:rsidRPr="00D26162">
        <w:rPr>
          <w:lang w:val="ru-RU"/>
        </w:rPr>
        <w:t xml:space="preserve"> </w:t>
      </w:r>
      <w:proofErr w:type="spellStart"/>
      <w:r w:rsidRPr="00D26162">
        <w:rPr>
          <w:rStyle w:val="ezkurwreuab5ozgtqnkl"/>
          <w:lang w:val="ru-RU"/>
        </w:rPr>
        <w:t>касра</w:t>
      </w:r>
      <w:proofErr w:type="spellEnd"/>
      <w:r w:rsidRPr="00D26162">
        <w:rPr>
          <w:rStyle w:val="ezkurwreuab5ozgtqnkl"/>
          <w:lang w:val="ru-RU"/>
        </w:rPr>
        <w:t>.</w:t>
      </w:r>
      <w:r w:rsidRPr="00D26162">
        <w:rPr>
          <w:lang w:val="ru-RU"/>
        </w:rPr>
        <w:t xml:space="preserve"> </w:t>
      </w:r>
      <w:r w:rsidRPr="00D26162">
        <w:rPr>
          <w:rStyle w:val="ezkurwreuab5ozgtqnkl"/>
          <w:lang w:val="ru-RU"/>
        </w:rPr>
        <w:t>Честно</w:t>
      </w:r>
      <w:r w:rsidRPr="00D26162">
        <w:rPr>
          <w:lang w:val="ru-RU"/>
        </w:rPr>
        <w:t xml:space="preserve"> говоря</w:t>
      </w:r>
      <w:r w:rsidRPr="00D26162">
        <w:rPr>
          <w:rStyle w:val="ezkurwreuab5ozgtqnkl"/>
          <w:lang w:val="ru-RU"/>
        </w:rPr>
        <w:t>,</w:t>
      </w:r>
      <w:r w:rsidRPr="00D26162">
        <w:rPr>
          <w:lang w:val="ru-RU"/>
        </w:rPr>
        <w:t xml:space="preserve"> </w:t>
      </w:r>
      <w:r w:rsidRPr="00D26162">
        <w:rPr>
          <w:rStyle w:val="ezkurwreuab5ozgtqnkl"/>
          <w:lang w:val="ru-RU"/>
        </w:rPr>
        <w:t>ему</w:t>
      </w:r>
      <w:r w:rsidRPr="00D26162">
        <w:rPr>
          <w:lang w:val="ru-RU"/>
        </w:rPr>
        <w:t xml:space="preserve"> </w:t>
      </w:r>
      <w:r w:rsidRPr="00D26162">
        <w:rPr>
          <w:rStyle w:val="ezkurwreuab5ozgtqnkl"/>
          <w:lang w:val="ru-RU"/>
        </w:rPr>
        <w:t>претило</w:t>
      </w:r>
      <w:r w:rsidRPr="00D26162">
        <w:rPr>
          <w:lang w:val="ru-RU"/>
        </w:rPr>
        <w:t xml:space="preserve"> </w:t>
      </w:r>
      <w:r w:rsidRPr="00D26162">
        <w:rPr>
          <w:rStyle w:val="ezkurwreuab5ozgtqnkl"/>
          <w:lang w:val="ru-RU"/>
        </w:rPr>
        <w:t>делать</w:t>
      </w:r>
      <w:r w:rsidRPr="00D26162">
        <w:rPr>
          <w:lang w:val="ru-RU"/>
        </w:rPr>
        <w:t xml:space="preserve"> </w:t>
      </w:r>
      <w:r w:rsidRPr="00D26162">
        <w:rPr>
          <w:rStyle w:val="ezkurwreuab5ozgtqnkl"/>
          <w:lang w:val="ru-RU"/>
        </w:rPr>
        <w:t>это</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бледном</w:t>
      </w:r>
      <w:r w:rsidRPr="00D26162">
        <w:rPr>
          <w:lang w:val="ru-RU"/>
        </w:rPr>
        <w:t xml:space="preserve"> </w:t>
      </w:r>
      <w:r w:rsidRPr="00D26162">
        <w:rPr>
          <w:rStyle w:val="ezkurwreuab5ozgtqnkl"/>
          <w:lang w:val="ru-RU"/>
        </w:rPr>
        <w:t>сиянии</w:t>
      </w:r>
      <w:r w:rsidRPr="00D26162">
        <w:rPr>
          <w:lang w:val="ru-RU"/>
        </w:rPr>
        <w:t xml:space="preserve"> </w:t>
      </w:r>
      <w:r w:rsidRPr="00D26162">
        <w:rPr>
          <w:rStyle w:val="ezkurwreuab5ozgtqnkl"/>
          <w:lang w:val="ru-RU"/>
        </w:rPr>
        <w:t>колдовского</w:t>
      </w:r>
      <w:r w:rsidRPr="00D26162">
        <w:rPr>
          <w:lang w:val="ru-RU"/>
        </w:rPr>
        <w:t xml:space="preserve"> </w:t>
      </w:r>
      <w:r w:rsidRPr="00D26162">
        <w:rPr>
          <w:rStyle w:val="ezkurwreuab5ozgtqnkl"/>
          <w:lang w:val="ru-RU"/>
        </w:rPr>
        <w:t>света.</w:t>
      </w:r>
      <w:r w:rsidRPr="00D26162">
        <w:rPr>
          <w:lang w:val="ru-RU"/>
        </w:rPr>
        <w:t xml:space="preserve"> </w:t>
      </w:r>
      <w:r w:rsidRPr="00D26162">
        <w:rPr>
          <w:rStyle w:val="ezkurwreuab5ozgtqnkl"/>
          <w:lang w:val="ru-RU"/>
        </w:rPr>
        <w:t>Ибо,</w:t>
      </w:r>
      <w:r w:rsidRPr="00D26162">
        <w:rPr>
          <w:lang w:val="ru-RU"/>
        </w:rPr>
        <w:t xml:space="preserve"> </w:t>
      </w:r>
      <w:r w:rsidRPr="00D26162">
        <w:rPr>
          <w:rStyle w:val="ezkurwreuab5ozgtqnkl"/>
          <w:lang w:val="ru-RU"/>
        </w:rPr>
        <w:t>по</w:t>
      </w:r>
      <w:r w:rsidRPr="00D26162">
        <w:rPr>
          <w:lang w:val="ru-RU"/>
        </w:rPr>
        <w:t xml:space="preserve"> </w:t>
      </w:r>
      <w:r w:rsidRPr="00D26162">
        <w:rPr>
          <w:rStyle w:val="ezkurwreuab5ozgtqnkl"/>
          <w:lang w:val="ru-RU"/>
        </w:rPr>
        <w:t>совести</w:t>
      </w:r>
      <w:r w:rsidRPr="00D26162">
        <w:rPr>
          <w:lang w:val="ru-RU"/>
        </w:rPr>
        <w:t xml:space="preserve">, </w:t>
      </w:r>
      <w:r w:rsidRPr="00D26162">
        <w:rPr>
          <w:rStyle w:val="ezkurwreuab5ozgtqnkl"/>
          <w:lang w:val="ru-RU"/>
        </w:rPr>
        <w:t>то был отголосок</w:t>
      </w:r>
      <w:r w:rsidRPr="00D26162">
        <w:rPr>
          <w:lang w:val="ru-RU"/>
        </w:rPr>
        <w:t xml:space="preserve"> </w:t>
      </w:r>
      <w:r w:rsidRPr="00D26162">
        <w:rPr>
          <w:rStyle w:val="ezkurwreuab5ozgtqnkl"/>
          <w:lang w:val="ru-RU"/>
        </w:rPr>
        <w:t>запретной</w:t>
      </w:r>
      <w:r w:rsidRPr="00D26162">
        <w:rPr>
          <w:lang w:val="ru-RU"/>
        </w:rPr>
        <w:t xml:space="preserve"> </w:t>
      </w:r>
      <w:r w:rsidRPr="00D26162">
        <w:rPr>
          <w:rStyle w:val="ezkurwreuab5ozgtqnkl"/>
          <w:lang w:val="ru-RU"/>
        </w:rPr>
        <w:t>силы,</w:t>
      </w:r>
      <w:r w:rsidRPr="00D26162">
        <w:rPr>
          <w:lang w:val="ru-RU"/>
        </w:rPr>
        <w:t xml:space="preserve"> </w:t>
      </w:r>
      <w:r w:rsidRPr="00D26162">
        <w:rPr>
          <w:rStyle w:val="ezkurwreuab5ozgtqnkl"/>
          <w:lang w:val="ru-RU"/>
        </w:rPr>
        <w:t>которую</w:t>
      </w:r>
      <w:r w:rsidRPr="00D26162">
        <w:rPr>
          <w:lang w:val="ru-RU"/>
        </w:rPr>
        <w:t xml:space="preserve"> </w:t>
      </w:r>
      <w:r w:rsidRPr="00D26162">
        <w:rPr>
          <w:rStyle w:val="ezkurwreuab5ozgtqnkl"/>
          <w:lang w:val="ru-RU"/>
        </w:rPr>
        <w:t>следовало бы</w:t>
      </w:r>
      <w:r w:rsidRPr="00D26162">
        <w:rPr>
          <w:lang w:val="ru-RU"/>
        </w:rPr>
        <w:t xml:space="preserve"> </w:t>
      </w:r>
      <w:r w:rsidRPr="00D26162">
        <w:rPr>
          <w:rStyle w:val="ezkurwreuab5ozgtqnkl"/>
          <w:lang w:val="ru-RU"/>
        </w:rPr>
        <w:t>строго-настрого сдерживать под руководством рунических</w:t>
      </w:r>
      <w:r w:rsidRPr="00D26162">
        <w:rPr>
          <w:lang w:val="ru-RU"/>
        </w:rPr>
        <w:t xml:space="preserve"> </w:t>
      </w:r>
      <w:r w:rsidRPr="00D26162">
        <w:rPr>
          <w:rStyle w:val="ezkurwreuab5ozgtqnkl"/>
          <w:lang w:val="ru-RU"/>
        </w:rPr>
        <w:t>жрецов,</w:t>
      </w:r>
      <w:r w:rsidRPr="00D26162">
        <w:rPr>
          <w:lang w:val="ru-RU"/>
        </w:rPr>
        <w:t xml:space="preserve"> </w:t>
      </w:r>
      <w:r w:rsidRPr="00D26162">
        <w:rPr>
          <w:rStyle w:val="ezkurwreuab5ozgtqnkl"/>
          <w:lang w:val="ru-RU"/>
        </w:rPr>
        <w:t>направлять</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ежедневно</w:t>
      </w:r>
      <w:r w:rsidRPr="00D26162">
        <w:rPr>
          <w:lang w:val="ru-RU"/>
        </w:rPr>
        <w:t xml:space="preserve"> </w:t>
      </w:r>
      <w:r w:rsidRPr="00D26162">
        <w:rPr>
          <w:rStyle w:val="ezkurwreuab5ozgtqnkl"/>
          <w:lang w:val="ru-RU"/>
        </w:rPr>
        <w:t>оценивать</w:t>
      </w:r>
      <w:r w:rsidRPr="00D26162">
        <w:rPr>
          <w:lang w:val="ru-RU"/>
        </w:rPr>
        <w:t xml:space="preserve"> </w:t>
      </w:r>
      <w:r w:rsidRPr="00D26162">
        <w:rPr>
          <w:rStyle w:val="ezkurwreuab5ozgtqnkl"/>
          <w:lang w:val="ru-RU"/>
        </w:rPr>
        <w:t>долгие</w:t>
      </w:r>
      <w:r w:rsidRPr="00D26162">
        <w:rPr>
          <w:lang w:val="ru-RU"/>
        </w:rPr>
        <w:t xml:space="preserve"> </w:t>
      </w:r>
      <w:r w:rsidRPr="00D26162">
        <w:rPr>
          <w:rStyle w:val="ezkurwreuab5ozgtqnkl"/>
          <w:lang w:val="ru-RU"/>
        </w:rPr>
        <w:t>годы</w:t>
      </w:r>
      <w:r w:rsidRPr="00D26162">
        <w:rPr>
          <w:lang w:val="ru-RU"/>
        </w:rPr>
        <w:t xml:space="preserve"> </w:t>
      </w:r>
      <w:r w:rsidRPr="00D26162">
        <w:rPr>
          <w:rStyle w:val="ezkurwreuab5ozgtqnkl"/>
          <w:lang w:val="ru-RU"/>
        </w:rPr>
        <w:t>обучения.</w:t>
      </w:r>
      <w:r w:rsidRPr="00D26162">
        <w:rPr>
          <w:lang w:val="ru-RU"/>
        </w:rPr>
        <w:t xml:space="preserve"> </w:t>
      </w:r>
      <w:r w:rsidRPr="00D26162">
        <w:rPr>
          <w:rStyle w:val="ezkurwreuab5ozgtqnkl"/>
          <w:lang w:val="ru-RU"/>
        </w:rPr>
        <w:t>Просто</w:t>
      </w:r>
      <w:r w:rsidRPr="00D26162">
        <w:rPr>
          <w:lang w:val="ru-RU"/>
        </w:rPr>
        <w:t xml:space="preserve"> </w:t>
      </w:r>
      <w:r w:rsidRPr="00D26162">
        <w:rPr>
          <w:rStyle w:val="ezkurwreuab5ozgtqnkl"/>
          <w:lang w:val="ru-RU"/>
        </w:rPr>
        <w:t>находиться</w:t>
      </w:r>
      <w:r w:rsidRPr="00D26162">
        <w:rPr>
          <w:lang w:val="ru-RU"/>
        </w:rPr>
        <w:t xml:space="preserve"> </w:t>
      </w:r>
      <w:r w:rsidR="00B41F1B">
        <w:rPr>
          <w:rStyle w:val="ezkurwreuab5ozgtqnkl"/>
          <w:lang w:val="ru-RU"/>
        </w:rPr>
        <w:t>подле</w:t>
      </w:r>
      <w:r w:rsidRPr="00D26162">
        <w:rPr>
          <w:lang w:val="ru-RU"/>
        </w:rPr>
        <w:t xml:space="preserve"> </w:t>
      </w:r>
      <w:r w:rsidR="00B41F1B">
        <w:rPr>
          <w:rStyle w:val="ezkurwreuab5ozgtqnkl"/>
          <w:lang w:val="ru-RU"/>
        </w:rPr>
        <w:t>него</w:t>
      </w:r>
      <w:r w:rsidRPr="00D26162">
        <w:rPr>
          <w:rStyle w:val="ezkurwreuab5ozgtqnkl"/>
          <w:lang w:val="ru-RU"/>
        </w:rPr>
        <w:t>,</w:t>
      </w:r>
      <w:r w:rsidRPr="00D26162">
        <w:rPr>
          <w:lang w:val="ru-RU"/>
        </w:rPr>
        <w:t xml:space="preserve"> </w:t>
      </w:r>
      <w:r w:rsidRPr="00D26162">
        <w:rPr>
          <w:rStyle w:val="ezkurwreuab5ozgtqnkl"/>
          <w:lang w:val="ru-RU"/>
        </w:rPr>
        <w:t>свободн</w:t>
      </w:r>
      <w:r w:rsidR="00B41F1B">
        <w:rPr>
          <w:rStyle w:val="ezkurwreuab5ozgtqnkl"/>
          <w:lang w:val="ru-RU"/>
        </w:rPr>
        <w:t>ого</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явно</w:t>
      </w:r>
      <w:r w:rsidRPr="00D26162">
        <w:rPr>
          <w:lang w:val="ru-RU"/>
        </w:rPr>
        <w:t xml:space="preserve"> </w:t>
      </w:r>
      <w:r w:rsidRPr="00D26162">
        <w:rPr>
          <w:rStyle w:val="ezkurwreuab5ozgtqnkl"/>
          <w:lang w:val="ru-RU"/>
        </w:rPr>
        <w:t>колеблющ</w:t>
      </w:r>
      <w:r w:rsidR="00B41F1B">
        <w:rPr>
          <w:rStyle w:val="ezkurwreuab5ozgtqnkl"/>
          <w:lang w:val="ru-RU"/>
        </w:rPr>
        <w:t>его</w:t>
      </w:r>
      <w:r w:rsidRPr="00D26162">
        <w:rPr>
          <w:rStyle w:val="ezkurwreuab5ozgtqnkl"/>
          <w:lang w:val="ru-RU"/>
        </w:rPr>
        <w:t>ся</w:t>
      </w:r>
      <w:r w:rsidRPr="00D26162">
        <w:rPr>
          <w:lang w:val="ru-RU"/>
        </w:rPr>
        <w:t xml:space="preserve"> </w:t>
      </w:r>
      <w:r w:rsidRPr="00D26162">
        <w:rPr>
          <w:rStyle w:val="ezkurwreuab5ozgtqnkl"/>
          <w:lang w:val="ru-RU"/>
        </w:rPr>
        <w:t>по</w:t>
      </w:r>
      <w:r w:rsidRPr="00D26162">
        <w:rPr>
          <w:lang w:val="ru-RU"/>
        </w:rPr>
        <w:t xml:space="preserve"> </w:t>
      </w:r>
      <w:r w:rsidRPr="00D26162">
        <w:rPr>
          <w:rStyle w:val="ezkurwreuab5ozgtqnkl"/>
          <w:lang w:val="ru-RU"/>
        </w:rPr>
        <w:t>напряжению,</w:t>
      </w:r>
      <w:r w:rsidRPr="00D26162">
        <w:rPr>
          <w:lang w:val="ru-RU"/>
        </w:rPr>
        <w:t xml:space="preserve"> было невыносимо</w:t>
      </w:r>
      <w:r w:rsidRPr="00D26162">
        <w:rPr>
          <w:rStyle w:val="ezkurwreuab5ozgtqnkl"/>
          <w:lang w:val="ru-RU"/>
        </w:rPr>
        <w:t>.</w:t>
      </w:r>
      <w:r w:rsidRPr="00D26162">
        <w:rPr>
          <w:lang w:val="ru-RU"/>
        </w:rPr>
        <w:t xml:space="preserve"> </w:t>
      </w:r>
    </w:p>
    <w:p w14:paraId="3DEE5028" w14:textId="77777777" w:rsidR="00FF5A40" w:rsidRPr="00D26162" w:rsidRDefault="00FF5A40" w:rsidP="00FF5A40">
      <w:pPr>
        <w:rPr>
          <w:lang w:val="ru-RU"/>
        </w:rPr>
      </w:pPr>
      <w:r w:rsidRPr="00D26162">
        <w:rPr>
          <w:rStyle w:val="ezkurwreuab5ozgtqnkl"/>
          <w:lang w:val="ru-RU"/>
        </w:rPr>
        <w:t>Не</w:t>
      </w:r>
      <w:r w:rsidRPr="00D26162">
        <w:rPr>
          <w:lang w:val="ru-RU"/>
        </w:rPr>
        <w:t xml:space="preserve"> </w:t>
      </w:r>
      <w:r w:rsidRPr="00D26162">
        <w:rPr>
          <w:rStyle w:val="ezkurwreuab5ozgtqnkl"/>
          <w:lang w:val="ru-RU"/>
        </w:rPr>
        <w:t>раз</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поднимал</w:t>
      </w:r>
      <w:r w:rsidRPr="00D26162">
        <w:rPr>
          <w:lang w:val="ru-RU"/>
        </w:rPr>
        <w:t xml:space="preserve"> </w:t>
      </w:r>
      <w:r w:rsidRPr="00D26162">
        <w:rPr>
          <w:rStyle w:val="ezkurwreuab5ozgtqnkl"/>
          <w:lang w:val="ru-RU"/>
        </w:rPr>
        <w:t>оружие,</w:t>
      </w:r>
      <w:r w:rsidRPr="00D26162">
        <w:rPr>
          <w:lang w:val="ru-RU"/>
        </w:rPr>
        <w:t xml:space="preserve"> но </w:t>
      </w:r>
      <w:r w:rsidRPr="00D26162">
        <w:rPr>
          <w:rStyle w:val="ezkurwreuab5ozgtqnkl"/>
          <w:lang w:val="ru-RU"/>
        </w:rPr>
        <w:t>не</w:t>
      </w:r>
      <w:r w:rsidRPr="00D26162">
        <w:rPr>
          <w:lang w:val="ru-RU"/>
        </w:rPr>
        <w:t xml:space="preserve"> </w:t>
      </w:r>
      <w:r w:rsidRPr="00D26162">
        <w:rPr>
          <w:rStyle w:val="ezkurwreuab5ozgtqnkl"/>
          <w:lang w:val="ru-RU"/>
        </w:rPr>
        <w:t>против</w:t>
      </w:r>
      <w:r w:rsidRPr="00D26162">
        <w:rPr>
          <w:lang w:val="ru-RU"/>
        </w:rPr>
        <w:t xml:space="preserve"> </w:t>
      </w:r>
      <w:r w:rsidRPr="00D26162">
        <w:rPr>
          <w:rStyle w:val="ezkurwreuab5ozgtqnkl"/>
          <w:lang w:val="ru-RU"/>
        </w:rPr>
        <w:t>врага,</w:t>
      </w:r>
      <w:r w:rsidRPr="00D26162">
        <w:rPr>
          <w:lang w:val="ru-RU"/>
        </w:rPr>
        <w:t xml:space="preserve"> </w:t>
      </w:r>
      <w:r w:rsidRPr="00D26162">
        <w:rPr>
          <w:rStyle w:val="ezkurwreuab5ozgtqnkl"/>
          <w:lang w:val="ru-RU"/>
        </w:rPr>
        <w:t>а</w:t>
      </w:r>
      <w:r w:rsidRPr="00D26162">
        <w:rPr>
          <w:lang w:val="ru-RU"/>
        </w:rPr>
        <w:t xml:space="preserve"> </w:t>
      </w:r>
      <w:r w:rsidRPr="00D26162">
        <w:rPr>
          <w:rStyle w:val="ezkurwreuab5ozgtqnkl"/>
          <w:lang w:val="ru-RU"/>
        </w:rPr>
        <w:t>рядом</w:t>
      </w:r>
      <w:r w:rsidRPr="00D26162">
        <w:rPr>
          <w:lang w:val="ru-RU"/>
        </w:rPr>
        <w:t xml:space="preserve"> </w:t>
      </w:r>
      <w:r w:rsidRPr="00D26162">
        <w:rPr>
          <w:rStyle w:val="ezkurwreuab5ozgtqnkl"/>
          <w:lang w:val="ru-RU"/>
        </w:rPr>
        <w:t>с</w:t>
      </w:r>
      <w:r w:rsidRPr="00D26162">
        <w:rPr>
          <w:lang w:val="ru-RU"/>
        </w:rPr>
        <w:t xml:space="preserve"> </w:t>
      </w:r>
      <w:r w:rsidRPr="00D26162">
        <w:rPr>
          <w:rStyle w:val="ezkurwreuab5ozgtqnkl"/>
          <w:lang w:val="ru-RU"/>
        </w:rPr>
        <w:t xml:space="preserve">Бальдром — </w:t>
      </w:r>
      <w:r w:rsidRPr="00D26162">
        <w:rPr>
          <w:lang w:val="ru-RU"/>
        </w:rPr>
        <w:t xml:space="preserve">на </w:t>
      </w:r>
      <w:r w:rsidRPr="00D26162">
        <w:rPr>
          <w:rStyle w:val="ezkurwreuab5ozgtqnkl"/>
          <w:lang w:val="ru-RU"/>
        </w:rPr>
        <w:t>всякий</w:t>
      </w:r>
      <w:r w:rsidRPr="00D26162">
        <w:rPr>
          <w:lang w:val="ru-RU"/>
        </w:rPr>
        <w:t xml:space="preserve"> </w:t>
      </w:r>
      <w:r w:rsidRPr="00D26162">
        <w:rPr>
          <w:rStyle w:val="ezkurwreuab5ozgtqnkl"/>
          <w:lang w:val="ru-RU"/>
        </w:rPr>
        <w:t>случай,</w:t>
      </w:r>
      <w:r w:rsidRPr="00D26162">
        <w:rPr>
          <w:lang w:val="ru-RU"/>
        </w:rPr>
        <w:t xml:space="preserve"> </w:t>
      </w:r>
      <w:r w:rsidRPr="00D26162">
        <w:rPr>
          <w:rStyle w:val="ezkurwreuab5ozgtqnkl"/>
          <w:lang w:val="ru-RU"/>
        </w:rPr>
        <w:t>просто</w:t>
      </w:r>
      <w:r w:rsidRPr="00D26162">
        <w:rPr>
          <w:lang w:val="ru-RU"/>
        </w:rPr>
        <w:t xml:space="preserve"> </w:t>
      </w:r>
      <w:r w:rsidRPr="00D26162">
        <w:rPr>
          <w:rStyle w:val="ezkurwreuab5ozgtqnkl"/>
          <w:lang w:val="ru-RU"/>
        </w:rPr>
        <w:t>на</w:t>
      </w:r>
      <w:r w:rsidRPr="00D26162">
        <w:rPr>
          <w:lang w:val="ru-RU"/>
        </w:rPr>
        <w:t xml:space="preserve"> всякий </w:t>
      </w:r>
      <w:r w:rsidRPr="00D26162">
        <w:rPr>
          <w:rStyle w:val="ezkurwreuab5ozgtqnkl"/>
          <w:lang w:val="ru-RU"/>
        </w:rPr>
        <w:t>случай.</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каждый</w:t>
      </w:r>
      <w:r w:rsidRPr="00D26162">
        <w:rPr>
          <w:lang w:val="ru-RU"/>
        </w:rPr>
        <w:t xml:space="preserve"> </w:t>
      </w:r>
      <w:r w:rsidRPr="00D26162">
        <w:rPr>
          <w:rStyle w:val="ezkurwreuab5ozgtqnkl"/>
          <w:lang w:val="ru-RU"/>
        </w:rPr>
        <w:t>раз</w:t>
      </w:r>
      <w:r w:rsidRPr="00D26162">
        <w:rPr>
          <w:lang w:val="ru-RU"/>
        </w:rPr>
        <w:t xml:space="preserve">, когда </w:t>
      </w:r>
      <w:r w:rsidRPr="00D26162">
        <w:rPr>
          <w:rStyle w:val="ezkurwreuab5ozgtqnkl"/>
          <w:lang w:val="ru-RU"/>
        </w:rPr>
        <w:t>он</w:t>
      </w:r>
      <w:r w:rsidRPr="00D26162">
        <w:rPr>
          <w:lang w:val="ru-RU"/>
        </w:rPr>
        <w:t xml:space="preserve"> </w:t>
      </w:r>
      <w:r w:rsidRPr="00D26162">
        <w:rPr>
          <w:rStyle w:val="ezkurwreuab5ozgtqnkl"/>
          <w:lang w:val="ru-RU"/>
        </w:rPr>
        <w:t>отступал,</w:t>
      </w:r>
      <w:r w:rsidRPr="00D26162">
        <w:rPr>
          <w:lang w:val="ru-RU"/>
        </w:rPr>
        <w:t xml:space="preserve"> </w:t>
      </w:r>
      <w:r w:rsidRPr="00D26162">
        <w:rPr>
          <w:rStyle w:val="ezkurwreuab5ozgtqnkl"/>
          <w:lang w:val="ru-RU"/>
        </w:rPr>
        <w:t>видя, что</w:t>
      </w:r>
      <w:r w:rsidRPr="00D26162">
        <w:rPr>
          <w:lang w:val="ru-RU"/>
        </w:rPr>
        <w:t xml:space="preserve"> </w:t>
      </w:r>
      <w:r w:rsidRPr="00D26162">
        <w:rPr>
          <w:rStyle w:val="ezkurwreuab5ozgtqnkl"/>
          <w:lang w:val="ru-RU"/>
        </w:rPr>
        <w:t>брат</w:t>
      </w:r>
      <w:r w:rsidRPr="00D26162">
        <w:rPr>
          <w:lang w:val="ru-RU"/>
        </w:rPr>
        <w:t xml:space="preserve"> по </w:t>
      </w:r>
      <w:r w:rsidRPr="00D26162">
        <w:rPr>
          <w:rStyle w:val="ezkurwreuab5ozgtqnkl"/>
          <w:lang w:val="ru-RU"/>
        </w:rPr>
        <w:t>стае твердо решил</w:t>
      </w:r>
      <w:r w:rsidRPr="00D26162">
        <w:rPr>
          <w:lang w:val="ru-RU"/>
        </w:rPr>
        <w:t xml:space="preserve"> </w:t>
      </w:r>
      <w:r w:rsidRPr="00D26162">
        <w:rPr>
          <w:rStyle w:val="ezkurwreuab5ozgtqnkl"/>
          <w:lang w:val="ru-RU"/>
        </w:rPr>
        <w:t>овладеть</w:t>
      </w:r>
      <w:r w:rsidRPr="00D26162">
        <w:rPr>
          <w:lang w:val="ru-RU"/>
        </w:rPr>
        <w:t xml:space="preserve"> </w:t>
      </w:r>
      <w:r w:rsidRPr="00D26162">
        <w:rPr>
          <w:rStyle w:val="ezkurwreuab5ozgtqnkl"/>
          <w:lang w:val="ru-RU"/>
        </w:rPr>
        <w:t>силой,</w:t>
      </w:r>
      <w:r w:rsidRPr="00D26162">
        <w:rPr>
          <w:lang w:val="ru-RU"/>
        </w:rPr>
        <w:t xml:space="preserve"> </w:t>
      </w:r>
      <w:r w:rsidRPr="00D26162">
        <w:rPr>
          <w:rStyle w:val="ezkurwreuab5ozgtqnkl"/>
          <w:lang w:val="ru-RU"/>
        </w:rPr>
        <w:t>руны</w:t>
      </w:r>
      <w:r w:rsidRPr="00D26162">
        <w:rPr>
          <w:lang w:val="ru-RU"/>
        </w:rPr>
        <w:t xml:space="preserve"> </w:t>
      </w:r>
      <w:r w:rsidRPr="00D26162">
        <w:rPr>
          <w:rStyle w:val="ezkurwreuab5ozgtqnkl"/>
          <w:lang w:val="ru-RU"/>
        </w:rPr>
        <w:t>на</w:t>
      </w:r>
      <w:r w:rsidRPr="00D26162">
        <w:rPr>
          <w:lang w:val="ru-RU"/>
        </w:rPr>
        <w:t xml:space="preserve"> </w:t>
      </w:r>
      <w:r w:rsidRPr="00D26162">
        <w:rPr>
          <w:rStyle w:val="ezkurwreuab5ozgtqnkl"/>
          <w:lang w:val="ru-RU"/>
        </w:rPr>
        <w:t>его</w:t>
      </w:r>
      <w:r w:rsidRPr="00D26162">
        <w:rPr>
          <w:lang w:val="ru-RU"/>
        </w:rPr>
        <w:t xml:space="preserve"> </w:t>
      </w:r>
      <w:r w:rsidRPr="00D26162">
        <w:rPr>
          <w:rStyle w:val="ezkurwreuab5ozgtqnkl"/>
          <w:lang w:val="ru-RU"/>
        </w:rPr>
        <w:t>доспехах</w:t>
      </w:r>
      <w:r w:rsidRPr="00D26162">
        <w:rPr>
          <w:lang w:val="ru-RU"/>
        </w:rPr>
        <w:t xml:space="preserve"> </w:t>
      </w:r>
      <w:r w:rsidRPr="00D26162">
        <w:rPr>
          <w:rStyle w:val="ezkurwreuab5ozgtqnkl"/>
          <w:lang w:val="ru-RU"/>
        </w:rPr>
        <w:t>одна</w:t>
      </w:r>
      <w:r w:rsidRPr="00D26162">
        <w:rPr>
          <w:lang w:val="ru-RU"/>
        </w:rPr>
        <w:t xml:space="preserve"> </w:t>
      </w:r>
      <w:r w:rsidRPr="00D26162">
        <w:rPr>
          <w:rStyle w:val="ezkurwreuab5ozgtqnkl"/>
          <w:lang w:val="ru-RU"/>
        </w:rPr>
        <w:t>за</w:t>
      </w:r>
      <w:r w:rsidRPr="00D26162">
        <w:rPr>
          <w:lang w:val="ru-RU"/>
        </w:rPr>
        <w:t xml:space="preserve"> </w:t>
      </w:r>
      <w:r w:rsidRPr="00D26162">
        <w:rPr>
          <w:rStyle w:val="ezkurwreuab5ozgtqnkl"/>
          <w:lang w:val="ru-RU"/>
        </w:rPr>
        <w:t xml:space="preserve">другой </w:t>
      </w:r>
      <w:r w:rsidRPr="00D26162">
        <w:rPr>
          <w:lang w:val="ru-RU"/>
        </w:rPr>
        <w:t xml:space="preserve">ярко </w:t>
      </w:r>
      <w:r w:rsidRPr="00D26162">
        <w:rPr>
          <w:rStyle w:val="ezkurwreuab5ozgtqnkl"/>
          <w:lang w:val="ru-RU"/>
        </w:rPr>
        <w:t>вспыхивали</w:t>
      </w:r>
      <w:r w:rsidRPr="00D26162">
        <w:rPr>
          <w:lang w:val="ru-RU"/>
        </w:rPr>
        <w:t xml:space="preserve"> </w:t>
      </w:r>
      <w:r w:rsidRPr="00D26162">
        <w:rPr>
          <w:rStyle w:val="ezkurwreuab5ozgtqnkl"/>
          <w:lang w:val="ru-RU"/>
        </w:rPr>
        <w:t>— точно</w:t>
      </w:r>
      <w:r w:rsidRPr="00D26162">
        <w:rPr>
          <w:lang w:val="ru-RU"/>
        </w:rPr>
        <w:t xml:space="preserve"> так же, </w:t>
      </w:r>
      <w:r w:rsidRPr="00D26162">
        <w:rPr>
          <w:rStyle w:val="ezkurwreuab5ozgtqnkl"/>
          <w:lang w:val="ru-RU"/>
        </w:rPr>
        <w:t>как</w:t>
      </w:r>
      <w:r w:rsidRPr="00D26162">
        <w:rPr>
          <w:lang w:val="ru-RU"/>
        </w:rPr>
        <w:t xml:space="preserve"> </w:t>
      </w:r>
      <w:r w:rsidRPr="00D26162">
        <w:rPr>
          <w:rStyle w:val="ezkurwreuab5ozgtqnkl"/>
          <w:lang w:val="ru-RU"/>
        </w:rPr>
        <w:t>на</w:t>
      </w:r>
      <w:r w:rsidRPr="00D26162">
        <w:rPr>
          <w:lang w:val="ru-RU"/>
        </w:rPr>
        <w:t xml:space="preserve"> </w:t>
      </w:r>
      <w:r w:rsidRPr="00D26162">
        <w:rPr>
          <w:rStyle w:val="ezkurwreuab5ozgtqnkl"/>
          <w:lang w:val="ru-RU"/>
        </w:rPr>
        <w:t>священном</w:t>
      </w:r>
      <w:r w:rsidRPr="00D26162">
        <w:rPr>
          <w:lang w:val="ru-RU"/>
        </w:rPr>
        <w:t xml:space="preserve"> </w:t>
      </w:r>
      <w:r w:rsidRPr="00D26162">
        <w:rPr>
          <w:rStyle w:val="ezkurwreuab5ozgtqnkl"/>
          <w:lang w:val="ru-RU"/>
        </w:rPr>
        <w:t>доспехе</w:t>
      </w:r>
      <w:r w:rsidRPr="00D26162">
        <w:rPr>
          <w:lang w:val="ru-RU"/>
        </w:rPr>
        <w:t xml:space="preserve"> у </w:t>
      </w:r>
      <w:r w:rsidRPr="00D26162">
        <w:rPr>
          <w:rStyle w:val="ezkurwreuab5ozgtqnkl"/>
          <w:lang w:val="ru-RU"/>
        </w:rPr>
        <w:t>самого</w:t>
      </w:r>
      <w:r w:rsidRPr="00D26162">
        <w:rPr>
          <w:lang w:val="ru-RU"/>
        </w:rPr>
        <w:t xml:space="preserve"> </w:t>
      </w:r>
      <w:proofErr w:type="spellStart"/>
      <w:proofErr w:type="gramStart"/>
      <w:r w:rsidRPr="00D26162">
        <w:rPr>
          <w:rStyle w:val="ezkurwreuab5ozgtqnkl"/>
          <w:lang w:val="ru-RU"/>
        </w:rPr>
        <w:t>Ньяля</w:t>
      </w:r>
      <w:proofErr w:type="spellEnd"/>
      <w:r w:rsidRPr="00D26162">
        <w:rPr>
          <w:rStyle w:val="ezkurwreuab5ozgtqnkl"/>
          <w:lang w:val="ru-RU"/>
        </w:rPr>
        <w:t>,</w:t>
      </w:r>
      <w:r w:rsidRPr="00D26162">
        <w:rPr>
          <w:lang w:val="ru-RU"/>
        </w:rPr>
        <w:t xml:space="preserve"> </w:t>
      </w:r>
      <w:r w:rsidRPr="00D26162">
        <w:rPr>
          <w:rStyle w:val="ezkurwreuab5ozgtqnkl"/>
          <w:lang w:val="ru-RU"/>
        </w:rPr>
        <w:t>точно</w:t>
      </w:r>
      <w:r w:rsidRPr="00D26162">
        <w:rPr>
          <w:lang w:val="ru-RU"/>
        </w:rPr>
        <w:t xml:space="preserve"> так же, </w:t>
      </w:r>
      <w:r w:rsidRPr="00D26162">
        <w:rPr>
          <w:rStyle w:val="ezkurwreuab5ozgtqnkl"/>
          <w:lang w:val="ru-RU"/>
        </w:rPr>
        <w:t>как</w:t>
      </w:r>
      <w:proofErr w:type="gramEnd"/>
      <w:r w:rsidRPr="00D26162">
        <w:rPr>
          <w:lang w:val="ru-RU"/>
        </w:rPr>
        <w:t xml:space="preserve"> </w:t>
      </w:r>
      <w:r w:rsidRPr="00D26162">
        <w:rPr>
          <w:rStyle w:val="ezkurwreuab5ozgtqnkl"/>
          <w:lang w:val="ru-RU"/>
        </w:rPr>
        <w:t>у</w:t>
      </w:r>
      <w:r w:rsidRPr="00D26162">
        <w:rPr>
          <w:lang w:val="ru-RU"/>
        </w:rPr>
        <w:t xml:space="preserve"> </w:t>
      </w:r>
      <w:r w:rsidRPr="00D26162">
        <w:rPr>
          <w:rStyle w:val="ezkurwreuab5ozgtqnkl"/>
          <w:lang w:val="ru-RU"/>
        </w:rPr>
        <w:t>каждого</w:t>
      </w:r>
      <w:r w:rsidRPr="00D26162">
        <w:rPr>
          <w:lang w:val="ru-RU"/>
        </w:rPr>
        <w:t xml:space="preserve"> </w:t>
      </w:r>
      <w:proofErr w:type="spellStart"/>
      <w:r w:rsidRPr="00D26162">
        <w:rPr>
          <w:rStyle w:val="ezkurwreuab5ozgtqnkl"/>
          <w:lang w:val="ru-RU"/>
        </w:rPr>
        <w:t>готи</w:t>
      </w:r>
      <w:proofErr w:type="spellEnd"/>
      <w:r w:rsidRPr="00D26162">
        <w:rPr>
          <w:rStyle w:val="ezkurwreuab5ozgtqnkl"/>
          <w:lang w:val="ru-RU"/>
        </w:rPr>
        <w:t>,</w:t>
      </w:r>
      <w:r w:rsidRPr="00D26162">
        <w:rPr>
          <w:lang w:val="ru-RU"/>
        </w:rPr>
        <w:t xml:space="preserve"> </w:t>
      </w:r>
      <w:r w:rsidRPr="00D26162">
        <w:rPr>
          <w:rStyle w:val="ezkurwreuab5ozgtqnkl"/>
          <w:lang w:val="ru-RU"/>
        </w:rPr>
        <w:t>которому доверял Орден</w:t>
      </w:r>
      <w:r w:rsidRPr="00D26162">
        <w:rPr>
          <w:lang w:val="ru-RU"/>
        </w:rPr>
        <w:t xml:space="preserve">. </w:t>
      </w:r>
    </w:p>
    <w:p w14:paraId="7A85D9D5" w14:textId="77777777" w:rsidR="00FF5A40" w:rsidRPr="00D26162" w:rsidRDefault="00FF5A40" w:rsidP="00FF5A40">
      <w:pPr>
        <w:rPr>
          <w:lang w:val="ru-RU"/>
        </w:rPr>
      </w:pPr>
      <w:r w:rsidRPr="00D26162">
        <w:rPr>
          <w:rStyle w:val="ezkurwreuab5ozgtqnkl"/>
          <w:lang w:val="ru-RU"/>
        </w:rPr>
        <w:t>Отныне</w:t>
      </w:r>
      <w:r w:rsidRPr="00D26162">
        <w:rPr>
          <w:lang w:val="ru-RU"/>
        </w:rPr>
        <w:t xml:space="preserve"> </w:t>
      </w:r>
      <w:r w:rsidRPr="00D26162">
        <w:rPr>
          <w:rStyle w:val="ezkurwreuab5ozgtqnkl"/>
          <w:lang w:val="ru-RU"/>
        </w:rPr>
        <w:t>их</w:t>
      </w:r>
      <w:r w:rsidRPr="00D26162">
        <w:rPr>
          <w:lang w:val="ru-RU"/>
        </w:rPr>
        <w:t xml:space="preserve"> </w:t>
      </w:r>
      <w:r w:rsidRPr="00D26162">
        <w:rPr>
          <w:rStyle w:val="ezkurwreuab5ozgtqnkl"/>
          <w:lang w:val="ru-RU"/>
        </w:rPr>
        <w:t>вел</w:t>
      </w:r>
      <w:r w:rsidRPr="00D26162">
        <w:rPr>
          <w:lang w:val="ru-RU"/>
        </w:rPr>
        <w:t xml:space="preserve"> </w:t>
      </w:r>
      <w:r w:rsidRPr="00D26162">
        <w:rPr>
          <w:rStyle w:val="ezkurwreuab5ozgtqnkl"/>
          <w:lang w:val="ru-RU"/>
        </w:rPr>
        <w:t>Ингвар,</w:t>
      </w:r>
      <w:r w:rsidRPr="00D26162">
        <w:rPr>
          <w:lang w:val="ru-RU"/>
        </w:rPr>
        <w:t xml:space="preserve"> </w:t>
      </w:r>
      <w:r w:rsidRPr="00D26162">
        <w:rPr>
          <w:rStyle w:val="ezkurwreuab5ozgtqnkl"/>
          <w:lang w:val="ru-RU"/>
        </w:rPr>
        <w:t>полагавшийся на все</w:t>
      </w:r>
      <w:r w:rsidRPr="00D26162">
        <w:rPr>
          <w:lang w:val="ru-RU"/>
        </w:rPr>
        <w:t xml:space="preserve"> </w:t>
      </w:r>
      <w:r w:rsidRPr="00D26162">
        <w:rPr>
          <w:rStyle w:val="ezkurwreuab5ozgtqnkl"/>
          <w:lang w:val="ru-RU"/>
        </w:rPr>
        <w:t>более</w:t>
      </w:r>
      <w:r w:rsidRPr="00D26162">
        <w:rPr>
          <w:lang w:val="ru-RU"/>
        </w:rPr>
        <w:t xml:space="preserve"> </w:t>
      </w:r>
      <w:r w:rsidRPr="00D26162">
        <w:rPr>
          <w:rStyle w:val="ezkurwreuab5ozgtqnkl"/>
          <w:lang w:val="ru-RU"/>
        </w:rPr>
        <w:t>невразумительное</w:t>
      </w:r>
      <w:r w:rsidRPr="00D26162">
        <w:rPr>
          <w:lang w:val="ru-RU"/>
        </w:rPr>
        <w:t xml:space="preserve"> </w:t>
      </w:r>
      <w:r w:rsidRPr="00D26162">
        <w:rPr>
          <w:rStyle w:val="ezkurwreuab5ozgtqnkl"/>
          <w:lang w:val="ru-RU"/>
        </w:rPr>
        <w:t>бормотание</w:t>
      </w:r>
      <w:r w:rsidRPr="00D26162">
        <w:rPr>
          <w:lang w:val="ru-RU"/>
        </w:rPr>
        <w:t xml:space="preserve"> </w:t>
      </w:r>
      <w:proofErr w:type="spellStart"/>
      <w:r w:rsidRPr="00D26162">
        <w:rPr>
          <w:lang w:val="ru-RU"/>
        </w:rPr>
        <w:t>Фьельнира</w:t>
      </w:r>
      <w:proofErr w:type="spellEnd"/>
      <w:r w:rsidRPr="00D26162">
        <w:rPr>
          <w:rStyle w:val="ezkurwreuab5ozgtqnkl"/>
          <w:lang w:val="ru-RU"/>
        </w:rPr>
        <w:t>.</w:t>
      </w:r>
      <w:r w:rsidRPr="00D26162">
        <w:rPr>
          <w:lang w:val="ru-RU"/>
        </w:rPr>
        <w:t xml:space="preserve"> </w:t>
      </w:r>
      <w:proofErr w:type="spellStart"/>
      <w:r w:rsidRPr="00D26162">
        <w:rPr>
          <w:rStyle w:val="ezkurwreuab5ozgtqnkl"/>
          <w:lang w:val="ru-RU"/>
        </w:rPr>
        <w:t>Хафлои</w:t>
      </w:r>
      <w:proofErr w:type="spellEnd"/>
      <w:r w:rsidRPr="00D26162">
        <w:rPr>
          <w:lang w:val="ru-RU"/>
        </w:rPr>
        <w:t xml:space="preserve"> </w:t>
      </w:r>
      <w:r w:rsidRPr="00D26162">
        <w:rPr>
          <w:rStyle w:val="ezkurwreuab5ozgtqnkl"/>
          <w:lang w:val="ru-RU"/>
        </w:rPr>
        <w:t>держался</w:t>
      </w:r>
      <w:r w:rsidRPr="00D26162">
        <w:rPr>
          <w:lang w:val="ru-RU"/>
        </w:rPr>
        <w:t xml:space="preserve"> </w:t>
      </w:r>
      <w:r w:rsidRPr="00D26162">
        <w:rPr>
          <w:rStyle w:val="ezkurwreuab5ozgtqnkl"/>
          <w:lang w:val="ru-RU"/>
        </w:rPr>
        <w:t>рядом; он</w:t>
      </w:r>
      <w:r w:rsidRPr="00D26162">
        <w:rPr>
          <w:lang w:val="ru-RU"/>
        </w:rPr>
        <w:t xml:space="preserve"> </w:t>
      </w:r>
      <w:r w:rsidRPr="00D26162">
        <w:rPr>
          <w:rStyle w:val="ezkurwreuab5ozgtqnkl"/>
          <w:lang w:val="ru-RU"/>
        </w:rPr>
        <w:t>мчался</w:t>
      </w:r>
      <w:r w:rsidRPr="00D26162">
        <w:rPr>
          <w:lang w:val="ru-RU"/>
        </w:rPr>
        <w:t xml:space="preserve"> </w:t>
      </w:r>
      <w:r w:rsidRPr="00D26162">
        <w:rPr>
          <w:rStyle w:val="ezkurwreuab5ozgtqnkl"/>
          <w:lang w:val="ru-RU"/>
        </w:rPr>
        <w:t>так</w:t>
      </w:r>
      <w:r w:rsidRPr="00D26162">
        <w:rPr>
          <w:lang w:val="ru-RU"/>
        </w:rPr>
        <w:t xml:space="preserve"> </w:t>
      </w:r>
      <w:r w:rsidRPr="00D26162">
        <w:rPr>
          <w:rStyle w:val="ezkurwreuab5ozgtqnkl"/>
          <w:lang w:val="ru-RU"/>
        </w:rPr>
        <w:t>быстро,</w:t>
      </w:r>
      <w:r w:rsidRPr="00D26162">
        <w:rPr>
          <w:lang w:val="ru-RU"/>
        </w:rPr>
        <w:t xml:space="preserve"> что </w:t>
      </w:r>
      <w:proofErr w:type="spellStart"/>
      <w:r w:rsidRPr="00D26162">
        <w:rPr>
          <w:lang w:val="ru-RU"/>
        </w:rPr>
        <w:t>Ольгейру</w:t>
      </w:r>
      <w:proofErr w:type="spellEnd"/>
      <w:r w:rsidRPr="00D26162">
        <w:rPr>
          <w:lang w:val="ru-RU"/>
        </w:rPr>
        <w:t xml:space="preserve"> </w:t>
      </w:r>
      <w:r w:rsidRPr="00D26162">
        <w:rPr>
          <w:rStyle w:val="ezkurwreuab5ozgtqnkl"/>
          <w:lang w:val="ru-RU"/>
        </w:rPr>
        <w:t>казалось</w:t>
      </w:r>
      <w:r w:rsidRPr="00D26162">
        <w:rPr>
          <w:lang w:val="ru-RU"/>
        </w:rPr>
        <w:t xml:space="preserve">, что </w:t>
      </w:r>
      <w:r w:rsidRPr="00D26162">
        <w:rPr>
          <w:rStyle w:val="ezkurwreuab5ozgtqnkl"/>
          <w:lang w:val="ru-RU"/>
        </w:rPr>
        <w:t>его</w:t>
      </w:r>
      <w:r w:rsidRPr="00D26162">
        <w:rPr>
          <w:lang w:val="ru-RU"/>
        </w:rPr>
        <w:t xml:space="preserve"> </w:t>
      </w:r>
      <w:r w:rsidRPr="00D26162">
        <w:rPr>
          <w:rStyle w:val="ezkurwreuab5ozgtqnkl"/>
          <w:lang w:val="ru-RU"/>
        </w:rPr>
        <w:t>сердца</w:t>
      </w:r>
      <w:r w:rsidRPr="00D26162">
        <w:rPr>
          <w:lang w:val="ru-RU"/>
        </w:rPr>
        <w:t xml:space="preserve"> вот-</w:t>
      </w:r>
      <w:r w:rsidRPr="00D26162">
        <w:rPr>
          <w:rStyle w:val="ezkurwreuab5ozgtqnkl"/>
          <w:lang w:val="ru-RU"/>
        </w:rPr>
        <w:t>вот</w:t>
      </w:r>
      <w:r w:rsidRPr="00D26162">
        <w:rPr>
          <w:lang w:val="ru-RU"/>
        </w:rPr>
        <w:t xml:space="preserve"> </w:t>
      </w:r>
      <w:r w:rsidRPr="00D26162">
        <w:rPr>
          <w:rStyle w:val="ezkurwreuab5ozgtqnkl"/>
          <w:lang w:val="ru-RU"/>
        </w:rPr>
        <w:t>разорвутся,</w:t>
      </w:r>
      <w:r w:rsidRPr="00D26162">
        <w:rPr>
          <w:lang w:val="ru-RU"/>
        </w:rPr>
        <w:t xml:space="preserve"> </w:t>
      </w:r>
      <w:r w:rsidRPr="00D26162">
        <w:rPr>
          <w:rStyle w:val="ezkurwreuab5ozgtqnkl"/>
          <w:lang w:val="ru-RU"/>
        </w:rPr>
        <w:t>явно</w:t>
      </w:r>
      <w:r w:rsidRPr="00D26162">
        <w:rPr>
          <w:lang w:val="ru-RU"/>
        </w:rPr>
        <w:t xml:space="preserve"> </w:t>
      </w:r>
      <w:r w:rsidRPr="00D26162">
        <w:rPr>
          <w:rStyle w:val="ezkurwreuab5ozgtqnkl"/>
          <w:lang w:val="ru-RU"/>
        </w:rPr>
        <w:t>решив</w:t>
      </w:r>
      <w:r w:rsidRPr="00D26162">
        <w:rPr>
          <w:lang w:val="ru-RU"/>
        </w:rPr>
        <w:t xml:space="preserve"> ни </w:t>
      </w:r>
      <w:r w:rsidRPr="00D26162">
        <w:rPr>
          <w:rStyle w:val="ezkurwreuab5ozgtqnkl"/>
          <w:lang w:val="ru-RU"/>
        </w:rPr>
        <w:t>в</w:t>
      </w:r>
      <w:r w:rsidRPr="00D26162">
        <w:rPr>
          <w:lang w:val="ru-RU"/>
        </w:rPr>
        <w:t xml:space="preserve"> </w:t>
      </w:r>
      <w:r w:rsidRPr="00D26162">
        <w:rPr>
          <w:rStyle w:val="ezkurwreuab5ozgtqnkl"/>
          <w:lang w:val="ru-RU"/>
        </w:rPr>
        <w:t>коем</w:t>
      </w:r>
      <w:r w:rsidRPr="00D26162">
        <w:rPr>
          <w:lang w:val="ru-RU"/>
        </w:rPr>
        <w:t xml:space="preserve"> </w:t>
      </w:r>
      <w:r w:rsidRPr="00D26162">
        <w:rPr>
          <w:rStyle w:val="ezkurwreuab5ozgtqnkl"/>
          <w:lang w:val="ru-RU"/>
        </w:rPr>
        <w:t>случае</w:t>
      </w:r>
      <w:r w:rsidRPr="00D26162">
        <w:rPr>
          <w:lang w:val="ru-RU"/>
        </w:rPr>
        <w:t xml:space="preserve"> </w:t>
      </w:r>
      <w:r w:rsidRPr="00D26162">
        <w:rPr>
          <w:rStyle w:val="ezkurwreuab5ozgtqnkl"/>
          <w:lang w:val="ru-RU"/>
        </w:rPr>
        <w:t>не</w:t>
      </w:r>
      <w:r w:rsidRPr="00D26162">
        <w:rPr>
          <w:lang w:val="ru-RU"/>
        </w:rPr>
        <w:t xml:space="preserve"> </w:t>
      </w:r>
      <w:r w:rsidRPr="00D26162">
        <w:rPr>
          <w:rStyle w:val="ezkurwreuab5ozgtqnkl"/>
          <w:lang w:val="ru-RU"/>
        </w:rPr>
        <w:t>замедлять</w:t>
      </w:r>
      <w:r w:rsidRPr="00D26162">
        <w:rPr>
          <w:lang w:val="ru-RU"/>
        </w:rPr>
        <w:t xml:space="preserve"> </w:t>
      </w:r>
      <w:r w:rsidRPr="00D26162">
        <w:rPr>
          <w:rStyle w:val="ezkurwreuab5ozgtqnkl"/>
          <w:lang w:val="ru-RU"/>
        </w:rPr>
        <w:t>их</w:t>
      </w:r>
      <w:r w:rsidRPr="00D26162">
        <w:rPr>
          <w:lang w:val="ru-RU"/>
        </w:rPr>
        <w:t xml:space="preserve"> бег</w:t>
      </w:r>
      <w:r w:rsidRPr="00D26162">
        <w:rPr>
          <w:rStyle w:val="ezkurwreuab5ozgtqnkl"/>
          <w:lang w:val="ru-RU"/>
        </w:rPr>
        <w:t>.</w:t>
      </w:r>
      <w:r w:rsidRPr="00D26162">
        <w:rPr>
          <w:lang w:val="ru-RU"/>
        </w:rPr>
        <w:t xml:space="preserve"> </w:t>
      </w:r>
    </w:p>
    <w:p w14:paraId="7C02AF45" w14:textId="77777777" w:rsidR="00FF5A40" w:rsidRPr="00D26162" w:rsidRDefault="00FF5A40" w:rsidP="00FF5A40">
      <w:pPr>
        <w:rPr>
          <w:lang w:val="ru-RU"/>
        </w:rPr>
      </w:pPr>
      <w:proofErr w:type="spellStart"/>
      <w:r w:rsidRPr="00D26162">
        <w:rPr>
          <w:rStyle w:val="ezkurwreuab5ozgtqnkl"/>
          <w:lang w:val="ru-RU"/>
        </w:rPr>
        <w:lastRenderedPageBreak/>
        <w:t>Ольгейр</w:t>
      </w:r>
      <w:proofErr w:type="spellEnd"/>
      <w:r w:rsidRPr="00D26162">
        <w:rPr>
          <w:lang w:val="ru-RU"/>
        </w:rPr>
        <w:t xml:space="preserve"> </w:t>
      </w:r>
      <w:r w:rsidRPr="00D26162">
        <w:rPr>
          <w:rStyle w:val="ezkurwreuab5ozgtqnkl"/>
          <w:lang w:val="ru-RU"/>
        </w:rPr>
        <w:t>старался</w:t>
      </w:r>
      <w:r w:rsidRPr="00D26162">
        <w:rPr>
          <w:lang w:val="ru-RU"/>
        </w:rPr>
        <w:t xml:space="preserve"> </w:t>
      </w:r>
      <w:r w:rsidRPr="00D26162">
        <w:rPr>
          <w:rStyle w:val="ezkurwreuab5ozgtqnkl"/>
          <w:lang w:val="ru-RU"/>
        </w:rPr>
        <w:t>не</w:t>
      </w:r>
      <w:r w:rsidRPr="00D26162">
        <w:rPr>
          <w:lang w:val="ru-RU"/>
        </w:rPr>
        <w:t xml:space="preserve"> </w:t>
      </w:r>
      <w:r w:rsidRPr="00D26162">
        <w:rPr>
          <w:rStyle w:val="ezkurwreuab5ozgtqnkl"/>
          <w:lang w:val="ru-RU"/>
        </w:rPr>
        <w:t>думать</w:t>
      </w:r>
      <w:r w:rsidRPr="00D26162">
        <w:rPr>
          <w:lang w:val="ru-RU"/>
        </w:rPr>
        <w:t xml:space="preserve"> </w:t>
      </w:r>
      <w:r w:rsidRPr="00D26162">
        <w:rPr>
          <w:rStyle w:val="ezkurwreuab5ozgtqnkl"/>
          <w:lang w:val="ru-RU"/>
        </w:rPr>
        <w:t>о</w:t>
      </w:r>
      <w:r w:rsidRPr="00D26162">
        <w:rPr>
          <w:lang w:val="ru-RU"/>
        </w:rPr>
        <w:t xml:space="preserve"> </w:t>
      </w:r>
      <w:proofErr w:type="spellStart"/>
      <w:r w:rsidRPr="00D26162">
        <w:rPr>
          <w:rStyle w:val="ezkurwreuab5ozgtqnkl"/>
          <w:lang w:val="ru-RU"/>
        </w:rPr>
        <w:t>Гуннлаугуре</w:t>
      </w:r>
      <w:proofErr w:type="spellEnd"/>
      <w:r w:rsidRPr="00D26162">
        <w:rPr>
          <w:rStyle w:val="ezkurwreuab5ozgtqnkl"/>
          <w:lang w:val="ru-RU"/>
        </w:rPr>
        <w:t>.</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видел</w:t>
      </w:r>
      <w:r w:rsidRPr="00D26162">
        <w:rPr>
          <w:lang w:val="ru-RU"/>
        </w:rPr>
        <w:t xml:space="preserve">, </w:t>
      </w:r>
      <w:r w:rsidRPr="00D26162">
        <w:rPr>
          <w:rStyle w:val="ezkurwreuab5ozgtqnkl"/>
          <w:lang w:val="ru-RU"/>
        </w:rPr>
        <w:t>сколько</w:t>
      </w:r>
      <w:r w:rsidRPr="00D26162">
        <w:rPr>
          <w:lang w:val="ru-RU"/>
        </w:rPr>
        <w:t xml:space="preserve"> </w:t>
      </w:r>
      <w:r w:rsidRPr="00D26162">
        <w:rPr>
          <w:rStyle w:val="ezkurwreuab5ozgtqnkl"/>
          <w:lang w:val="ru-RU"/>
        </w:rPr>
        <w:t>предателей</w:t>
      </w:r>
      <w:r w:rsidRPr="00D26162">
        <w:rPr>
          <w:lang w:val="ru-RU"/>
        </w:rPr>
        <w:t xml:space="preserve"> </w:t>
      </w:r>
      <w:r w:rsidRPr="00D26162">
        <w:rPr>
          <w:rStyle w:val="ezkurwreuab5ozgtqnkl"/>
          <w:lang w:val="ru-RU"/>
        </w:rPr>
        <w:t>явилось</w:t>
      </w:r>
      <w:r w:rsidRPr="00D26162">
        <w:rPr>
          <w:lang w:val="ru-RU"/>
        </w:rPr>
        <w:t xml:space="preserve"> </w:t>
      </w:r>
      <w:r w:rsidRPr="00D26162">
        <w:rPr>
          <w:rStyle w:val="ezkurwreuab5ozgtqnkl"/>
          <w:lang w:val="ru-RU"/>
        </w:rPr>
        <w:t>на</w:t>
      </w:r>
      <w:r w:rsidRPr="00D26162">
        <w:rPr>
          <w:lang w:val="ru-RU"/>
        </w:rPr>
        <w:t xml:space="preserve"> </w:t>
      </w:r>
      <w:r w:rsidRPr="00D26162">
        <w:rPr>
          <w:rStyle w:val="ezkurwreuab5ozgtqnkl"/>
          <w:lang w:val="ru-RU"/>
        </w:rPr>
        <w:t>этот</w:t>
      </w:r>
      <w:r w:rsidRPr="00D26162">
        <w:rPr>
          <w:lang w:val="ru-RU"/>
        </w:rPr>
        <w:t xml:space="preserve"> </w:t>
      </w:r>
      <w:r w:rsidRPr="00D26162">
        <w:rPr>
          <w:rStyle w:val="ezkurwreuab5ozgtqnkl"/>
          <w:lang w:val="ru-RU"/>
        </w:rPr>
        <w:t>редут,</w:t>
      </w:r>
      <w:r w:rsidRPr="00D26162">
        <w:rPr>
          <w:lang w:val="ru-RU"/>
        </w:rPr>
        <w:t xml:space="preserve"> </w:t>
      </w:r>
      <w:r w:rsidRPr="00D26162">
        <w:rPr>
          <w:rStyle w:val="ezkurwreuab5ozgtqnkl"/>
          <w:lang w:val="ru-RU"/>
        </w:rPr>
        <w:t>какими</w:t>
      </w:r>
      <w:r w:rsidRPr="00D26162">
        <w:rPr>
          <w:lang w:val="ru-RU"/>
        </w:rPr>
        <w:t xml:space="preserve"> бое</w:t>
      </w:r>
      <w:r w:rsidRPr="00D26162">
        <w:rPr>
          <w:rStyle w:val="ezkurwreuab5ozgtqnkl"/>
          <w:lang w:val="ru-RU"/>
        </w:rPr>
        <w:t>способными</w:t>
      </w:r>
      <w:r w:rsidRPr="00D26162">
        <w:rPr>
          <w:lang w:val="ru-RU"/>
        </w:rPr>
        <w:t xml:space="preserve"> </w:t>
      </w:r>
      <w:r w:rsidRPr="00D26162">
        <w:rPr>
          <w:rStyle w:val="ezkurwreuab5ozgtqnkl"/>
          <w:lang w:val="ru-RU"/>
        </w:rPr>
        <w:t>они</w:t>
      </w:r>
      <w:r w:rsidRPr="00D26162">
        <w:rPr>
          <w:lang w:val="ru-RU"/>
        </w:rPr>
        <w:t xml:space="preserve"> </w:t>
      </w:r>
      <w:r w:rsidRPr="00D26162">
        <w:rPr>
          <w:rStyle w:val="ezkurwreuab5ozgtqnkl"/>
          <w:lang w:val="ru-RU"/>
        </w:rPr>
        <w:t>выглядели — и</w:t>
      </w:r>
      <w:r w:rsidRPr="00D26162">
        <w:rPr>
          <w:lang w:val="ru-RU"/>
        </w:rPr>
        <w:t xml:space="preserve"> </w:t>
      </w:r>
      <w:r w:rsidRPr="00D26162">
        <w:rPr>
          <w:rStyle w:val="ezkurwreuab5ozgtqnkl"/>
          <w:lang w:val="ru-RU"/>
        </w:rPr>
        <w:t>насколько</w:t>
      </w:r>
      <w:r w:rsidRPr="00D26162">
        <w:rPr>
          <w:lang w:val="ru-RU"/>
        </w:rPr>
        <w:t xml:space="preserve"> </w:t>
      </w:r>
      <w:r w:rsidRPr="00D26162">
        <w:rPr>
          <w:rStyle w:val="ezkurwreuab5ozgtqnkl"/>
          <w:lang w:val="ru-RU"/>
        </w:rPr>
        <w:t>измотанными</w:t>
      </w:r>
      <w:r w:rsidRPr="00D26162">
        <w:rPr>
          <w:lang w:val="ru-RU"/>
        </w:rPr>
        <w:t xml:space="preserve"> были </w:t>
      </w:r>
      <w:r w:rsidRPr="00D26162">
        <w:rPr>
          <w:rStyle w:val="ezkurwreuab5ozgtqnkl"/>
          <w:lang w:val="ru-RU"/>
        </w:rPr>
        <w:t>смертные</w:t>
      </w:r>
      <w:r w:rsidRPr="00D26162">
        <w:rPr>
          <w:lang w:val="ru-RU"/>
        </w:rPr>
        <w:t xml:space="preserve"> </w:t>
      </w:r>
      <w:r w:rsidRPr="00D26162">
        <w:rPr>
          <w:rStyle w:val="ezkurwreuab5ozgtqnkl"/>
          <w:lang w:val="ru-RU"/>
        </w:rPr>
        <w:t>защитники.</w:t>
      </w:r>
      <w:r w:rsidRPr="00D26162">
        <w:rPr>
          <w:lang w:val="ru-RU"/>
        </w:rPr>
        <w:t xml:space="preserve"> </w:t>
      </w:r>
      <w:r w:rsidRPr="00D26162">
        <w:rPr>
          <w:rStyle w:val="ezkurwreuab5ozgtqnkl"/>
          <w:lang w:val="ru-RU"/>
        </w:rPr>
        <w:t>Может быть,</w:t>
      </w:r>
      <w:r w:rsidRPr="00D26162">
        <w:rPr>
          <w:lang w:val="ru-RU"/>
        </w:rPr>
        <w:t xml:space="preserve"> Сокрушитель Черепов </w:t>
      </w:r>
      <w:r w:rsidRPr="00D26162">
        <w:rPr>
          <w:rStyle w:val="ezkurwreuab5ozgtqnkl"/>
          <w:lang w:val="ru-RU"/>
        </w:rPr>
        <w:t>его</w:t>
      </w:r>
      <w:r w:rsidRPr="00D26162">
        <w:rPr>
          <w:lang w:val="ru-RU"/>
        </w:rPr>
        <w:t xml:space="preserve"> и </w:t>
      </w:r>
      <w:r w:rsidRPr="00D26162">
        <w:rPr>
          <w:rStyle w:val="ezkurwreuab5ozgtqnkl"/>
          <w:lang w:val="ru-RU"/>
        </w:rPr>
        <w:t>удержит.</w:t>
      </w:r>
      <w:r w:rsidRPr="00D26162">
        <w:rPr>
          <w:lang w:val="ru-RU"/>
        </w:rPr>
        <w:t xml:space="preserve"> </w:t>
      </w:r>
      <w:r w:rsidRPr="00D26162">
        <w:rPr>
          <w:rStyle w:val="ezkurwreuab5ozgtqnkl"/>
          <w:lang w:val="ru-RU"/>
        </w:rPr>
        <w:t>Пожалуй</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продержится</w:t>
      </w:r>
      <w:r w:rsidRPr="00D26162">
        <w:rPr>
          <w:lang w:val="ru-RU"/>
        </w:rPr>
        <w:t xml:space="preserve"> </w:t>
      </w:r>
      <w:r w:rsidRPr="00D26162">
        <w:rPr>
          <w:rStyle w:val="ezkurwreuab5ozgtqnkl"/>
          <w:lang w:val="ru-RU"/>
        </w:rPr>
        <w:t>там</w:t>
      </w:r>
      <w:r w:rsidRPr="00D26162">
        <w:rPr>
          <w:lang w:val="ru-RU"/>
        </w:rPr>
        <w:t xml:space="preserve"> </w:t>
      </w:r>
      <w:r w:rsidRPr="00D26162">
        <w:rPr>
          <w:rStyle w:val="ezkurwreuab5ozgtqnkl"/>
          <w:lang w:val="ru-RU"/>
        </w:rPr>
        <w:t>несколько</w:t>
      </w:r>
      <w:r w:rsidRPr="00D26162">
        <w:rPr>
          <w:lang w:val="ru-RU"/>
        </w:rPr>
        <w:t xml:space="preserve"> </w:t>
      </w:r>
      <w:r w:rsidRPr="00D26162">
        <w:rPr>
          <w:rStyle w:val="ezkurwreuab5ozgtqnkl"/>
          <w:lang w:val="ru-RU"/>
        </w:rPr>
        <w:t>часов.</w:t>
      </w:r>
      <w:r w:rsidRPr="00D26162">
        <w:rPr>
          <w:lang w:val="ru-RU"/>
        </w:rPr>
        <w:t xml:space="preserve"> На </w:t>
      </w:r>
      <w:r w:rsidRPr="00D26162">
        <w:rPr>
          <w:rStyle w:val="ezkurwreuab5ozgtqnkl"/>
          <w:lang w:val="ru-RU"/>
        </w:rPr>
        <w:t>это-то и</w:t>
      </w:r>
      <w:r w:rsidRPr="00D26162">
        <w:rPr>
          <w:lang w:val="ru-RU"/>
        </w:rPr>
        <w:t xml:space="preserve"> вся надежда </w:t>
      </w:r>
      <w:r w:rsidRPr="00D26162">
        <w:rPr>
          <w:rStyle w:val="ezkurwreuab5ozgtqnkl"/>
          <w:lang w:val="ru-RU"/>
        </w:rPr>
        <w:t>— что</w:t>
      </w:r>
      <w:r w:rsidRPr="00D26162">
        <w:rPr>
          <w:lang w:val="ru-RU"/>
        </w:rPr>
        <w:t xml:space="preserve"> </w:t>
      </w:r>
      <w:r w:rsidRPr="00D26162">
        <w:rPr>
          <w:rStyle w:val="ezkurwreuab5ozgtqnkl"/>
          <w:lang w:val="ru-RU"/>
        </w:rPr>
        <w:t>там</w:t>
      </w:r>
      <w:r w:rsidRPr="00D26162">
        <w:rPr>
          <w:lang w:val="ru-RU"/>
        </w:rPr>
        <w:t xml:space="preserve"> своего </w:t>
      </w:r>
      <w:r w:rsidRPr="00D26162">
        <w:rPr>
          <w:rStyle w:val="ezkurwreuab5ozgtqnkl"/>
          <w:lang w:val="ru-RU"/>
        </w:rPr>
        <w:t>рода</w:t>
      </w:r>
      <w:r w:rsidRPr="00D26162">
        <w:rPr>
          <w:lang w:val="ru-RU"/>
        </w:rPr>
        <w:t xml:space="preserve"> </w:t>
      </w:r>
      <w:r w:rsidRPr="00D26162">
        <w:rPr>
          <w:rStyle w:val="ezkurwreuab5ozgtqnkl"/>
          <w:lang w:val="ru-RU"/>
        </w:rPr>
        <w:t>«бутылочное горлышко»</w:t>
      </w:r>
      <w:r w:rsidRPr="00D26162">
        <w:rPr>
          <w:lang w:val="ru-RU"/>
        </w:rPr>
        <w:t xml:space="preserve">, </w:t>
      </w:r>
      <w:r w:rsidRPr="00D26162">
        <w:rPr>
          <w:rStyle w:val="ezkurwreuab5ozgtqnkl"/>
          <w:lang w:val="ru-RU"/>
        </w:rPr>
        <w:t>где</w:t>
      </w:r>
      <w:r w:rsidRPr="00D26162">
        <w:rPr>
          <w:lang w:val="ru-RU"/>
        </w:rPr>
        <w:t xml:space="preserve"> </w:t>
      </w:r>
      <w:r w:rsidRPr="00D26162">
        <w:rPr>
          <w:rStyle w:val="ezkurwreuab5ozgtqnkl"/>
          <w:lang w:val="ru-RU"/>
        </w:rPr>
        <w:t>горстка бойцов</w:t>
      </w:r>
      <w:r w:rsidRPr="00D26162">
        <w:rPr>
          <w:lang w:val="ru-RU"/>
        </w:rPr>
        <w:t xml:space="preserve"> будет </w:t>
      </w:r>
      <w:r w:rsidRPr="00D26162">
        <w:rPr>
          <w:rStyle w:val="ezkurwreuab5ozgtqnkl"/>
          <w:lang w:val="ru-RU"/>
        </w:rPr>
        <w:t>сдерживать</w:t>
      </w:r>
      <w:r w:rsidRPr="00D26162">
        <w:rPr>
          <w:lang w:val="ru-RU"/>
        </w:rPr>
        <w:t xml:space="preserve"> </w:t>
      </w:r>
      <w:r w:rsidRPr="00D26162">
        <w:rPr>
          <w:rStyle w:val="ezkurwreuab5ozgtqnkl"/>
          <w:lang w:val="ru-RU"/>
        </w:rPr>
        <w:t>врага</w:t>
      </w:r>
      <w:r w:rsidRPr="00D26162">
        <w:rPr>
          <w:lang w:val="ru-RU"/>
        </w:rPr>
        <w:t xml:space="preserve"> </w:t>
      </w:r>
      <w:r w:rsidRPr="00D26162">
        <w:rPr>
          <w:rStyle w:val="ezkurwreuab5ozgtqnkl"/>
          <w:lang w:val="ru-RU"/>
        </w:rPr>
        <w:t>достаточно</w:t>
      </w:r>
      <w:r w:rsidRPr="00D26162">
        <w:rPr>
          <w:lang w:val="ru-RU"/>
        </w:rPr>
        <w:t xml:space="preserve"> </w:t>
      </w:r>
      <w:r w:rsidRPr="00D26162">
        <w:rPr>
          <w:rStyle w:val="ezkurwreuab5ozgtqnkl"/>
          <w:lang w:val="ru-RU"/>
        </w:rPr>
        <w:t>долго, пока не подойдут</w:t>
      </w:r>
      <w:r w:rsidRPr="00D26162">
        <w:rPr>
          <w:lang w:val="ru-RU"/>
        </w:rPr>
        <w:t xml:space="preserve"> подкрепления</w:t>
      </w:r>
      <w:r w:rsidRPr="00D26162">
        <w:rPr>
          <w:rStyle w:val="ezkurwreuab5ozgtqnkl"/>
          <w:lang w:val="ru-RU"/>
        </w:rPr>
        <w:t>.</w:t>
      </w:r>
      <w:r w:rsidRPr="00D26162">
        <w:rPr>
          <w:lang w:val="ru-RU"/>
        </w:rPr>
        <w:t xml:space="preserve"> </w:t>
      </w:r>
      <w:r w:rsidRPr="00D26162">
        <w:rPr>
          <w:rStyle w:val="ezkurwreuab5ozgtqnkl"/>
          <w:lang w:val="ru-RU"/>
        </w:rPr>
        <w:t>Впереди и</w:t>
      </w:r>
      <w:r w:rsidRPr="00D26162">
        <w:rPr>
          <w:lang w:val="ru-RU"/>
        </w:rPr>
        <w:t xml:space="preserve"> </w:t>
      </w:r>
      <w:r w:rsidRPr="00D26162">
        <w:rPr>
          <w:rStyle w:val="ezkurwreuab5ozgtqnkl"/>
          <w:lang w:val="ru-RU"/>
        </w:rPr>
        <w:t>внизу</w:t>
      </w:r>
      <w:r w:rsidRPr="00D26162">
        <w:rPr>
          <w:lang w:val="ru-RU"/>
        </w:rPr>
        <w:t xml:space="preserve">, </w:t>
      </w:r>
      <w:r w:rsidRPr="00D26162">
        <w:rPr>
          <w:rStyle w:val="ezkurwreuab5ozgtqnkl"/>
          <w:lang w:val="ru-RU"/>
        </w:rPr>
        <w:t>должно</w:t>
      </w:r>
      <w:r w:rsidRPr="00D26162">
        <w:rPr>
          <w:lang w:val="ru-RU"/>
        </w:rPr>
        <w:t xml:space="preserve"> </w:t>
      </w:r>
      <w:r w:rsidRPr="00D26162">
        <w:rPr>
          <w:rStyle w:val="ezkurwreuab5ozgtqnkl"/>
          <w:lang w:val="ru-RU"/>
        </w:rPr>
        <w:t>быть</w:t>
      </w:r>
      <w:r w:rsidRPr="00D26162">
        <w:rPr>
          <w:lang w:val="ru-RU"/>
        </w:rPr>
        <w:t xml:space="preserve">, </w:t>
      </w:r>
      <w:r w:rsidRPr="00D26162">
        <w:rPr>
          <w:rStyle w:val="ezkurwreuab5ozgtqnkl"/>
          <w:lang w:val="ru-RU"/>
        </w:rPr>
        <w:t>хватало</w:t>
      </w:r>
      <w:r w:rsidRPr="00D26162">
        <w:rPr>
          <w:lang w:val="ru-RU"/>
        </w:rPr>
        <w:t xml:space="preserve"> </w:t>
      </w:r>
      <w:r w:rsidRPr="00D26162">
        <w:rPr>
          <w:rStyle w:val="ezkurwreuab5ozgtqnkl"/>
          <w:lang w:val="ru-RU"/>
        </w:rPr>
        <w:t>таких</w:t>
      </w:r>
      <w:r w:rsidRPr="00D26162">
        <w:rPr>
          <w:lang w:val="ru-RU"/>
        </w:rPr>
        <w:t xml:space="preserve"> </w:t>
      </w:r>
      <w:r w:rsidRPr="00D26162">
        <w:rPr>
          <w:rStyle w:val="ezkurwreuab5ozgtqnkl"/>
          <w:lang w:val="ru-RU"/>
        </w:rPr>
        <w:t>мест,</w:t>
      </w:r>
      <w:r w:rsidRPr="00D26162">
        <w:rPr>
          <w:lang w:val="ru-RU"/>
        </w:rPr>
        <w:t xml:space="preserve"> </w:t>
      </w:r>
      <w:r w:rsidRPr="00D26162">
        <w:rPr>
          <w:rStyle w:val="ezkurwreuab5ozgtqnkl"/>
          <w:lang w:val="ru-RU"/>
        </w:rPr>
        <w:t>затерянных</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тени.</w:t>
      </w:r>
      <w:r w:rsidRPr="00D26162">
        <w:rPr>
          <w:lang w:val="ru-RU"/>
        </w:rPr>
        <w:t xml:space="preserve"> </w:t>
      </w:r>
    </w:p>
    <w:p w14:paraId="0E0AE3AE" w14:textId="09C27D1A" w:rsidR="00FF5A40" w:rsidRPr="00D26162" w:rsidRDefault="00FF5A40" w:rsidP="00FF5A40">
      <w:pPr>
        <w:rPr>
          <w:lang w:val="ru-RU"/>
        </w:rPr>
      </w:pPr>
      <w:r w:rsidRPr="00D26162">
        <w:rPr>
          <w:rStyle w:val="ezkurwreuab5ozgtqnkl"/>
          <w:lang w:val="ru-RU"/>
        </w:rPr>
        <w:t>Поэтому</w:t>
      </w:r>
      <w:r w:rsidRPr="00D26162">
        <w:rPr>
          <w:lang w:val="ru-RU"/>
        </w:rPr>
        <w:t xml:space="preserve"> </w:t>
      </w:r>
      <w:r w:rsidRPr="00D26162">
        <w:rPr>
          <w:rStyle w:val="ezkurwreuab5ozgtqnkl"/>
          <w:lang w:val="ru-RU"/>
        </w:rPr>
        <w:t>непременно нужно было</w:t>
      </w:r>
      <w:r w:rsidRPr="00D26162">
        <w:rPr>
          <w:lang w:val="ru-RU"/>
        </w:rPr>
        <w:t xml:space="preserve"> </w:t>
      </w:r>
      <w:r w:rsidRPr="00D26162">
        <w:rPr>
          <w:rStyle w:val="ezkurwreuab5ozgtqnkl"/>
          <w:lang w:val="ru-RU"/>
        </w:rPr>
        <w:t>отыскать</w:t>
      </w:r>
      <w:r w:rsidRPr="00D26162">
        <w:rPr>
          <w:lang w:val="ru-RU"/>
        </w:rPr>
        <w:t xml:space="preserve"> </w:t>
      </w:r>
      <w:r w:rsidRPr="00D26162">
        <w:rPr>
          <w:rStyle w:val="ezkurwreuab5ozgtqnkl"/>
          <w:lang w:val="ru-RU"/>
        </w:rPr>
        <w:t>Рагнара.</w:t>
      </w:r>
      <w:r w:rsidRPr="00D26162">
        <w:rPr>
          <w:lang w:val="ru-RU"/>
        </w:rPr>
        <w:t xml:space="preserve"> </w:t>
      </w:r>
      <w:r w:rsidRPr="00D26162">
        <w:rPr>
          <w:rStyle w:val="ezkurwreuab5ozgtqnkl"/>
          <w:lang w:val="ru-RU"/>
        </w:rPr>
        <w:t>Причем</w:t>
      </w:r>
      <w:r w:rsidRPr="00D26162">
        <w:rPr>
          <w:lang w:val="ru-RU"/>
        </w:rPr>
        <w:t xml:space="preserve"> как можно </w:t>
      </w:r>
      <w:r w:rsidRPr="00D26162">
        <w:rPr>
          <w:rStyle w:val="ezkurwreuab5ozgtqnkl"/>
          <w:lang w:val="ru-RU"/>
        </w:rPr>
        <w:t>скорее,</w:t>
      </w:r>
      <w:r w:rsidRPr="00D26162">
        <w:rPr>
          <w:lang w:val="ru-RU"/>
        </w:rPr>
        <w:t xml:space="preserve"> </w:t>
      </w:r>
      <w:r w:rsidRPr="00D26162">
        <w:rPr>
          <w:rStyle w:val="ezkurwreuab5ozgtqnkl"/>
          <w:lang w:val="ru-RU"/>
        </w:rPr>
        <w:t>чтобы</w:t>
      </w:r>
      <w:r w:rsidRPr="00D26162">
        <w:rPr>
          <w:lang w:val="ru-RU"/>
        </w:rPr>
        <w:t xml:space="preserve"> </w:t>
      </w:r>
      <w:r w:rsidRPr="00D26162">
        <w:rPr>
          <w:rStyle w:val="ezkurwreuab5ozgtqnkl"/>
          <w:lang w:val="ru-RU"/>
        </w:rPr>
        <w:t>они</w:t>
      </w:r>
      <w:r w:rsidRPr="00D26162">
        <w:rPr>
          <w:lang w:val="ru-RU"/>
        </w:rPr>
        <w:t xml:space="preserve"> </w:t>
      </w:r>
      <w:r w:rsidRPr="00D26162">
        <w:rPr>
          <w:rStyle w:val="ezkurwreuab5ozgtqnkl"/>
          <w:lang w:val="ru-RU"/>
        </w:rPr>
        <w:t>могли</w:t>
      </w:r>
      <w:r w:rsidRPr="00D26162">
        <w:rPr>
          <w:lang w:val="ru-RU"/>
        </w:rPr>
        <w:t xml:space="preserve"> </w:t>
      </w:r>
      <w:r w:rsidRPr="00D26162">
        <w:rPr>
          <w:rStyle w:val="ezkurwreuab5ozgtqnkl"/>
          <w:lang w:val="ru-RU"/>
        </w:rPr>
        <w:t>развернуться</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сражаться,</w:t>
      </w:r>
      <w:r w:rsidRPr="00D26162">
        <w:rPr>
          <w:lang w:val="ru-RU"/>
        </w:rPr>
        <w:t xml:space="preserve"> </w:t>
      </w:r>
      <w:r w:rsidRPr="00D26162">
        <w:rPr>
          <w:rStyle w:val="ezkurwreuab5ozgtqnkl"/>
          <w:lang w:val="ru-RU"/>
        </w:rPr>
        <w:t>глядя</w:t>
      </w:r>
      <w:r w:rsidRPr="00D26162">
        <w:rPr>
          <w:lang w:val="ru-RU"/>
        </w:rPr>
        <w:t xml:space="preserve"> </w:t>
      </w:r>
      <w:r w:rsidRPr="00D26162">
        <w:rPr>
          <w:rStyle w:val="ezkurwreuab5ozgtqnkl"/>
          <w:lang w:val="ru-RU"/>
        </w:rPr>
        <w:t>врагу</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глаза, и</w:t>
      </w:r>
      <w:r w:rsidRPr="00D26162">
        <w:rPr>
          <w:lang w:val="ru-RU"/>
        </w:rPr>
        <w:t xml:space="preserve"> </w:t>
      </w:r>
      <w:r w:rsidRPr="00D26162">
        <w:rPr>
          <w:rStyle w:val="ezkurwreuab5ozgtqnkl"/>
          <w:lang w:val="ru-RU"/>
        </w:rPr>
        <w:t>отст</w:t>
      </w:r>
      <w:r w:rsidR="00B41F1B">
        <w:rPr>
          <w:rStyle w:val="ezkurwreuab5ozgtqnkl"/>
          <w:lang w:val="ru-RU"/>
        </w:rPr>
        <w:t>аива</w:t>
      </w:r>
      <w:r w:rsidRPr="00D26162">
        <w:rPr>
          <w:rStyle w:val="ezkurwreuab5ozgtqnkl"/>
          <w:lang w:val="ru-RU"/>
        </w:rPr>
        <w:t>ть</w:t>
      </w:r>
      <w:r w:rsidRPr="00D26162">
        <w:rPr>
          <w:lang w:val="ru-RU"/>
        </w:rPr>
        <w:t xml:space="preserve"> </w:t>
      </w:r>
      <w:r w:rsidRPr="00D26162">
        <w:rPr>
          <w:rStyle w:val="ezkurwreuab5ozgtqnkl"/>
          <w:lang w:val="ru-RU"/>
        </w:rPr>
        <w:t>свои</w:t>
      </w:r>
      <w:r w:rsidRPr="00D26162">
        <w:rPr>
          <w:lang w:val="ru-RU"/>
        </w:rPr>
        <w:t xml:space="preserve"> </w:t>
      </w:r>
      <w:r w:rsidRPr="00D26162">
        <w:rPr>
          <w:rStyle w:val="ezkurwreuab5ozgtqnkl"/>
          <w:lang w:val="ru-RU"/>
        </w:rPr>
        <w:t>позиции.</w:t>
      </w:r>
      <w:r w:rsidRPr="00D26162">
        <w:rPr>
          <w:lang w:val="ru-RU"/>
        </w:rPr>
        <w:t xml:space="preserve"> </w:t>
      </w:r>
    </w:p>
    <w:p w14:paraId="52CD3631" w14:textId="77777777" w:rsidR="00FF5A40" w:rsidRPr="00D26162" w:rsidRDefault="00FF5A40" w:rsidP="00FF5A40">
      <w:pPr>
        <w:rPr>
          <w:lang w:val="ru-RU"/>
        </w:rPr>
      </w:pPr>
      <w:r w:rsidRPr="00D26162">
        <w:rPr>
          <w:rStyle w:val="ezkurwreuab5ozgtqnkl"/>
          <w:lang w:val="ru-RU"/>
        </w:rPr>
        <w:t>Он</w:t>
      </w:r>
      <w:r w:rsidRPr="00D26162">
        <w:rPr>
          <w:lang w:val="ru-RU"/>
        </w:rPr>
        <w:t xml:space="preserve"> </w:t>
      </w:r>
      <w:r w:rsidRPr="00D26162">
        <w:rPr>
          <w:rStyle w:val="ezkurwreuab5ozgtqnkl"/>
          <w:lang w:val="ru-RU"/>
        </w:rPr>
        <w:t>понятия</w:t>
      </w:r>
      <w:r w:rsidRPr="00D26162">
        <w:rPr>
          <w:lang w:val="ru-RU"/>
        </w:rPr>
        <w:t xml:space="preserve"> не имел, </w:t>
      </w:r>
      <w:r w:rsidRPr="00D26162">
        <w:rPr>
          <w:rStyle w:val="ezkurwreuab5ozgtqnkl"/>
          <w:lang w:val="ru-RU"/>
        </w:rPr>
        <w:t>близко</w:t>
      </w:r>
      <w:r w:rsidRPr="00D26162">
        <w:rPr>
          <w:lang w:val="ru-RU"/>
        </w:rPr>
        <w:t xml:space="preserve"> </w:t>
      </w:r>
      <w:r w:rsidRPr="00D26162">
        <w:rPr>
          <w:rStyle w:val="ezkurwreuab5ozgtqnkl"/>
          <w:lang w:val="ru-RU"/>
        </w:rPr>
        <w:t>ли</w:t>
      </w:r>
      <w:r w:rsidRPr="00D26162">
        <w:rPr>
          <w:lang w:val="ru-RU"/>
        </w:rPr>
        <w:t xml:space="preserve"> </w:t>
      </w:r>
      <w:r w:rsidRPr="00D26162">
        <w:rPr>
          <w:rStyle w:val="ezkurwreuab5ozgtqnkl"/>
          <w:lang w:val="ru-RU"/>
        </w:rPr>
        <w:t>они.</w:t>
      </w:r>
      <w:r w:rsidRPr="00D26162">
        <w:rPr>
          <w:lang w:val="ru-RU"/>
        </w:rPr>
        <w:t xml:space="preserve"> </w:t>
      </w:r>
      <w:r w:rsidRPr="00D26162">
        <w:rPr>
          <w:rStyle w:val="ezkurwreuab5ozgtqnkl"/>
          <w:lang w:val="ru-RU"/>
        </w:rPr>
        <w:t>Каждая</w:t>
      </w:r>
      <w:r w:rsidRPr="00D26162">
        <w:rPr>
          <w:lang w:val="ru-RU"/>
        </w:rPr>
        <w:t xml:space="preserve"> </w:t>
      </w:r>
      <w:r w:rsidRPr="00D26162">
        <w:rPr>
          <w:rStyle w:val="ezkurwreuab5ozgtqnkl"/>
          <w:lang w:val="ru-RU"/>
        </w:rPr>
        <w:t>каменная</w:t>
      </w:r>
      <w:r w:rsidRPr="00D26162">
        <w:rPr>
          <w:lang w:val="ru-RU"/>
        </w:rPr>
        <w:t xml:space="preserve"> </w:t>
      </w:r>
      <w:r w:rsidRPr="00D26162">
        <w:rPr>
          <w:rStyle w:val="ezkurwreuab5ozgtqnkl"/>
          <w:lang w:val="ru-RU"/>
        </w:rPr>
        <w:t>стена,</w:t>
      </w:r>
      <w:r w:rsidRPr="00D26162">
        <w:rPr>
          <w:lang w:val="ru-RU"/>
        </w:rPr>
        <w:t xml:space="preserve"> </w:t>
      </w:r>
      <w:r w:rsidRPr="00D26162">
        <w:rPr>
          <w:rStyle w:val="ezkurwreuab5ozgtqnkl"/>
          <w:lang w:val="ru-RU"/>
        </w:rPr>
        <w:t>каждый</w:t>
      </w:r>
      <w:r w:rsidRPr="00D26162">
        <w:rPr>
          <w:lang w:val="ru-RU"/>
        </w:rPr>
        <w:t xml:space="preserve"> </w:t>
      </w:r>
      <w:r w:rsidRPr="00D26162">
        <w:rPr>
          <w:rStyle w:val="ezkurwreuab5ozgtqnkl"/>
          <w:lang w:val="ru-RU"/>
        </w:rPr>
        <w:t>поворот</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каждый</w:t>
      </w:r>
      <w:r w:rsidRPr="00D26162">
        <w:rPr>
          <w:lang w:val="ru-RU"/>
        </w:rPr>
        <w:t xml:space="preserve"> </w:t>
      </w:r>
      <w:r w:rsidRPr="00D26162">
        <w:rPr>
          <w:rStyle w:val="ezkurwreuab5ozgtqnkl"/>
          <w:lang w:val="ru-RU"/>
        </w:rPr>
        <w:t>спуск казались</w:t>
      </w:r>
      <w:r w:rsidRPr="00D26162">
        <w:rPr>
          <w:lang w:val="ru-RU"/>
        </w:rPr>
        <w:t xml:space="preserve"> ему </w:t>
      </w:r>
      <w:r w:rsidRPr="00D26162">
        <w:rPr>
          <w:rStyle w:val="ezkurwreuab5ozgtqnkl"/>
          <w:lang w:val="ru-RU"/>
        </w:rPr>
        <w:t>почти</w:t>
      </w:r>
      <w:r w:rsidRPr="00D26162">
        <w:rPr>
          <w:lang w:val="ru-RU"/>
        </w:rPr>
        <w:t xml:space="preserve"> </w:t>
      </w:r>
      <w:r w:rsidRPr="00D26162">
        <w:rPr>
          <w:rStyle w:val="ezkurwreuab5ozgtqnkl"/>
          <w:lang w:val="ru-RU"/>
        </w:rPr>
        <w:t>одинаковыми.</w:t>
      </w:r>
      <w:r w:rsidRPr="00D26162">
        <w:rPr>
          <w:lang w:val="ru-RU"/>
        </w:rPr>
        <w:t xml:space="preserve"> </w:t>
      </w:r>
      <w:r w:rsidRPr="00D26162">
        <w:rPr>
          <w:rStyle w:val="ezkurwreuab5ozgtqnkl"/>
          <w:lang w:val="ru-RU"/>
        </w:rPr>
        <w:t>Становилось</w:t>
      </w:r>
      <w:r w:rsidRPr="00D26162">
        <w:rPr>
          <w:lang w:val="ru-RU"/>
        </w:rPr>
        <w:t xml:space="preserve"> </w:t>
      </w:r>
      <w:r w:rsidRPr="00D26162">
        <w:rPr>
          <w:rStyle w:val="ezkurwreuab5ozgtqnkl"/>
          <w:lang w:val="ru-RU"/>
        </w:rPr>
        <w:t>все</w:t>
      </w:r>
      <w:r w:rsidRPr="00D26162">
        <w:rPr>
          <w:lang w:val="ru-RU"/>
        </w:rPr>
        <w:t xml:space="preserve"> </w:t>
      </w:r>
      <w:r w:rsidRPr="00D26162">
        <w:rPr>
          <w:rStyle w:val="ezkurwreuab5ozgtqnkl"/>
          <w:lang w:val="ru-RU"/>
        </w:rPr>
        <w:t>жарче,</w:t>
      </w:r>
      <w:r w:rsidRPr="00D26162">
        <w:rPr>
          <w:lang w:val="ru-RU"/>
        </w:rPr>
        <w:t xml:space="preserve"> </w:t>
      </w:r>
      <w:r w:rsidRPr="00D26162">
        <w:rPr>
          <w:rStyle w:val="ezkurwreuab5ozgtqnkl"/>
          <w:lang w:val="ru-RU"/>
        </w:rPr>
        <w:t>все</w:t>
      </w:r>
      <w:r w:rsidRPr="00D26162">
        <w:rPr>
          <w:lang w:val="ru-RU"/>
        </w:rPr>
        <w:t xml:space="preserve"> </w:t>
      </w:r>
      <w:r w:rsidRPr="00D26162">
        <w:rPr>
          <w:rStyle w:val="ezkurwreuab5ozgtqnkl"/>
          <w:lang w:val="ru-RU"/>
        </w:rPr>
        <w:t>влажнее,</w:t>
      </w:r>
      <w:r w:rsidRPr="00D26162">
        <w:rPr>
          <w:lang w:val="ru-RU"/>
        </w:rPr>
        <w:t xml:space="preserve"> </w:t>
      </w:r>
      <w:r w:rsidRPr="00D26162">
        <w:rPr>
          <w:rStyle w:val="ezkurwreuab5ozgtqnkl"/>
          <w:lang w:val="ru-RU"/>
        </w:rPr>
        <w:t>все</w:t>
      </w:r>
      <w:r w:rsidRPr="00D26162">
        <w:rPr>
          <w:lang w:val="ru-RU"/>
        </w:rPr>
        <w:t xml:space="preserve"> </w:t>
      </w:r>
      <w:r w:rsidRPr="00D26162">
        <w:rPr>
          <w:rStyle w:val="ezkurwreuab5ozgtqnkl"/>
          <w:lang w:val="ru-RU"/>
        </w:rPr>
        <w:t>шумнее.</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взмахнул</w:t>
      </w:r>
      <w:r w:rsidRPr="00D26162">
        <w:rPr>
          <w:lang w:val="ru-RU"/>
        </w:rPr>
        <w:t xml:space="preserve"> </w:t>
      </w:r>
      <w:r w:rsidRPr="00D26162">
        <w:rPr>
          <w:rStyle w:val="ezkurwreuab5ozgtqnkl"/>
          <w:lang w:val="ru-RU"/>
        </w:rPr>
        <w:t>топором,</w:t>
      </w:r>
      <w:r w:rsidRPr="00D26162">
        <w:rPr>
          <w:lang w:val="ru-RU"/>
        </w:rPr>
        <w:t xml:space="preserve"> </w:t>
      </w:r>
      <w:r w:rsidRPr="00D26162">
        <w:rPr>
          <w:rStyle w:val="ezkurwreuab5ozgtqnkl"/>
          <w:lang w:val="ru-RU"/>
        </w:rPr>
        <w:t>держа</w:t>
      </w:r>
      <w:r w:rsidRPr="00D26162">
        <w:rPr>
          <w:lang w:val="ru-RU"/>
        </w:rPr>
        <w:t xml:space="preserve"> </w:t>
      </w:r>
      <w:r w:rsidRPr="00D26162">
        <w:rPr>
          <w:rStyle w:val="ezkurwreuab5ozgtqnkl"/>
          <w:lang w:val="ru-RU"/>
        </w:rPr>
        <w:t>руку</w:t>
      </w:r>
      <w:r w:rsidRPr="00D26162">
        <w:rPr>
          <w:lang w:val="ru-RU"/>
        </w:rPr>
        <w:t xml:space="preserve"> </w:t>
      </w:r>
      <w:r w:rsidRPr="00D26162">
        <w:rPr>
          <w:rStyle w:val="ezkurwreuab5ozgtqnkl"/>
          <w:lang w:val="ru-RU"/>
        </w:rPr>
        <w:t>свободной:</w:t>
      </w:r>
      <w:r w:rsidRPr="00D26162">
        <w:rPr>
          <w:lang w:val="ru-RU"/>
        </w:rPr>
        <w:t xml:space="preserve"> ему не </w:t>
      </w:r>
      <w:r w:rsidRPr="00D26162">
        <w:rPr>
          <w:rStyle w:val="ezkurwreuab5ozgtqnkl"/>
          <w:lang w:val="ru-RU"/>
        </w:rPr>
        <w:t>терпелось</w:t>
      </w:r>
      <w:r w:rsidRPr="00D26162">
        <w:rPr>
          <w:lang w:val="ru-RU"/>
        </w:rPr>
        <w:t xml:space="preserve"> </w:t>
      </w:r>
      <w:r w:rsidRPr="00D26162">
        <w:rPr>
          <w:rStyle w:val="ezkurwreuab5ozgtqnkl"/>
          <w:lang w:val="ru-RU"/>
        </w:rPr>
        <w:t>нанести</w:t>
      </w:r>
      <w:r w:rsidRPr="00D26162">
        <w:rPr>
          <w:lang w:val="ru-RU"/>
        </w:rPr>
        <w:t xml:space="preserve"> </w:t>
      </w:r>
      <w:r w:rsidRPr="00D26162">
        <w:rPr>
          <w:rStyle w:val="ezkurwreuab5ozgtqnkl"/>
          <w:lang w:val="ru-RU"/>
        </w:rPr>
        <w:t>смертельный</w:t>
      </w:r>
      <w:r w:rsidRPr="00D26162">
        <w:rPr>
          <w:lang w:val="ru-RU"/>
        </w:rPr>
        <w:t xml:space="preserve"> </w:t>
      </w:r>
      <w:r w:rsidRPr="00D26162">
        <w:rPr>
          <w:rStyle w:val="ezkurwreuab5ozgtqnkl"/>
          <w:lang w:val="ru-RU"/>
        </w:rPr>
        <w:t>удар.</w:t>
      </w:r>
      <w:r w:rsidRPr="00D26162">
        <w:rPr>
          <w:lang w:val="ru-RU"/>
        </w:rPr>
        <w:t xml:space="preserve"> </w:t>
      </w:r>
    </w:p>
    <w:p w14:paraId="25A4E78B" w14:textId="77777777" w:rsidR="00FF5A40" w:rsidRPr="00D26162" w:rsidRDefault="00FF5A40" w:rsidP="00FF5A40">
      <w:pPr>
        <w:rPr>
          <w:lang w:val="ru-RU"/>
        </w:rPr>
      </w:pPr>
      <w:r w:rsidRPr="00D26162">
        <w:rPr>
          <w:lang w:val="ru-RU"/>
        </w:rPr>
        <w:t>«</w:t>
      </w:r>
      <w:r w:rsidRPr="00D26162">
        <w:rPr>
          <w:rStyle w:val="ezkurwreuab5ozgtqnkl"/>
          <w:lang w:val="ru-RU"/>
        </w:rPr>
        <w:t>Продолжай,</w:t>
      </w:r>
      <w:r w:rsidRPr="00D26162">
        <w:rPr>
          <w:lang w:val="ru-RU"/>
        </w:rPr>
        <w:t xml:space="preserve"> — </w:t>
      </w:r>
      <w:r w:rsidRPr="00D26162">
        <w:rPr>
          <w:rStyle w:val="ezkurwreuab5ozgtqnkl"/>
          <w:lang w:val="ru-RU"/>
        </w:rPr>
        <w:t>выдохнул</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про</w:t>
      </w:r>
      <w:r w:rsidRPr="00D26162">
        <w:rPr>
          <w:lang w:val="ru-RU"/>
        </w:rPr>
        <w:t xml:space="preserve"> </w:t>
      </w:r>
      <w:r w:rsidRPr="00D26162">
        <w:rPr>
          <w:rStyle w:val="ezkurwreuab5ozgtqnkl"/>
          <w:lang w:val="ru-RU"/>
        </w:rPr>
        <w:t>себя,</w:t>
      </w:r>
      <w:r w:rsidRPr="00D26162">
        <w:rPr>
          <w:lang w:val="ru-RU"/>
        </w:rPr>
        <w:t xml:space="preserve"> </w:t>
      </w:r>
      <w:r w:rsidRPr="00D26162">
        <w:rPr>
          <w:rStyle w:val="ezkurwreuab5ozgtqnkl"/>
          <w:lang w:val="ru-RU"/>
        </w:rPr>
        <w:t>стиснув</w:t>
      </w:r>
      <w:r w:rsidRPr="00D26162">
        <w:rPr>
          <w:lang w:val="ru-RU"/>
        </w:rPr>
        <w:t xml:space="preserve"> </w:t>
      </w:r>
      <w:r w:rsidRPr="00D26162">
        <w:rPr>
          <w:rStyle w:val="ezkurwreuab5ozgtqnkl"/>
          <w:lang w:val="ru-RU"/>
        </w:rPr>
        <w:t>зубы и</w:t>
      </w:r>
      <w:r w:rsidRPr="00D26162">
        <w:rPr>
          <w:lang w:val="ru-RU"/>
        </w:rPr>
        <w:t xml:space="preserve"> </w:t>
      </w:r>
      <w:r w:rsidRPr="00D26162">
        <w:rPr>
          <w:rStyle w:val="ezkurwreuab5ozgtqnkl"/>
          <w:lang w:val="ru-RU"/>
        </w:rPr>
        <w:t>мчась</w:t>
      </w:r>
      <w:r w:rsidRPr="00D26162">
        <w:rPr>
          <w:lang w:val="ru-RU"/>
        </w:rPr>
        <w:t xml:space="preserve"> </w:t>
      </w:r>
      <w:r w:rsidRPr="00D26162">
        <w:rPr>
          <w:rStyle w:val="ezkurwreuab5ozgtqnkl"/>
          <w:lang w:val="ru-RU"/>
        </w:rPr>
        <w:t>сквозь</w:t>
      </w:r>
      <w:r w:rsidRPr="00D26162">
        <w:rPr>
          <w:lang w:val="ru-RU"/>
        </w:rPr>
        <w:t xml:space="preserve"> </w:t>
      </w:r>
      <w:r w:rsidRPr="00D26162">
        <w:rPr>
          <w:rStyle w:val="ezkurwreuab5ozgtqnkl"/>
          <w:lang w:val="ru-RU"/>
        </w:rPr>
        <w:t>темноту.</w:t>
      </w:r>
      <w:r w:rsidRPr="00D26162">
        <w:rPr>
          <w:lang w:val="ru-RU"/>
        </w:rPr>
        <w:t xml:space="preserve"> — </w:t>
      </w:r>
      <w:r w:rsidRPr="00D26162">
        <w:rPr>
          <w:rStyle w:val="ezkurwreuab5ozgtqnkl"/>
          <w:lang w:val="ru-RU"/>
        </w:rPr>
        <w:t>Ну же».</w:t>
      </w:r>
      <w:r w:rsidRPr="00D26162">
        <w:rPr>
          <w:lang w:val="ru-RU"/>
        </w:rPr>
        <w:t xml:space="preserve"> </w:t>
      </w:r>
    </w:p>
    <w:p w14:paraId="42538EFF" w14:textId="6E439061" w:rsidR="00FF5A40" w:rsidRPr="00D26162" w:rsidRDefault="00FF5A40" w:rsidP="00FF5A40">
      <w:pPr>
        <w:rPr>
          <w:lang w:val="ru-RU"/>
        </w:rPr>
      </w:pPr>
      <w:r w:rsidRPr="00D26162">
        <w:rPr>
          <w:rStyle w:val="ezkurwreuab5ozgtqnkl"/>
          <w:lang w:val="ru-RU"/>
        </w:rPr>
        <w:t>Они</w:t>
      </w:r>
      <w:r w:rsidRPr="00D26162">
        <w:rPr>
          <w:lang w:val="ru-RU"/>
        </w:rPr>
        <w:t xml:space="preserve"> </w:t>
      </w:r>
      <w:r w:rsidRPr="00D26162">
        <w:rPr>
          <w:rStyle w:val="ezkurwreuab5ozgtqnkl"/>
          <w:lang w:val="ru-RU"/>
        </w:rPr>
        <w:t>лишь</w:t>
      </w:r>
      <w:r w:rsidRPr="00D26162">
        <w:rPr>
          <w:lang w:val="ru-RU"/>
        </w:rPr>
        <w:t xml:space="preserve"> </w:t>
      </w:r>
      <w:r w:rsidRPr="00D26162">
        <w:rPr>
          <w:rStyle w:val="ezkurwreuab5ozgtqnkl"/>
          <w:lang w:val="ru-RU"/>
        </w:rPr>
        <w:t>ненамного</w:t>
      </w:r>
      <w:r w:rsidRPr="00D26162">
        <w:rPr>
          <w:lang w:val="ru-RU"/>
        </w:rPr>
        <w:t xml:space="preserve"> </w:t>
      </w:r>
      <w:r w:rsidRPr="00D26162">
        <w:rPr>
          <w:rStyle w:val="ezkurwreuab5ozgtqnkl"/>
          <w:lang w:val="ru-RU"/>
        </w:rPr>
        <w:t>уступали ему в силе,</w:t>
      </w:r>
      <w:r w:rsidRPr="00D26162">
        <w:rPr>
          <w:lang w:val="ru-RU"/>
        </w:rPr>
        <w:t xml:space="preserve"> </w:t>
      </w:r>
      <w:r w:rsidRPr="00D26162">
        <w:rPr>
          <w:rStyle w:val="ezkurwreuab5ozgtqnkl"/>
          <w:lang w:val="ru-RU"/>
        </w:rPr>
        <w:t>лишь</w:t>
      </w:r>
      <w:r w:rsidRPr="00D26162">
        <w:rPr>
          <w:lang w:val="ru-RU"/>
        </w:rPr>
        <w:t xml:space="preserve"> </w:t>
      </w:r>
      <w:r w:rsidRPr="00D26162">
        <w:rPr>
          <w:rStyle w:val="ezkurwreuab5ozgtqnkl"/>
          <w:lang w:val="ru-RU"/>
        </w:rPr>
        <w:t>ненамного уступали в</w:t>
      </w:r>
      <w:r w:rsidRPr="00D26162">
        <w:rPr>
          <w:lang w:val="ru-RU"/>
        </w:rPr>
        <w:t xml:space="preserve"> </w:t>
      </w:r>
      <w:r w:rsidRPr="00D26162">
        <w:rPr>
          <w:rStyle w:val="ezkurwreuab5ozgtqnkl"/>
          <w:lang w:val="ru-RU"/>
        </w:rPr>
        <w:t>мощи, лишь ненамного уступали в скорости.</w:t>
      </w:r>
      <w:r w:rsidRPr="00D26162">
        <w:rPr>
          <w:lang w:val="ru-RU"/>
        </w:rPr>
        <w:t xml:space="preserve"> </w:t>
      </w:r>
      <w:r w:rsidRPr="00D26162">
        <w:rPr>
          <w:rStyle w:val="ezkurwreuab5ozgtqnkl"/>
          <w:lang w:val="ru-RU"/>
        </w:rPr>
        <w:t>Он</w:t>
      </w:r>
      <w:r w:rsidRPr="00D26162">
        <w:rPr>
          <w:lang w:val="ru-RU"/>
        </w:rPr>
        <w:t xml:space="preserve"> по-прежнему </w:t>
      </w:r>
      <w:r w:rsidRPr="00D26162">
        <w:rPr>
          <w:rStyle w:val="ezkurwreuab5ozgtqnkl"/>
          <w:lang w:val="ru-RU"/>
        </w:rPr>
        <w:t>не</w:t>
      </w:r>
      <w:r w:rsidRPr="00D26162">
        <w:rPr>
          <w:lang w:val="ru-RU"/>
        </w:rPr>
        <w:t xml:space="preserve"> </w:t>
      </w:r>
      <w:r w:rsidRPr="00D26162">
        <w:rPr>
          <w:rStyle w:val="ezkurwreuab5ozgtqnkl"/>
          <w:lang w:val="ru-RU"/>
        </w:rPr>
        <w:t>знал</w:t>
      </w:r>
      <w:r w:rsidRPr="00D26162">
        <w:rPr>
          <w:lang w:val="ru-RU"/>
        </w:rPr>
        <w:t xml:space="preserve">, </w:t>
      </w:r>
      <w:r w:rsidRPr="00D26162">
        <w:rPr>
          <w:rStyle w:val="ezkurwreuab5ozgtqnkl"/>
          <w:lang w:val="ru-RU"/>
        </w:rPr>
        <w:t>чему</w:t>
      </w:r>
      <w:r w:rsidRPr="00D26162">
        <w:rPr>
          <w:lang w:val="ru-RU"/>
        </w:rPr>
        <w:t xml:space="preserve"> </w:t>
      </w:r>
      <w:r w:rsidRPr="00D26162">
        <w:rPr>
          <w:rStyle w:val="ezkurwreuab5ozgtqnkl"/>
          <w:lang w:val="ru-RU"/>
        </w:rPr>
        <w:t>они</w:t>
      </w:r>
      <w:r w:rsidRPr="00D26162">
        <w:rPr>
          <w:lang w:val="ru-RU"/>
        </w:rPr>
        <w:t xml:space="preserve"> </w:t>
      </w:r>
      <w:r w:rsidRPr="00D26162">
        <w:rPr>
          <w:rStyle w:val="ezkurwreuab5ozgtqnkl"/>
          <w:lang w:val="ru-RU"/>
        </w:rPr>
        <w:t>преданы</w:t>
      </w:r>
      <w:r w:rsidRPr="00D26162">
        <w:rPr>
          <w:lang w:val="ru-RU"/>
        </w:rPr>
        <w:t xml:space="preserve"> на </w:t>
      </w:r>
      <w:r w:rsidRPr="00D26162">
        <w:rPr>
          <w:rStyle w:val="ezkurwreuab5ozgtqnkl"/>
          <w:lang w:val="ru-RU"/>
        </w:rPr>
        <w:t>самом</w:t>
      </w:r>
      <w:r w:rsidRPr="00D26162">
        <w:rPr>
          <w:lang w:val="ru-RU"/>
        </w:rPr>
        <w:t xml:space="preserve"> деле</w:t>
      </w:r>
      <w:r w:rsidRPr="00D26162">
        <w:rPr>
          <w:rStyle w:val="ezkurwreuab5ozgtqnkl"/>
          <w:lang w:val="ru-RU"/>
        </w:rPr>
        <w:t>,</w:t>
      </w:r>
      <w:r w:rsidRPr="00D26162">
        <w:rPr>
          <w:lang w:val="ru-RU"/>
        </w:rPr>
        <w:t xml:space="preserve"> да в его глазах это и не играло особой роли </w:t>
      </w:r>
      <w:r w:rsidRPr="00D26162">
        <w:rPr>
          <w:rStyle w:val="ezkurwreuab5ozgtqnkl"/>
          <w:lang w:val="ru-RU"/>
        </w:rPr>
        <w:t>— они</w:t>
      </w:r>
      <w:r w:rsidRPr="00D26162">
        <w:rPr>
          <w:lang w:val="ru-RU"/>
        </w:rPr>
        <w:t xml:space="preserve"> </w:t>
      </w:r>
      <w:r w:rsidRPr="00D26162">
        <w:rPr>
          <w:rStyle w:val="ezkurwreuab5ozgtqnkl"/>
          <w:lang w:val="ru-RU"/>
        </w:rPr>
        <w:t>были</w:t>
      </w:r>
      <w:r w:rsidRPr="00D26162">
        <w:rPr>
          <w:lang w:val="ru-RU"/>
        </w:rPr>
        <w:t xml:space="preserve"> </w:t>
      </w:r>
      <w:r w:rsidRPr="00D26162">
        <w:rPr>
          <w:rStyle w:val="ezkurwreuab5ozgtqnkl"/>
          <w:lang w:val="ru-RU"/>
        </w:rPr>
        <w:t>самыми</w:t>
      </w:r>
      <w:r w:rsidRPr="00D26162">
        <w:rPr>
          <w:lang w:val="ru-RU"/>
        </w:rPr>
        <w:t xml:space="preserve"> </w:t>
      </w:r>
      <w:r w:rsidRPr="00D26162">
        <w:rPr>
          <w:rStyle w:val="ezkurwreuab5ozgtqnkl"/>
          <w:lang w:val="ru-RU"/>
        </w:rPr>
        <w:t>ненавистными</w:t>
      </w:r>
      <w:r w:rsidRPr="00D26162">
        <w:rPr>
          <w:lang w:val="ru-RU"/>
        </w:rPr>
        <w:t xml:space="preserve"> </w:t>
      </w:r>
      <w:r w:rsidRPr="00D26162">
        <w:rPr>
          <w:rStyle w:val="ezkurwreuab5ozgtqnkl"/>
          <w:lang w:val="ru-RU"/>
        </w:rPr>
        <w:t>из</w:t>
      </w:r>
      <w:r w:rsidRPr="00D26162">
        <w:rPr>
          <w:lang w:val="ru-RU"/>
        </w:rPr>
        <w:t xml:space="preserve"> всей </w:t>
      </w:r>
      <w:r w:rsidRPr="00D26162">
        <w:rPr>
          <w:rStyle w:val="ezkurwreuab5ozgtqnkl"/>
          <w:lang w:val="ru-RU"/>
        </w:rPr>
        <w:t>ненавистной</w:t>
      </w:r>
      <w:r w:rsidRPr="00D26162">
        <w:rPr>
          <w:lang w:val="ru-RU"/>
        </w:rPr>
        <w:t xml:space="preserve"> </w:t>
      </w:r>
      <w:r w:rsidRPr="00D26162">
        <w:rPr>
          <w:rStyle w:val="ezkurwreuab5ozgtqnkl"/>
          <w:lang w:val="ru-RU"/>
        </w:rPr>
        <w:t>породы,</w:t>
      </w:r>
      <w:r w:rsidRPr="00D26162">
        <w:rPr>
          <w:lang w:val="ru-RU"/>
        </w:rPr>
        <w:t xml:space="preserve"> </w:t>
      </w:r>
      <w:r w:rsidRPr="00D26162">
        <w:rPr>
          <w:rStyle w:val="ezkurwreuab5ozgtqnkl"/>
          <w:lang w:val="ru-RU"/>
        </w:rPr>
        <w:t>теми</w:t>
      </w:r>
      <w:r w:rsidRPr="00D26162">
        <w:rPr>
          <w:lang w:val="ru-RU"/>
        </w:rPr>
        <w:t xml:space="preserve">, </w:t>
      </w:r>
      <w:r w:rsidRPr="00D26162">
        <w:rPr>
          <w:rStyle w:val="ezkurwreuab5ozgtqnkl"/>
          <w:lang w:val="ru-RU"/>
        </w:rPr>
        <w:t>кому</w:t>
      </w:r>
      <w:r w:rsidRPr="00D26162">
        <w:rPr>
          <w:lang w:val="ru-RU"/>
        </w:rPr>
        <w:t xml:space="preserve"> </w:t>
      </w:r>
      <w:r w:rsidRPr="00D26162">
        <w:rPr>
          <w:rStyle w:val="ezkurwreuab5ozgtqnkl"/>
          <w:lang w:val="ru-RU"/>
        </w:rPr>
        <w:t>дали</w:t>
      </w:r>
      <w:r w:rsidRPr="00D26162">
        <w:rPr>
          <w:lang w:val="ru-RU"/>
        </w:rPr>
        <w:t xml:space="preserve"> </w:t>
      </w:r>
      <w:r w:rsidRPr="00D26162">
        <w:rPr>
          <w:rStyle w:val="ezkurwreuab5ozgtqnkl"/>
          <w:lang w:val="ru-RU"/>
        </w:rPr>
        <w:t>все</w:t>
      </w:r>
      <w:r w:rsidRPr="00D26162">
        <w:rPr>
          <w:lang w:val="ru-RU"/>
        </w:rPr>
        <w:t xml:space="preserve">, </w:t>
      </w:r>
      <w:r w:rsidRPr="00D26162">
        <w:rPr>
          <w:rStyle w:val="ezkurwreuab5ozgtqnkl"/>
          <w:lang w:val="ru-RU"/>
        </w:rPr>
        <w:t>а</w:t>
      </w:r>
      <w:r w:rsidRPr="00D26162">
        <w:rPr>
          <w:lang w:val="ru-RU"/>
        </w:rPr>
        <w:t xml:space="preserve"> они </w:t>
      </w:r>
      <w:r w:rsidRPr="00D26162">
        <w:rPr>
          <w:rStyle w:val="ezkurwreuab5ozgtqnkl"/>
          <w:lang w:val="ru-RU"/>
        </w:rPr>
        <w:t>этим</w:t>
      </w:r>
      <w:r w:rsidRPr="00D26162">
        <w:rPr>
          <w:lang w:val="ru-RU"/>
        </w:rPr>
        <w:t xml:space="preserve"> </w:t>
      </w:r>
      <w:r w:rsidRPr="00D26162">
        <w:rPr>
          <w:rStyle w:val="ezkurwreuab5ozgtqnkl"/>
          <w:lang w:val="ru-RU"/>
        </w:rPr>
        <w:t>пренебрегли.</w:t>
      </w:r>
      <w:r w:rsidRPr="00D26162">
        <w:rPr>
          <w:lang w:val="ru-RU"/>
        </w:rPr>
        <w:t xml:space="preserve"> </w:t>
      </w:r>
      <w:r w:rsidRPr="00D26162">
        <w:rPr>
          <w:rStyle w:val="ezkurwreuab5ozgtqnkl"/>
          <w:lang w:val="ru-RU"/>
        </w:rPr>
        <w:t>Некогда</w:t>
      </w:r>
      <w:r w:rsidRPr="00D26162">
        <w:rPr>
          <w:lang w:val="ru-RU"/>
        </w:rPr>
        <w:t xml:space="preserve"> </w:t>
      </w:r>
      <w:r w:rsidRPr="00D26162">
        <w:rPr>
          <w:rStyle w:val="ezkurwreuab5ozgtqnkl"/>
          <w:lang w:val="ru-RU"/>
        </w:rPr>
        <w:t>лучшие</w:t>
      </w:r>
      <w:r w:rsidRPr="00D26162">
        <w:rPr>
          <w:lang w:val="ru-RU"/>
        </w:rPr>
        <w:t xml:space="preserve"> </w:t>
      </w:r>
      <w:r w:rsidRPr="00D26162">
        <w:rPr>
          <w:rStyle w:val="ezkurwreuab5ozgtqnkl"/>
          <w:lang w:val="ru-RU"/>
        </w:rPr>
        <w:t>в</w:t>
      </w:r>
      <w:r w:rsidRPr="00D26162">
        <w:rPr>
          <w:lang w:val="ru-RU"/>
        </w:rPr>
        <w:t xml:space="preserve"> </w:t>
      </w:r>
      <w:proofErr w:type="spellStart"/>
      <w:r w:rsidRPr="00D26162">
        <w:rPr>
          <w:rStyle w:val="ezkurwreuab5ozgtqnkl"/>
          <w:lang w:val="ru-RU"/>
        </w:rPr>
        <w:t>Империуме</w:t>
      </w:r>
      <w:proofErr w:type="spellEnd"/>
      <w:r w:rsidRPr="00D26162">
        <w:rPr>
          <w:rStyle w:val="ezkurwreuab5ozgtqnkl"/>
          <w:lang w:val="ru-RU"/>
        </w:rPr>
        <w:t>,</w:t>
      </w:r>
      <w:r w:rsidRPr="00D26162">
        <w:rPr>
          <w:lang w:val="ru-RU"/>
        </w:rPr>
        <w:t xml:space="preserve"> </w:t>
      </w:r>
      <w:r w:rsidRPr="00D26162">
        <w:rPr>
          <w:rStyle w:val="ezkurwreuab5ozgtqnkl"/>
          <w:lang w:val="ru-RU"/>
        </w:rPr>
        <w:t>его</w:t>
      </w:r>
      <w:r w:rsidRPr="00D26162">
        <w:rPr>
          <w:lang w:val="ru-RU"/>
        </w:rPr>
        <w:t xml:space="preserve"> </w:t>
      </w:r>
      <w:r w:rsidRPr="00D26162">
        <w:rPr>
          <w:rStyle w:val="ezkurwreuab5ozgtqnkl"/>
          <w:lang w:val="ru-RU"/>
        </w:rPr>
        <w:t>выдающиеся</w:t>
      </w:r>
      <w:r w:rsidRPr="00D26162">
        <w:rPr>
          <w:lang w:val="ru-RU"/>
        </w:rPr>
        <w:t xml:space="preserve"> </w:t>
      </w:r>
      <w:r w:rsidRPr="00D26162">
        <w:rPr>
          <w:rStyle w:val="ezkurwreuab5ozgtqnkl"/>
          <w:lang w:val="ru-RU"/>
        </w:rPr>
        <w:t>защитники</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чемпионы,</w:t>
      </w:r>
      <w:r w:rsidRPr="00D26162">
        <w:rPr>
          <w:lang w:val="ru-RU"/>
        </w:rPr>
        <w:t xml:space="preserve"> </w:t>
      </w:r>
      <w:r w:rsidRPr="00D26162">
        <w:rPr>
          <w:rStyle w:val="ezkurwreuab5ozgtqnkl"/>
          <w:lang w:val="ru-RU"/>
        </w:rPr>
        <w:t>ныне они</w:t>
      </w:r>
      <w:r w:rsidRPr="00D26162">
        <w:rPr>
          <w:lang w:val="ru-RU"/>
        </w:rPr>
        <w:t xml:space="preserve"> </w:t>
      </w:r>
      <w:r w:rsidRPr="00D26162">
        <w:rPr>
          <w:rStyle w:val="ezkurwreuab5ozgtqnkl"/>
          <w:lang w:val="ru-RU"/>
        </w:rPr>
        <w:t>обратились</w:t>
      </w:r>
      <w:r w:rsidRPr="00D26162">
        <w:rPr>
          <w:lang w:val="ru-RU"/>
        </w:rPr>
        <w:t xml:space="preserve"> </w:t>
      </w:r>
      <w:r w:rsidRPr="00D26162">
        <w:rPr>
          <w:rStyle w:val="ezkurwreuab5ozgtqnkl"/>
          <w:lang w:val="ru-RU"/>
        </w:rPr>
        <w:t>против</w:t>
      </w:r>
      <w:r w:rsidRPr="00D26162">
        <w:rPr>
          <w:lang w:val="ru-RU"/>
        </w:rPr>
        <w:t xml:space="preserve"> </w:t>
      </w:r>
      <w:r w:rsidRPr="00D26162">
        <w:rPr>
          <w:rStyle w:val="ezkurwreuab5ozgtqnkl"/>
          <w:lang w:val="ru-RU"/>
        </w:rPr>
        <w:t>своего творца,</w:t>
      </w:r>
      <w:r w:rsidRPr="00D26162">
        <w:rPr>
          <w:lang w:val="ru-RU"/>
        </w:rPr>
        <w:t xml:space="preserve"> </w:t>
      </w:r>
      <w:r w:rsidRPr="00D26162">
        <w:rPr>
          <w:rStyle w:val="ezkurwreuab5ozgtqnkl"/>
          <w:lang w:val="ru-RU"/>
        </w:rPr>
        <w:t>тщетно</w:t>
      </w:r>
      <w:r w:rsidRPr="00D26162">
        <w:rPr>
          <w:lang w:val="ru-RU"/>
        </w:rPr>
        <w:t xml:space="preserve"> </w:t>
      </w:r>
      <w:r w:rsidRPr="00D26162">
        <w:rPr>
          <w:rStyle w:val="ezkurwreuab5ozgtqnkl"/>
          <w:lang w:val="ru-RU"/>
        </w:rPr>
        <w:t>уповая</w:t>
      </w:r>
      <w:r w:rsidRPr="00D26162">
        <w:rPr>
          <w:lang w:val="ru-RU"/>
        </w:rPr>
        <w:t xml:space="preserve"> </w:t>
      </w:r>
      <w:r w:rsidRPr="00D26162">
        <w:rPr>
          <w:rStyle w:val="ezkurwreuab5ozgtqnkl"/>
          <w:lang w:val="ru-RU"/>
        </w:rPr>
        <w:t>получить</w:t>
      </w:r>
      <w:r w:rsidRPr="00D26162">
        <w:rPr>
          <w:lang w:val="ru-RU"/>
        </w:rPr>
        <w:t xml:space="preserve"> неч</w:t>
      </w:r>
      <w:r w:rsidRPr="00D26162">
        <w:rPr>
          <w:rStyle w:val="ezkurwreuab5ozgtqnkl"/>
          <w:lang w:val="ru-RU"/>
        </w:rPr>
        <w:t>то</w:t>
      </w:r>
      <w:r w:rsidRPr="00D26162">
        <w:rPr>
          <w:lang w:val="ru-RU"/>
        </w:rPr>
        <w:t xml:space="preserve"> </w:t>
      </w:r>
      <w:r w:rsidRPr="00D26162">
        <w:rPr>
          <w:rStyle w:val="ezkurwreuab5ozgtqnkl"/>
          <w:lang w:val="ru-RU"/>
        </w:rPr>
        <w:t>б</w:t>
      </w:r>
      <w:r w:rsidR="00B41F1B">
        <w:rPr>
          <w:rStyle w:val="ezkurwreuab5ozgtqnkl"/>
          <w:rFonts w:cs="Times New Roman"/>
          <w:lang w:val="ru-RU"/>
        </w:rPr>
        <w:t>ó</w:t>
      </w:r>
      <w:r w:rsidRPr="00D26162">
        <w:rPr>
          <w:rStyle w:val="ezkurwreuab5ozgtqnkl"/>
          <w:lang w:val="ru-RU"/>
        </w:rPr>
        <w:t>льшее</w:t>
      </w:r>
      <w:r w:rsidRPr="00D26162">
        <w:rPr>
          <w:lang w:val="ru-RU"/>
        </w:rPr>
        <w:t xml:space="preserve"> </w:t>
      </w:r>
      <w:r w:rsidRPr="00D26162">
        <w:rPr>
          <w:rStyle w:val="ezkurwreuab5ozgtqnkl"/>
          <w:lang w:val="ru-RU"/>
        </w:rPr>
        <w:t>от</w:t>
      </w:r>
      <w:r w:rsidRPr="00D26162">
        <w:rPr>
          <w:lang w:val="ru-RU"/>
        </w:rPr>
        <w:t xml:space="preserve"> новых </w:t>
      </w:r>
      <w:r w:rsidRPr="00D26162">
        <w:rPr>
          <w:rStyle w:val="ezkurwreuab5ozgtqnkl"/>
          <w:lang w:val="ru-RU"/>
        </w:rPr>
        <w:t>злобных</w:t>
      </w:r>
      <w:r w:rsidRPr="00D26162">
        <w:rPr>
          <w:lang w:val="ru-RU"/>
        </w:rPr>
        <w:t xml:space="preserve"> </w:t>
      </w:r>
      <w:r w:rsidRPr="00D26162">
        <w:rPr>
          <w:rStyle w:val="ezkurwreuab5ozgtqnkl"/>
          <w:lang w:val="ru-RU"/>
        </w:rPr>
        <w:t>покровителей.</w:t>
      </w:r>
      <w:r w:rsidRPr="00D26162">
        <w:rPr>
          <w:lang w:val="ru-RU"/>
        </w:rPr>
        <w:t xml:space="preserve"> </w:t>
      </w:r>
      <w:r w:rsidRPr="00D26162">
        <w:rPr>
          <w:rStyle w:val="ezkurwreuab5ozgtqnkl"/>
          <w:lang w:val="ru-RU"/>
        </w:rPr>
        <w:t>Так</w:t>
      </w:r>
      <w:r w:rsidRPr="00D26162">
        <w:rPr>
          <w:lang w:val="ru-RU"/>
        </w:rPr>
        <w:t xml:space="preserve"> что </w:t>
      </w:r>
      <w:proofErr w:type="spellStart"/>
      <w:r w:rsidRPr="00D26162">
        <w:rPr>
          <w:rStyle w:val="ezkurwreuab5ozgtqnkl"/>
          <w:lang w:val="ru-RU"/>
        </w:rPr>
        <w:t>Гуннлаугур</w:t>
      </w:r>
      <w:proofErr w:type="spellEnd"/>
      <w:r w:rsidRPr="00D26162">
        <w:rPr>
          <w:lang w:val="ru-RU"/>
        </w:rPr>
        <w:t xml:space="preserve"> </w:t>
      </w:r>
      <w:r w:rsidRPr="00D26162">
        <w:rPr>
          <w:rStyle w:val="ezkurwreuab5ozgtqnkl"/>
          <w:lang w:val="ru-RU"/>
        </w:rPr>
        <w:t>сражался</w:t>
      </w:r>
      <w:r w:rsidRPr="00D26162">
        <w:rPr>
          <w:lang w:val="ru-RU"/>
        </w:rPr>
        <w:t xml:space="preserve"> </w:t>
      </w:r>
      <w:r w:rsidRPr="00D26162">
        <w:rPr>
          <w:rStyle w:val="ezkurwreuab5ozgtqnkl"/>
          <w:lang w:val="ru-RU"/>
        </w:rPr>
        <w:t>упорнее,</w:t>
      </w:r>
      <w:r w:rsidRPr="00D26162">
        <w:rPr>
          <w:lang w:val="ru-RU"/>
        </w:rPr>
        <w:t xml:space="preserve"> </w:t>
      </w:r>
      <w:r w:rsidRPr="00D26162">
        <w:rPr>
          <w:rStyle w:val="ezkurwreuab5ozgtqnkl"/>
          <w:lang w:val="ru-RU"/>
        </w:rPr>
        <w:t>чем</w:t>
      </w:r>
      <w:r w:rsidRPr="00D26162">
        <w:rPr>
          <w:lang w:val="ru-RU"/>
        </w:rPr>
        <w:t xml:space="preserve"> </w:t>
      </w:r>
      <w:r w:rsidRPr="00D26162">
        <w:rPr>
          <w:rStyle w:val="ezkurwreuab5ozgtqnkl"/>
          <w:lang w:val="ru-RU"/>
        </w:rPr>
        <w:t>когда</w:t>
      </w:r>
      <w:r w:rsidRPr="00D26162">
        <w:rPr>
          <w:lang w:val="ru-RU"/>
        </w:rPr>
        <w:t>-</w:t>
      </w:r>
      <w:r w:rsidRPr="00D26162">
        <w:rPr>
          <w:rStyle w:val="ezkurwreuab5ozgtqnkl"/>
          <w:lang w:val="ru-RU"/>
        </w:rPr>
        <w:t>либо.</w:t>
      </w:r>
      <w:r w:rsidRPr="00D26162">
        <w:rPr>
          <w:lang w:val="ru-RU"/>
        </w:rPr>
        <w:t xml:space="preserve"> </w:t>
      </w:r>
      <w:r w:rsidRPr="00D26162">
        <w:rPr>
          <w:rStyle w:val="ezkurwreuab5ozgtqnkl"/>
          <w:lang w:val="ru-RU"/>
        </w:rPr>
        <w:t>Его</w:t>
      </w:r>
      <w:r w:rsidRPr="00D26162">
        <w:rPr>
          <w:lang w:val="ru-RU"/>
        </w:rPr>
        <w:t xml:space="preserve"> </w:t>
      </w:r>
      <w:r w:rsidRPr="00D26162">
        <w:rPr>
          <w:rStyle w:val="ezkurwreuab5ozgtqnkl"/>
          <w:lang w:val="ru-RU"/>
        </w:rPr>
        <w:t>удары</w:t>
      </w:r>
      <w:r w:rsidRPr="00D26162">
        <w:rPr>
          <w:lang w:val="ru-RU"/>
        </w:rPr>
        <w:t xml:space="preserve"> </w:t>
      </w:r>
      <w:r w:rsidRPr="00D26162">
        <w:rPr>
          <w:rStyle w:val="ezkurwreuab5ozgtqnkl"/>
          <w:lang w:val="ru-RU"/>
        </w:rPr>
        <w:t>были</w:t>
      </w:r>
      <w:r w:rsidRPr="00D26162">
        <w:rPr>
          <w:lang w:val="ru-RU"/>
        </w:rPr>
        <w:t xml:space="preserve"> </w:t>
      </w:r>
      <w:r w:rsidRPr="00D26162">
        <w:rPr>
          <w:rStyle w:val="ezkurwreuab5ozgtqnkl"/>
          <w:lang w:val="ru-RU"/>
        </w:rPr>
        <w:t>тяжелее,</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наносил</w:t>
      </w:r>
      <w:r w:rsidRPr="00D26162">
        <w:rPr>
          <w:lang w:val="ru-RU"/>
        </w:rPr>
        <w:t xml:space="preserve"> их </w:t>
      </w:r>
      <w:r w:rsidRPr="00D26162">
        <w:rPr>
          <w:rStyle w:val="ezkurwreuab5ozgtqnkl"/>
          <w:lang w:val="ru-RU"/>
        </w:rPr>
        <w:t>с</w:t>
      </w:r>
      <w:r w:rsidRPr="00D26162">
        <w:rPr>
          <w:lang w:val="ru-RU"/>
        </w:rPr>
        <w:t xml:space="preserve"> </w:t>
      </w:r>
      <w:r w:rsidRPr="00D26162">
        <w:rPr>
          <w:rStyle w:val="ezkurwreuab5ozgtqnkl"/>
          <w:lang w:val="ru-RU"/>
        </w:rPr>
        <w:t>б</w:t>
      </w:r>
      <w:r w:rsidRPr="00D26162">
        <w:rPr>
          <w:rStyle w:val="ezkurwreuab5ozgtqnkl"/>
          <w:rFonts w:cs="Times New Roman"/>
          <w:lang w:val="ru-RU"/>
        </w:rPr>
        <w:t>ó</w:t>
      </w:r>
      <w:r w:rsidRPr="00D26162">
        <w:rPr>
          <w:rStyle w:val="ezkurwreuab5ozgtqnkl"/>
          <w:lang w:val="ru-RU"/>
        </w:rPr>
        <w:t>льшей</w:t>
      </w:r>
      <w:r w:rsidRPr="00D26162">
        <w:rPr>
          <w:lang w:val="ru-RU"/>
        </w:rPr>
        <w:t xml:space="preserve"> </w:t>
      </w:r>
      <w:r w:rsidRPr="00D26162">
        <w:rPr>
          <w:rStyle w:val="ezkurwreuab5ozgtqnkl"/>
          <w:lang w:val="ru-RU"/>
        </w:rPr>
        <w:t>яростью,</w:t>
      </w:r>
      <w:r w:rsidRPr="00D26162">
        <w:rPr>
          <w:lang w:val="ru-RU"/>
        </w:rPr>
        <w:t xml:space="preserve"> </w:t>
      </w:r>
      <w:r w:rsidRPr="00D26162">
        <w:rPr>
          <w:rStyle w:val="ezkurwreuab5ozgtqnkl"/>
          <w:lang w:val="ru-RU"/>
        </w:rPr>
        <w:t>его</w:t>
      </w:r>
      <w:r w:rsidRPr="00D26162">
        <w:rPr>
          <w:lang w:val="ru-RU"/>
        </w:rPr>
        <w:t xml:space="preserve"> </w:t>
      </w:r>
      <w:r w:rsidRPr="00D26162">
        <w:rPr>
          <w:rStyle w:val="ezkurwreuab5ozgtqnkl"/>
          <w:lang w:val="ru-RU"/>
        </w:rPr>
        <w:t>решимость</w:t>
      </w:r>
      <w:r w:rsidRPr="00D26162">
        <w:rPr>
          <w:lang w:val="ru-RU"/>
        </w:rPr>
        <w:t xml:space="preserve"> </w:t>
      </w:r>
      <w:r w:rsidRPr="00D26162">
        <w:rPr>
          <w:rStyle w:val="ezkurwreuab5ozgtqnkl"/>
          <w:lang w:val="ru-RU"/>
        </w:rPr>
        <w:t>была</w:t>
      </w:r>
      <w:r w:rsidRPr="00D26162">
        <w:rPr>
          <w:lang w:val="ru-RU"/>
        </w:rPr>
        <w:t xml:space="preserve"> </w:t>
      </w:r>
      <w:r w:rsidRPr="00D26162">
        <w:rPr>
          <w:rStyle w:val="ezkurwreuab5ozgtqnkl"/>
          <w:lang w:val="ru-RU"/>
        </w:rPr>
        <w:t>непоколебимее.</w:t>
      </w:r>
      <w:r w:rsidRPr="00D26162">
        <w:rPr>
          <w:lang w:val="ru-RU"/>
        </w:rPr>
        <w:t xml:space="preserve"> Атакуя</w:t>
      </w:r>
      <w:r w:rsidRPr="00D26162">
        <w:rPr>
          <w:rStyle w:val="ezkurwreuab5ozgtqnkl"/>
          <w:lang w:val="ru-RU"/>
        </w:rPr>
        <w:t>,</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надрывал</w:t>
      </w:r>
      <w:r w:rsidRPr="00D26162">
        <w:rPr>
          <w:lang w:val="ru-RU"/>
        </w:rPr>
        <w:t xml:space="preserve"> </w:t>
      </w:r>
      <w:r w:rsidRPr="00D26162">
        <w:rPr>
          <w:rStyle w:val="ezkurwreuab5ozgtqnkl"/>
          <w:lang w:val="ru-RU"/>
        </w:rPr>
        <w:t>глотку,</w:t>
      </w:r>
      <w:r w:rsidRPr="00D26162">
        <w:rPr>
          <w:lang w:val="ru-RU"/>
        </w:rPr>
        <w:t xml:space="preserve"> изрыгая </w:t>
      </w:r>
      <w:r w:rsidRPr="00D26162">
        <w:rPr>
          <w:rStyle w:val="ezkurwreuab5ozgtqnkl"/>
          <w:lang w:val="ru-RU"/>
        </w:rPr>
        <w:t>проклятия</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воинственные</w:t>
      </w:r>
      <w:r w:rsidRPr="00D26162">
        <w:rPr>
          <w:lang w:val="ru-RU"/>
        </w:rPr>
        <w:t xml:space="preserve"> </w:t>
      </w:r>
      <w:r w:rsidRPr="00D26162">
        <w:rPr>
          <w:rStyle w:val="ezkurwreuab5ozgtqnkl"/>
          <w:lang w:val="ru-RU"/>
        </w:rPr>
        <w:t>ругательства,</w:t>
      </w:r>
      <w:r w:rsidRPr="00D26162">
        <w:rPr>
          <w:lang w:val="ru-RU"/>
        </w:rPr>
        <w:t xml:space="preserve"> и </w:t>
      </w:r>
      <w:r w:rsidRPr="00D26162">
        <w:rPr>
          <w:rStyle w:val="ezkurwreuab5ozgtqnkl"/>
          <w:lang w:val="ru-RU"/>
        </w:rPr>
        <w:t>хрипло</w:t>
      </w:r>
      <w:r w:rsidRPr="00D26162">
        <w:rPr>
          <w:lang w:val="ru-RU"/>
        </w:rPr>
        <w:t xml:space="preserve"> </w:t>
      </w:r>
      <w:r w:rsidRPr="00D26162">
        <w:rPr>
          <w:rStyle w:val="ezkurwreuab5ozgtqnkl"/>
          <w:lang w:val="ru-RU"/>
        </w:rPr>
        <w:t>выкрикивал</w:t>
      </w:r>
      <w:r w:rsidRPr="00D26162">
        <w:rPr>
          <w:lang w:val="ru-RU"/>
        </w:rPr>
        <w:t xml:space="preserve"> </w:t>
      </w:r>
      <w:r w:rsidRPr="00D26162">
        <w:rPr>
          <w:rStyle w:val="ezkurwreuab5ozgtqnkl"/>
          <w:lang w:val="ru-RU"/>
        </w:rPr>
        <w:t>их,</w:t>
      </w:r>
      <w:r w:rsidRPr="00D26162">
        <w:rPr>
          <w:lang w:val="ru-RU"/>
        </w:rPr>
        <w:t xml:space="preserve"> </w:t>
      </w:r>
      <w:r w:rsidRPr="00D26162">
        <w:rPr>
          <w:rStyle w:val="ezkurwreuab5ozgtqnkl"/>
          <w:lang w:val="ru-RU"/>
        </w:rPr>
        <w:t>суля</w:t>
      </w:r>
      <w:r w:rsidRPr="00D26162">
        <w:rPr>
          <w:lang w:val="ru-RU"/>
        </w:rPr>
        <w:t xml:space="preserve"> </w:t>
      </w:r>
      <w:r w:rsidRPr="00D26162">
        <w:rPr>
          <w:rStyle w:val="ezkurwreuab5ozgtqnkl"/>
          <w:lang w:val="ru-RU"/>
        </w:rPr>
        <w:t xml:space="preserve">еретикам такую </w:t>
      </w:r>
      <w:r w:rsidR="00B41F1B">
        <w:rPr>
          <w:rStyle w:val="ezkurwreuab5ozgtqnkl"/>
          <w:lang w:val="ru-RU"/>
        </w:rPr>
        <w:t>участь</w:t>
      </w:r>
      <w:r w:rsidRPr="00D26162">
        <w:rPr>
          <w:lang w:val="ru-RU"/>
        </w:rPr>
        <w:t xml:space="preserve">, </w:t>
      </w:r>
      <w:r w:rsidRPr="00D26162">
        <w:rPr>
          <w:rStyle w:val="ezkurwreuab5ozgtqnkl"/>
          <w:lang w:val="ru-RU"/>
        </w:rPr>
        <w:t>что им гордился</w:t>
      </w:r>
      <w:r w:rsidRPr="00D26162">
        <w:rPr>
          <w:lang w:val="ru-RU"/>
        </w:rPr>
        <w:t xml:space="preserve"> </w:t>
      </w:r>
      <w:r w:rsidR="00B41F1B" w:rsidRPr="00D26162">
        <w:rPr>
          <w:rStyle w:val="ezkurwreuab5ozgtqnkl"/>
          <w:lang w:val="ru-RU"/>
        </w:rPr>
        <w:t>бы</w:t>
      </w:r>
      <w:r w:rsidR="00B41F1B" w:rsidRPr="00D26162">
        <w:rPr>
          <w:lang w:val="ru-RU"/>
        </w:rPr>
        <w:t xml:space="preserve"> </w:t>
      </w:r>
      <w:r w:rsidRPr="00D26162">
        <w:rPr>
          <w:rStyle w:val="ezkurwreuab5ozgtqnkl"/>
          <w:lang w:val="ru-RU"/>
        </w:rPr>
        <w:t>сам</w:t>
      </w:r>
      <w:r w:rsidRPr="00D26162">
        <w:rPr>
          <w:lang w:val="ru-RU"/>
        </w:rPr>
        <w:t xml:space="preserve"> </w:t>
      </w:r>
      <w:r w:rsidRPr="00D26162">
        <w:rPr>
          <w:rStyle w:val="ezkurwreuab5ozgtqnkl"/>
          <w:lang w:val="ru-RU"/>
        </w:rPr>
        <w:t>Ульрик.</w:t>
      </w:r>
      <w:r w:rsidRPr="00D26162">
        <w:rPr>
          <w:lang w:val="ru-RU"/>
        </w:rPr>
        <w:t xml:space="preserve"> </w:t>
      </w:r>
    </w:p>
    <w:p w14:paraId="1AA19BC3" w14:textId="77777777" w:rsidR="00FF5A40" w:rsidRPr="00D26162" w:rsidRDefault="00FF5A40" w:rsidP="00FF5A40">
      <w:pPr>
        <w:rPr>
          <w:lang w:val="ru-RU"/>
        </w:rPr>
      </w:pPr>
      <w:r w:rsidRPr="00D26162">
        <w:rPr>
          <w:rStyle w:val="ezkurwreuab5ozgtqnkl"/>
          <w:lang w:val="ru-RU"/>
        </w:rPr>
        <w:t>Вначале</w:t>
      </w:r>
      <w:r w:rsidRPr="00D26162">
        <w:rPr>
          <w:lang w:val="ru-RU"/>
        </w:rPr>
        <w:t xml:space="preserve"> </w:t>
      </w:r>
      <w:proofErr w:type="spellStart"/>
      <w:r w:rsidRPr="00D26162">
        <w:rPr>
          <w:rStyle w:val="ezkurwreuab5ozgtqnkl"/>
          <w:lang w:val="ru-RU"/>
        </w:rPr>
        <w:t>Гуннлаугур</w:t>
      </w:r>
      <w:proofErr w:type="spellEnd"/>
      <w:r w:rsidRPr="00D26162">
        <w:rPr>
          <w:lang w:val="ru-RU"/>
        </w:rPr>
        <w:t xml:space="preserve"> </w:t>
      </w:r>
      <w:r w:rsidRPr="00D26162">
        <w:rPr>
          <w:rStyle w:val="ezkurwreuab5ozgtqnkl"/>
          <w:lang w:val="ru-RU"/>
        </w:rPr>
        <w:t>делал</w:t>
      </w:r>
      <w:r w:rsidRPr="00D26162">
        <w:rPr>
          <w:lang w:val="ru-RU"/>
        </w:rPr>
        <w:t xml:space="preserve"> </w:t>
      </w:r>
      <w:r w:rsidRPr="00D26162">
        <w:rPr>
          <w:rStyle w:val="ezkurwreuab5ozgtqnkl"/>
          <w:lang w:val="ru-RU"/>
        </w:rPr>
        <w:t>это</w:t>
      </w:r>
      <w:r w:rsidRPr="00D26162">
        <w:rPr>
          <w:lang w:val="ru-RU"/>
        </w:rPr>
        <w:t xml:space="preserve">, </w:t>
      </w:r>
      <w:r w:rsidRPr="00D26162">
        <w:rPr>
          <w:rStyle w:val="ezkurwreuab5ozgtqnkl"/>
          <w:lang w:val="ru-RU"/>
        </w:rPr>
        <w:t>чтобы</w:t>
      </w:r>
      <w:r w:rsidRPr="00D26162">
        <w:rPr>
          <w:lang w:val="ru-RU"/>
        </w:rPr>
        <w:t xml:space="preserve"> </w:t>
      </w:r>
      <w:r w:rsidRPr="00D26162">
        <w:rPr>
          <w:rStyle w:val="ezkurwreuab5ozgtqnkl"/>
          <w:lang w:val="ru-RU"/>
        </w:rPr>
        <w:t>взбодриться,</w:t>
      </w:r>
      <w:r w:rsidRPr="00D26162">
        <w:rPr>
          <w:lang w:val="ru-RU"/>
        </w:rPr>
        <w:t xml:space="preserve"> </w:t>
      </w:r>
      <w:r w:rsidRPr="00D26162">
        <w:rPr>
          <w:rStyle w:val="ezkurwreuab5ozgtqnkl"/>
          <w:lang w:val="ru-RU"/>
        </w:rPr>
        <w:t>придать себе</w:t>
      </w:r>
      <w:r w:rsidRPr="00D26162">
        <w:rPr>
          <w:lang w:val="ru-RU"/>
        </w:rPr>
        <w:t xml:space="preserve"> сил, пробудить </w:t>
      </w:r>
      <w:r w:rsidRPr="00D26162">
        <w:rPr>
          <w:rStyle w:val="ezkurwreuab5ozgtqnkl"/>
          <w:lang w:val="ru-RU"/>
        </w:rPr>
        <w:t>первобытную</w:t>
      </w:r>
      <w:r w:rsidRPr="00D26162">
        <w:rPr>
          <w:lang w:val="ru-RU"/>
        </w:rPr>
        <w:t xml:space="preserve"> </w:t>
      </w:r>
      <w:r w:rsidRPr="00D26162">
        <w:rPr>
          <w:rStyle w:val="ezkurwreuab5ozgtqnkl"/>
          <w:lang w:val="ru-RU"/>
        </w:rPr>
        <w:t>боевую</w:t>
      </w:r>
      <w:r w:rsidRPr="00D26162">
        <w:rPr>
          <w:lang w:val="ru-RU"/>
        </w:rPr>
        <w:t xml:space="preserve"> </w:t>
      </w:r>
      <w:r w:rsidRPr="00D26162">
        <w:rPr>
          <w:rStyle w:val="ezkurwreuab5ozgtqnkl"/>
          <w:lang w:val="ru-RU"/>
        </w:rPr>
        <w:t>ярость</w:t>
      </w:r>
      <w:r w:rsidRPr="00D26162">
        <w:rPr>
          <w:lang w:val="ru-RU"/>
        </w:rPr>
        <w:t xml:space="preserve">, присущую </w:t>
      </w:r>
      <w:r w:rsidRPr="00D26162">
        <w:rPr>
          <w:rStyle w:val="ezkurwreuab5ozgtqnkl"/>
          <w:lang w:val="ru-RU"/>
        </w:rPr>
        <w:t>всем</w:t>
      </w:r>
      <w:r w:rsidRPr="00D26162">
        <w:rPr>
          <w:lang w:val="ru-RU"/>
        </w:rPr>
        <w:t xml:space="preserve"> </w:t>
      </w:r>
      <w:r w:rsidRPr="00D26162">
        <w:rPr>
          <w:rStyle w:val="ezkurwreuab5ozgtqnkl"/>
          <w:lang w:val="ru-RU"/>
        </w:rPr>
        <w:t>сынам</w:t>
      </w:r>
      <w:r w:rsidRPr="00D26162">
        <w:rPr>
          <w:lang w:val="ru-RU"/>
        </w:rPr>
        <w:t xml:space="preserve"> </w:t>
      </w:r>
      <w:proofErr w:type="spellStart"/>
      <w:r w:rsidRPr="00D26162">
        <w:rPr>
          <w:rStyle w:val="ezkurwreuab5ozgtqnkl"/>
          <w:lang w:val="ru-RU"/>
        </w:rPr>
        <w:t>Фенриса</w:t>
      </w:r>
      <w:proofErr w:type="spellEnd"/>
      <w:r w:rsidRPr="00D26162">
        <w:rPr>
          <w:rStyle w:val="ezkurwreuab5ozgtqnkl"/>
          <w:lang w:val="ru-RU"/>
        </w:rPr>
        <w:t>.</w:t>
      </w:r>
      <w:r w:rsidRPr="00D26162">
        <w:rPr>
          <w:lang w:val="ru-RU"/>
        </w:rPr>
        <w:t xml:space="preserve"> В </w:t>
      </w:r>
      <w:r w:rsidRPr="00D26162">
        <w:rPr>
          <w:rStyle w:val="ezkurwreuab5ozgtqnkl"/>
          <w:lang w:val="ru-RU"/>
        </w:rPr>
        <w:t>боевых</w:t>
      </w:r>
      <w:r w:rsidRPr="00D26162">
        <w:rPr>
          <w:lang w:val="ru-RU"/>
        </w:rPr>
        <w:t xml:space="preserve"> </w:t>
      </w:r>
      <w:r w:rsidRPr="00D26162">
        <w:rPr>
          <w:rStyle w:val="ezkurwreuab5ozgtqnkl"/>
          <w:lang w:val="ru-RU"/>
        </w:rPr>
        <w:t>кличах</w:t>
      </w:r>
      <w:r w:rsidRPr="00D26162">
        <w:rPr>
          <w:lang w:val="ru-RU"/>
        </w:rPr>
        <w:t xml:space="preserve"> </w:t>
      </w:r>
      <w:r w:rsidRPr="00D26162">
        <w:rPr>
          <w:rStyle w:val="ezkurwreuab5ozgtqnkl"/>
          <w:lang w:val="ru-RU"/>
        </w:rPr>
        <w:t>заключалась</w:t>
      </w:r>
      <w:r w:rsidRPr="00D26162">
        <w:rPr>
          <w:lang w:val="ru-RU"/>
        </w:rPr>
        <w:t xml:space="preserve"> </w:t>
      </w:r>
      <w:r w:rsidRPr="00D26162">
        <w:rPr>
          <w:rStyle w:val="ezkurwreuab5ozgtqnkl"/>
          <w:lang w:val="ru-RU"/>
        </w:rPr>
        <w:t>сила,</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они</w:t>
      </w:r>
      <w:r w:rsidRPr="00D26162">
        <w:rPr>
          <w:lang w:val="ru-RU"/>
        </w:rPr>
        <w:t xml:space="preserve"> </w:t>
      </w:r>
      <w:r w:rsidRPr="00D26162">
        <w:rPr>
          <w:rStyle w:val="ezkurwreuab5ozgtqnkl"/>
          <w:lang w:val="ru-RU"/>
        </w:rPr>
        <w:t>действовали</w:t>
      </w:r>
      <w:r w:rsidRPr="00D26162">
        <w:rPr>
          <w:lang w:val="ru-RU"/>
        </w:rPr>
        <w:t xml:space="preserve"> </w:t>
      </w:r>
      <w:r w:rsidRPr="00D26162">
        <w:rPr>
          <w:rStyle w:val="ezkurwreuab5ozgtqnkl"/>
          <w:lang w:val="ru-RU"/>
        </w:rPr>
        <w:t>еще тогда</w:t>
      </w:r>
      <w:r w:rsidRPr="00D26162">
        <w:rPr>
          <w:lang w:val="ru-RU"/>
        </w:rPr>
        <w:t xml:space="preserve">, </w:t>
      </w:r>
      <w:r w:rsidRPr="00D26162">
        <w:rPr>
          <w:rStyle w:val="ezkurwreuab5ozgtqnkl"/>
          <w:lang w:val="ru-RU"/>
        </w:rPr>
        <w:t>когда</w:t>
      </w:r>
      <w:r w:rsidRPr="00D26162">
        <w:rPr>
          <w:lang w:val="ru-RU"/>
        </w:rPr>
        <w:t xml:space="preserve"> </w:t>
      </w:r>
      <w:r w:rsidRPr="00D26162">
        <w:rPr>
          <w:rStyle w:val="ezkurwreuab5ozgtqnkl"/>
          <w:lang w:val="ru-RU"/>
        </w:rPr>
        <w:t>племена</w:t>
      </w:r>
      <w:r w:rsidRPr="00D26162">
        <w:rPr>
          <w:lang w:val="ru-RU"/>
        </w:rPr>
        <w:t xml:space="preserve"> </w:t>
      </w:r>
      <w:r w:rsidRPr="00D26162">
        <w:rPr>
          <w:rStyle w:val="ezkurwreuab5ozgtqnkl"/>
          <w:lang w:val="ru-RU"/>
        </w:rPr>
        <w:t>сражались</w:t>
      </w:r>
      <w:r w:rsidRPr="00D26162">
        <w:rPr>
          <w:lang w:val="ru-RU"/>
        </w:rPr>
        <w:t xml:space="preserve"> друг </w:t>
      </w:r>
      <w:r w:rsidRPr="00D26162">
        <w:rPr>
          <w:rStyle w:val="ezkurwreuab5ozgtqnkl"/>
          <w:lang w:val="ru-RU"/>
        </w:rPr>
        <w:t>с</w:t>
      </w:r>
      <w:r w:rsidRPr="00D26162">
        <w:rPr>
          <w:lang w:val="ru-RU"/>
        </w:rPr>
        <w:t xml:space="preserve"> </w:t>
      </w:r>
      <w:r w:rsidRPr="00D26162">
        <w:rPr>
          <w:rStyle w:val="ezkurwreuab5ozgtqnkl"/>
          <w:lang w:val="ru-RU"/>
        </w:rPr>
        <w:t>другом</w:t>
      </w:r>
      <w:r w:rsidRPr="00D26162">
        <w:rPr>
          <w:lang w:val="ru-RU"/>
        </w:rPr>
        <w:t xml:space="preserve"> </w:t>
      </w:r>
      <w:r w:rsidRPr="00D26162">
        <w:rPr>
          <w:rStyle w:val="ezkurwreuab5ozgtqnkl"/>
          <w:lang w:val="ru-RU"/>
        </w:rPr>
        <w:t>на</w:t>
      </w:r>
      <w:r w:rsidRPr="00D26162">
        <w:rPr>
          <w:lang w:val="ru-RU"/>
        </w:rPr>
        <w:t xml:space="preserve"> </w:t>
      </w:r>
      <w:r w:rsidRPr="00D26162">
        <w:rPr>
          <w:rStyle w:val="ezkurwreuab5ozgtqnkl"/>
          <w:lang w:val="ru-RU"/>
        </w:rPr>
        <w:t>вздымающихся</w:t>
      </w:r>
      <w:r w:rsidRPr="00D26162">
        <w:rPr>
          <w:lang w:val="ru-RU"/>
        </w:rPr>
        <w:t xml:space="preserve"> </w:t>
      </w:r>
      <w:r w:rsidRPr="00D26162">
        <w:rPr>
          <w:rStyle w:val="ezkurwreuab5ozgtqnkl"/>
          <w:lang w:val="ru-RU"/>
        </w:rPr>
        <w:t>льдинах.</w:t>
      </w:r>
      <w:r w:rsidRPr="00D26162">
        <w:rPr>
          <w:lang w:val="ru-RU"/>
        </w:rPr>
        <w:t xml:space="preserve"> </w:t>
      </w:r>
      <w:r w:rsidRPr="00D26162">
        <w:rPr>
          <w:rStyle w:val="ezkurwreuab5ozgtqnkl"/>
          <w:lang w:val="ru-RU"/>
        </w:rPr>
        <w:t>После</w:t>
      </w:r>
      <w:r w:rsidRPr="00D26162">
        <w:rPr>
          <w:lang w:val="ru-RU"/>
        </w:rPr>
        <w:t xml:space="preserve"> того, как </w:t>
      </w:r>
      <w:r w:rsidRPr="00D26162">
        <w:rPr>
          <w:rStyle w:val="ezkurwreuab5ozgtqnkl"/>
          <w:lang w:val="ru-RU"/>
        </w:rPr>
        <w:t>пришел</w:t>
      </w:r>
      <w:r w:rsidRPr="00D26162">
        <w:rPr>
          <w:lang w:val="ru-RU"/>
        </w:rPr>
        <w:t xml:space="preserve"> </w:t>
      </w:r>
      <w:proofErr w:type="spellStart"/>
      <w:r w:rsidRPr="00D26162">
        <w:rPr>
          <w:rStyle w:val="ezkurwreuab5ozgtqnkl"/>
          <w:lang w:val="ru-RU"/>
        </w:rPr>
        <w:t>Всеотец</w:t>
      </w:r>
      <w:proofErr w:type="spellEnd"/>
      <w:r w:rsidRPr="00D26162">
        <w:rPr>
          <w:rStyle w:val="ezkurwreuab5ozgtqnkl"/>
          <w:lang w:val="ru-RU"/>
        </w:rPr>
        <w:t>,</w:t>
      </w:r>
      <w:r w:rsidRPr="00D26162">
        <w:rPr>
          <w:lang w:val="ru-RU"/>
        </w:rPr>
        <w:t xml:space="preserve"> </w:t>
      </w:r>
      <w:r w:rsidRPr="00D26162">
        <w:rPr>
          <w:rStyle w:val="ezkurwreuab5ozgtqnkl"/>
          <w:lang w:val="ru-RU"/>
        </w:rPr>
        <w:t>и</w:t>
      </w:r>
      <w:r w:rsidRPr="00D26162">
        <w:rPr>
          <w:lang w:val="ru-RU"/>
        </w:rPr>
        <w:t xml:space="preserve"> боевые </w:t>
      </w:r>
      <w:r w:rsidRPr="00D26162">
        <w:rPr>
          <w:rStyle w:val="ezkurwreuab5ozgtqnkl"/>
          <w:lang w:val="ru-RU"/>
        </w:rPr>
        <w:t>корабли, выстроенные на застывшей лаве,</w:t>
      </w:r>
      <w:r w:rsidRPr="00D26162">
        <w:rPr>
          <w:lang w:val="ru-RU"/>
        </w:rPr>
        <w:t xml:space="preserve"> сменились </w:t>
      </w:r>
      <w:r w:rsidRPr="00D26162">
        <w:rPr>
          <w:rStyle w:val="ezkurwreuab5ozgtqnkl"/>
          <w:lang w:val="ru-RU"/>
        </w:rPr>
        <w:t>гигантскими</w:t>
      </w:r>
      <w:r w:rsidRPr="00D26162">
        <w:rPr>
          <w:lang w:val="ru-RU"/>
        </w:rPr>
        <w:t xml:space="preserve"> </w:t>
      </w:r>
      <w:r w:rsidRPr="00D26162">
        <w:rPr>
          <w:rStyle w:val="ezkurwreuab5ozgtqnkl"/>
          <w:lang w:val="ru-RU"/>
        </w:rPr>
        <w:t>космическими</w:t>
      </w:r>
      <w:r w:rsidRPr="00D26162">
        <w:rPr>
          <w:lang w:val="ru-RU"/>
        </w:rPr>
        <w:t xml:space="preserve"> судами</w:t>
      </w:r>
      <w:r w:rsidRPr="00D26162">
        <w:rPr>
          <w:rStyle w:val="ezkurwreuab5ozgtqnkl"/>
          <w:lang w:val="ru-RU"/>
        </w:rPr>
        <w:t>,</w:t>
      </w:r>
      <w:r w:rsidRPr="00D26162">
        <w:rPr>
          <w:lang w:val="ru-RU"/>
        </w:rPr>
        <w:t xml:space="preserve"> </w:t>
      </w:r>
      <w:r w:rsidRPr="00D26162">
        <w:rPr>
          <w:rStyle w:val="ezkurwreuab5ozgtqnkl"/>
          <w:lang w:val="ru-RU"/>
        </w:rPr>
        <w:t xml:space="preserve">сыны </w:t>
      </w:r>
      <w:proofErr w:type="spellStart"/>
      <w:r w:rsidRPr="00D26162">
        <w:rPr>
          <w:rStyle w:val="ezkurwreuab5ozgtqnkl"/>
          <w:lang w:val="ru-RU"/>
        </w:rPr>
        <w:t>Фенриса</w:t>
      </w:r>
      <w:proofErr w:type="spellEnd"/>
      <w:r w:rsidRPr="00D26162">
        <w:rPr>
          <w:lang w:val="ru-RU"/>
        </w:rPr>
        <w:t xml:space="preserve"> </w:t>
      </w:r>
      <w:r w:rsidRPr="00D26162">
        <w:rPr>
          <w:rStyle w:val="ezkurwreuab5ozgtqnkl"/>
          <w:lang w:val="ru-RU"/>
        </w:rPr>
        <w:t>обнаружили</w:t>
      </w:r>
      <w:r w:rsidRPr="00D26162">
        <w:rPr>
          <w:lang w:val="ru-RU"/>
        </w:rPr>
        <w:t xml:space="preserve">, что </w:t>
      </w:r>
      <w:r w:rsidRPr="00D26162">
        <w:rPr>
          <w:rStyle w:val="ezkurwreuab5ozgtqnkl"/>
          <w:lang w:val="ru-RU"/>
        </w:rPr>
        <w:t>те</w:t>
      </w:r>
      <w:r w:rsidRPr="00D26162">
        <w:rPr>
          <w:lang w:val="ru-RU"/>
        </w:rPr>
        <w:t xml:space="preserve"> </w:t>
      </w:r>
      <w:r w:rsidRPr="00D26162">
        <w:rPr>
          <w:rStyle w:val="ezkurwreuab5ozgtqnkl"/>
          <w:lang w:val="ru-RU"/>
        </w:rPr>
        <w:t>же</w:t>
      </w:r>
      <w:r w:rsidRPr="00D26162">
        <w:rPr>
          <w:lang w:val="ru-RU"/>
        </w:rPr>
        <w:t xml:space="preserve"> самые </w:t>
      </w:r>
      <w:r w:rsidRPr="00D26162">
        <w:rPr>
          <w:rStyle w:val="ezkurwreuab5ozgtqnkl"/>
          <w:lang w:val="ru-RU"/>
        </w:rPr>
        <w:t>слова</w:t>
      </w:r>
      <w:r w:rsidRPr="00D26162">
        <w:rPr>
          <w:lang w:val="ru-RU"/>
        </w:rPr>
        <w:t xml:space="preserve"> по-прежнему отзываются в душе</w:t>
      </w:r>
      <w:r w:rsidRPr="00D26162">
        <w:rPr>
          <w:rStyle w:val="ezkurwreuab5ozgtqnkl"/>
          <w:lang w:val="ru-RU"/>
        </w:rPr>
        <w:t>,</w:t>
      </w:r>
      <w:r w:rsidRPr="00D26162">
        <w:rPr>
          <w:lang w:val="ru-RU"/>
        </w:rPr>
        <w:t xml:space="preserve"> на них все </w:t>
      </w:r>
      <w:r w:rsidRPr="00D26162">
        <w:rPr>
          <w:rStyle w:val="ezkurwreuab5ozgtqnkl"/>
          <w:lang w:val="ru-RU"/>
        </w:rPr>
        <w:t>еще</w:t>
      </w:r>
      <w:r w:rsidRPr="00D26162">
        <w:rPr>
          <w:lang w:val="ru-RU"/>
        </w:rPr>
        <w:t xml:space="preserve"> </w:t>
      </w:r>
      <w:r w:rsidRPr="00D26162">
        <w:rPr>
          <w:rStyle w:val="ezkurwreuab5ozgtqnkl"/>
          <w:lang w:val="ru-RU"/>
        </w:rPr>
        <w:t>отвечают.</w:t>
      </w:r>
      <w:r w:rsidRPr="00D26162">
        <w:rPr>
          <w:lang w:val="ru-RU"/>
        </w:rPr>
        <w:t xml:space="preserve"> </w:t>
      </w:r>
      <w:r w:rsidRPr="00D26162">
        <w:rPr>
          <w:rStyle w:val="ezkurwreuab5ozgtqnkl"/>
          <w:lang w:val="ru-RU"/>
        </w:rPr>
        <w:t>На</w:t>
      </w:r>
      <w:r w:rsidRPr="00D26162">
        <w:rPr>
          <w:lang w:val="ru-RU"/>
        </w:rPr>
        <w:t xml:space="preserve"> </w:t>
      </w:r>
      <w:r w:rsidRPr="00D26162">
        <w:rPr>
          <w:rStyle w:val="ezkurwreuab5ozgtqnkl"/>
          <w:lang w:val="ru-RU"/>
        </w:rPr>
        <w:t>тысячи</w:t>
      </w:r>
      <w:r w:rsidRPr="00D26162">
        <w:rPr>
          <w:lang w:val="ru-RU"/>
        </w:rPr>
        <w:t xml:space="preserve"> </w:t>
      </w:r>
      <w:r w:rsidRPr="00D26162">
        <w:rPr>
          <w:rStyle w:val="ezkurwreuab5ozgtqnkl"/>
          <w:lang w:val="ru-RU"/>
        </w:rPr>
        <w:t>новых</w:t>
      </w:r>
      <w:r w:rsidRPr="00D26162">
        <w:rPr>
          <w:lang w:val="ru-RU"/>
        </w:rPr>
        <w:t xml:space="preserve"> полей </w:t>
      </w:r>
      <w:r w:rsidRPr="00D26162">
        <w:rPr>
          <w:rStyle w:val="ezkurwreuab5ozgtqnkl"/>
          <w:lang w:val="ru-RU"/>
        </w:rPr>
        <w:t>битвы</w:t>
      </w:r>
      <w:r w:rsidRPr="00D26162">
        <w:rPr>
          <w:lang w:val="ru-RU"/>
        </w:rPr>
        <w:t xml:space="preserve"> </w:t>
      </w:r>
      <w:r w:rsidRPr="00D26162">
        <w:rPr>
          <w:rStyle w:val="ezkurwreuab5ozgtqnkl"/>
          <w:lang w:val="ru-RU"/>
        </w:rPr>
        <w:t>были</w:t>
      </w:r>
      <w:r w:rsidRPr="00D26162">
        <w:rPr>
          <w:lang w:val="ru-RU"/>
        </w:rPr>
        <w:t xml:space="preserve"> </w:t>
      </w:r>
      <w:r w:rsidRPr="00D26162">
        <w:rPr>
          <w:rStyle w:val="ezkurwreuab5ozgtqnkl"/>
          <w:lang w:val="ru-RU"/>
        </w:rPr>
        <w:t>призваны</w:t>
      </w:r>
      <w:r w:rsidRPr="00D26162">
        <w:rPr>
          <w:lang w:val="ru-RU"/>
        </w:rPr>
        <w:t xml:space="preserve"> </w:t>
      </w:r>
      <w:r w:rsidRPr="00D26162">
        <w:rPr>
          <w:rStyle w:val="ezkurwreuab5ozgtqnkl"/>
          <w:lang w:val="ru-RU"/>
        </w:rPr>
        <w:t>древние</w:t>
      </w:r>
      <w:r w:rsidRPr="00D26162">
        <w:rPr>
          <w:lang w:val="ru-RU"/>
        </w:rPr>
        <w:t xml:space="preserve"> </w:t>
      </w:r>
      <w:r w:rsidRPr="00D26162">
        <w:rPr>
          <w:rStyle w:val="ezkurwreuab5ozgtqnkl"/>
          <w:lang w:val="ru-RU"/>
        </w:rPr>
        <w:t>чары,</w:t>
      </w:r>
      <w:r w:rsidRPr="00D26162">
        <w:rPr>
          <w:lang w:val="ru-RU"/>
        </w:rPr>
        <w:t xml:space="preserve"> </w:t>
      </w:r>
      <w:r w:rsidRPr="00D26162">
        <w:rPr>
          <w:rStyle w:val="ezkurwreuab5ozgtqnkl"/>
          <w:lang w:val="ru-RU"/>
        </w:rPr>
        <w:t>придающие</w:t>
      </w:r>
      <w:r w:rsidRPr="00D26162">
        <w:rPr>
          <w:lang w:val="ru-RU"/>
        </w:rPr>
        <w:t xml:space="preserve"> силу </w:t>
      </w:r>
      <w:r w:rsidRPr="00D26162">
        <w:rPr>
          <w:rStyle w:val="ezkurwreuab5ozgtqnkl"/>
          <w:lang w:val="ru-RU"/>
        </w:rPr>
        <w:t>удару</w:t>
      </w:r>
      <w:r w:rsidRPr="00D26162">
        <w:rPr>
          <w:lang w:val="ru-RU"/>
        </w:rPr>
        <w:t xml:space="preserve"> </w:t>
      </w:r>
      <w:r w:rsidRPr="00D26162">
        <w:rPr>
          <w:rStyle w:val="ezkurwreuab5ozgtqnkl"/>
          <w:lang w:val="ru-RU"/>
        </w:rPr>
        <w:t>топором</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точность</w:t>
      </w:r>
      <w:r w:rsidRPr="00D26162">
        <w:rPr>
          <w:lang w:val="ru-RU"/>
        </w:rPr>
        <w:t xml:space="preserve"> </w:t>
      </w:r>
      <w:r w:rsidRPr="00D26162">
        <w:rPr>
          <w:rStyle w:val="ezkurwreuab5ozgtqnkl"/>
          <w:lang w:val="ru-RU"/>
        </w:rPr>
        <w:t>удару</w:t>
      </w:r>
      <w:r w:rsidRPr="00D26162">
        <w:rPr>
          <w:lang w:val="ru-RU"/>
        </w:rPr>
        <w:t xml:space="preserve"> </w:t>
      </w:r>
      <w:r w:rsidRPr="00D26162">
        <w:rPr>
          <w:rStyle w:val="ezkurwreuab5ozgtqnkl"/>
          <w:lang w:val="ru-RU"/>
        </w:rPr>
        <w:t>мечом.</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глубоких</w:t>
      </w:r>
      <w:r w:rsidRPr="00D26162">
        <w:rPr>
          <w:lang w:val="ru-RU"/>
        </w:rPr>
        <w:t xml:space="preserve"> </w:t>
      </w:r>
      <w:r w:rsidRPr="00D26162">
        <w:rPr>
          <w:rStyle w:val="ezkurwreuab5ozgtqnkl"/>
          <w:lang w:val="ru-RU"/>
        </w:rPr>
        <w:t>туннелях</w:t>
      </w:r>
      <w:r w:rsidRPr="00D26162">
        <w:rPr>
          <w:lang w:val="ru-RU"/>
        </w:rPr>
        <w:t xml:space="preserve"> </w:t>
      </w:r>
      <w:r w:rsidRPr="00D26162">
        <w:rPr>
          <w:rStyle w:val="ezkurwreuab5ozgtqnkl"/>
          <w:lang w:val="ru-RU"/>
        </w:rPr>
        <w:t>его</w:t>
      </w:r>
      <w:r w:rsidRPr="00D26162">
        <w:rPr>
          <w:lang w:val="ru-RU"/>
        </w:rPr>
        <w:t xml:space="preserve"> </w:t>
      </w:r>
      <w:r w:rsidRPr="00D26162">
        <w:rPr>
          <w:rStyle w:val="ezkurwreuab5ozgtqnkl"/>
          <w:lang w:val="ru-RU"/>
        </w:rPr>
        <w:t>голос</w:t>
      </w:r>
      <w:r w:rsidRPr="00D26162">
        <w:rPr>
          <w:lang w:val="ru-RU"/>
        </w:rPr>
        <w:t xml:space="preserve"> гремел только громче</w:t>
      </w:r>
      <w:r w:rsidRPr="00D26162">
        <w:rPr>
          <w:rStyle w:val="ezkurwreuab5ozgtqnkl"/>
          <w:lang w:val="ru-RU"/>
        </w:rPr>
        <w:t>,</w:t>
      </w:r>
      <w:r w:rsidRPr="00D26162">
        <w:rPr>
          <w:lang w:val="ru-RU"/>
        </w:rPr>
        <w:t xml:space="preserve"> отражаясь </w:t>
      </w:r>
      <w:r w:rsidRPr="00D26162">
        <w:rPr>
          <w:rStyle w:val="ezkurwreuab5ozgtqnkl"/>
          <w:lang w:val="ru-RU"/>
        </w:rPr>
        <w:t>эхом</w:t>
      </w:r>
      <w:r w:rsidRPr="00D26162">
        <w:rPr>
          <w:lang w:val="ru-RU"/>
        </w:rPr>
        <w:t xml:space="preserve"> </w:t>
      </w:r>
      <w:r w:rsidRPr="00D26162">
        <w:rPr>
          <w:rStyle w:val="ezkurwreuab5ozgtqnkl"/>
          <w:lang w:val="ru-RU"/>
        </w:rPr>
        <w:t>от</w:t>
      </w:r>
      <w:r w:rsidRPr="00D26162">
        <w:rPr>
          <w:lang w:val="ru-RU"/>
        </w:rPr>
        <w:t xml:space="preserve"> </w:t>
      </w:r>
      <w:r w:rsidRPr="00D26162">
        <w:rPr>
          <w:rStyle w:val="ezkurwreuab5ozgtqnkl"/>
          <w:lang w:val="ru-RU"/>
        </w:rPr>
        <w:t>стен</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крыш</w:t>
      </w:r>
      <w:r w:rsidRPr="00D26162">
        <w:rPr>
          <w:lang w:val="ru-RU"/>
        </w:rPr>
        <w:t xml:space="preserve"> </w:t>
      </w:r>
      <w:r w:rsidRPr="00D26162">
        <w:rPr>
          <w:rStyle w:val="ezkurwreuab5ozgtqnkl"/>
          <w:lang w:val="ru-RU"/>
        </w:rPr>
        <w:t>и</w:t>
      </w:r>
      <w:r w:rsidRPr="00D26162">
        <w:rPr>
          <w:lang w:val="ru-RU"/>
        </w:rPr>
        <w:t xml:space="preserve"> набирая крепости</w:t>
      </w:r>
      <w:r w:rsidRPr="00D26162">
        <w:rPr>
          <w:rStyle w:val="ezkurwreuab5ozgtqnkl"/>
          <w:lang w:val="ru-RU"/>
        </w:rPr>
        <w:t>.</w:t>
      </w:r>
      <w:r w:rsidRPr="00D26162">
        <w:rPr>
          <w:lang w:val="ru-RU"/>
        </w:rPr>
        <w:t xml:space="preserve"> </w:t>
      </w:r>
      <w:r w:rsidRPr="00D26162">
        <w:rPr>
          <w:rStyle w:val="ezkurwreuab5ozgtqnkl"/>
          <w:lang w:val="ru-RU"/>
        </w:rPr>
        <w:t>Навершие</w:t>
      </w:r>
      <w:r w:rsidRPr="00D26162">
        <w:rPr>
          <w:lang w:val="ru-RU"/>
        </w:rPr>
        <w:t xml:space="preserve"> </w:t>
      </w:r>
      <w:proofErr w:type="spellStart"/>
      <w:r w:rsidRPr="00D26162">
        <w:rPr>
          <w:lang w:val="ru-RU"/>
        </w:rPr>
        <w:t>Скулбротъйора</w:t>
      </w:r>
      <w:proofErr w:type="spellEnd"/>
      <w:r w:rsidRPr="00D26162">
        <w:rPr>
          <w:lang w:val="ru-RU"/>
        </w:rPr>
        <w:t xml:space="preserve"> </w:t>
      </w:r>
      <w:r w:rsidRPr="00D26162">
        <w:rPr>
          <w:rStyle w:val="ezkurwreuab5ozgtqnkl"/>
          <w:lang w:val="ru-RU"/>
        </w:rPr>
        <w:t>вращалось,</w:t>
      </w:r>
      <w:r w:rsidRPr="00D26162">
        <w:rPr>
          <w:lang w:val="ru-RU"/>
        </w:rPr>
        <w:t xml:space="preserve"> </w:t>
      </w:r>
      <w:r w:rsidRPr="00D26162">
        <w:rPr>
          <w:rStyle w:val="ezkurwreuab5ozgtqnkl"/>
          <w:lang w:val="ru-RU"/>
        </w:rPr>
        <w:t>налитое</w:t>
      </w:r>
      <w:r w:rsidRPr="00D26162">
        <w:rPr>
          <w:lang w:val="ru-RU"/>
        </w:rPr>
        <w:t xml:space="preserve"> </w:t>
      </w:r>
      <w:r w:rsidRPr="00D26162">
        <w:rPr>
          <w:rStyle w:val="ezkurwreuab5ozgtqnkl"/>
          <w:lang w:val="ru-RU"/>
        </w:rPr>
        <w:t>кровью,</w:t>
      </w:r>
      <w:r w:rsidRPr="00D26162">
        <w:rPr>
          <w:lang w:val="ru-RU"/>
        </w:rPr>
        <w:t xml:space="preserve"> </w:t>
      </w:r>
      <w:r w:rsidRPr="00D26162">
        <w:rPr>
          <w:rStyle w:val="ezkurwreuab5ozgtqnkl"/>
          <w:lang w:val="ru-RU"/>
        </w:rPr>
        <w:t>в</w:t>
      </w:r>
      <w:r w:rsidRPr="00D26162">
        <w:rPr>
          <w:lang w:val="ru-RU"/>
        </w:rPr>
        <w:t xml:space="preserve"> такт </w:t>
      </w:r>
      <w:r w:rsidRPr="00D26162">
        <w:rPr>
          <w:rStyle w:val="ezkurwreuab5ozgtqnkl"/>
          <w:lang w:val="ru-RU"/>
        </w:rPr>
        <w:t>барабанному</w:t>
      </w:r>
      <w:r w:rsidRPr="00D26162">
        <w:rPr>
          <w:lang w:val="ru-RU"/>
        </w:rPr>
        <w:t xml:space="preserve"> ритму </w:t>
      </w:r>
      <w:r w:rsidRPr="00D26162">
        <w:rPr>
          <w:rStyle w:val="ezkurwreuab5ozgtqnkl"/>
          <w:lang w:val="ru-RU"/>
        </w:rPr>
        <w:t>его</w:t>
      </w:r>
      <w:r w:rsidRPr="00D26162">
        <w:rPr>
          <w:lang w:val="ru-RU"/>
        </w:rPr>
        <w:t xml:space="preserve"> </w:t>
      </w:r>
      <w:r w:rsidRPr="00D26162">
        <w:rPr>
          <w:rStyle w:val="ezkurwreuab5ozgtqnkl"/>
          <w:lang w:val="ru-RU"/>
        </w:rPr>
        <w:t>неприкрытой</w:t>
      </w:r>
      <w:r w:rsidRPr="00D26162">
        <w:rPr>
          <w:lang w:val="ru-RU"/>
        </w:rPr>
        <w:t xml:space="preserve"> </w:t>
      </w:r>
      <w:r w:rsidRPr="00D26162">
        <w:rPr>
          <w:rStyle w:val="ezkurwreuab5ozgtqnkl"/>
          <w:lang w:val="ru-RU"/>
        </w:rPr>
        <w:t>ярости.</w:t>
      </w:r>
      <w:r w:rsidRPr="00D26162">
        <w:rPr>
          <w:lang w:val="ru-RU"/>
        </w:rPr>
        <w:t xml:space="preserve"> </w:t>
      </w:r>
      <w:proofErr w:type="spellStart"/>
      <w:r w:rsidRPr="00D26162">
        <w:rPr>
          <w:rStyle w:val="ezkurwreuab5ozgtqnkl"/>
          <w:lang w:val="ru-RU"/>
        </w:rPr>
        <w:t>Гуннлаугур</w:t>
      </w:r>
      <w:proofErr w:type="spellEnd"/>
      <w:r w:rsidRPr="00D26162">
        <w:rPr>
          <w:lang w:val="ru-RU"/>
        </w:rPr>
        <w:t xml:space="preserve"> </w:t>
      </w:r>
      <w:r w:rsidRPr="00D26162">
        <w:rPr>
          <w:rStyle w:val="ezkurwreuab5ozgtqnkl"/>
          <w:lang w:val="ru-RU"/>
        </w:rPr>
        <w:t>выпрямился</w:t>
      </w:r>
      <w:r w:rsidRPr="00D26162">
        <w:rPr>
          <w:lang w:val="ru-RU"/>
        </w:rPr>
        <w:t xml:space="preserve"> во весь </w:t>
      </w:r>
      <w:r w:rsidRPr="00D26162">
        <w:rPr>
          <w:rStyle w:val="ezkurwreuab5ozgtqnkl"/>
          <w:lang w:val="ru-RU"/>
        </w:rPr>
        <w:t>рост,</w:t>
      </w:r>
      <w:r w:rsidRPr="00D26162">
        <w:rPr>
          <w:lang w:val="ru-RU"/>
        </w:rPr>
        <w:t xml:space="preserve"> </w:t>
      </w:r>
      <w:r w:rsidRPr="00D26162">
        <w:rPr>
          <w:rStyle w:val="ezkurwreuab5ozgtqnkl"/>
          <w:lang w:val="ru-RU"/>
        </w:rPr>
        <w:t>пренебрегая</w:t>
      </w:r>
      <w:r w:rsidRPr="00D26162">
        <w:rPr>
          <w:lang w:val="ru-RU"/>
        </w:rPr>
        <w:t xml:space="preserve"> </w:t>
      </w:r>
      <w:r w:rsidRPr="00D26162">
        <w:rPr>
          <w:rStyle w:val="ezkurwreuab5ozgtqnkl"/>
          <w:lang w:val="ru-RU"/>
        </w:rPr>
        <w:t>скрытностью,</w:t>
      </w:r>
      <w:r w:rsidRPr="00D26162">
        <w:rPr>
          <w:lang w:val="ru-RU"/>
        </w:rPr>
        <w:t xml:space="preserve"> и за</w:t>
      </w:r>
      <w:r w:rsidRPr="00D26162">
        <w:rPr>
          <w:rStyle w:val="ezkurwreuab5ozgtqnkl"/>
          <w:lang w:val="ru-RU"/>
        </w:rPr>
        <w:t>шагал</w:t>
      </w:r>
      <w:r w:rsidRPr="00D26162">
        <w:rPr>
          <w:lang w:val="ru-RU"/>
        </w:rPr>
        <w:t xml:space="preserve"> </w:t>
      </w:r>
      <w:r w:rsidRPr="00D26162">
        <w:rPr>
          <w:rStyle w:val="ezkurwreuab5ozgtqnkl"/>
          <w:lang w:val="ru-RU"/>
        </w:rPr>
        <w:t>вперед,</w:t>
      </w:r>
      <w:r w:rsidRPr="00D26162">
        <w:rPr>
          <w:lang w:val="ru-RU"/>
        </w:rPr>
        <w:t xml:space="preserve"> не </w:t>
      </w:r>
      <w:r w:rsidRPr="00D26162">
        <w:rPr>
          <w:rStyle w:val="ezkurwreuab5ozgtqnkl"/>
          <w:lang w:val="ru-RU"/>
        </w:rPr>
        <w:t>обращая</w:t>
      </w:r>
      <w:r w:rsidRPr="00D26162">
        <w:rPr>
          <w:lang w:val="ru-RU"/>
        </w:rPr>
        <w:t xml:space="preserve"> внимания </w:t>
      </w:r>
      <w:r w:rsidRPr="00D26162">
        <w:rPr>
          <w:rStyle w:val="ezkurwreuab5ozgtqnkl"/>
          <w:lang w:val="ru-RU"/>
        </w:rPr>
        <w:t>на</w:t>
      </w:r>
      <w:r w:rsidRPr="00D26162">
        <w:rPr>
          <w:lang w:val="ru-RU"/>
        </w:rPr>
        <w:t xml:space="preserve"> </w:t>
      </w:r>
      <w:r w:rsidRPr="00D26162">
        <w:rPr>
          <w:rStyle w:val="ezkurwreuab5ozgtqnkl"/>
          <w:lang w:val="ru-RU"/>
        </w:rPr>
        <w:t>удары</w:t>
      </w:r>
      <w:r w:rsidRPr="00D26162">
        <w:rPr>
          <w:lang w:val="ru-RU"/>
        </w:rPr>
        <w:t xml:space="preserve">, </w:t>
      </w:r>
      <w:r w:rsidRPr="00D26162">
        <w:rPr>
          <w:rStyle w:val="ezkurwreuab5ozgtqnkl"/>
          <w:lang w:val="ru-RU"/>
        </w:rPr>
        <w:t>даже</w:t>
      </w:r>
      <w:r w:rsidRPr="00D26162">
        <w:rPr>
          <w:lang w:val="ru-RU"/>
        </w:rPr>
        <w:t xml:space="preserve"> </w:t>
      </w:r>
      <w:r w:rsidRPr="00D26162">
        <w:rPr>
          <w:rStyle w:val="ezkurwreuab5ozgtqnkl"/>
          <w:lang w:val="ru-RU"/>
        </w:rPr>
        <w:t>когда</w:t>
      </w:r>
      <w:r w:rsidRPr="00D26162">
        <w:rPr>
          <w:lang w:val="ru-RU"/>
        </w:rPr>
        <w:t xml:space="preserve"> прокладывал </w:t>
      </w:r>
      <w:r w:rsidRPr="00D26162">
        <w:rPr>
          <w:rStyle w:val="ezkurwreuab5ozgtqnkl"/>
          <w:lang w:val="ru-RU"/>
        </w:rPr>
        <w:t>себе</w:t>
      </w:r>
      <w:r w:rsidRPr="00D26162">
        <w:rPr>
          <w:lang w:val="ru-RU"/>
        </w:rPr>
        <w:t xml:space="preserve"> </w:t>
      </w:r>
      <w:r w:rsidRPr="00D26162">
        <w:rPr>
          <w:rStyle w:val="ezkurwreuab5ozgtqnkl"/>
          <w:lang w:val="ru-RU"/>
        </w:rPr>
        <w:t>путь</w:t>
      </w:r>
      <w:r w:rsidRPr="00D26162">
        <w:rPr>
          <w:lang w:val="ru-RU"/>
        </w:rPr>
        <w:t xml:space="preserve"> </w:t>
      </w:r>
      <w:r w:rsidRPr="00D26162">
        <w:rPr>
          <w:rStyle w:val="ezkurwreuab5ozgtqnkl"/>
          <w:lang w:val="ru-RU"/>
        </w:rPr>
        <w:t>сквозь</w:t>
      </w:r>
      <w:r w:rsidRPr="00D26162">
        <w:rPr>
          <w:lang w:val="ru-RU"/>
        </w:rPr>
        <w:t xml:space="preserve"> </w:t>
      </w:r>
      <w:r w:rsidRPr="00D26162">
        <w:rPr>
          <w:rStyle w:val="ezkurwreuab5ozgtqnkl"/>
          <w:lang w:val="ru-RU"/>
        </w:rPr>
        <w:t>керамит</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кость.</w:t>
      </w:r>
      <w:r w:rsidRPr="00D26162">
        <w:rPr>
          <w:lang w:val="ru-RU"/>
        </w:rPr>
        <w:t xml:space="preserve"> </w:t>
      </w:r>
    </w:p>
    <w:p w14:paraId="44E15A7C" w14:textId="77777777" w:rsidR="00FF5A40" w:rsidRPr="00D26162" w:rsidRDefault="00FF5A40" w:rsidP="00FF5A40">
      <w:pPr>
        <w:rPr>
          <w:lang w:val="ru-RU"/>
        </w:rPr>
      </w:pPr>
      <w:r w:rsidRPr="00D26162">
        <w:rPr>
          <w:rStyle w:val="ezkurwreuab5ozgtqnkl"/>
          <w:lang w:val="ru-RU"/>
        </w:rPr>
        <w:t xml:space="preserve">— </w:t>
      </w:r>
      <w:proofErr w:type="spellStart"/>
      <w:r w:rsidRPr="00D26162">
        <w:rPr>
          <w:rStyle w:val="ezkurwreuab5ozgtqnkl"/>
          <w:lang w:val="ru-RU"/>
        </w:rPr>
        <w:t>Хейдур</w:t>
      </w:r>
      <w:proofErr w:type="spellEnd"/>
      <w:r w:rsidRPr="00D26162">
        <w:rPr>
          <w:lang w:val="ru-RU"/>
        </w:rPr>
        <w:t xml:space="preserve"> </w:t>
      </w:r>
      <w:r w:rsidRPr="00D26162">
        <w:rPr>
          <w:rStyle w:val="ezkurwreuab5ozgtqnkl"/>
          <w:lang w:val="ru-RU"/>
        </w:rPr>
        <w:t>Рус!</w:t>
      </w:r>
      <w:r w:rsidRPr="00D26162">
        <w:rPr>
          <w:lang w:val="ru-RU"/>
        </w:rPr>
        <w:t xml:space="preserve"> </w:t>
      </w:r>
      <w:r w:rsidRPr="00D26162">
        <w:rPr>
          <w:rStyle w:val="ezkurwreuab5ozgtqnkl"/>
          <w:lang w:val="ru-RU"/>
        </w:rPr>
        <w:t>— проревел</w:t>
      </w:r>
      <w:r w:rsidRPr="00D26162">
        <w:rPr>
          <w:lang w:val="ru-RU"/>
        </w:rPr>
        <w:t xml:space="preserve"> он</w:t>
      </w:r>
      <w:r w:rsidRPr="00D26162">
        <w:rPr>
          <w:rStyle w:val="ezkurwreuab5ozgtqnkl"/>
          <w:lang w:val="ru-RU"/>
        </w:rPr>
        <w:t>;</w:t>
      </w:r>
      <w:r w:rsidRPr="00D26162">
        <w:rPr>
          <w:lang w:val="ru-RU"/>
        </w:rPr>
        <w:t xml:space="preserve"> </w:t>
      </w:r>
      <w:r w:rsidRPr="00D26162">
        <w:rPr>
          <w:rStyle w:val="ezkurwreuab5ozgtqnkl"/>
          <w:lang w:val="ru-RU"/>
        </w:rPr>
        <w:t>его</w:t>
      </w:r>
      <w:r w:rsidRPr="00D26162">
        <w:rPr>
          <w:lang w:val="ru-RU"/>
        </w:rPr>
        <w:t xml:space="preserve"> </w:t>
      </w:r>
      <w:proofErr w:type="spellStart"/>
      <w:r w:rsidRPr="00D26162">
        <w:rPr>
          <w:rStyle w:val="ezkurwreuab5ozgtqnkl"/>
          <w:lang w:val="ru-RU"/>
        </w:rPr>
        <w:t>вокс</w:t>
      </w:r>
      <w:proofErr w:type="spellEnd"/>
      <w:r w:rsidRPr="00D26162">
        <w:rPr>
          <w:rStyle w:val="ezkurwreuab5ozgtqnkl"/>
          <w:lang w:val="ru-RU"/>
        </w:rPr>
        <w:t>-решетка</w:t>
      </w:r>
      <w:r w:rsidRPr="00D26162">
        <w:rPr>
          <w:lang w:val="ru-RU"/>
        </w:rPr>
        <w:t xml:space="preserve"> </w:t>
      </w:r>
      <w:r w:rsidRPr="00D26162">
        <w:rPr>
          <w:rStyle w:val="ezkurwreuab5ozgtqnkl"/>
          <w:lang w:val="ru-RU"/>
        </w:rPr>
        <w:t>усиливала</w:t>
      </w:r>
      <w:r w:rsidRPr="00D26162">
        <w:rPr>
          <w:lang w:val="ru-RU"/>
        </w:rPr>
        <w:t xml:space="preserve"> </w:t>
      </w:r>
      <w:r w:rsidRPr="00D26162">
        <w:rPr>
          <w:rStyle w:val="ezkurwreuab5ozgtqnkl"/>
          <w:lang w:val="ru-RU"/>
        </w:rPr>
        <w:t>звук</w:t>
      </w:r>
      <w:r w:rsidRPr="00D26162">
        <w:rPr>
          <w:lang w:val="ru-RU"/>
        </w:rPr>
        <w:t xml:space="preserve"> </w:t>
      </w:r>
      <w:r w:rsidRPr="00D26162">
        <w:rPr>
          <w:rStyle w:val="ezkurwreuab5ozgtqnkl"/>
          <w:lang w:val="ru-RU"/>
        </w:rPr>
        <w:t>до</w:t>
      </w:r>
      <w:r w:rsidRPr="00D26162">
        <w:rPr>
          <w:lang w:val="ru-RU"/>
        </w:rPr>
        <w:t xml:space="preserve"> </w:t>
      </w:r>
      <w:r w:rsidRPr="00D26162">
        <w:rPr>
          <w:rStyle w:val="ezkurwreuab5ozgtqnkl"/>
          <w:lang w:val="ru-RU"/>
        </w:rPr>
        <w:t>оглушительной мощи.</w:t>
      </w:r>
      <w:r w:rsidRPr="00D26162">
        <w:rPr>
          <w:lang w:val="ru-RU"/>
        </w:rPr>
        <w:t xml:space="preserve"> </w:t>
      </w:r>
      <w:r w:rsidRPr="00D26162">
        <w:rPr>
          <w:rStyle w:val="ezkurwreuab5ozgtqnkl"/>
          <w:lang w:val="ru-RU"/>
        </w:rPr>
        <w:t>— За</w:t>
      </w:r>
      <w:r w:rsidRPr="00D26162">
        <w:rPr>
          <w:lang w:val="ru-RU"/>
        </w:rPr>
        <w:t xml:space="preserve"> </w:t>
      </w:r>
      <w:r w:rsidRPr="00D26162">
        <w:rPr>
          <w:rStyle w:val="ezkurwreuab5ozgtqnkl"/>
          <w:lang w:val="ru-RU"/>
        </w:rPr>
        <w:t>честь</w:t>
      </w:r>
      <w:r w:rsidRPr="00D26162">
        <w:rPr>
          <w:lang w:val="ru-RU"/>
        </w:rPr>
        <w:t xml:space="preserve"> </w:t>
      </w:r>
      <w:proofErr w:type="spellStart"/>
      <w:r w:rsidRPr="00D26162">
        <w:rPr>
          <w:rStyle w:val="ezkurwreuab5ozgtqnkl"/>
          <w:lang w:val="ru-RU"/>
        </w:rPr>
        <w:t>Фенриса</w:t>
      </w:r>
      <w:proofErr w:type="spellEnd"/>
      <w:r w:rsidRPr="00D26162">
        <w:rPr>
          <w:rStyle w:val="ezkurwreuab5ozgtqnkl"/>
          <w:lang w:val="ru-RU"/>
        </w:rPr>
        <w:t>!</w:t>
      </w:r>
      <w:r w:rsidRPr="00D26162">
        <w:rPr>
          <w:lang w:val="ru-RU"/>
        </w:rPr>
        <w:t xml:space="preserve"> </w:t>
      </w:r>
    </w:p>
    <w:p w14:paraId="14592E4D" w14:textId="75900B56" w:rsidR="00FF5A40" w:rsidRPr="00D26162" w:rsidRDefault="00FF5A40" w:rsidP="00FF5A40">
      <w:pPr>
        <w:rPr>
          <w:rStyle w:val="ezkurwreuab5ozgtqnkl"/>
          <w:lang w:val="ru-RU"/>
        </w:rPr>
      </w:pPr>
      <w:r w:rsidRPr="00D26162">
        <w:rPr>
          <w:rStyle w:val="ezkurwreuab5ozgtqnkl"/>
          <w:lang w:val="ru-RU"/>
        </w:rPr>
        <w:t>Вначале</w:t>
      </w:r>
      <w:r w:rsidRPr="00D26162">
        <w:rPr>
          <w:lang w:val="ru-RU"/>
        </w:rPr>
        <w:t xml:space="preserve"> </w:t>
      </w:r>
      <w:r w:rsidRPr="00D26162">
        <w:rPr>
          <w:rStyle w:val="ezkurwreuab5ozgtqnkl"/>
          <w:lang w:val="ru-RU"/>
        </w:rPr>
        <w:t>он</w:t>
      </w:r>
      <w:r w:rsidRPr="00D26162">
        <w:rPr>
          <w:lang w:val="ru-RU"/>
        </w:rPr>
        <w:t xml:space="preserve"> был </w:t>
      </w:r>
      <w:r w:rsidRPr="00D26162">
        <w:rPr>
          <w:rStyle w:val="ezkurwreuab5ozgtqnkl"/>
          <w:lang w:val="ru-RU"/>
        </w:rPr>
        <w:t>настолько</w:t>
      </w:r>
      <w:r w:rsidRPr="00D26162">
        <w:rPr>
          <w:lang w:val="ru-RU"/>
        </w:rPr>
        <w:t xml:space="preserve"> </w:t>
      </w:r>
      <w:r w:rsidRPr="00D26162">
        <w:rPr>
          <w:rStyle w:val="ezkurwreuab5ozgtqnkl"/>
          <w:lang w:val="ru-RU"/>
        </w:rPr>
        <w:t>поглощен</w:t>
      </w:r>
      <w:r w:rsidRPr="00D26162">
        <w:rPr>
          <w:lang w:val="ru-RU"/>
        </w:rPr>
        <w:t xml:space="preserve"> </w:t>
      </w:r>
      <w:r w:rsidRPr="00D26162">
        <w:rPr>
          <w:rStyle w:val="ezkurwreuab5ozgtqnkl"/>
          <w:lang w:val="ru-RU"/>
        </w:rPr>
        <w:t>своим</w:t>
      </w:r>
      <w:r w:rsidRPr="00D26162">
        <w:rPr>
          <w:lang w:val="ru-RU"/>
        </w:rPr>
        <w:t xml:space="preserve"> </w:t>
      </w:r>
      <w:r w:rsidRPr="00D26162">
        <w:rPr>
          <w:rStyle w:val="ezkurwreuab5ozgtqnkl"/>
          <w:lang w:val="ru-RU"/>
        </w:rPr>
        <w:t>натиском, что не</w:t>
      </w:r>
      <w:r w:rsidRPr="00D26162">
        <w:rPr>
          <w:lang w:val="ru-RU"/>
        </w:rPr>
        <w:t xml:space="preserve"> </w:t>
      </w:r>
      <w:r w:rsidRPr="00D26162">
        <w:rPr>
          <w:rStyle w:val="ezkurwreuab5ozgtqnkl"/>
          <w:lang w:val="ru-RU"/>
        </w:rPr>
        <w:t>заметил:</w:t>
      </w:r>
      <w:r w:rsidRPr="00D26162">
        <w:rPr>
          <w:lang w:val="ru-RU"/>
        </w:rPr>
        <w:t xml:space="preserve"> </w:t>
      </w:r>
      <w:r w:rsidRPr="00D26162">
        <w:rPr>
          <w:rStyle w:val="ezkurwreuab5ozgtqnkl"/>
          <w:lang w:val="ru-RU"/>
        </w:rPr>
        <w:t>его клич подействовал не</w:t>
      </w:r>
      <w:r w:rsidRPr="00D26162">
        <w:rPr>
          <w:lang w:val="ru-RU"/>
        </w:rPr>
        <w:t xml:space="preserve"> </w:t>
      </w:r>
      <w:r w:rsidRPr="00D26162">
        <w:rPr>
          <w:rStyle w:val="ezkurwreuab5ozgtqnkl"/>
          <w:lang w:val="ru-RU"/>
        </w:rPr>
        <w:t>только</w:t>
      </w:r>
      <w:r w:rsidRPr="00D26162">
        <w:rPr>
          <w:lang w:val="ru-RU"/>
        </w:rPr>
        <w:t xml:space="preserve"> на </w:t>
      </w:r>
      <w:r w:rsidRPr="00D26162">
        <w:rPr>
          <w:rStyle w:val="ezkurwreuab5ozgtqnkl"/>
          <w:lang w:val="ru-RU"/>
        </w:rPr>
        <w:t>врага,</w:t>
      </w:r>
      <w:r w:rsidRPr="00D26162">
        <w:rPr>
          <w:lang w:val="ru-RU"/>
        </w:rPr>
        <w:t xml:space="preserve"> </w:t>
      </w:r>
      <w:r w:rsidRPr="00D26162">
        <w:rPr>
          <w:rStyle w:val="ezkurwreuab5ozgtqnkl"/>
          <w:lang w:val="ru-RU"/>
        </w:rPr>
        <w:t>но</w:t>
      </w:r>
      <w:r w:rsidRPr="00D26162">
        <w:rPr>
          <w:lang w:val="ru-RU"/>
        </w:rPr>
        <w:t xml:space="preserve"> и на </w:t>
      </w:r>
      <w:r w:rsidRPr="00D26162">
        <w:rPr>
          <w:rStyle w:val="ezkurwreuab5ozgtqnkl"/>
          <w:lang w:val="ru-RU"/>
        </w:rPr>
        <w:t>смертных</w:t>
      </w:r>
      <w:r w:rsidRPr="00D26162">
        <w:rPr>
          <w:lang w:val="ru-RU"/>
        </w:rPr>
        <w:t xml:space="preserve"> </w:t>
      </w:r>
      <w:r w:rsidRPr="00D26162">
        <w:rPr>
          <w:rStyle w:val="ezkurwreuab5ozgtqnkl"/>
          <w:lang w:val="ru-RU"/>
        </w:rPr>
        <w:t>бойцов</w:t>
      </w:r>
      <w:r w:rsidRPr="00D26162">
        <w:rPr>
          <w:lang w:val="ru-RU"/>
        </w:rPr>
        <w:t xml:space="preserve"> </w:t>
      </w:r>
      <w:r w:rsidRPr="00D26162">
        <w:rPr>
          <w:rStyle w:val="ezkurwreuab5ozgtqnkl"/>
          <w:lang w:val="ru-RU"/>
        </w:rPr>
        <w:t>на</w:t>
      </w:r>
      <w:r w:rsidRPr="00D26162">
        <w:rPr>
          <w:lang w:val="ru-RU"/>
        </w:rPr>
        <w:t xml:space="preserve"> </w:t>
      </w:r>
      <w:r w:rsidRPr="00D26162">
        <w:rPr>
          <w:rStyle w:val="ezkurwreuab5ozgtqnkl"/>
          <w:lang w:val="ru-RU"/>
        </w:rPr>
        <w:t>баррикаде.</w:t>
      </w:r>
      <w:r w:rsidRPr="00D26162">
        <w:rPr>
          <w:lang w:val="ru-RU"/>
        </w:rPr>
        <w:t xml:space="preserve"> </w:t>
      </w:r>
      <w:r w:rsidRPr="00D26162">
        <w:rPr>
          <w:rStyle w:val="ezkurwreuab5ozgtqnkl"/>
          <w:lang w:val="ru-RU"/>
        </w:rPr>
        <w:t>Один</w:t>
      </w:r>
      <w:r w:rsidRPr="00D26162">
        <w:rPr>
          <w:lang w:val="ru-RU"/>
        </w:rPr>
        <w:t xml:space="preserve"> </w:t>
      </w:r>
      <w:r w:rsidRPr="00D26162">
        <w:rPr>
          <w:rStyle w:val="ezkurwreuab5ozgtqnkl"/>
          <w:lang w:val="ru-RU"/>
        </w:rPr>
        <w:t>за</w:t>
      </w:r>
      <w:r w:rsidRPr="00D26162">
        <w:rPr>
          <w:lang w:val="ru-RU"/>
        </w:rPr>
        <w:t xml:space="preserve"> другим </w:t>
      </w:r>
      <w:r w:rsidRPr="00D26162">
        <w:rPr>
          <w:rStyle w:val="ezkurwreuab5ozgtqnkl"/>
          <w:lang w:val="ru-RU"/>
        </w:rPr>
        <w:t>они</w:t>
      </w:r>
      <w:r w:rsidRPr="00D26162">
        <w:rPr>
          <w:lang w:val="ru-RU"/>
        </w:rPr>
        <w:t xml:space="preserve"> </w:t>
      </w:r>
      <w:r w:rsidRPr="00D26162">
        <w:rPr>
          <w:rStyle w:val="ezkurwreuab5ozgtqnkl"/>
          <w:lang w:val="ru-RU"/>
        </w:rPr>
        <w:t>начали</w:t>
      </w:r>
      <w:r w:rsidRPr="00D26162">
        <w:rPr>
          <w:lang w:val="ru-RU"/>
        </w:rPr>
        <w:t xml:space="preserve"> </w:t>
      </w:r>
      <w:r w:rsidRPr="00D26162">
        <w:rPr>
          <w:rStyle w:val="ezkurwreuab5ozgtqnkl"/>
          <w:lang w:val="ru-RU"/>
        </w:rPr>
        <w:t>выкрикивать</w:t>
      </w:r>
      <w:r w:rsidRPr="00D26162">
        <w:rPr>
          <w:lang w:val="ru-RU"/>
        </w:rPr>
        <w:t xml:space="preserve"> </w:t>
      </w:r>
      <w:r w:rsidRPr="00D26162">
        <w:rPr>
          <w:rStyle w:val="ezkurwreuab5ozgtqnkl"/>
          <w:lang w:val="ru-RU"/>
        </w:rPr>
        <w:t>собственные</w:t>
      </w:r>
      <w:r w:rsidRPr="00D26162">
        <w:rPr>
          <w:lang w:val="ru-RU"/>
        </w:rPr>
        <w:t xml:space="preserve"> </w:t>
      </w:r>
      <w:r w:rsidRPr="00D26162">
        <w:rPr>
          <w:rStyle w:val="ezkurwreuab5ozgtqnkl"/>
          <w:lang w:val="ru-RU"/>
        </w:rPr>
        <w:t>боевые</w:t>
      </w:r>
      <w:r w:rsidRPr="00D26162">
        <w:rPr>
          <w:lang w:val="ru-RU"/>
        </w:rPr>
        <w:t xml:space="preserve"> </w:t>
      </w:r>
      <w:r w:rsidRPr="00D26162">
        <w:rPr>
          <w:rStyle w:val="ezkurwreuab5ozgtqnkl"/>
          <w:lang w:val="ru-RU"/>
        </w:rPr>
        <w:t>кличи</w:t>
      </w:r>
      <w:r w:rsidRPr="00D26162">
        <w:rPr>
          <w:lang w:val="ru-RU"/>
        </w:rPr>
        <w:t xml:space="preserve"> </w:t>
      </w:r>
      <w:r w:rsidRPr="00D26162">
        <w:rPr>
          <w:rStyle w:val="ezkurwreuab5ozgtqnkl"/>
          <w:lang w:val="ru-RU"/>
        </w:rPr>
        <w:t>дюжины</w:t>
      </w:r>
      <w:r w:rsidRPr="00D26162">
        <w:rPr>
          <w:lang w:val="ru-RU"/>
        </w:rPr>
        <w:t xml:space="preserve"> </w:t>
      </w:r>
      <w:r w:rsidRPr="00D26162">
        <w:rPr>
          <w:rStyle w:val="ezkurwreuab5ozgtqnkl"/>
          <w:lang w:val="ru-RU"/>
        </w:rPr>
        <w:t>разных</w:t>
      </w:r>
      <w:r w:rsidRPr="00D26162">
        <w:rPr>
          <w:lang w:val="ru-RU"/>
        </w:rPr>
        <w:t xml:space="preserve"> </w:t>
      </w:r>
      <w:r w:rsidRPr="00D26162">
        <w:rPr>
          <w:rStyle w:val="ezkurwreuab5ozgtqnkl"/>
          <w:lang w:val="ru-RU"/>
        </w:rPr>
        <w:t>полков.</w:t>
      </w:r>
      <w:r w:rsidRPr="00D26162">
        <w:rPr>
          <w:lang w:val="ru-RU"/>
        </w:rPr>
        <w:t xml:space="preserve"> </w:t>
      </w:r>
      <w:r w:rsidRPr="00D26162">
        <w:rPr>
          <w:rStyle w:val="ezkurwreuab5ozgtqnkl"/>
          <w:lang w:val="ru-RU"/>
        </w:rPr>
        <w:t>Многие</w:t>
      </w:r>
      <w:r w:rsidRPr="00D26162">
        <w:rPr>
          <w:lang w:val="ru-RU"/>
        </w:rPr>
        <w:t xml:space="preserve"> </w:t>
      </w:r>
      <w:r w:rsidRPr="00D26162">
        <w:rPr>
          <w:rStyle w:val="ezkurwreuab5ozgtqnkl"/>
          <w:lang w:val="ru-RU"/>
        </w:rPr>
        <w:t>из</w:t>
      </w:r>
      <w:r w:rsidRPr="00D26162">
        <w:rPr>
          <w:lang w:val="ru-RU"/>
        </w:rPr>
        <w:t xml:space="preserve"> </w:t>
      </w:r>
      <w:r w:rsidRPr="00D26162">
        <w:rPr>
          <w:rStyle w:val="ezkurwreuab5ozgtqnkl"/>
          <w:lang w:val="ru-RU"/>
        </w:rPr>
        <w:t>этих</w:t>
      </w:r>
      <w:r w:rsidRPr="00D26162">
        <w:rPr>
          <w:lang w:val="ru-RU"/>
        </w:rPr>
        <w:t xml:space="preserve"> </w:t>
      </w:r>
      <w:r w:rsidRPr="00D26162">
        <w:rPr>
          <w:rStyle w:val="ezkurwreuab5ozgtqnkl"/>
          <w:lang w:val="ru-RU"/>
        </w:rPr>
        <w:t>кличей</w:t>
      </w:r>
      <w:r w:rsidRPr="00D26162">
        <w:rPr>
          <w:lang w:val="ru-RU"/>
        </w:rPr>
        <w:t xml:space="preserve"> </w:t>
      </w:r>
      <w:r w:rsidRPr="00D26162">
        <w:rPr>
          <w:rStyle w:val="ezkurwreuab5ozgtqnkl"/>
          <w:lang w:val="ru-RU"/>
        </w:rPr>
        <w:t>были</w:t>
      </w:r>
      <w:r w:rsidRPr="00D26162">
        <w:rPr>
          <w:lang w:val="ru-RU"/>
        </w:rPr>
        <w:t xml:space="preserve"> </w:t>
      </w:r>
      <w:r w:rsidRPr="00D26162">
        <w:rPr>
          <w:rStyle w:val="ezkurwreuab5ozgtqnkl"/>
          <w:lang w:val="ru-RU"/>
        </w:rPr>
        <w:t>даже</w:t>
      </w:r>
      <w:r w:rsidRPr="00D26162">
        <w:rPr>
          <w:lang w:val="ru-RU"/>
        </w:rPr>
        <w:t xml:space="preserve"> </w:t>
      </w:r>
      <w:r w:rsidRPr="00D26162">
        <w:rPr>
          <w:rStyle w:val="ezkurwreuab5ozgtqnkl"/>
          <w:lang w:val="ru-RU"/>
        </w:rPr>
        <w:t>не</w:t>
      </w:r>
      <w:r w:rsidRPr="00D26162">
        <w:rPr>
          <w:lang w:val="ru-RU"/>
        </w:rPr>
        <w:t xml:space="preserve"> </w:t>
      </w:r>
      <w:r w:rsidRPr="00D26162">
        <w:rPr>
          <w:rStyle w:val="ezkurwreuab5ozgtqnkl"/>
          <w:lang w:val="ru-RU"/>
        </w:rPr>
        <w:t>на</w:t>
      </w:r>
      <w:r w:rsidRPr="00D26162">
        <w:rPr>
          <w:lang w:val="ru-RU"/>
        </w:rPr>
        <w:t xml:space="preserve"> </w:t>
      </w:r>
      <w:r w:rsidRPr="00D26162">
        <w:rPr>
          <w:rStyle w:val="ezkurwreuab5ozgtqnkl"/>
          <w:lang w:val="ru-RU"/>
        </w:rPr>
        <w:t>готике,</w:t>
      </w:r>
      <w:r w:rsidRPr="00D26162">
        <w:rPr>
          <w:lang w:val="ru-RU"/>
        </w:rPr>
        <w:t xml:space="preserve"> </w:t>
      </w:r>
      <w:r w:rsidRPr="00D26162">
        <w:rPr>
          <w:rStyle w:val="ezkurwreuab5ozgtqnkl"/>
          <w:lang w:val="ru-RU"/>
        </w:rPr>
        <w:t>а</w:t>
      </w:r>
      <w:r w:rsidRPr="00D26162">
        <w:rPr>
          <w:lang w:val="ru-RU"/>
        </w:rPr>
        <w:t xml:space="preserve"> </w:t>
      </w:r>
      <w:r w:rsidRPr="00D26162">
        <w:rPr>
          <w:rStyle w:val="ezkurwreuab5ozgtqnkl"/>
          <w:lang w:val="ru-RU"/>
        </w:rPr>
        <w:t>на языках</w:t>
      </w:r>
      <w:r w:rsidRPr="00D26162">
        <w:rPr>
          <w:lang w:val="ru-RU"/>
        </w:rPr>
        <w:t xml:space="preserve"> </w:t>
      </w:r>
      <w:r w:rsidRPr="00D26162">
        <w:rPr>
          <w:rStyle w:val="ezkurwreuab5ozgtqnkl"/>
          <w:lang w:val="ru-RU"/>
        </w:rPr>
        <w:t>миров</w:t>
      </w:r>
      <w:r w:rsidRPr="00D26162">
        <w:rPr>
          <w:lang w:val="ru-RU"/>
        </w:rPr>
        <w:t xml:space="preserve">, </w:t>
      </w:r>
      <w:r w:rsidRPr="00D26162">
        <w:rPr>
          <w:rStyle w:val="ezkurwreuab5ozgtqnkl"/>
          <w:lang w:val="ru-RU"/>
        </w:rPr>
        <w:t>с</w:t>
      </w:r>
      <w:r w:rsidRPr="00D26162">
        <w:rPr>
          <w:lang w:val="ru-RU"/>
        </w:rPr>
        <w:t xml:space="preserve"> которых </w:t>
      </w:r>
      <w:r w:rsidRPr="00D26162">
        <w:rPr>
          <w:rStyle w:val="ezkurwreuab5ozgtqnkl"/>
          <w:lang w:val="ru-RU"/>
        </w:rPr>
        <w:t>происходили</w:t>
      </w:r>
      <w:r w:rsidRPr="00D26162">
        <w:rPr>
          <w:lang w:val="ru-RU"/>
        </w:rPr>
        <w:t xml:space="preserve"> </w:t>
      </w:r>
      <w:r w:rsidRPr="00D26162">
        <w:rPr>
          <w:rStyle w:val="ezkurwreuab5ozgtqnkl"/>
          <w:lang w:val="ru-RU"/>
        </w:rPr>
        <w:t>бойцы.</w:t>
      </w:r>
      <w:r w:rsidRPr="00D26162">
        <w:rPr>
          <w:lang w:val="ru-RU"/>
        </w:rPr>
        <w:t xml:space="preserve"> </w:t>
      </w:r>
      <w:r w:rsidRPr="00D26162">
        <w:rPr>
          <w:rStyle w:val="ezkurwreuab5ozgtqnkl"/>
          <w:lang w:val="ru-RU"/>
        </w:rPr>
        <w:t>Поднялся</w:t>
      </w:r>
      <w:r w:rsidRPr="00D26162">
        <w:rPr>
          <w:lang w:val="ru-RU"/>
        </w:rPr>
        <w:t xml:space="preserve"> </w:t>
      </w:r>
      <w:r w:rsidRPr="00D26162">
        <w:rPr>
          <w:rStyle w:val="ezkurwreuab5ozgtqnkl"/>
          <w:lang w:val="ru-RU"/>
        </w:rPr>
        <w:t>шум и гам голосов,</w:t>
      </w:r>
      <w:r w:rsidRPr="00D26162">
        <w:rPr>
          <w:lang w:val="ru-RU"/>
        </w:rPr>
        <w:t xml:space="preserve"> </w:t>
      </w:r>
      <w:r w:rsidRPr="00D26162">
        <w:rPr>
          <w:rStyle w:val="ezkurwreuab5ozgtqnkl"/>
          <w:lang w:val="ru-RU"/>
        </w:rPr>
        <w:t>несогласованных и перекрывающих</w:t>
      </w:r>
      <w:r w:rsidRPr="00D26162">
        <w:rPr>
          <w:lang w:val="ru-RU"/>
        </w:rPr>
        <w:t xml:space="preserve"> друг друга</w:t>
      </w:r>
      <w:r w:rsidRPr="00D26162">
        <w:rPr>
          <w:rStyle w:val="ezkurwreuab5ozgtqnkl"/>
          <w:lang w:val="ru-RU"/>
        </w:rPr>
        <w:t>,</w:t>
      </w:r>
      <w:r w:rsidRPr="00D26162">
        <w:rPr>
          <w:lang w:val="ru-RU"/>
        </w:rPr>
        <w:t xml:space="preserve"> но их </w:t>
      </w:r>
      <w:r w:rsidRPr="00D26162">
        <w:rPr>
          <w:rStyle w:val="ezkurwreuab5ozgtqnkl"/>
          <w:lang w:val="ru-RU"/>
        </w:rPr>
        <w:t>заглушали</w:t>
      </w:r>
      <w:r w:rsidRPr="00D26162">
        <w:rPr>
          <w:lang w:val="ru-RU"/>
        </w:rPr>
        <w:t xml:space="preserve"> </w:t>
      </w:r>
      <w:r w:rsidRPr="00D26162">
        <w:rPr>
          <w:rStyle w:val="ezkurwreuab5ozgtqnkl"/>
          <w:lang w:val="ru-RU"/>
        </w:rPr>
        <w:t>пронзительные</w:t>
      </w:r>
      <w:r w:rsidRPr="00D26162">
        <w:rPr>
          <w:lang w:val="ru-RU"/>
        </w:rPr>
        <w:t xml:space="preserve"> </w:t>
      </w:r>
      <w:r w:rsidRPr="00D26162">
        <w:rPr>
          <w:rStyle w:val="ezkurwreuab5ozgtqnkl"/>
          <w:lang w:val="ru-RU"/>
        </w:rPr>
        <w:t>выкрики</w:t>
      </w:r>
      <w:r w:rsidRPr="00D26162">
        <w:rPr>
          <w:lang w:val="ru-RU"/>
        </w:rPr>
        <w:t xml:space="preserve">, </w:t>
      </w:r>
      <w:r w:rsidRPr="00D26162">
        <w:rPr>
          <w:rStyle w:val="ezkurwreuab5ozgtqnkl"/>
          <w:lang w:val="ru-RU"/>
        </w:rPr>
        <w:t>доносившиеся</w:t>
      </w:r>
      <w:r w:rsidRPr="00D26162">
        <w:rPr>
          <w:lang w:val="ru-RU"/>
        </w:rPr>
        <w:t xml:space="preserve"> </w:t>
      </w:r>
      <w:r w:rsidRPr="00D26162">
        <w:rPr>
          <w:rStyle w:val="ezkurwreuab5ozgtqnkl"/>
          <w:lang w:val="ru-RU"/>
        </w:rPr>
        <w:t>из</w:t>
      </w:r>
      <w:r w:rsidRPr="00D26162">
        <w:rPr>
          <w:lang w:val="ru-RU"/>
        </w:rPr>
        <w:t xml:space="preserve"> </w:t>
      </w:r>
      <w:proofErr w:type="spellStart"/>
      <w:r w:rsidRPr="00D26162">
        <w:rPr>
          <w:rStyle w:val="ezkurwreuab5ozgtqnkl"/>
          <w:lang w:val="ru-RU"/>
        </w:rPr>
        <w:t>вокс</w:t>
      </w:r>
      <w:proofErr w:type="spellEnd"/>
      <w:r w:rsidRPr="00D26162">
        <w:rPr>
          <w:rStyle w:val="ezkurwreuab5ozgtqnkl"/>
          <w:lang w:val="ru-RU"/>
        </w:rPr>
        <w:t>-решеток</w:t>
      </w:r>
      <w:r w:rsidRPr="00D26162">
        <w:rPr>
          <w:lang w:val="ru-RU"/>
        </w:rPr>
        <w:t xml:space="preserve"> </w:t>
      </w:r>
      <w:r w:rsidR="00740468" w:rsidRPr="00D26162">
        <w:rPr>
          <w:rStyle w:val="ezkurwreuab5ozgtqnkl"/>
          <w:lang w:val="ru-RU"/>
        </w:rPr>
        <w:t>Волчьего Гвардейца</w:t>
      </w:r>
      <w:r w:rsidRPr="00D26162">
        <w:rPr>
          <w:rStyle w:val="ezkurwreuab5ozgtqnkl"/>
          <w:lang w:val="ru-RU"/>
        </w:rPr>
        <w:t>.</w:t>
      </w:r>
    </w:p>
    <w:p w14:paraId="3C51FEFD" w14:textId="5376FBFD" w:rsidR="00FF5A40" w:rsidRPr="00D26162" w:rsidRDefault="00FF5A40" w:rsidP="00FF5A40">
      <w:pPr>
        <w:rPr>
          <w:shd w:val="clear" w:color="auto" w:fill="FFFFFF"/>
          <w:lang w:val="ru-RU"/>
        </w:rPr>
      </w:pPr>
      <w:r w:rsidRPr="00D26162">
        <w:rPr>
          <w:shd w:val="clear" w:color="auto" w:fill="FFFFFF"/>
          <w:lang w:val="ru-RU"/>
        </w:rPr>
        <w:t xml:space="preserve">И это переломило ситуацию. Это придало решимости. Войска </w:t>
      </w:r>
      <w:proofErr w:type="spellStart"/>
      <w:r w:rsidRPr="00D26162">
        <w:rPr>
          <w:shd w:val="clear" w:color="auto" w:fill="FFFFFF"/>
          <w:lang w:val="ru-RU"/>
        </w:rPr>
        <w:t>Милитарум</w:t>
      </w:r>
      <w:proofErr w:type="spellEnd"/>
      <w:r w:rsidRPr="00D26162">
        <w:rPr>
          <w:shd w:val="clear" w:color="auto" w:fill="FFFFFF"/>
          <w:lang w:val="ru-RU"/>
        </w:rPr>
        <w:t xml:space="preserve"> сохраняли дисциплину, укрываясь за заграждениями и колоннами, но больше не прятались. Их песнопения </w:t>
      </w:r>
      <w:r w:rsidRPr="00D26162">
        <w:rPr>
          <w:shd w:val="clear" w:color="auto" w:fill="FFFFFF"/>
          <w:lang w:val="ru-RU"/>
        </w:rPr>
        <w:lastRenderedPageBreak/>
        <w:t xml:space="preserve">становились громче, каждый лазерный луч или пулю в толпу за ними они посылали с чуть большей злостью, чем раньше. С разъяренным </w:t>
      </w:r>
      <w:proofErr w:type="spellStart"/>
      <w:r w:rsidRPr="00D26162">
        <w:rPr>
          <w:shd w:val="clear" w:color="auto" w:fill="FFFFFF"/>
          <w:lang w:val="ru-RU"/>
        </w:rPr>
        <w:t>Гуннлаугуром</w:t>
      </w:r>
      <w:proofErr w:type="spellEnd"/>
      <w:r w:rsidRPr="00D26162">
        <w:rPr>
          <w:shd w:val="clear" w:color="auto" w:fill="FFFFFF"/>
          <w:lang w:val="ru-RU"/>
        </w:rPr>
        <w:t xml:space="preserve"> во главе они удерживали оборону, сосредоточив весь огонь на тяжеловесных астартес-еретиках, поливая их лазерными лучами и перегружая пустые магазины, прежде чем достать </w:t>
      </w:r>
      <w:r w:rsidR="002928B6">
        <w:rPr>
          <w:shd w:val="clear" w:color="auto" w:fill="FFFFFF"/>
          <w:lang w:val="ru-RU"/>
        </w:rPr>
        <w:t>новые</w:t>
      </w:r>
      <w:r w:rsidRPr="00D26162">
        <w:rPr>
          <w:shd w:val="clear" w:color="auto" w:fill="FFFFFF"/>
          <w:lang w:val="ru-RU"/>
        </w:rPr>
        <w:t xml:space="preserve">. На несколько коротких славных мгновений наступление предателей захлебнулось под натиском объединенного рвения имперских защитников. </w:t>
      </w:r>
    </w:p>
    <w:p w14:paraId="30B00089" w14:textId="77777777" w:rsidR="00FF5A40" w:rsidRPr="00D26162" w:rsidRDefault="00FF5A40" w:rsidP="00FF5A40">
      <w:pPr>
        <w:rPr>
          <w:shd w:val="clear" w:color="auto" w:fill="FFFFFF"/>
          <w:lang w:val="ru-RU"/>
        </w:rPr>
      </w:pPr>
      <w:r w:rsidRPr="00D26162">
        <w:rPr>
          <w:shd w:val="clear" w:color="auto" w:fill="FFFFFF"/>
          <w:lang w:val="ru-RU"/>
        </w:rPr>
        <w:t xml:space="preserve">Ненадолго — иначе и быть не могло. Каким бы ни был боевой дух, численный перевес оставался не на стороне защитников. Настоящих космодесантников, и порченых, и нет, обычному смертному убить очень трудно, а при почти безграничной поддержке отрядов их рабов ситуация всегда могла обернуться в пользу предателей. </w:t>
      </w:r>
    </w:p>
    <w:p w14:paraId="6B114C54" w14:textId="77777777" w:rsidR="00FF5A40" w:rsidRPr="00D26162" w:rsidRDefault="00FF5A40" w:rsidP="00FF5A40">
      <w:pPr>
        <w:rPr>
          <w:shd w:val="clear" w:color="auto" w:fill="FFFFFF"/>
          <w:lang w:val="ru-RU"/>
        </w:rPr>
      </w:pPr>
      <w:r w:rsidRPr="00D26162">
        <w:rPr>
          <w:shd w:val="clear" w:color="auto" w:fill="FFFFFF"/>
          <w:lang w:val="ru-RU"/>
        </w:rPr>
        <w:t xml:space="preserve">Зелено-золотые чудовища выдержали атаку и сразу же вернулись, пробираясь сквозь град снарядов и неумолимо приближаясь к зоне поражения. Предатели не были безмозглыми — они тоже использовали укрытия, где могли, — но там, где это им не удавалось, толстые пластины их брони поглощали огромное количество попаданий, позволяя разогнаться до полной скорости и атаковать баррикаду. </w:t>
      </w:r>
    </w:p>
    <w:p w14:paraId="11AA1413" w14:textId="77777777" w:rsidR="00FF5A40" w:rsidRPr="00D26162" w:rsidRDefault="00FF5A40" w:rsidP="00FF5A40">
      <w:pPr>
        <w:rPr>
          <w:shd w:val="clear" w:color="auto" w:fill="FFFFFF"/>
          <w:lang w:val="ru-RU"/>
        </w:rPr>
      </w:pPr>
      <w:r w:rsidRPr="00D26162">
        <w:rPr>
          <w:shd w:val="clear" w:color="auto" w:fill="FFFFFF"/>
          <w:lang w:val="ru-RU"/>
        </w:rPr>
        <w:t xml:space="preserve">Какими бы отважными ни были солдаты </w:t>
      </w:r>
      <w:proofErr w:type="spellStart"/>
      <w:r w:rsidRPr="00D26162">
        <w:rPr>
          <w:shd w:val="clear" w:color="auto" w:fill="FFFFFF"/>
          <w:lang w:val="ru-RU"/>
        </w:rPr>
        <w:t>Милитарум</w:t>
      </w:r>
      <w:proofErr w:type="spellEnd"/>
      <w:r w:rsidRPr="00D26162">
        <w:rPr>
          <w:shd w:val="clear" w:color="auto" w:fill="FFFFFF"/>
          <w:lang w:val="ru-RU"/>
        </w:rPr>
        <w:t xml:space="preserve">, но дольше всех сопротивлялся </w:t>
      </w:r>
      <w:proofErr w:type="spellStart"/>
      <w:r w:rsidRPr="00D26162">
        <w:rPr>
          <w:shd w:val="clear" w:color="auto" w:fill="FFFFFF"/>
          <w:lang w:val="ru-RU"/>
        </w:rPr>
        <w:t>Гуннлаугур</w:t>
      </w:r>
      <w:proofErr w:type="spellEnd"/>
      <w:r w:rsidRPr="00D26162">
        <w:rPr>
          <w:shd w:val="clear" w:color="auto" w:fill="FFFFFF"/>
          <w:lang w:val="ru-RU"/>
        </w:rPr>
        <w:t xml:space="preserve">. Он отбивался от нападавших, бросаясь всем телом навстречу опасности, изрыгал смертельные проклятия врагам и отбивал их клинки в сторону мощнейшими ударами громового молота. Его броня сверкала от рикошетных попаданий болтов, на его шкурах вспыхивало пламя, когда воспламенялось топливо. Он проломил молотом шлем первого, с кем сшибся, пробив нагрудник существа внутрь и содрав позолоту с краски. Следующему удалось пустить </w:t>
      </w:r>
      <w:proofErr w:type="spellStart"/>
      <w:r w:rsidRPr="00D26162">
        <w:rPr>
          <w:shd w:val="clear" w:color="auto" w:fill="FFFFFF"/>
          <w:lang w:val="ru-RU"/>
        </w:rPr>
        <w:t>Гуннлаугуру</w:t>
      </w:r>
      <w:proofErr w:type="spellEnd"/>
      <w:r w:rsidRPr="00D26162">
        <w:rPr>
          <w:shd w:val="clear" w:color="auto" w:fill="FFFFFF"/>
          <w:lang w:val="ru-RU"/>
        </w:rPr>
        <w:t xml:space="preserve"> кровь, и отравленное лезвие прошло по дуге под его вытянутыми руками. Тут же он повалил предателя на пол и сломал ему шею. </w:t>
      </w:r>
    </w:p>
    <w:p w14:paraId="44D0E38F" w14:textId="77777777" w:rsidR="00FF5A40" w:rsidRPr="00D26162" w:rsidRDefault="00FF5A40" w:rsidP="00FF5A40">
      <w:pPr>
        <w:rPr>
          <w:shd w:val="clear" w:color="auto" w:fill="FFFFFF"/>
          <w:lang w:val="ru-RU"/>
        </w:rPr>
      </w:pPr>
      <w:r w:rsidRPr="00D26162">
        <w:rPr>
          <w:shd w:val="clear" w:color="auto" w:fill="FFFFFF"/>
          <w:lang w:val="ru-RU"/>
        </w:rPr>
        <w:t xml:space="preserve">Из окутанного пламенем смога вырисовывались все новые и новые астартес-еретики; их продвижение сопровождалось скрежетом проржавевших сервоприводов, их искривленные шлемы злобно поблескивали в колеблющемся свете. Солдат на баррикаде застигли врасплох: их сбивали с ног градом огня, давили падением тяжелых блоков; численный перевес предателей был слишком велик. Те немногие, кто выжил, продолжали сражаться, несмотря ни на что; они держались чемпиона, чтобы укрыться за его массивной мощной фигурой от худшего натиска, а затем ринуться вперед при первой возможности, чтобы открыть огонь или в отчаянии примкнуть штыки. </w:t>
      </w:r>
    </w:p>
    <w:p w14:paraId="1CB6C9CE" w14:textId="77777777" w:rsidR="00FF5A40" w:rsidRPr="00D26162" w:rsidRDefault="00FF5A40" w:rsidP="00FF5A40">
      <w:pPr>
        <w:rPr>
          <w:shd w:val="clear" w:color="auto" w:fill="FFFFFF"/>
          <w:lang w:val="ru-RU"/>
        </w:rPr>
      </w:pPr>
      <w:r w:rsidRPr="00D26162">
        <w:rPr>
          <w:shd w:val="clear" w:color="auto" w:fill="FFFFFF"/>
          <w:lang w:val="ru-RU"/>
        </w:rPr>
        <w:t xml:space="preserve">— </w:t>
      </w:r>
      <w:proofErr w:type="spellStart"/>
      <w:r w:rsidRPr="00D26162">
        <w:rPr>
          <w:shd w:val="clear" w:color="auto" w:fill="FFFFFF"/>
          <w:lang w:val="ru-RU"/>
        </w:rPr>
        <w:t>Фенрис</w:t>
      </w:r>
      <w:proofErr w:type="spellEnd"/>
      <w:r w:rsidRPr="00D26162">
        <w:rPr>
          <w:shd w:val="clear" w:color="auto" w:fill="FFFFFF"/>
          <w:lang w:val="ru-RU"/>
        </w:rPr>
        <w:t xml:space="preserve"> </w:t>
      </w:r>
      <w:proofErr w:type="spellStart"/>
      <w:r w:rsidRPr="00D26162">
        <w:rPr>
          <w:shd w:val="clear" w:color="auto" w:fill="FFFFFF"/>
          <w:lang w:val="ru-RU"/>
        </w:rPr>
        <w:t>хьолда</w:t>
      </w:r>
      <w:proofErr w:type="spellEnd"/>
      <w:r w:rsidRPr="00D26162">
        <w:rPr>
          <w:shd w:val="clear" w:color="auto" w:fill="FFFFFF"/>
          <w:lang w:val="ru-RU"/>
        </w:rPr>
        <w:t xml:space="preserve">! — прорычал </w:t>
      </w:r>
      <w:proofErr w:type="spellStart"/>
      <w:r w:rsidRPr="00D26162">
        <w:rPr>
          <w:shd w:val="clear" w:color="auto" w:fill="FFFFFF"/>
          <w:lang w:val="ru-RU"/>
        </w:rPr>
        <w:t>Гуннлаугур</w:t>
      </w:r>
      <w:proofErr w:type="spellEnd"/>
      <w:r w:rsidRPr="00D26162">
        <w:rPr>
          <w:shd w:val="clear" w:color="auto" w:fill="FFFFFF"/>
          <w:lang w:val="ru-RU"/>
        </w:rPr>
        <w:t xml:space="preserve">, убив еще одного монстра-предателя, расчленив его и бросив труп в грязь. Его руки вспыхнули от молочной кислоты, доспехи забрызгала кровь. Пот стекал по внутренней стороне шлема, скапливаясь на шее. Очередной удар — и острие силового клинка вонзилось ему в ключицу. Выстрелом болта с него сорвало наколенник, раздробив кость под ним. Он не чувствовал боли. Каждый мускул был по-прежнему напряжен, каждый удар — по-прежнему силен. </w:t>
      </w:r>
    </w:p>
    <w:p w14:paraId="2B68AA0C" w14:textId="6504F410" w:rsidR="00FF5A40" w:rsidRPr="00D26162" w:rsidRDefault="00FF5A40" w:rsidP="00FF5A40">
      <w:pPr>
        <w:rPr>
          <w:shd w:val="clear" w:color="auto" w:fill="FFFFFF"/>
          <w:lang w:val="ru-RU"/>
        </w:rPr>
      </w:pPr>
      <w:r w:rsidRPr="00D26162">
        <w:rPr>
          <w:shd w:val="clear" w:color="auto" w:fill="FFFFFF"/>
          <w:lang w:val="ru-RU"/>
        </w:rPr>
        <w:t>Он развернулся, крутанув лодыжкой, чтобы хорошенько разогнаться. Уклонился от болт-снаряда — и снова ринулся в ближний бой. Еще больше предателей набросил</w:t>
      </w:r>
      <w:r w:rsidR="00E3470F">
        <w:rPr>
          <w:shd w:val="clear" w:color="auto" w:fill="FFFFFF"/>
          <w:lang w:val="ru-RU"/>
        </w:rPr>
        <w:t>о</w:t>
      </w:r>
      <w:r w:rsidRPr="00D26162">
        <w:rPr>
          <w:shd w:val="clear" w:color="auto" w:fill="FFFFFF"/>
          <w:lang w:val="ru-RU"/>
        </w:rPr>
        <w:t xml:space="preserve">сь на него, один за другим, затем по двое и по трое, окружая и мешая двигаться. Поддержать его было уже некому. Позиции </w:t>
      </w:r>
      <w:proofErr w:type="spellStart"/>
      <w:r w:rsidRPr="00D26162">
        <w:rPr>
          <w:shd w:val="clear" w:color="auto" w:fill="FFFFFF"/>
          <w:lang w:val="ru-RU"/>
        </w:rPr>
        <w:t>Милитарум</w:t>
      </w:r>
      <w:proofErr w:type="spellEnd"/>
      <w:r w:rsidRPr="00D26162">
        <w:rPr>
          <w:shd w:val="clear" w:color="auto" w:fill="FFFFFF"/>
          <w:lang w:val="ru-RU"/>
        </w:rPr>
        <w:t xml:space="preserve"> оказались разгромлены: орды культистов штурмовали последние редуты и кромсали тела павших имперцев. Туннели снаружи из-за этого остались открытыми, но никто из астартес-еретиков не воспользовался ими — они напали на </w:t>
      </w:r>
      <w:proofErr w:type="spellStart"/>
      <w:r w:rsidRPr="00D26162">
        <w:rPr>
          <w:shd w:val="clear" w:color="auto" w:fill="FFFFFF"/>
          <w:lang w:val="ru-RU"/>
        </w:rPr>
        <w:t>Гуннлаугура</w:t>
      </w:r>
      <w:proofErr w:type="spellEnd"/>
      <w:r w:rsidRPr="00D26162">
        <w:rPr>
          <w:shd w:val="clear" w:color="auto" w:fill="FFFFFF"/>
          <w:lang w:val="ru-RU"/>
        </w:rPr>
        <w:t xml:space="preserve">, решив уничтожить его и только потом углубиться в подбрюшье </w:t>
      </w:r>
      <w:proofErr w:type="spellStart"/>
      <w:r w:rsidRPr="00D26162">
        <w:rPr>
          <w:shd w:val="clear" w:color="auto" w:fill="FFFFFF"/>
          <w:lang w:val="ru-RU"/>
        </w:rPr>
        <w:t>касра</w:t>
      </w:r>
      <w:proofErr w:type="spellEnd"/>
      <w:r w:rsidRPr="00D26162">
        <w:rPr>
          <w:shd w:val="clear" w:color="auto" w:fill="FFFFFF"/>
          <w:lang w:val="ru-RU"/>
        </w:rPr>
        <w:t xml:space="preserve">. </w:t>
      </w:r>
    </w:p>
    <w:p w14:paraId="69504967" w14:textId="77777777" w:rsidR="00FF5A40" w:rsidRPr="00D26162" w:rsidRDefault="00FF5A40" w:rsidP="00FF5A40">
      <w:pPr>
        <w:rPr>
          <w:shd w:val="clear" w:color="auto" w:fill="FFFFFF"/>
          <w:lang w:val="ru-RU"/>
        </w:rPr>
      </w:pPr>
      <w:r w:rsidRPr="00D26162">
        <w:rPr>
          <w:shd w:val="clear" w:color="auto" w:fill="FFFFFF"/>
          <w:lang w:val="ru-RU"/>
        </w:rPr>
        <w:lastRenderedPageBreak/>
        <w:t xml:space="preserve">Хронометр на внутренней стороне его шлема тикал, показывая выигранное время. Его было недостаточно. Его с самого начала было недостаточно. В отличие от Бальдра, </w:t>
      </w:r>
      <w:proofErr w:type="spellStart"/>
      <w:r w:rsidRPr="00D26162">
        <w:rPr>
          <w:shd w:val="clear" w:color="auto" w:fill="FFFFFF"/>
          <w:lang w:val="ru-RU"/>
        </w:rPr>
        <w:t>Гуннлаугур</w:t>
      </w:r>
      <w:proofErr w:type="spellEnd"/>
      <w:r w:rsidRPr="00D26162">
        <w:rPr>
          <w:shd w:val="clear" w:color="auto" w:fill="FFFFFF"/>
          <w:lang w:val="ru-RU"/>
        </w:rPr>
        <w:t xml:space="preserve"> не имел точного представления о том, сколько еще нужно пройти стае. Все, что оставалось, — это сражаться и сражаться, удерживать портал, бросая вызов врагу. </w:t>
      </w:r>
    </w:p>
    <w:p w14:paraId="481CD35A" w14:textId="77777777" w:rsidR="00FF5A40" w:rsidRPr="00D26162" w:rsidRDefault="00FF5A40" w:rsidP="00FF5A40">
      <w:pPr>
        <w:rPr>
          <w:shd w:val="clear" w:color="auto" w:fill="FFFFFF"/>
          <w:lang w:val="ru-RU"/>
        </w:rPr>
      </w:pPr>
      <w:r w:rsidRPr="00D26162">
        <w:rPr>
          <w:shd w:val="clear" w:color="auto" w:fill="FFFFFF"/>
          <w:lang w:val="ru-RU"/>
        </w:rPr>
        <w:t xml:space="preserve">— За </w:t>
      </w:r>
      <w:proofErr w:type="spellStart"/>
      <w:r w:rsidRPr="00D26162">
        <w:rPr>
          <w:shd w:val="clear" w:color="auto" w:fill="FFFFFF"/>
          <w:lang w:val="ru-RU"/>
        </w:rPr>
        <w:t>Всеотца</w:t>
      </w:r>
      <w:proofErr w:type="spellEnd"/>
      <w:r w:rsidRPr="00D26162">
        <w:rPr>
          <w:shd w:val="clear" w:color="auto" w:fill="FFFFFF"/>
          <w:lang w:val="ru-RU"/>
        </w:rPr>
        <w:t xml:space="preserve">! — прогремел </w:t>
      </w:r>
      <w:proofErr w:type="spellStart"/>
      <w:r w:rsidRPr="00D26162">
        <w:rPr>
          <w:shd w:val="clear" w:color="auto" w:fill="FFFFFF"/>
          <w:lang w:val="ru-RU"/>
        </w:rPr>
        <w:t>Гуннлаугур</w:t>
      </w:r>
      <w:proofErr w:type="spellEnd"/>
      <w:r w:rsidRPr="00D26162">
        <w:rPr>
          <w:shd w:val="clear" w:color="auto" w:fill="FFFFFF"/>
          <w:lang w:val="ru-RU"/>
        </w:rPr>
        <w:t xml:space="preserve">, и его горло наполнилось кровью. — За Лемана из Руссов! </w:t>
      </w:r>
    </w:p>
    <w:p w14:paraId="14E502DB" w14:textId="77777777" w:rsidR="00FF5A40" w:rsidRPr="00D26162" w:rsidRDefault="00FF5A40" w:rsidP="00FF5A40">
      <w:pPr>
        <w:rPr>
          <w:shd w:val="clear" w:color="auto" w:fill="FFFFFF"/>
          <w:lang w:val="ru-RU"/>
        </w:rPr>
      </w:pPr>
      <w:r w:rsidRPr="00D26162">
        <w:rPr>
          <w:shd w:val="clear" w:color="auto" w:fill="FFFFFF"/>
          <w:lang w:val="ru-RU"/>
        </w:rPr>
        <w:t xml:space="preserve">Теперь он видел, как они, мертвые </w:t>
      </w:r>
      <w:proofErr w:type="spellStart"/>
      <w:r w:rsidRPr="00D26162">
        <w:rPr>
          <w:shd w:val="clear" w:color="auto" w:fill="FFFFFF"/>
          <w:lang w:val="ru-RU"/>
        </w:rPr>
        <w:t>Фенриса</w:t>
      </w:r>
      <w:proofErr w:type="spellEnd"/>
      <w:r w:rsidRPr="00D26162">
        <w:rPr>
          <w:shd w:val="clear" w:color="auto" w:fill="FFFFFF"/>
          <w:lang w:val="ru-RU"/>
        </w:rPr>
        <w:t xml:space="preserve">, судят его, взвешивая его доблесть на железных весах. Все взгляды были устремлены на него, оценивая, сможет ли он пройти в Залы Огня, достоин ли занять место за длинным столом у очага. Древко его молота треснуло, погасив силовое поле, поэтому он использовал его как дубинку. Его нагрудник разбили, а поножи смялись. Чей-то кулак потянулся к шее, чтобы сбить его с ног, но он отбросил врага, зная, что упасть — это конец. </w:t>
      </w:r>
    </w:p>
    <w:p w14:paraId="30AB5943" w14:textId="77777777" w:rsidR="00FF5A40" w:rsidRPr="00D26162" w:rsidRDefault="00FF5A40" w:rsidP="00FF5A40">
      <w:pPr>
        <w:rPr>
          <w:shd w:val="clear" w:color="auto" w:fill="FFFFFF"/>
          <w:lang w:val="ru-RU"/>
        </w:rPr>
      </w:pPr>
      <w:r w:rsidRPr="00D26162">
        <w:rPr>
          <w:shd w:val="clear" w:color="auto" w:fill="FFFFFF"/>
          <w:lang w:val="ru-RU"/>
        </w:rPr>
        <w:t xml:space="preserve">Ему было уже не разглядеть, сколько врагов приближается. Он понятия не имел, скольких уже убил. Все, что оставалось, — это держаться на ногах, чтобы не дать им пройти. Время расплывалось перед ним. Пространство потемнело, превратившись в кровавую завесу, которая окрасила все багрянцем. На руки опустилась огромная тяжесть, и он чувствовал, как по раненой ноге расползается холод. </w:t>
      </w:r>
    </w:p>
    <w:p w14:paraId="388C20AE" w14:textId="77777777" w:rsidR="00FF5A40" w:rsidRPr="00D26162" w:rsidRDefault="00FF5A40" w:rsidP="00FF5A40">
      <w:pPr>
        <w:rPr>
          <w:shd w:val="clear" w:color="auto" w:fill="FFFFFF"/>
          <w:lang w:val="ru-RU"/>
        </w:rPr>
      </w:pPr>
      <w:r w:rsidRPr="00D26162">
        <w:rPr>
          <w:shd w:val="clear" w:color="auto" w:fill="FFFFFF"/>
          <w:lang w:val="ru-RU"/>
        </w:rPr>
        <w:t xml:space="preserve">А затем обрушился удар, от которого, он знал, не уклониться, — мощный взмах изогнутого клинка противника, нацеленного в голову, слишком низкий, чтобы поднырнуть под него, слишком быстрый, чтобы увернуться. Меч летел на него, точно в замедленной съемке, сверкая в темноте, как драгоценный камень. Осталось сопротивление. Он обнажил клыки, сжал кулаки — и завыл от ярости, ненависти и дикой, стихийной радости. Во имя </w:t>
      </w:r>
      <w:proofErr w:type="spellStart"/>
      <w:r w:rsidRPr="00D26162">
        <w:rPr>
          <w:shd w:val="clear" w:color="auto" w:fill="FFFFFF"/>
          <w:lang w:val="ru-RU"/>
        </w:rPr>
        <w:t>Всеотца</w:t>
      </w:r>
      <w:proofErr w:type="spellEnd"/>
      <w:r w:rsidRPr="00D26162">
        <w:rPr>
          <w:shd w:val="clear" w:color="auto" w:fill="FFFFFF"/>
          <w:lang w:val="ru-RU"/>
        </w:rPr>
        <w:t>, сказал он себе, когда раздался удар. Во имя Лемана из рода Руссов.</w:t>
      </w:r>
    </w:p>
    <w:p w14:paraId="72CE75AB" w14:textId="77777777" w:rsidR="00FF5A40" w:rsidRPr="00D26162" w:rsidRDefault="00FF5A40" w:rsidP="00FF5A40">
      <w:pPr>
        <w:rPr>
          <w:rFonts w:ascii="Roboto" w:hAnsi="Roboto"/>
          <w:color w:val="000000"/>
          <w:sz w:val="20"/>
          <w:szCs w:val="20"/>
          <w:shd w:val="clear" w:color="auto" w:fill="FFFFFF"/>
          <w:lang w:val="ru-RU"/>
        </w:rPr>
      </w:pPr>
    </w:p>
    <w:p w14:paraId="758525BE" w14:textId="77777777" w:rsidR="00FF5A40" w:rsidRPr="00D26162" w:rsidRDefault="00FF5A40" w:rsidP="00FF5A40">
      <w:pPr>
        <w:pStyle w:val="2"/>
        <w:rPr>
          <w:shd w:val="clear" w:color="auto" w:fill="FFFFFF"/>
          <w:lang w:val="ru-RU"/>
        </w:rPr>
      </w:pPr>
      <w:r w:rsidRPr="00D26162">
        <w:rPr>
          <w:shd w:val="clear" w:color="auto" w:fill="FFFFFF"/>
          <w:lang w:val="ru-RU"/>
        </w:rPr>
        <w:t xml:space="preserve">Глава тридцать вторая </w:t>
      </w:r>
    </w:p>
    <w:p w14:paraId="1005D759" w14:textId="77777777" w:rsidR="00FF5A40" w:rsidRPr="00D26162" w:rsidRDefault="00FF5A40" w:rsidP="00FF5A40">
      <w:pPr>
        <w:rPr>
          <w:rFonts w:ascii="Roboto" w:hAnsi="Roboto"/>
          <w:color w:val="000000"/>
          <w:sz w:val="20"/>
          <w:szCs w:val="20"/>
          <w:shd w:val="clear" w:color="auto" w:fill="FFFFFF"/>
          <w:lang w:val="ru-RU"/>
        </w:rPr>
      </w:pPr>
    </w:p>
    <w:p w14:paraId="4B232568" w14:textId="77777777" w:rsidR="00FF5A40" w:rsidRPr="00D26162" w:rsidRDefault="00FF5A40" w:rsidP="00FF5A40">
      <w:pPr>
        <w:rPr>
          <w:shd w:val="clear" w:color="auto" w:fill="FFFFFF"/>
          <w:lang w:val="ru-RU"/>
        </w:rPr>
      </w:pPr>
      <w:r w:rsidRPr="00D26162">
        <w:rPr>
          <w:shd w:val="clear" w:color="auto" w:fill="FFFFFF"/>
          <w:lang w:val="ru-RU"/>
        </w:rPr>
        <w:t xml:space="preserve">Этот мир он одновременно любил — и ненавидел. Он не был прекрасным. Не то чтобы </w:t>
      </w:r>
      <w:proofErr w:type="spellStart"/>
      <w:r w:rsidRPr="00D26162">
        <w:rPr>
          <w:shd w:val="clear" w:color="auto" w:fill="FFFFFF"/>
          <w:lang w:val="ru-RU"/>
        </w:rPr>
        <w:t>Фенрис</w:t>
      </w:r>
      <w:proofErr w:type="spellEnd"/>
      <w:r w:rsidRPr="00D26162">
        <w:rPr>
          <w:shd w:val="clear" w:color="auto" w:fill="FFFFFF"/>
          <w:lang w:val="ru-RU"/>
        </w:rPr>
        <w:t xml:space="preserve"> был прекрасным — жестокий, необузданный и постоянно меняющийся. А этот мир был статичным, скованным своей могучей основательностью, цепями бесконечных линий крепостей и дамб. Когда он только прибыл сюда, воздух был еще чистым, открывая взору холодную, продуваемую всеми ветрами землю с высокогорными степями и плато. Даже когда враг нанес планете первые серьезные удары, взбаламутив атмосферу, все равно было чем восхищаться. Прежде всего — ее жителями, которые сражались как зверь, чтобы отстоять свой дом. Но теперь, когда все шло к неизбежному концу, этот мир трудно было не ненавидеть. </w:t>
      </w:r>
    </w:p>
    <w:p w14:paraId="1E5EE9D7" w14:textId="77777777" w:rsidR="00FF5A40" w:rsidRPr="00D26162" w:rsidRDefault="00FF5A40" w:rsidP="00FF5A40">
      <w:pPr>
        <w:rPr>
          <w:shd w:val="clear" w:color="auto" w:fill="FFFFFF"/>
          <w:lang w:val="ru-RU"/>
        </w:rPr>
      </w:pPr>
      <w:r w:rsidRPr="00D26162">
        <w:rPr>
          <w:shd w:val="clear" w:color="auto" w:fill="FFFFFF"/>
          <w:lang w:val="ru-RU"/>
        </w:rPr>
        <w:t xml:space="preserve">Сказалась усталость, пропитавшая даже позвонки — боль, пронизывающая до мозга костей, вызванная долгими неделями непрерывных сражений, перерастающими в месяцы кровопролития, вечных отступлений, сдачи позиций, нанесением врагу ударов, так и не заканчивающихся победой. Он забывал, как называются </w:t>
      </w:r>
      <w:proofErr w:type="spellStart"/>
      <w:r w:rsidRPr="00D26162">
        <w:rPr>
          <w:shd w:val="clear" w:color="auto" w:fill="FFFFFF"/>
          <w:lang w:val="ru-RU"/>
        </w:rPr>
        <w:t>касры</w:t>
      </w:r>
      <w:proofErr w:type="spellEnd"/>
      <w:r w:rsidRPr="00D26162">
        <w:rPr>
          <w:shd w:val="clear" w:color="auto" w:fill="FFFFFF"/>
          <w:lang w:val="ru-RU"/>
        </w:rPr>
        <w:t xml:space="preserve">. Почти так же они выглядели из-под земли, где всегда шли самые ожесточенные бои пехоты. Туннели создавались специально, чтобы замедлить продвижение, и они так и работали, превратив пламя активных боевых действий в тяжелую борьбу на истощение. И это, в конце концов, тоже было отвратительно. </w:t>
      </w:r>
    </w:p>
    <w:p w14:paraId="3A3D9587" w14:textId="77777777" w:rsidR="00FF5A40" w:rsidRPr="00D26162" w:rsidRDefault="00FF5A40" w:rsidP="00FF5A40">
      <w:pPr>
        <w:rPr>
          <w:shd w:val="clear" w:color="auto" w:fill="FFFFFF"/>
          <w:lang w:val="ru-RU"/>
        </w:rPr>
      </w:pPr>
      <w:r w:rsidRPr="00D26162">
        <w:rPr>
          <w:shd w:val="clear" w:color="auto" w:fill="FFFFFF"/>
          <w:lang w:val="ru-RU"/>
        </w:rPr>
        <w:lastRenderedPageBreak/>
        <w:t xml:space="preserve">Видеть, как боевые братья гибнут, заваленные грудами третьесортных </w:t>
      </w:r>
      <w:proofErr w:type="spellStart"/>
      <w:r w:rsidRPr="00D26162">
        <w:rPr>
          <w:shd w:val="clear" w:color="auto" w:fill="FFFFFF"/>
          <w:lang w:val="ru-RU"/>
        </w:rPr>
        <w:t>потасовщиков</w:t>
      </w:r>
      <w:proofErr w:type="spellEnd"/>
      <w:r w:rsidRPr="00D26162">
        <w:rPr>
          <w:shd w:val="clear" w:color="auto" w:fill="FFFFFF"/>
          <w:lang w:val="ru-RU"/>
        </w:rPr>
        <w:t>, или как их заживо погребает под камнепадами; получать от далекого высшего командования приказы, которые приведут разве что к еще б</w:t>
      </w:r>
      <w:r w:rsidRPr="00D26162">
        <w:rPr>
          <w:rFonts w:cs="Times New Roman"/>
          <w:shd w:val="clear" w:color="auto" w:fill="FFFFFF"/>
          <w:lang w:val="ru-RU"/>
        </w:rPr>
        <w:t>ó</w:t>
      </w:r>
      <w:r w:rsidRPr="00D26162">
        <w:rPr>
          <w:shd w:val="clear" w:color="auto" w:fill="FFFFFF"/>
          <w:lang w:val="ru-RU"/>
        </w:rPr>
        <w:t xml:space="preserve">льшей катастрофе, — да что можно чувствовать в такой ситуации, кроме отвращения ко всему миру и желания, чтобы это прекратилось, каким бы ни был исход. </w:t>
      </w:r>
    </w:p>
    <w:p w14:paraId="679E2D43" w14:textId="13FEF095" w:rsidR="00FF5A40" w:rsidRPr="00D26162" w:rsidRDefault="00FF5A40" w:rsidP="00FF5A40">
      <w:pPr>
        <w:rPr>
          <w:shd w:val="clear" w:color="auto" w:fill="FFFFFF"/>
          <w:lang w:val="ru-RU"/>
        </w:rPr>
      </w:pPr>
      <w:r w:rsidRPr="00D26162">
        <w:rPr>
          <w:shd w:val="clear" w:color="auto" w:fill="FFFFFF"/>
          <w:lang w:val="ru-RU"/>
        </w:rPr>
        <w:t xml:space="preserve">Эти чувства посещали его, но никогда не задерживались. Он был слишком хорош для этого, слишком предан борьбе. Они все были такими. </w:t>
      </w:r>
      <w:proofErr w:type="spellStart"/>
      <w:r w:rsidRPr="00D26162">
        <w:rPr>
          <w:shd w:val="clear" w:color="auto" w:fill="FFFFFF"/>
          <w:lang w:val="ru-RU"/>
        </w:rPr>
        <w:t>Ольвек</w:t>
      </w:r>
      <w:proofErr w:type="spellEnd"/>
      <w:r w:rsidRPr="00D26162">
        <w:rPr>
          <w:shd w:val="clear" w:color="auto" w:fill="FFFFFF"/>
          <w:lang w:val="ru-RU"/>
        </w:rPr>
        <w:t xml:space="preserve">, и </w:t>
      </w:r>
      <w:proofErr w:type="spellStart"/>
      <w:r w:rsidRPr="00D26162">
        <w:rPr>
          <w:shd w:val="clear" w:color="auto" w:fill="FFFFFF"/>
          <w:lang w:val="ru-RU"/>
        </w:rPr>
        <w:t>Алридд</w:t>
      </w:r>
      <w:proofErr w:type="spellEnd"/>
      <w:r w:rsidRPr="00D26162">
        <w:rPr>
          <w:shd w:val="clear" w:color="auto" w:fill="FFFFFF"/>
          <w:lang w:val="ru-RU"/>
        </w:rPr>
        <w:t xml:space="preserve">, и остальные — его </w:t>
      </w:r>
      <w:r w:rsidR="00E3470F">
        <w:rPr>
          <w:shd w:val="clear" w:color="auto" w:fill="FFFFFF"/>
          <w:lang w:val="ru-RU"/>
        </w:rPr>
        <w:t>Велик</w:t>
      </w:r>
      <w:r w:rsidRPr="00D26162">
        <w:rPr>
          <w:shd w:val="clear" w:color="auto" w:fill="FFFFFF"/>
          <w:lang w:val="ru-RU"/>
        </w:rPr>
        <w:t xml:space="preserve">ая Команда, его стая, его люди. Они встрепенулись, оттерли кровь с клинков, отряхнули пыль со шкур и лиц — и сызнова поднялись в бой. Костры пылали по-прежнему. Даже терпя поражение, даже умирая, Волки все еще могли рычать. </w:t>
      </w:r>
    </w:p>
    <w:p w14:paraId="3A3B5FA6" w14:textId="77777777" w:rsidR="00FF5A40" w:rsidRPr="00D26162" w:rsidRDefault="00FF5A40" w:rsidP="00FF5A40">
      <w:pPr>
        <w:rPr>
          <w:shd w:val="clear" w:color="auto" w:fill="FFFFFF"/>
          <w:lang w:val="ru-RU"/>
        </w:rPr>
      </w:pPr>
      <w:r w:rsidRPr="00D26162">
        <w:rPr>
          <w:shd w:val="clear" w:color="auto" w:fill="FFFFFF"/>
          <w:lang w:val="ru-RU"/>
        </w:rPr>
        <w:t xml:space="preserve">Он припомнил один разговор с </w:t>
      </w:r>
      <w:proofErr w:type="spellStart"/>
      <w:r w:rsidRPr="00D26162">
        <w:rPr>
          <w:shd w:val="clear" w:color="auto" w:fill="FFFFFF"/>
          <w:lang w:val="ru-RU"/>
        </w:rPr>
        <w:t>Ульриком</w:t>
      </w:r>
      <w:proofErr w:type="spellEnd"/>
      <w:r w:rsidRPr="00D26162">
        <w:rPr>
          <w:shd w:val="clear" w:color="auto" w:fill="FFFFFF"/>
          <w:lang w:val="ru-RU"/>
        </w:rPr>
        <w:t xml:space="preserve">; Убийца тогда еще сражался бок о бок с ними. </w:t>
      </w:r>
    </w:p>
    <w:p w14:paraId="12D123E5" w14:textId="77777777" w:rsidR="00FF5A40" w:rsidRPr="00D26162" w:rsidRDefault="00FF5A40" w:rsidP="00FF5A40">
      <w:pPr>
        <w:rPr>
          <w:shd w:val="clear" w:color="auto" w:fill="FFFFFF"/>
          <w:lang w:val="ru-RU"/>
        </w:rPr>
      </w:pPr>
      <w:r w:rsidRPr="00D26162">
        <w:rPr>
          <w:shd w:val="clear" w:color="auto" w:fill="FFFFFF"/>
          <w:lang w:val="ru-RU"/>
        </w:rPr>
        <w:t xml:space="preserve">— Что за </w:t>
      </w:r>
      <w:proofErr w:type="spellStart"/>
      <w:r w:rsidRPr="00D26162">
        <w:rPr>
          <w:shd w:val="clear" w:color="auto" w:fill="FFFFFF"/>
          <w:lang w:val="ru-RU"/>
        </w:rPr>
        <w:t>скьяльд</w:t>
      </w:r>
      <w:proofErr w:type="spellEnd"/>
      <w:r w:rsidRPr="00D26162">
        <w:rPr>
          <w:shd w:val="clear" w:color="auto" w:fill="FFFFFF"/>
          <w:lang w:val="ru-RU"/>
        </w:rPr>
        <w:t xml:space="preserve"> назвал это место вратами </w:t>
      </w:r>
      <w:proofErr w:type="spellStart"/>
      <w:r w:rsidRPr="00D26162">
        <w:rPr>
          <w:shd w:val="clear" w:color="auto" w:fill="FFFFFF"/>
          <w:lang w:val="ru-RU"/>
        </w:rPr>
        <w:t>Хельвинтер</w:t>
      </w:r>
      <w:proofErr w:type="spellEnd"/>
      <w:r w:rsidRPr="00D26162">
        <w:rPr>
          <w:shd w:val="clear" w:color="auto" w:fill="FFFFFF"/>
          <w:lang w:val="ru-RU"/>
        </w:rPr>
        <w:t xml:space="preserve">? — спросил он. </w:t>
      </w:r>
    </w:p>
    <w:p w14:paraId="7C5AD1B1" w14:textId="77777777" w:rsidR="00FF5A40" w:rsidRPr="00D26162" w:rsidRDefault="00FF5A40" w:rsidP="00FF5A40">
      <w:pPr>
        <w:rPr>
          <w:shd w:val="clear" w:color="auto" w:fill="FFFFFF"/>
          <w:lang w:val="ru-RU"/>
        </w:rPr>
      </w:pPr>
      <w:r w:rsidRPr="00D26162">
        <w:rPr>
          <w:shd w:val="clear" w:color="auto" w:fill="FFFFFF"/>
          <w:lang w:val="ru-RU"/>
        </w:rPr>
        <w:t xml:space="preserve">— Понятия не имею, — ответил жрец. — Это дурная слава. </w:t>
      </w:r>
    </w:p>
    <w:p w14:paraId="432B7AC5" w14:textId="77777777" w:rsidR="00FF5A40" w:rsidRPr="00D26162" w:rsidRDefault="00FF5A40" w:rsidP="00FF5A40">
      <w:pPr>
        <w:rPr>
          <w:shd w:val="clear" w:color="auto" w:fill="FFFFFF"/>
          <w:lang w:val="ru-RU"/>
        </w:rPr>
      </w:pPr>
      <w:r w:rsidRPr="00D26162">
        <w:rPr>
          <w:shd w:val="clear" w:color="auto" w:fill="FFFFFF"/>
          <w:lang w:val="ru-RU"/>
        </w:rPr>
        <w:t xml:space="preserve">— Это почему же? </w:t>
      </w:r>
    </w:p>
    <w:p w14:paraId="7611C0FD" w14:textId="77777777" w:rsidR="00FF5A40" w:rsidRPr="00D26162" w:rsidRDefault="00FF5A40" w:rsidP="00FF5A40">
      <w:pPr>
        <w:rPr>
          <w:shd w:val="clear" w:color="auto" w:fill="FFFFFF"/>
          <w:lang w:val="ru-RU"/>
        </w:rPr>
      </w:pPr>
      <w:r w:rsidRPr="00D26162">
        <w:rPr>
          <w:shd w:val="clear" w:color="auto" w:fill="FFFFFF"/>
          <w:lang w:val="ru-RU"/>
        </w:rPr>
        <w:t xml:space="preserve">— Наступает конец </w:t>
      </w:r>
      <w:proofErr w:type="spellStart"/>
      <w:r w:rsidRPr="00D26162">
        <w:rPr>
          <w:shd w:val="clear" w:color="auto" w:fill="FFFFFF"/>
          <w:lang w:val="ru-RU"/>
        </w:rPr>
        <w:t>Хельвинтер</w:t>
      </w:r>
      <w:proofErr w:type="spellEnd"/>
      <w:r w:rsidRPr="00D26162">
        <w:rPr>
          <w:shd w:val="clear" w:color="auto" w:fill="FFFFFF"/>
          <w:lang w:val="ru-RU"/>
        </w:rPr>
        <w:t xml:space="preserve">. Когда ее ярость утихает, новая жизнь возвращается. </w:t>
      </w:r>
    </w:p>
    <w:p w14:paraId="2225998E" w14:textId="77777777" w:rsidR="00FF5A40" w:rsidRPr="00D26162" w:rsidRDefault="00FF5A40" w:rsidP="00FF5A40">
      <w:pPr>
        <w:rPr>
          <w:shd w:val="clear" w:color="auto" w:fill="FFFFFF"/>
          <w:lang w:val="ru-RU"/>
        </w:rPr>
      </w:pPr>
      <w:r w:rsidRPr="00D26162">
        <w:rPr>
          <w:shd w:val="clear" w:color="auto" w:fill="FFFFFF"/>
          <w:lang w:val="ru-RU"/>
        </w:rPr>
        <w:t xml:space="preserve">Он смотрел на горящую береговую линию, на костры на береговой линии </w:t>
      </w:r>
      <w:proofErr w:type="spellStart"/>
      <w:r w:rsidRPr="00D26162">
        <w:rPr>
          <w:shd w:val="clear" w:color="auto" w:fill="FFFFFF"/>
          <w:lang w:val="ru-RU"/>
        </w:rPr>
        <w:t>каср</w:t>
      </w:r>
      <w:proofErr w:type="spellEnd"/>
      <w:r w:rsidRPr="00D26162">
        <w:rPr>
          <w:shd w:val="clear" w:color="auto" w:fill="FFFFFF"/>
          <w:lang w:val="ru-RU"/>
        </w:rPr>
        <w:t xml:space="preserve">, наблюдая, как вражеские десантные корабли пробиваются к местам высадки в низинах. </w:t>
      </w:r>
    </w:p>
    <w:p w14:paraId="1780A8F1" w14:textId="77777777" w:rsidR="00FF5A40" w:rsidRPr="00D26162" w:rsidRDefault="00FF5A40" w:rsidP="00FF5A40">
      <w:pPr>
        <w:rPr>
          <w:shd w:val="clear" w:color="auto" w:fill="FFFFFF"/>
          <w:lang w:val="ru-RU"/>
        </w:rPr>
      </w:pPr>
      <w:r w:rsidRPr="00D26162">
        <w:rPr>
          <w:shd w:val="clear" w:color="auto" w:fill="FFFFFF"/>
          <w:lang w:val="ru-RU"/>
        </w:rPr>
        <w:t xml:space="preserve">— От этого нет спасения. </w:t>
      </w:r>
    </w:p>
    <w:p w14:paraId="3DDDDC8C" w14:textId="77777777" w:rsidR="00FF5A40" w:rsidRPr="00D26162" w:rsidRDefault="00FF5A40" w:rsidP="00FF5A40">
      <w:pPr>
        <w:rPr>
          <w:shd w:val="clear" w:color="auto" w:fill="FFFFFF"/>
          <w:lang w:val="ru-RU"/>
        </w:rPr>
      </w:pPr>
      <w:r w:rsidRPr="00D26162">
        <w:rPr>
          <w:shd w:val="clear" w:color="auto" w:fill="FFFFFF"/>
          <w:lang w:val="ru-RU"/>
        </w:rPr>
        <w:t xml:space="preserve">Ульрик рассмеялся: </w:t>
      </w:r>
    </w:p>
    <w:p w14:paraId="0362CD24" w14:textId="77777777" w:rsidR="00FF5A40" w:rsidRPr="00D26162" w:rsidRDefault="00FF5A40" w:rsidP="00FF5A40">
      <w:pPr>
        <w:rPr>
          <w:shd w:val="clear" w:color="auto" w:fill="FFFFFF"/>
          <w:lang w:val="ru-RU"/>
        </w:rPr>
      </w:pPr>
      <w:r w:rsidRPr="00D26162">
        <w:rPr>
          <w:shd w:val="clear" w:color="auto" w:fill="FFFFFF"/>
          <w:lang w:val="ru-RU"/>
        </w:rPr>
        <w:t xml:space="preserve">— Что за хандра, Рагнар? Ты запоешь повеселее, когда запустишь в них клыки. </w:t>
      </w:r>
    </w:p>
    <w:p w14:paraId="00648F3C" w14:textId="77777777" w:rsidR="00FF5A40" w:rsidRPr="00D26162" w:rsidRDefault="00FF5A40" w:rsidP="00FF5A40">
      <w:pPr>
        <w:rPr>
          <w:shd w:val="clear" w:color="auto" w:fill="FFFFFF"/>
          <w:lang w:val="ru-RU"/>
        </w:rPr>
      </w:pPr>
      <w:r w:rsidRPr="00D26162">
        <w:rPr>
          <w:shd w:val="clear" w:color="auto" w:fill="FFFFFF"/>
          <w:lang w:val="ru-RU"/>
        </w:rPr>
        <w:t xml:space="preserve">На первых порах так оно и вышло. Черные Гривы ринулись в бой со своим обычным рвением, беспощадно убивая, отражая атаки и загоняя захватчиков обратно в вспененное кровью море. </w:t>
      </w:r>
      <w:proofErr w:type="spellStart"/>
      <w:r w:rsidRPr="00D26162">
        <w:rPr>
          <w:shd w:val="clear" w:color="auto" w:fill="FFFFFF"/>
          <w:lang w:val="ru-RU"/>
        </w:rPr>
        <w:t>Кадианцы</w:t>
      </w:r>
      <w:proofErr w:type="spellEnd"/>
      <w:r w:rsidRPr="00D26162">
        <w:rPr>
          <w:shd w:val="clear" w:color="auto" w:fill="FFFFFF"/>
          <w:lang w:val="ru-RU"/>
        </w:rPr>
        <w:t xml:space="preserve"> даже начали скандировать их прозвища — и рассказали ему об этом. Они просили, чтобы им позволили сражаться рядом с астартес. С Черноногими. С боевыми псами </w:t>
      </w:r>
      <w:proofErr w:type="spellStart"/>
      <w:r w:rsidRPr="00D26162">
        <w:rPr>
          <w:shd w:val="clear" w:color="auto" w:fill="FFFFFF"/>
          <w:lang w:val="ru-RU"/>
        </w:rPr>
        <w:t>Фенриса</w:t>
      </w:r>
      <w:proofErr w:type="spellEnd"/>
      <w:r w:rsidRPr="00D26162">
        <w:rPr>
          <w:shd w:val="clear" w:color="auto" w:fill="FFFFFF"/>
          <w:lang w:val="ru-RU"/>
        </w:rPr>
        <w:t xml:space="preserve">. Шалыми. </w:t>
      </w:r>
    </w:p>
    <w:p w14:paraId="2CD7AA45" w14:textId="77777777" w:rsidR="00FF5A40" w:rsidRPr="00D26162" w:rsidRDefault="00FF5A40" w:rsidP="00FF5A40">
      <w:pPr>
        <w:rPr>
          <w:shd w:val="clear" w:color="auto" w:fill="FFFFFF"/>
          <w:lang w:val="ru-RU"/>
        </w:rPr>
      </w:pPr>
      <w:r w:rsidRPr="00D26162">
        <w:rPr>
          <w:shd w:val="clear" w:color="auto" w:fill="FFFFFF"/>
          <w:lang w:val="ru-RU"/>
        </w:rPr>
        <w:t xml:space="preserve">Сил еще до первого развертывания не хватало. У каждой стаи в ордене не хватало сил — многие были полностью уничтожены, от многих остались только одинокие Волки, скитающиеся по развалинам ради мести. Гниль гнездилась здесь долгое время; ее породила эпоха Бесконечных войн, вынуждая принимать решения на скорую руку, избегать потерь, сколачивать стаи из остатков других и бросать их прямо в мясорубку. Руководить этим в одиночку было нелегко. Стая была священной — лучшие бойцы выживали на протяжении многих поколений смертных, постепенно угасая, пока величайший из них в конце концов не падет под топором </w:t>
      </w:r>
      <w:proofErr w:type="spellStart"/>
      <w:r w:rsidRPr="00D26162">
        <w:rPr>
          <w:shd w:val="clear" w:color="auto" w:fill="FFFFFF"/>
          <w:lang w:val="ru-RU"/>
        </w:rPr>
        <w:t>Моркаи</w:t>
      </w:r>
      <w:proofErr w:type="spellEnd"/>
      <w:r w:rsidRPr="00D26162">
        <w:rPr>
          <w:shd w:val="clear" w:color="auto" w:fill="FFFFFF"/>
          <w:lang w:val="ru-RU"/>
        </w:rPr>
        <w:t xml:space="preserve">. Но сейчас ряды менялись слишком быстро. </w:t>
      </w:r>
    </w:p>
    <w:p w14:paraId="68ABD8C1" w14:textId="77777777" w:rsidR="00FF5A40" w:rsidRPr="00D26162" w:rsidRDefault="00FF5A40" w:rsidP="00FF5A40">
      <w:pPr>
        <w:rPr>
          <w:shd w:val="clear" w:color="auto" w:fill="FFFFFF"/>
          <w:lang w:val="ru-RU"/>
        </w:rPr>
      </w:pPr>
      <w:r w:rsidRPr="00D26162">
        <w:rPr>
          <w:shd w:val="clear" w:color="auto" w:fill="FFFFFF"/>
          <w:lang w:val="ru-RU"/>
        </w:rPr>
        <w:t xml:space="preserve">Сам </w:t>
      </w:r>
      <w:proofErr w:type="spellStart"/>
      <w:r w:rsidRPr="00D26162">
        <w:rPr>
          <w:shd w:val="clear" w:color="auto" w:fill="FFFFFF"/>
          <w:lang w:val="ru-RU"/>
        </w:rPr>
        <w:t>Фенрис</w:t>
      </w:r>
      <w:proofErr w:type="spellEnd"/>
      <w:r w:rsidRPr="00D26162">
        <w:rPr>
          <w:shd w:val="clear" w:color="auto" w:fill="FFFFFF"/>
          <w:lang w:val="ru-RU"/>
        </w:rPr>
        <w:t xml:space="preserve"> все еще тлел, и неизвестно, откуда возьмутся новые претенденты. Повелители Ордена — </w:t>
      </w:r>
      <w:proofErr w:type="spellStart"/>
      <w:r w:rsidRPr="00D26162">
        <w:rPr>
          <w:shd w:val="clear" w:color="auto" w:fill="FFFFFF"/>
          <w:lang w:val="ru-RU"/>
        </w:rPr>
        <w:t>Гримнар</w:t>
      </w:r>
      <w:proofErr w:type="spellEnd"/>
      <w:r w:rsidRPr="00D26162">
        <w:rPr>
          <w:shd w:val="clear" w:color="auto" w:fill="FFFFFF"/>
          <w:lang w:val="ru-RU"/>
        </w:rPr>
        <w:t xml:space="preserve">, </w:t>
      </w:r>
      <w:proofErr w:type="spellStart"/>
      <w:r w:rsidRPr="00D26162">
        <w:rPr>
          <w:shd w:val="clear" w:color="auto" w:fill="FFFFFF"/>
          <w:lang w:val="ru-RU"/>
        </w:rPr>
        <w:t>Ньяль</w:t>
      </w:r>
      <w:proofErr w:type="spellEnd"/>
      <w:r w:rsidRPr="00D26162">
        <w:rPr>
          <w:shd w:val="clear" w:color="auto" w:fill="FFFFFF"/>
          <w:lang w:val="ru-RU"/>
        </w:rPr>
        <w:t xml:space="preserve"> и Ульрик — строили планы, разрабатывали стратагемы и произносили громкие речи в Залах Огня, но даже они, должно быть, чувствовали, что судьба дышит им в затылок. </w:t>
      </w:r>
    </w:p>
    <w:p w14:paraId="23A75B7A" w14:textId="77777777" w:rsidR="00FF5A40" w:rsidRPr="00D26162" w:rsidRDefault="00FF5A40" w:rsidP="00FF5A40">
      <w:pPr>
        <w:rPr>
          <w:shd w:val="clear" w:color="auto" w:fill="FFFFFF"/>
          <w:lang w:val="ru-RU"/>
        </w:rPr>
      </w:pPr>
      <w:r w:rsidRPr="00D26162">
        <w:rPr>
          <w:shd w:val="clear" w:color="auto" w:fill="FFFFFF"/>
          <w:lang w:val="ru-RU"/>
        </w:rPr>
        <w:t xml:space="preserve">— Все, что имеет значение, — это сражаться, — сказал Ульрик. </w:t>
      </w:r>
    </w:p>
    <w:p w14:paraId="666D185B" w14:textId="77777777" w:rsidR="00FF5A40" w:rsidRPr="00D26162" w:rsidRDefault="00FF5A40" w:rsidP="00FF5A40">
      <w:pPr>
        <w:rPr>
          <w:shd w:val="clear" w:color="auto" w:fill="FFFFFF"/>
          <w:lang w:val="ru-RU"/>
        </w:rPr>
      </w:pPr>
      <w:r w:rsidRPr="00D26162">
        <w:rPr>
          <w:shd w:val="clear" w:color="auto" w:fill="FFFFFF"/>
          <w:lang w:val="ru-RU"/>
        </w:rPr>
        <w:t xml:space="preserve">— Пока хоть кто-нибудь из нас жив, — сухо ответил Рагнар. </w:t>
      </w:r>
    </w:p>
    <w:p w14:paraId="024C4E61" w14:textId="77777777" w:rsidR="00FF5A40" w:rsidRPr="00D26162" w:rsidRDefault="00FF5A40" w:rsidP="00FF5A40">
      <w:pPr>
        <w:rPr>
          <w:shd w:val="clear" w:color="auto" w:fill="FFFFFF"/>
          <w:lang w:val="ru-RU"/>
        </w:rPr>
      </w:pPr>
      <w:r w:rsidRPr="00D26162">
        <w:rPr>
          <w:shd w:val="clear" w:color="auto" w:fill="FFFFFF"/>
          <w:lang w:val="ru-RU"/>
        </w:rPr>
        <w:t xml:space="preserve">Они сделали это. Они долго несли потери, отступая от побережья все дальше на восток, к высоким пикам, к железно-каменному барьеру, который давал наилучшие шансы сдержать натиск. После изнурительного марша, когда небо почернело, а огненный дождь с орбиты не </w:t>
      </w:r>
      <w:r w:rsidRPr="00D26162">
        <w:rPr>
          <w:shd w:val="clear" w:color="auto" w:fill="FFFFFF"/>
          <w:lang w:val="ru-RU"/>
        </w:rPr>
        <w:lastRenderedPageBreak/>
        <w:t xml:space="preserve">прекращался, они наконец остановились, как и было приказано, в Каср </w:t>
      </w:r>
      <w:proofErr w:type="spellStart"/>
      <w:r w:rsidRPr="00D26162">
        <w:rPr>
          <w:shd w:val="clear" w:color="auto" w:fill="FFFFFF"/>
          <w:lang w:val="ru-RU"/>
        </w:rPr>
        <w:t>Васте</w:t>
      </w:r>
      <w:proofErr w:type="spellEnd"/>
      <w:r w:rsidRPr="00D26162">
        <w:rPr>
          <w:shd w:val="clear" w:color="auto" w:fill="FFFFFF"/>
          <w:lang w:val="ru-RU"/>
        </w:rPr>
        <w:t xml:space="preserve">, где три ордена </w:t>
      </w:r>
      <w:proofErr w:type="spellStart"/>
      <w:r w:rsidRPr="00D26162">
        <w:rPr>
          <w:shd w:val="clear" w:color="auto" w:fill="FFFFFF"/>
          <w:lang w:val="ru-RU"/>
        </w:rPr>
        <w:t>Адептус</w:t>
      </w:r>
      <w:proofErr w:type="spellEnd"/>
      <w:r w:rsidRPr="00D26162">
        <w:rPr>
          <w:shd w:val="clear" w:color="auto" w:fill="FFFFFF"/>
          <w:lang w:val="ru-RU"/>
        </w:rPr>
        <w:t xml:space="preserve"> Астартес и тридцать два полка объединились, чтобы удержать перевал. </w:t>
      </w:r>
    </w:p>
    <w:p w14:paraId="44678141" w14:textId="4BE353F4" w:rsidR="00FF5A40" w:rsidRPr="00D26162" w:rsidRDefault="00FF5A40" w:rsidP="00FF5A40">
      <w:pPr>
        <w:rPr>
          <w:shd w:val="clear" w:color="auto" w:fill="FFFFFF"/>
          <w:lang w:val="ru-RU"/>
        </w:rPr>
      </w:pPr>
      <w:r w:rsidRPr="00D26162">
        <w:rPr>
          <w:shd w:val="clear" w:color="auto" w:fill="FFFFFF"/>
          <w:lang w:val="ru-RU"/>
        </w:rPr>
        <w:t xml:space="preserve">Неприятель все это время наступал им на пятки. Стая едва успела перевооружиться и занять позиции, и вот с перевала донесся топот приближающихся армий, а грязный снег повалил, возвещая о надвигающейся буре. Первоначально оборону организовали упорядоченно, однако </w:t>
      </w:r>
      <w:r w:rsidR="003A07D9">
        <w:rPr>
          <w:shd w:val="clear" w:color="auto" w:fill="FFFFFF"/>
          <w:lang w:val="ru-RU"/>
        </w:rPr>
        <w:t>подземные укрепления</w:t>
      </w:r>
      <w:r w:rsidRPr="00D26162">
        <w:rPr>
          <w:shd w:val="clear" w:color="auto" w:fill="FFFFFF"/>
          <w:lang w:val="ru-RU"/>
        </w:rPr>
        <w:t xml:space="preserve"> неуклонно расширялись, и чем дальше, тем чаще линии контроля и связи начали давать сбои. Силы Астра </w:t>
      </w:r>
      <w:proofErr w:type="spellStart"/>
      <w:r w:rsidRPr="00D26162">
        <w:rPr>
          <w:shd w:val="clear" w:color="auto" w:fill="FFFFFF"/>
          <w:lang w:val="ru-RU"/>
        </w:rPr>
        <w:t>Милитарум</w:t>
      </w:r>
      <w:proofErr w:type="spellEnd"/>
      <w:r w:rsidRPr="00D26162">
        <w:rPr>
          <w:shd w:val="clear" w:color="auto" w:fill="FFFFFF"/>
          <w:lang w:val="ru-RU"/>
        </w:rPr>
        <w:t xml:space="preserve"> и военно-морского флота сумели бы справиться с дистанционными сражениями — с артиллерийскими обстрелами и воздушными боями, — </w:t>
      </w:r>
      <w:proofErr w:type="gramStart"/>
      <w:r w:rsidRPr="00D26162">
        <w:rPr>
          <w:shd w:val="clear" w:color="auto" w:fill="FFFFFF"/>
          <w:lang w:val="ru-RU"/>
        </w:rPr>
        <w:t>но</w:t>
      </w:r>
      <w:proofErr w:type="gramEnd"/>
      <w:r w:rsidRPr="00D26162">
        <w:rPr>
          <w:shd w:val="clear" w:color="auto" w:fill="FFFFFF"/>
          <w:lang w:val="ru-RU"/>
        </w:rPr>
        <w:t xml:space="preserve"> когда вражеские бойцы прорвали внешний периметр и начали проникать в туннели, в дело вступили космодесантники. </w:t>
      </w:r>
    </w:p>
    <w:p w14:paraId="51D68649" w14:textId="16F63865" w:rsidR="00FF5A40" w:rsidRPr="00D26162" w:rsidRDefault="00FF5A40" w:rsidP="00FF5A40">
      <w:pPr>
        <w:rPr>
          <w:shd w:val="clear" w:color="auto" w:fill="FFFFFF"/>
          <w:lang w:val="ru-RU"/>
        </w:rPr>
      </w:pPr>
      <w:r w:rsidRPr="00D26162">
        <w:rPr>
          <w:shd w:val="clear" w:color="auto" w:fill="FFFFFF"/>
          <w:lang w:val="ru-RU"/>
        </w:rPr>
        <w:t xml:space="preserve">С тех пор Рагнар продолжал охотиться. У них выработалась схема: стаи разделили и отправили в бой во главе отдельных полков </w:t>
      </w:r>
      <w:proofErr w:type="spellStart"/>
      <w:r w:rsidRPr="00D26162">
        <w:rPr>
          <w:shd w:val="clear" w:color="auto" w:fill="FFFFFF"/>
          <w:lang w:val="ru-RU"/>
        </w:rPr>
        <w:t>Милитарум</w:t>
      </w:r>
      <w:proofErr w:type="spellEnd"/>
      <w:r w:rsidRPr="00D26162">
        <w:rPr>
          <w:shd w:val="clear" w:color="auto" w:fill="FFFFFF"/>
          <w:lang w:val="ru-RU"/>
        </w:rPr>
        <w:t xml:space="preserve">. Астартес оказались рассредоточены, зато ни один участок </w:t>
      </w:r>
      <w:r w:rsidR="003A07D9">
        <w:rPr>
          <w:shd w:val="clear" w:color="auto" w:fill="FFFFFF"/>
          <w:lang w:val="ru-RU"/>
        </w:rPr>
        <w:t>подземных</w:t>
      </w:r>
      <w:r w:rsidRPr="00D26162">
        <w:rPr>
          <w:shd w:val="clear" w:color="auto" w:fill="FFFFFF"/>
          <w:lang w:val="ru-RU"/>
        </w:rPr>
        <w:t xml:space="preserve"> </w:t>
      </w:r>
      <w:r w:rsidR="003A07D9">
        <w:rPr>
          <w:shd w:val="clear" w:color="auto" w:fill="FFFFFF"/>
          <w:lang w:val="ru-RU"/>
        </w:rPr>
        <w:t>укреплений</w:t>
      </w:r>
      <w:r w:rsidRPr="00D26162">
        <w:rPr>
          <w:shd w:val="clear" w:color="auto" w:fill="FFFFFF"/>
          <w:lang w:val="ru-RU"/>
        </w:rPr>
        <w:t xml:space="preserve"> не оставался без их руководства. Подземный мир Каср </w:t>
      </w:r>
      <w:proofErr w:type="spellStart"/>
      <w:r w:rsidRPr="00D26162">
        <w:rPr>
          <w:shd w:val="clear" w:color="auto" w:fill="FFFFFF"/>
          <w:lang w:val="ru-RU"/>
        </w:rPr>
        <w:t>Васты</w:t>
      </w:r>
      <w:proofErr w:type="spellEnd"/>
      <w:r w:rsidRPr="00D26162">
        <w:rPr>
          <w:shd w:val="clear" w:color="auto" w:fill="FFFFFF"/>
          <w:lang w:val="ru-RU"/>
        </w:rPr>
        <w:t xml:space="preserve"> простирался на многие мили во всех направлениях, и вскоре десятки тысяч солдат сражались в глубоких ущельях; их решимость поддерживали Кровавые Когти во главе с Серыми Охотниками. </w:t>
      </w:r>
    </w:p>
    <w:p w14:paraId="2DEA900A" w14:textId="7CCCD848" w:rsidR="00FF5A40" w:rsidRPr="00D26162" w:rsidRDefault="0046113A" w:rsidP="00FF5A40">
      <w:pPr>
        <w:rPr>
          <w:shd w:val="clear" w:color="auto" w:fill="FFFFFF"/>
          <w:lang w:val="ru-RU"/>
        </w:rPr>
      </w:pPr>
      <w:r>
        <w:rPr>
          <w:shd w:val="clear" w:color="auto" w:fill="FFFFFF"/>
          <w:lang w:val="ru-RU"/>
        </w:rPr>
        <w:t>Один за другим</w:t>
      </w:r>
      <w:r w:rsidR="00FF5A40" w:rsidRPr="00D26162">
        <w:rPr>
          <w:shd w:val="clear" w:color="auto" w:fill="FFFFFF"/>
          <w:lang w:val="ru-RU"/>
        </w:rPr>
        <w:t xml:space="preserve"> потайные пути были залиты кровью и разрушены, а контролируемые обвалы и частые контратаки не могли остановить безжалостный натиск, </w:t>
      </w:r>
      <w:r>
        <w:rPr>
          <w:shd w:val="clear" w:color="auto" w:fill="FFFFFF"/>
          <w:lang w:val="ru-RU"/>
        </w:rPr>
        <w:t xml:space="preserve">и </w:t>
      </w:r>
      <w:r w:rsidR="00FF5A40" w:rsidRPr="00D26162">
        <w:rPr>
          <w:shd w:val="clear" w:color="auto" w:fill="FFFFFF"/>
          <w:lang w:val="ru-RU"/>
        </w:rPr>
        <w:t>Рагнар по одному направлял своих Волчьих Гвардейцев, чтобы удержать отступающие участки. Один за другим они уходили, скрываясь в тен</w:t>
      </w:r>
      <w:r>
        <w:rPr>
          <w:shd w:val="clear" w:color="auto" w:fill="FFFFFF"/>
          <w:lang w:val="ru-RU"/>
        </w:rPr>
        <w:t>ях</w:t>
      </w:r>
      <w:r w:rsidR="00FF5A40" w:rsidRPr="00D26162">
        <w:rPr>
          <w:shd w:val="clear" w:color="auto" w:fill="FFFFFF"/>
          <w:lang w:val="ru-RU"/>
        </w:rPr>
        <w:t>, чтобы доставить подкрепление в отдаленные сектора. Из-за нестабильной связи на любом расстоянии и все б</w:t>
      </w:r>
      <w:r w:rsidR="00FF5A40" w:rsidRPr="00D26162">
        <w:rPr>
          <w:rFonts w:cs="Times New Roman"/>
          <w:shd w:val="clear" w:color="auto" w:fill="FFFFFF"/>
          <w:lang w:val="ru-RU"/>
        </w:rPr>
        <w:t>ó</w:t>
      </w:r>
      <w:r w:rsidR="00FF5A40" w:rsidRPr="00D26162">
        <w:rPr>
          <w:shd w:val="clear" w:color="auto" w:fill="FFFFFF"/>
          <w:lang w:val="ru-RU"/>
        </w:rPr>
        <w:t>льшего числа астартес-еретиков, вступающих в бой, эта тактика была довольно рискованной, зато позволяла с максимальной эффективностью использовать их ограниченн</w:t>
      </w:r>
      <w:r w:rsidR="00F71820">
        <w:rPr>
          <w:shd w:val="clear" w:color="auto" w:fill="FFFFFF"/>
          <w:lang w:val="ru-RU"/>
        </w:rPr>
        <w:t>ы</w:t>
      </w:r>
      <w:r w:rsidR="00FF5A40" w:rsidRPr="00D26162">
        <w:rPr>
          <w:shd w:val="clear" w:color="auto" w:fill="FFFFFF"/>
          <w:lang w:val="ru-RU"/>
        </w:rPr>
        <w:t xml:space="preserve">е </w:t>
      </w:r>
      <w:r w:rsidR="00F71820">
        <w:rPr>
          <w:shd w:val="clear" w:color="auto" w:fill="FFFFFF"/>
          <w:lang w:val="ru-RU"/>
        </w:rPr>
        <w:t>людские ресурсы</w:t>
      </w:r>
      <w:r w:rsidR="00FF5A40" w:rsidRPr="00D26162">
        <w:rPr>
          <w:shd w:val="clear" w:color="auto" w:fill="FFFFFF"/>
          <w:lang w:val="ru-RU"/>
        </w:rPr>
        <w:t xml:space="preserve"> и </w:t>
      </w:r>
      <w:r w:rsidR="00F71820">
        <w:rPr>
          <w:shd w:val="clear" w:color="auto" w:fill="FFFFFF"/>
          <w:lang w:val="ru-RU"/>
        </w:rPr>
        <w:t>уберег</w:t>
      </w:r>
      <w:r w:rsidR="00FF5A40" w:rsidRPr="00D26162">
        <w:rPr>
          <w:shd w:val="clear" w:color="auto" w:fill="FFFFFF"/>
          <w:lang w:val="ru-RU"/>
        </w:rPr>
        <w:t xml:space="preserve">ала </w:t>
      </w:r>
      <w:r w:rsidR="00F71820" w:rsidRPr="00D26162">
        <w:rPr>
          <w:shd w:val="clear" w:color="auto" w:fill="FFFFFF"/>
          <w:lang w:val="ru-RU"/>
        </w:rPr>
        <w:t>смертны</w:t>
      </w:r>
      <w:r w:rsidR="00F71820">
        <w:rPr>
          <w:shd w:val="clear" w:color="auto" w:fill="FFFFFF"/>
          <w:lang w:val="ru-RU"/>
        </w:rPr>
        <w:t>е</w:t>
      </w:r>
      <w:r w:rsidR="00F71820" w:rsidRPr="00D26162">
        <w:rPr>
          <w:shd w:val="clear" w:color="auto" w:fill="FFFFFF"/>
          <w:lang w:val="ru-RU"/>
        </w:rPr>
        <w:t xml:space="preserve"> част</w:t>
      </w:r>
      <w:r w:rsidR="00F71820">
        <w:rPr>
          <w:shd w:val="clear" w:color="auto" w:fill="FFFFFF"/>
          <w:lang w:val="ru-RU"/>
        </w:rPr>
        <w:t>и от</w:t>
      </w:r>
      <w:r w:rsidR="00F71820" w:rsidRPr="00D26162">
        <w:rPr>
          <w:shd w:val="clear" w:color="auto" w:fill="FFFFFF"/>
          <w:lang w:val="ru-RU"/>
        </w:rPr>
        <w:t xml:space="preserve"> </w:t>
      </w:r>
      <w:r w:rsidR="00FF5A40" w:rsidRPr="00D26162">
        <w:rPr>
          <w:shd w:val="clear" w:color="auto" w:fill="FFFFFF"/>
          <w:lang w:val="ru-RU"/>
        </w:rPr>
        <w:t>полн</w:t>
      </w:r>
      <w:r w:rsidR="00F71820">
        <w:rPr>
          <w:shd w:val="clear" w:color="auto" w:fill="FFFFFF"/>
          <w:lang w:val="ru-RU"/>
        </w:rPr>
        <w:t>ого</w:t>
      </w:r>
      <w:r w:rsidR="00FF5A40" w:rsidRPr="00D26162">
        <w:rPr>
          <w:shd w:val="clear" w:color="auto" w:fill="FFFFFF"/>
          <w:lang w:val="ru-RU"/>
        </w:rPr>
        <w:t xml:space="preserve"> крах</w:t>
      </w:r>
      <w:r w:rsidR="00F71820">
        <w:rPr>
          <w:shd w:val="clear" w:color="auto" w:fill="FFFFFF"/>
          <w:lang w:val="ru-RU"/>
        </w:rPr>
        <w:t>а</w:t>
      </w:r>
      <w:r w:rsidR="00FF5A40" w:rsidRPr="00D26162">
        <w:rPr>
          <w:shd w:val="clear" w:color="auto" w:fill="FFFFFF"/>
          <w:lang w:val="ru-RU"/>
        </w:rPr>
        <w:t xml:space="preserve">. </w:t>
      </w:r>
    </w:p>
    <w:p w14:paraId="1AA48A3B" w14:textId="6619E992" w:rsidR="00FF5A40" w:rsidRPr="00D26162" w:rsidRDefault="00FF5A40" w:rsidP="00FF5A40">
      <w:pPr>
        <w:rPr>
          <w:shd w:val="clear" w:color="auto" w:fill="FFFFFF"/>
          <w:lang w:val="ru-RU"/>
        </w:rPr>
      </w:pPr>
      <w:r w:rsidRPr="00D26162">
        <w:rPr>
          <w:shd w:val="clear" w:color="auto" w:fill="FFFFFF"/>
          <w:lang w:val="ru-RU"/>
        </w:rPr>
        <w:t xml:space="preserve">К моменту отхода в Третью галерею рядом с ним оставалось всего около дюжины воинов. 457-й и 56-й </w:t>
      </w:r>
      <w:proofErr w:type="spellStart"/>
      <w:r w:rsidRPr="00D26162">
        <w:rPr>
          <w:shd w:val="clear" w:color="auto" w:fill="FFFFFF"/>
          <w:lang w:val="ru-RU"/>
        </w:rPr>
        <w:t>Кадианские</w:t>
      </w:r>
      <w:proofErr w:type="spellEnd"/>
      <w:r w:rsidRPr="00D26162">
        <w:rPr>
          <w:shd w:val="clear" w:color="auto" w:fill="FFFFFF"/>
          <w:lang w:val="ru-RU"/>
        </w:rPr>
        <w:t xml:space="preserve"> полки, с которыми они сражались, выдохлись, их боеприпасы </w:t>
      </w:r>
      <w:r w:rsidR="00C71DF2">
        <w:rPr>
          <w:shd w:val="clear" w:color="auto" w:fill="FFFFFF"/>
          <w:lang w:val="ru-RU"/>
        </w:rPr>
        <w:t>были истощены</w:t>
      </w:r>
      <w:r w:rsidRPr="00D26162">
        <w:rPr>
          <w:shd w:val="clear" w:color="auto" w:fill="FFFFFF"/>
          <w:lang w:val="ru-RU"/>
        </w:rPr>
        <w:t xml:space="preserve">, а боевой дух — подорван. Обещанные подкрепления из других полков так и не прибыли — либо их уничтожили на подступах к </w:t>
      </w:r>
      <w:proofErr w:type="spellStart"/>
      <w:r w:rsidRPr="00D26162">
        <w:rPr>
          <w:shd w:val="clear" w:color="auto" w:fill="FFFFFF"/>
          <w:lang w:val="ru-RU"/>
        </w:rPr>
        <w:t>касру</w:t>
      </w:r>
      <w:proofErr w:type="spellEnd"/>
      <w:r w:rsidRPr="00D26162">
        <w:rPr>
          <w:shd w:val="clear" w:color="auto" w:fill="FFFFFF"/>
          <w:lang w:val="ru-RU"/>
        </w:rPr>
        <w:t xml:space="preserve">, либо перебросили на какой-то другой фронт. Они пытались удержать жизненно важные подступы к Подземным </w:t>
      </w:r>
      <w:r w:rsidR="00C71DF2">
        <w:rPr>
          <w:shd w:val="clear" w:color="auto" w:fill="FFFFFF"/>
          <w:lang w:val="ru-RU"/>
        </w:rPr>
        <w:t>В</w:t>
      </w:r>
      <w:r w:rsidRPr="00D26162">
        <w:rPr>
          <w:shd w:val="clear" w:color="auto" w:fill="FFFFFF"/>
          <w:lang w:val="ru-RU"/>
        </w:rPr>
        <w:t>р</w:t>
      </w:r>
      <w:r w:rsidR="00C71DF2">
        <w:rPr>
          <w:shd w:val="clear" w:color="auto" w:fill="FFFFFF"/>
          <w:lang w:val="ru-RU"/>
        </w:rPr>
        <w:t>а</w:t>
      </w:r>
      <w:r w:rsidRPr="00D26162">
        <w:rPr>
          <w:shd w:val="clear" w:color="auto" w:fill="FFFFFF"/>
          <w:lang w:val="ru-RU"/>
        </w:rPr>
        <w:t xml:space="preserve">там, но с такими измотанными и контуженными </w:t>
      </w:r>
      <w:r w:rsidR="00C71DF2">
        <w:rPr>
          <w:shd w:val="clear" w:color="auto" w:fill="FFFFFF"/>
          <w:lang w:val="ru-RU"/>
        </w:rPr>
        <w:t>пол</w:t>
      </w:r>
      <w:r w:rsidRPr="00D26162">
        <w:rPr>
          <w:shd w:val="clear" w:color="auto" w:fill="FFFFFF"/>
          <w:lang w:val="ru-RU"/>
        </w:rPr>
        <w:t xml:space="preserve">ками перспектива была безрадостной, и Рагнар уже подумывал о том, чтобы отвести войска назад, готовый оказать сопротивление там, где это могло чего-то стоить. </w:t>
      </w:r>
    </w:p>
    <w:p w14:paraId="3557AE8F" w14:textId="77777777" w:rsidR="00FF5A40" w:rsidRPr="00D26162" w:rsidRDefault="00FF5A40" w:rsidP="00FF5A40">
      <w:pPr>
        <w:rPr>
          <w:shd w:val="clear" w:color="auto" w:fill="FFFFFF"/>
          <w:lang w:val="ru-RU"/>
        </w:rPr>
      </w:pPr>
      <w:r w:rsidRPr="00D26162">
        <w:rPr>
          <w:shd w:val="clear" w:color="auto" w:fill="FFFFFF"/>
          <w:lang w:val="ru-RU"/>
        </w:rPr>
        <w:t xml:space="preserve">В любом случае, делать этого не пришлось. Прямиком от командования сектора ему доставили потрескивающий от помех приказ, в котором сообщалось, что вспомогательные батальоны, только что сошедшие с транспортных кораблей, направляются в его сторону. Он не знал названия мира, о котором шла речь, да и неудивительно — свою десятину прислали тысячи разных планет. Новость была неожиданной, но приятной: подмога давала шанс не просто удержать позицию, но и продвинуться дальше, может быть, даже проложить обратный путь ко Второй галерее и ответвляющимся туннелям к Внешней стене. Ему направляли тысячи солдат, полностью экипированных и в боеготовности, обещая, что в скором времени их станет еще больше. </w:t>
      </w:r>
    </w:p>
    <w:p w14:paraId="7FD07578" w14:textId="77777777" w:rsidR="00FF5A40" w:rsidRPr="00D26162" w:rsidRDefault="00FF5A40" w:rsidP="00FF5A40">
      <w:pPr>
        <w:rPr>
          <w:shd w:val="clear" w:color="auto" w:fill="FFFFFF"/>
          <w:lang w:val="ru-RU"/>
        </w:rPr>
      </w:pPr>
      <w:r w:rsidRPr="00D26162">
        <w:rPr>
          <w:shd w:val="clear" w:color="auto" w:fill="FFFFFF"/>
          <w:lang w:val="ru-RU"/>
        </w:rPr>
        <w:t xml:space="preserve">— Может, еще получится все изменить, — сказал Рагнар </w:t>
      </w:r>
      <w:proofErr w:type="spellStart"/>
      <w:r w:rsidRPr="00D26162">
        <w:rPr>
          <w:shd w:val="clear" w:color="auto" w:fill="FFFFFF"/>
          <w:lang w:val="ru-RU"/>
        </w:rPr>
        <w:t>Алридду</w:t>
      </w:r>
      <w:proofErr w:type="spellEnd"/>
      <w:r w:rsidRPr="00D26162">
        <w:rPr>
          <w:shd w:val="clear" w:color="auto" w:fill="FFFFFF"/>
          <w:lang w:val="ru-RU"/>
        </w:rPr>
        <w:t xml:space="preserve">, последнему из своей гвардии, сражавшемуся подле него. </w:t>
      </w:r>
    </w:p>
    <w:p w14:paraId="7B376E68" w14:textId="77777777" w:rsidR="00FF5A40" w:rsidRPr="00D26162" w:rsidRDefault="00FF5A40" w:rsidP="00FF5A40">
      <w:pPr>
        <w:rPr>
          <w:shd w:val="clear" w:color="auto" w:fill="FFFFFF"/>
          <w:lang w:val="ru-RU"/>
        </w:rPr>
      </w:pPr>
      <w:r w:rsidRPr="00D26162">
        <w:rPr>
          <w:shd w:val="clear" w:color="auto" w:fill="FFFFFF"/>
          <w:lang w:val="ru-RU"/>
        </w:rPr>
        <w:t xml:space="preserve">— Если оснащение дадут, — ответил </w:t>
      </w:r>
      <w:proofErr w:type="spellStart"/>
      <w:r w:rsidRPr="00D26162">
        <w:rPr>
          <w:shd w:val="clear" w:color="auto" w:fill="FFFFFF"/>
          <w:lang w:val="ru-RU"/>
        </w:rPr>
        <w:t>Алридд</w:t>
      </w:r>
      <w:proofErr w:type="spellEnd"/>
      <w:r w:rsidRPr="00D26162">
        <w:rPr>
          <w:shd w:val="clear" w:color="auto" w:fill="FFFFFF"/>
          <w:lang w:val="ru-RU"/>
        </w:rPr>
        <w:t xml:space="preserve">. </w:t>
      </w:r>
    </w:p>
    <w:p w14:paraId="189388B0" w14:textId="77777777" w:rsidR="00FF5A40" w:rsidRPr="00D26162" w:rsidRDefault="00FF5A40" w:rsidP="00FF5A40">
      <w:pPr>
        <w:rPr>
          <w:shd w:val="clear" w:color="auto" w:fill="FFFFFF"/>
          <w:lang w:val="ru-RU"/>
        </w:rPr>
      </w:pPr>
      <w:r w:rsidRPr="00D26162">
        <w:rPr>
          <w:shd w:val="clear" w:color="auto" w:fill="FFFFFF"/>
          <w:lang w:val="ru-RU"/>
        </w:rPr>
        <w:lastRenderedPageBreak/>
        <w:t xml:space="preserve">Когда они прибыли на место, оптимизма у Рагнара еще прибавилось. Батальоны оказались хорошо вымуштрованными, хорошо вооруженными и готовыми к бою. Их «Химеры» с грохотом пронеслись по туннелям и, содрогаясь, остановились среди обломков закопченных помещений Третьей галереи. Рагнар отправился поприветствовать их командира — человека по имени </w:t>
      </w:r>
      <w:proofErr w:type="spellStart"/>
      <w:r w:rsidRPr="00D26162">
        <w:rPr>
          <w:shd w:val="clear" w:color="auto" w:fill="FFFFFF"/>
          <w:lang w:val="ru-RU"/>
        </w:rPr>
        <w:t>Бринн</w:t>
      </w:r>
      <w:proofErr w:type="spellEnd"/>
      <w:r w:rsidRPr="00D26162">
        <w:rPr>
          <w:shd w:val="clear" w:color="auto" w:fill="FFFFFF"/>
          <w:lang w:val="ru-RU"/>
        </w:rPr>
        <w:t xml:space="preserve"> с шахтерского мира в одном из подсекторов недалеко от Кадии. </w:t>
      </w:r>
    </w:p>
    <w:p w14:paraId="6EEF99FB" w14:textId="77777777" w:rsidR="00FF5A40" w:rsidRPr="00D26162" w:rsidRDefault="00FF5A40" w:rsidP="00FF5A40">
      <w:pPr>
        <w:rPr>
          <w:shd w:val="clear" w:color="auto" w:fill="FFFFFF"/>
          <w:lang w:val="ru-RU"/>
        </w:rPr>
      </w:pPr>
      <w:r w:rsidRPr="00D26162">
        <w:rPr>
          <w:shd w:val="clear" w:color="auto" w:fill="FFFFFF"/>
          <w:lang w:val="ru-RU"/>
        </w:rPr>
        <w:t xml:space="preserve">— Я хочу сразиться с захватчиками, — сказал ему Рагнар. — Можешь поддержать? </w:t>
      </w:r>
    </w:p>
    <w:p w14:paraId="78F32E69" w14:textId="77777777" w:rsidR="00FF5A40" w:rsidRPr="00D26162" w:rsidRDefault="00FF5A40" w:rsidP="00FF5A40">
      <w:pPr>
        <w:rPr>
          <w:shd w:val="clear" w:color="auto" w:fill="FFFFFF"/>
          <w:lang w:val="ru-RU"/>
        </w:rPr>
      </w:pPr>
      <w:proofErr w:type="spellStart"/>
      <w:r w:rsidRPr="00D26162">
        <w:rPr>
          <w:shd w:val="clear" w:color="auto" w:fill="FFFFFF"/>
          <w:lang w:val="ru-RU"/>
        </w:rPr>
        <w:t>Бринн</w:t>
      </w:r>
      <w:proofErr w:type="spellEnd"/>
      <w:r w:rsidRPr="00D26162">
        <w:rPr>
          <w:shd w:val="clear" w:color="auto" w:fill="FFFFFF"/>
          <w:lang w:val="ru-RU"/>
        </w:rPr>
        <w:t xml:space="preserve">, казалось, был вне себя от радости. </w:t>
      </w:r>
    </w:p>
    <w:p w14:paraId="244878A5" w14:textId="626C110F" w:rsidR="00FF5A40" w:rsidRPr="00D26162" w:rsidRDefault="00FF5A40" w:rsidP="00FF5A40">
      <w:pPr>
        <w:rPr>
          <w:shd w:val="clear" w:color="auto" w:fill="FFFFFF"/>
          <w:lang w:val="ru-RU"/>
        </w:rPr>
      </w:pPr>
      <w:r w:rsidRPr="00D26162">
        <w:rPr>
          <w:shd w:val="clear" w:color="auto" w:fill="FFFFFF"/>
          <w:lang w:val="ru-RU"/>
        </w:rPr>
        <w:t xml:space="preserve">— Можем, повелитель, и с нетерпением ждем этого. Все подразделения готовы к вашему приказу. — Он сделал паузу, будто колебался или стеснялся просить о какой-то услуге. — Если позволите, мой собственный батальон, </w:t>
      </w:r>
      <w:r w:rsidR="00C71DF2">
        <w:rPr>
          <w:shd w:val="clear" w:color="auto" w:fill="FFFFFF"/>
          <w:lang w:val="ru-RU"/>
        </w:rPr>
        <w:t>14-</w:t>
      </w:r>
      <w:r w:rsidRPr="00D26162">
        <w:rPr>
          <w:shd w:val="clear" w:color="auto" w:fill="FFFFFF"/>
          <w:lang w:val="ru-RU"/>
        </w:rPr>
        <w:t>й передовой бронетанковый, создан для этой работы. Для меня было бы честью… для нас было бы честью сопровождать вас в авангарде. У нас есть боевой опыт, мы прошли подготовку. Мы вас не разочаруем.</w:t>
      </w:r>
    </w:p>
    <w:p w14:paraId="0B490738" w14:textId="77777777" w:rsidR="00FF5A40" w:rsidRPr="00D26162" w:rsidRDefault="00FF5A40" w:rsidP="00FF5A40">
      <w:pPr>
        <w:rPr>
          <w:shd w:val="clear" w:color="auto" w:fill="FFFFFF"/>
          <w:lang w:val="ru-RU"/>
        </w:rPr>
      </w:pPr>
      <w:r w:rsidRPr="00D26162">
        <w:rPr>
          <w:shd w:val="clear" w:color="auto" w:fill="FFFFFF"/>
          <w:lang w:val="ru-RU"/>
        </w:rPr>
        <w:t xml:space="preserve">Рагнар улыбнулся. Было что-то новенькое в том, что его встретили с энтузиазмом, после того как ему так долго приходилось уговаривать и подбадривать отчаявшихся бойцов, выбивающихся из сил. </w:t>
      </w:r>
    </w:p>
    <w:p w14:paraId="0BA6A871" w14:textId="77777777" w:rsidR="00FF5A40" w:rsidRPr="00D26162" w:rsidRDefault="00FF5A40" w:rsidP="00FF5A40">
      <w:pPr>
        <w:rPr>
          <w:shd w:val="clear" w:color="auto" w:fill="FFFFFF"/>
          <w:lang w:val="ru-RU"/>
        </w:rPr>
      </w:pPr>
      <w:r w:rsidRPr="00D26162">
        <w:rPr>
          <w:shd w:val="clear" w:color="auto" w:fill="FFFFFF"/>
          <w:lang w:val="ru-RU"/>
        </w:rPr>
        <w:t xml:space="preserve">— Тогда сразимся вместе, командир, — сказал он. — И вместе проверим, чего стоит твое бахвальство. </w:t>
      </w:r>
    </w:p>
    <w:p w14:paraId="1398BA44" w14:textId="796E2000" w:rsidR="00FF5A40" w:rsidRPr="00D26162" w:rsidRDefault="00FF5A40" w:rsidP="00FF5A40">
      <w:pPr>
        <w:rPr>
          <w:shd w:val="clear" w:color="auto" w:fill="FFFFFF"/>
          <w:lang w:val="ru-RU"/>
        </w:rPr>
      </w:pPr>
      <w:r w:rsidRPr="00D26162">
        <w:rPr>
          <w:shd w:val="clear" w:color="auto" w:fill="FFFFFF"/>
          <w:lang w:val="ru-RU"/>
        </w:rPr>
        <w:t xml:space="preserve">Подземные Врата представляли собой колоссальный комплекс — обширный полуразрушенный </w:t>
      </w:r>
      <w:r w:rsidR="00C71DF2">
        <w:rPr>
          <w:shd w:val="clear" w:color="auto" w:fill="FFFFFF"/>
          <w:lang w:val="ru-RU"/>
        </w:rPr>
        <w:t>глубин</w:t>
      </w:r>
      <w:r w:rsidRPr="00D26162">
        <w:rPr>
          <w:shd w:val="clear" w:color="auto" w:fill="FFFFFF"/>
          <w:lang w:val="ru-RU"/>
        </w:rPr>
        <w:t xml:space="preserve">ный мир, состоящий из постоянно увеличивающихся помещений, соединенных друг с другом целой сетью туннелей и мостов. Самые большие залы, высокие и гулкие, были более трехсот футов в высоту и тянулись в длину на многие сотни ярдов. В этих местах уже несколько дней шли тяжелые бои. Размеры залов позволяли задействовать крупные пехотные дивизии, мобильную бронетехнику и даже титанов класса «Разведчик», так что некоторые бои были такими же жестокими и продолжительными, как и любое сражение под открытым небом. </w:t>
      </w:r>
    </w:p>
    <w:p w14:paraId="652E738E" w14:textId="77777777" w:rsidR="00FF5A40" w:rsidRPr="00D26162" w:rsidRDefault="00FF5A40" w:rsidP="00FF5A40">
      <w:pPr>
        <w:rPr>
          <w:shd w:val="clear" w:color="auto" w:fill="FFFFFF"/>
          <w:lang w:val="ru-RU"/>
        </w:rPr>
      </w:pPr>
      <w:r w:rsidRPr="00D26162">
        <w:rPr>
          <w:shd w:val="clear" w:color="auto" w:fill="FFFFFF"/>
          <w:lang w:val="ru-RU"/>
        </w:rPr>
        <w:t xml:space="preserve">Почти вся местность вплоть до Третьей галереи была захвачена, и силы Рагнара оставались последними, кто еще держался. В подземных залах теперь было полно врагов, которые ползли вверх, как крысы во мраке, собираясь с силами, чтобы прорваться на верхние уровни </w:t>
      </w:r>
      <w:proofErr w:type="spellStart"/>
      <w:r w:rsidRPr="00D26162">
        <w:rPr>
          <w:shd w:val="clear" w:color="auto" w:fill="FFFFFF"/>
          <w:lang w:val="ru-RU"/>
        </w:rPr>
        <w:t>касра</w:t>
      </w:r>
      <w:proofErr w:type="spellEnd"/>
      <w:r w:rsidRPr="00D26162">
        <w:rPr>
          <w:shd w:val="clear" w:color="auto" w:fill="FFFFFF"/>
          <w:lang w:val="ru-RU"/>
        </w:rPr>
        <w:t xml:space="preserve">. Однако с подкреплением Рагнар мог незамедлительно дать им отпор. В частности, один центральный зал — обширное куполообразное пространство в месте пересечения пяти отдельных путей доступа — имел решающее значение как для атакующих, так и для обороняющихся. Удерживая его, можно было диктовать условия. А потеряв его, вообще нельзя было контролировать выход из туннелей. Это место находилось в полумиле от командного пункта Черных Грив — и более чем двумястами ярдами ниже, где сквозь иссеченные </w:t>
      </w:r>
      <w:proofErr w:type="spellStart"/>
      <w:r w:rsidRPr="00D26162">
        <w:rPr>
          <w:shd w:val="clear" w:color="auto" w:fill="FFFFFF"/>
          <w:lang w:val="ru-RU"/>
        </w:rPr>
        <w:t>турболазером</w:t>
      </w:r>
      <w:proofErr w:type="spellEnd"/>
      <w:r w:rsidRPr="00D26162">
        <w:rPr>
          <w:shd w:val="clear" w:color="auto" w:fill="FFFFFF"/>
          <w:lang w:val="ru-RU"/>
        </w:rPr>
        <w:t xml:space="preserve"> поверхности стен все еще виднелась голая скала, горячая и покрытая каплями конденсата. </w:t>
      </w:r>
    </w:p>
    <w:p w14:paraId="4213F8E9" w14:textId="77777777" w:rsidR="00FF5A40" w:rsidRPr="00D26162" w:rsidRDefault="00FF5A40" w:rsidP="00FF5A40">
      <w:pPr>
        <w:rPr>
          <w:shd w:val="clear" w:color="auto" w:fill="FFFFFF"/>
          <w:lang w:val="ru-RU"/>
        </w:rPr>
      </w:pPr>
      <w:r w:rsidRPr="00D26162">
        <w:rPr>
          <w:shd w:val="clear" w:color="auto" w:fill="FFFFFF"/>
          <w:lang w:val="ru-RU"/>
        </w:rPr>
        <w:t xml:space="preserve">На подготовку ушло всего несколько часов: потрепанные </w:t>
      </w:r>
      <w:proofErr w:type="spellStart"/>
      <w:r w:rsidRPr="00D26162">
        <w:rPr>
          <w:shd w:val="clear" w:color="auto" w:fill="FFFFFF"/>
          <w:lang w:val="ru-RU"/>
        </w:rPr>
        <w:t>кадианские</w:t>
      </w:r>
      <w:proofErr w:type="spellEnd"/>
      <w:r w:rsidRPr="00D26162">
        <w:rPr>
          <w:shd w:val="clear" w:color="auto" w:fill="FFFFFF"/>
          <w:lang w:val="ru-RU"/>
        </w:rPr>
        <w:t xml:space="preserve"> полки отправились на пункты пополнения запасов, а вновь прибывших обеспечили горючим и оружием. Рагнар и немногие оставшиеся в живых Космические Волки отказались от транспорта, предпочтя возвращаться на передовую пешком, зато полки </w:t>
      </w:r>
      <w:proofErr w:type="spellStart"/>
      <w:r w:rsidRPr="00D26162">
        <w:rPr>
          <w:shd w:val="clear" w:color="auto" w:fill="FFFFFF"/>
          <w:lang w:val="ru-RU"/>
        </w:rPr>
        <w:t>Милитарум</w:t>
      </w:r>
      <w:proofErr w:type="spellEnd"/>
      <w:r w:rsidRPr="00D26162">
        <w:rPr>
          <w:shd w:val="clear" w:color="auto" w:fill="FFFFFF"/>
          <w:lang w:val="ru-RU"/>
        </w:rPr>
        <w:t xml:space="preserve"> погрузились в бронетранспортеры и полугусеничные автомобили, задраивая люки и наполняя помещения выхлопными газами от заработавших двигателей. Наконец они выдвинулись, причем спешно: чтобы появились шансы </w:t>
      </w:r>
      <w:r w:rsidRPr="00D26162">
        <w:rPr>
          <w:shd w:val="clear" w:color="auto" w:fill="FFFFFF"/>
          <w:lang w:val="ru-RU"/>
        </w:rPr>
        <w:lastRenderedPageBreak/>
        <w:t xml:space="preserve">отбить цель, им требовались и скорость, и внезапность. Рагнар бежал с </w:t>
      </w:r>
      <w:proofErr w:type="spellStart"/>
      <w:r w:rsidRPr="00D26162">
        <w:rPr>
          <w:shd w:val="clear" w:color="auto" w:fill="FFFFFF"/>
          <w:lang w:val="ru-RU"/>
        </w:rPr>
        <w:t>Алриддом</w:t>
      </w:r>
      <w:proofErr w:type="spellEnd"/>
      <w:r w:rsidRPr="00D26162">
        <w:rPr>
          <w:shd w:val="clear" w:color="auto" w:fill="FFFFFF"/>
          <w:lang w:val="ru-RU"/>
        </w:rPr>
        <w:t xml:space="preserve"> и еще тремя из стаи, отправив остальных возглавлять другие батальоны. </w:t>
      </w:r>
    </w:p>
    <w:p w14:paraId="1340D2D2" w14:textId="77777777" w:rsidR="00FF5A40" w:rsidRPr="00D26162" w:rsidRDefault="00FF5A40" w:rsidP="00FF5A40">
      <w:pPr>
        <w:rPr>
          <w:shd w:val="clear" w:color="auto" w:fill="FFFFFF"/>
          <w:lang w:val="ru-RU"/>
        </w:rPr>
      </w:pPr>
      <w:r w:rsidRPr="00D26162">
        <w:rPr>
          <w:shd w:val="clear" w:color="auto" w:fill="FFFFFF"/>
          <w:lang w:val="ru-RU"/>
        </w:rPr>
        <w:t xml:space="preserve">Каждое подразделение войск горного мира насчитывало несколько сот человек и действовало довольно автономно, благодаря чему прекрасно подходило для боев в туннелях. Они носили бледно-серую форму с оранжевыми шевронами. Их пехотные подразделения экипировались в плотно облегающие бронежилеты с закрытыми шлемами и имели на вооружении стандартные </w:t>
      </w:r>
      <w:proofErr w:type="spellStart"/>
      <w:r w:rsidRPr="00D26162">
        <w:rPr>
          <w:shd w:val="clear" w:color="auto" w:fill="FFFFFF"/>
          <w:lang w:val="ru-RU"/>
        </w:rPr>
        <w:t>лазганы</w:t>
      </w:r>
      <w:proofErr w:type="spellEnd"/>
      <w:r w:rsidRPr="00D26162">
        <w:rPr>
          <w:shd w:val="clear" w:color="auto" w:fill="FFFFFF"/>
          <w:lang w:val="ru-RU"/>
        </w:rPr>
        <w:t xml:space="preserve">. 14–й передовой бронетанковый полк являлся скорее мобильной пехотой — он передвигался на «Химерах» при поддержке ряда легких танков и гусеничных орудийных платформ, — но он шел быстро и оперативно реагировал на приказы. </w:t>
      </w:r>
    </w:p>
    <w:p w14:paraId="38E48367" w14:textId="77777777" w:rsidR="00FF5A40" w:rsidRPr="00D26162" w:rsidRDefault="00FF5A40" w:rsidP="00FF5A40">
      <w:pPr>
        <w:rPr>
          <w:shd w:val="clear" w:color="auto" w:fill="FFFFFF"/>
          <w:lang w:val="ru-RU"/>
        </w:rPr>
      </w:pPr>
      <w:r w:rsidRPr="00D26162">
        <w:rPr>
          <w:shd w:val="clear" w:color="auto" w:fill="FFFFFF"/>
          <w:lang w:val="ru-RU"/>
        </w:rPr>
        <w:t xml:space="preserve">Стоило Рагнару побежал вниз по склону, а перевозчики прибавили газу, чтобы не отстать от него, и он снова почувствовал, как его покалывает от вспышек предвкушения — как прежде. Он впадал в угрюмость, только стоя на месте — на бегу, когда кровь бурлила, а цепной меч был активирован, боевой дух снова разгорался, подпитывая Рагнара, разжигая скрытый гнев, который всегда едва дремал в нем под поверхностью. </w:t>
      </w:r>
    </w:p>
    <w:p w14:paraId="3191DA57" w14:textId="77777777" w:rsidR="00FF5A40" w:rsidRPr="00D26162" w:rsidRDefault="00FF5A40" w:rsidP="00FF5A40">
      <w:pPr>
        <w:rPr>
          <w:shd w:val="clear" w:color="auto" w:fill="FFFFFF"/>
          <w:lang w:val="ru-RU"/>
        </w:rPr>
      </w:pPr>
      <w:proofErr w:type="spellStart"/>
      <w:r w:rsidRPr="00D26162">
        <w:rPr>
          <w:shd w:val="clear" w:color="auto" w:fill="FFFFFF"/>
          <w:lang w:val="ru-RU"/>
        </w:rPr>
        <w:t>Алридд</w:t>
      </w:r>
      <w:proofErr w:type="spellEnd"/>
      <w:r w:rsidRPr="00D26162">
        <w:rPr>
          <w:shd w:val="clear" w:color="auto" w:fill="FFFFFF"/>
          <w:lang w:val="ru-RU"/>
        </w:rPr>
        <w:t xml:space="preserve"> хохотнул, размахивая на бегу мечом и широко расставляя длинные ноги. </w:t>
      </w:r>
    </w:p>
    <w:p w14:paraId="4371FFDE" w14:textId="77777777" w:rsidR="00FF5A40" w:rsidRPr="00D26162" w:rsidRDefault="00FF5A40" w:rsidP="00FF5A40">
      <w:pPr>
        <w:rPr>
          <w:shd w:val="clear" w:color="auto" w:fill="FFFFFF"/>
          <w:lang w:val="ru-RU"/>
        </w:rPr>
      </w:pPr>
      <w:r w:rsidRPr="00D26162">
        <w:rPr>
          <w:shd w:val="clear" w:color="auto" w:fill="FFFFFF"/>
          <w:lang w:val="ru-RU"/>
        </w:rPr>
        <w:t xml:space="preserve">— Хорошо, что мы снова выступаем, ярл, — сказал он. </w:t>
      </w:r>
    </w:p>
    <w:p w14:paraId="0771AD56" w14:textId="77777777" w:rsidR="00FF5A40" w:rsidRPr="00D26162" w:rsidRDefault="00FF5A40" w:rsidP="00FF5A40">
      <w:pPr>
        <w:rPr>
          <w:shd w:val="clear" w:color="auto" w:fill="FFFFFF"/>
          <w:lang w:val="ru-RU"/>
        </w:rPr>
      </w:pPr>
      <w:r w:rsidRPr="00D26162">
        <w:rPr>
          <w:shd w:val="clear" w:color="auto" w:fill="FFFFFF"/>
          <w:lang w:val="ru-RU"/>
        </w:rPr>
        <w:t xml:space="preserve">— Да, — прорычал Рагнар, щурясь, чтобы разглядеть первых неприятельских бойцов. — В кои-то веки. </w:t>
      </w:r>
    </w:p>
    <w:p w14:paraId="2F136CDF" w14:textId="77777777" w:rsidR="00FF5A40" w:rsidRPr="00D26162" w:rsidRDefault="00FF5A40" w:rsidP="00FF5A40">
      <w:pPr>
        <w:rPr>
          <w:shd w:val="clear" w:color="auto" w:fill="FFFFFF"/>
          <w:lang w:val="ru-RU"/>
        </w:rPr>
      </w:pPr>
      <w:r w:rsidRPr="00D26162">
        <w:rPr>
          <w:shd w:val="clear" w:color="auto" w:fill="FFFFFF"/>
          <w:lang w:val="ru-RU"/>
        </w:rPr>
        <w:t xml:space="preserve">Искать врагов долго не пришлось. Авангард колонны ворвался в обширное заброшенное помещение, заставленное в основном разрушенными насосными станциями и атмосферными процессорами. Это место заняли культисты; кое-кто из них окопался, другие норовили прикарманить все, что не приколочено, из разбитой техники вокруг. Рагнар и его Волки ворвались в их гущу, нанося удары клинками и топорами, а «Химеры» притормозили, и их обитатели высыпали наружу. Солдаты </w:t>
      </w:r>
      <w:proofErr w:type="spellStart"/>
      <w:r w:rsidRPr="00D26162">
        <w:rPr>
          <w:shd w:val="clear" w:color="auto" w:fill="FFFFFF"/>
          <w:lang w:val="ru-RU"/>
        </w:rPr>
        <w:t>Ояды</w:t>
      </w:r>
      <w:proofErr w:type="spellEnd"/>
      <w:r w:rsidRPr="00D26162">
        <w:rPr>
          <w:shd w:val="clear" w:color="auto" w:fill="FFFFFF"/>
          <w:lang w:val="ru-RU"/>
        </w:rPr>
        <w:t xml:space="preserve"> бросились в укрытия, тяжело топая по </w:t>
      </w:r>
      <w:proofErr w:type="spellStart"/>
      <w:r w:rsidRPr="00D26162">
        <w:rPr>
          <w:shd w:val="clear" w:color="auto" w:fill="FFFFFF"/>
          <w:lang w:val="ru-RU"/>
        </w:rPr>
        <w:t>рокриту</w:t>
      </w:r>
      <w:proofErr w:type="spellEnd"/>
      <w:r w:rsidRPr="00D26162">
        <w:rPr>
          <w:shd w:val="clear" w:color="auto" w:fill="FFFFFF"/>
          <w:lang w:val="ru-RU"/>
        </w:rPr>
        <w:t xml:space="preserve"> и ведя огонь из лазерного оружия, окружив наступающих космодесантников волной поддерживающего огня. </w:t>
      </w:r>
    </w:p>
    <w:p w14:paraId="17447C6F" w14:textId="77777777" w:rsidR="00FF5A40" w:rsidRPr="00D26162" w:rsidRDefault="00FF5A40" w:rsidP="00FF5A40">
      <w:pPr>
        <w:rPr>
          <w:shd w:val="clear" w:color="auto" w:fill="FFFFFF"/>
          <w:lang w:val="ru-RU"/>
        </w:rPr>
      </w:pPr>
      <w:r w:rsidRPr="00D26162">
        <w:rPr>
          <w:shd w:val="clear" w:color="auto" w:fill="FFFFFF"/>
          <w:lang w:val="ru-RU"/>
        </w:rPr>
        <w:t xml:space="preserve">Оказавшись между двух огней — яростной атакой с близкого расстояния и мощью лазерных ударов, — враги начали беспорядочно отступать, но одних изрубили в клочья, а другие пали на бегу. Не успев очистить зал, Рагнар обнаружил, что смеется — это было освобождение, выплеск сдерживаемой энергии, дикая радость от занятия оружием. Он вращал Ледяным Клыком, глубоко вгрызаясь им в раненые конечности, разрезая пластины брони, ломая стволы оружия и взрывая магазины. </w:t>
      </w:r>
    </w:p>
    <w:p w14:paraId="39666480" w14:textId="77777777" w:rsidR="00FF5A40" w:rsidRPr="00D26162" w:rsidRDefault="00FF5A40" w:rsidP="00FF5A40">
      <w:pPr>
        <w:rPr>
          <w:shd w:val="clear" w:color="auto" w:fill="FFFFFF"/>
          <w:lang w:val="ru-RU"/>
        </w:rPr>
      </w:pPr>
      <w:r w:rsidRPr="00D26162">
        <w:rPr>
          <w:shd w:val="clear" w:color="auto" w:fill="FFFFFF"/>
          <w:lang w:val="ru-RU"/>
        </w:rPr>
        <w:t xml:space="preserve">— </w:t>
      </w:r>
      <w:proofErr w:type="spellStart"/>
      <w:r w:rsidRPr="00D26162">
        <w:rPr>
          <w:shd w:val="clear" w:color="auto" w:fill="FFFFFF"/>
          <w:lang w:val="ru-RU"/>
        </w:rPr>
        <w:t>Фенрис</w:t>
      </w:r>
      <w:proofErr w:type="spellEnd"/>
      <w:r w:rsidRPr="00D26162">
        <w:rPr>
          <w:shd w:val="clear" w:color="auto" w:fill="FFFFFF"/>
          <w:lang w:val="ru-RU"/>
        </w:rPr>
        <w:t xml:space="preserve"> </w:t>
      </w:r>
      <w:proofErr w:type="spellStart"/>
      <w:r w:rsidRPr="00D26162">
        <w:rPr>
          <w:shd w:val="clear" w:color="auto" w:fill="FFFFFF"/>
          <w:lang w:val="ru-RU"/>
        </w:rPr>
        <w:t>хьолда</w:t>
      </w:r>
      <w:proofErr w:type="spellEnd"/>
      <w:r w:rsidRPr="00D26162">
        <w:rPr>
          <w:shd w:val="clear" w:color="auto" w:fill="FFFFFF"/>
          <w:lang w:val="ru-RU"/>
        </w:rPr>
        <w:t xml:space="preserve">! — выкрикнул Рагнар и устремился вперед, загоняя толпу в туннели за ним; они подняли гам, бросились врассыпную и захромали обратно в темноту. Оттуда пути расходились, разделялись, как кровеносные сосуды в теле, петляя и изгибаясь, ныряя и поднимаясь. </w:t>
      </w:r>
    </w:p>
    <w:p w14:paraId="282A427E" w14:textId="77777777" w:rsidR="00FF5A40" w:rsidRPr="00D26162" w:rsidRDefault="00FF5A40" w:rsidP="00FF5A40">
      <w:pPr>
        <w:rPr>
          <w:shd w:val="clear" w:color="auto" w:fill="FFFFFF"/>
          <w:lang w:val="ru-RU"/>
        </w:rPr>
      </w:pPr>
      <w:r w:rsidRPr="00D26162">
        <w:rPr>
          <w:shd w:val="clear" w:color="auto" w:fill="FFFFFF"/>
          <w:lang w:val="ru-RU"/>
        </w:rPr>
        <w:t xml:space="preserve">Между этим местом и куполообразным залом не было узких мест, которые нужно было защищать — им пришлось бы выбивать всех врагов из каждого туннеля, прочесывая их одним распределенным движением, прежде чем снова объединиться в месте, где сходились артерии. На каждом перекрестке Рагнар отправлял кого-нибудь из своих людей возглавить атаку, забирая с собой батальон или два из сил </w:t>
      </w:r>
      <w:proofErr w:type="spellStart"/>
      <w:r w:rsidRPr="00D26162">
        <w:rPr>
          <w:shd w:val="clear" w:color="auto" w:fill="FFFFFF"/>
          <w:lang w:val="ru-RU"/>
        </w:rPr>
        <w:t>Ояды</w:t>
      </w:r>
      <w:proofErr w:type="spellEnd"/>
      <w:r w:rsidRPr="00D26162">
        <w:rPr>
          <w:shd w:val="clear" w:color="auto" w:fill="FFFFFF"/>
          <w:lang w:val="ru-RU"/>
        </w:rPr>
        <w:t xml:space="preserve">. Последним ушел </w:t>
      </w:r>
      <w:proofErr w:type="spellStart"/>
      <w:r w:rsidRPr="00D26162">
        <w:rPr>
          <w:shd w:val="clear" w:color="auto" w:fill="FFFFFF"/>
          <w:lang w:val="ru-RU"/>
        </w:rPr>
        <w:t>Алридд</w:t>
      </w:r>
      <w:proofErr w:type="spellEnd"/>
      <w:r w:rsidRPr="00D26162">
        <w:rPr>
          <w:shd w:val="clear" w:color="auto" w:fill="FFFFFF"/>
          <w:lang w:val="ru-RU"/>
        </w:rPr>
        <w:t xml:space="preserve">: во главе вереницы катящихся «Химер» он помчался и с дикими боевыми кличами исчез в темноте. </w:t>
      </w:r>
    </w:p>
    <w:p w14:paraId="784593E4" w14:textId="77777777" w:rsidR="00FF5A40" w:rsidRPr="00D26162" w:rsidRDefault="00FF5A40" w:rsidP="00FF5A40">
      <w:pPr>
        <w:rPr>
          <w:shd w:val="clear" w:color="auto" w:fill="FFFFFF"/>
          <w:lang w:val="ru-RU"/>
        </w:rPr>
      </w:pPr>
      <w:proofErr w:type="spellStart"/>
      <w:r w:rsidRPr="00D26162">
        <w:rPr>
          <w:shd w:val="clear" w:color="auto" w:fill="FFFFFF"/>
          <w:lang w:val="ru-RU"/>
        </w:rPr>
        <w:lastRenderedPageBreak/>
        <w:t>Бринн</w:t>
      </w:r>
      <w:proofErr w:type="spellEnd"/>
      <w:r w:rsidRPr="00D26162">
        <w:rPr>
          <w:shd w:val="clear" w:color="auto" w:fill="FFFFFF"/>
          <w:lang w:val="ru-RU"/>
        </w:rPr>
        <w:t xml:space="preserve"> не сбивался с шага. Его войска, как он и заверял, были лучшими среди </w:t>
      </w:r>
      <w:proofErr w:type="spellStart"/>
      <w:r w:rsidRPr="00D26162">
        <w:rPr>
          <w:shd w:val="clear" w:color="auto" w:fill="FFFFFF"/>
          <w:lang w:val="ru-RU"/>
        </w:rPr>
        <w:t>оядцев</w:t>
      </w:r>
      <w:proofErr w:type="spellEnd"/>
      <w:r w:rsidRPr="00D26162">
        <w:rPr>
          <w:shd w:val="clear" w:color="auto" w:fill="FFFFFF"/>
          <w:lang w:val="ru-RU"/>
        </w:rPr>
        <w:t xml:space="preserve">: они быстро высаживались по приказу и быстро двигались дальше, когда требовалось. Выносливые, они выдержали несколько залпов, которые, казалось, могли свалить с ног </w:t>
      </w:r>
      <w:proofErr w:type="spellStart"/>
      <w:r w:rsidRPr="00D26162">
        <w:rPr>
          <w:shd w:val="clear" w:color="auto" w:fill="FFFFFF"/>
          <w:lang w:val="ru-RU"/>
        </w:rPr>
        <w:t>кадианца</w:t>
      </w:r>
      <w:proofErr w:type="spellEnd"/>
      <w:r w:rsidRPr="00D26162">
        <w:rPr>
          <w:shd w:val="clear" w:color="auto" w:fill="FFFFFF"/>
          <w:lang w:val="ru-RU"/>
        </w:rPr>
        <w:t xml:space="preserve">, и вдобавок рвались в бой. Эти бойцы держались вместе, умело использовали местность, ротировали свои отряды, шли в атаку даже без команды. </w:t>
      </w:r>
    </w:p>
    <w:p w14:paraId="204793E8" w14:textId="77777777" w:rsidR="00FF5A40" w:rsidRPr="00D26162" w:rsidRDefault="00FF5A40" w:rsidP="00FF5A40">
      <w:pPr>
        <w:rPr>
          <w:shd w:val="clear" w:color="auto" w:fill="FFFFFF"/>
          <w:lang w:val="ru-RU"/>
        </w:rPr>
      </w:pPr>
      <w:r w:rsidRPr="00D26162">
        <w:rPr>
          <w:shd w:val="clear" w:color="auto" w:fill="FFFFFF"/>
          <w:lang w:val="ru-RU"/>
        </w:rPr>
        <w:t xml:space="preserve">Осталось пройти полмили. Рагнар сверился с тактическим дисплеем ближнего боя, на котором были видны разделившиеся батальоны, пробирающиеся по лабиринту. Туннели впереди снова заполнялись вражескими войсками — в основном </w:t>
      </w:r>
      <w:proofErr w:type="spellStart"/>
      <w:r w:rsidRPr="00D26162">
        <w:rPr>
          <w:shd w:val="clear" w:color="auto" w:fill="FFFFFF"/>
          <w:lang w:val="ru-RU"/>
        </w:rPr>
        <w:t>культистами</w:t>
      </w:r>
      <w:proofErr w:type="spellEnd"/>
      <w:r w:rsidRPr="00D26162">
        <w:rPr>
          <w:shd w:val="clear" w:color="auto" w:fill="FFFFFF"/>
          <w:lang w:val="ru-RU"/>
        </w:rPr>
        <w:t xml:space="preserve">, но Рагнар уловил и характерный запашок глубинной </w:t>
      </w:r>
      <w:proofErr w:type="spellStart"/>
      <w:r w:rsidRPr="00D26162">
        <w:rPr>
          <w:shd w:val="clear" w:color="auto" w:fill="FFFFFF"/>
          <w:lang w:val="ru-RU"/>
        </w:rPr>
        <w:t>варповой</w:t>
      </w:r>
      <w:proofErr w:type="spellEnd"/>
      <w:r w:rsidRPr="00D26162">
        <w:rPr>
          <w:shd w:val="clear" w:color="auto" w:fill="FFFFFF"/>
          <w:lang w:val="ru-RU"/>
        </w:rPr>
        <w:t xml:space="preserve"> порчи: то были </w:t>
      </w:r>
      <w:proofErr w:type="spellStart"/>
      <w:r w:rsidRPr="00D26162">
        <w:rPr>
          <w:shd w:val="clear" w:color="auto" w:fill="FFFFFF"/>
          <w:lang w:val="ru-RU"/>
        </w:rPr>
        <w:t>псайкеры</w:t>
      </w:r>
      <w:proofErr w:type="spellEnd"/>
      <w:r w:rsidRPr="00D26162">
        <w:rPr>
          <w:shd w:val="clear" w:color="auto" w:fill="FFFFFF"/>
          <w:lang w:val="ru-RU"/>
        </w:rPr>
        <w:t xml:space="preserve">, мутанты, адские боевые машины, и, конечно же, астартес-еретики, пробивающиеся в первых рядах. Сражение с этой братией обещало стать самым трудным из всех, что велись до сих пор — добраться до купола целыми и невредимыми будет непросто, даже если вся остальная стая выберет свои цели, а </w:t>
      </w:r>
      <w:proofErr w:type="spellStart"/>
      <w:r w:rsidRPr="00D26162">
        <w:rPr>
          <w:shd w:val="clear" w:color="auto" w:fill="FFFFFF"/>
          <w:lang w:val="ru-RU"/>
        </w:rPr>
        <w:t>оядцы</w:t>
      </w:r>
      <w:proofErr w:type="spellEnd"/>
      <w:r w:rsidRPr="00D26162">
        <w:rPr>
          <w:shd w:val="clear" w:color="auto" w:fill="FFFFFF"/>
          <w:lang w:val="ru-RU"/>
        </w:rPr>
        <w:t xml:space="preserve"> останутся такими же впечатляющими. Стены сузились, приблизившись друг к другу футов на тридцать, и десантники начали перебираться через обломки. </w:t>
      </w:r>
    </w:p>
    <w:p w14:paraId="7501EB58" w14:textId="77777777" w:rsidR="00FF5A40" w:rsidRPr="00D26162" w:rsidRDefault="00FF5A40" w:rsidP="00FF5A40">
      <w:pPr>
        <w:rPr>
          <w:shd w:val="clear" w:color="auto" w:fill="FFFFFF"/>
          <w:lang w:val="ru-RU"/>
        </w:rPr>
      </w:pPr>
      <w:r w:rsidRPr="00D26162">
        <w:rPr>
          <w:shd w:val="clear" w:color="auto" w:fill="FFFFFF"/>
          <w:lang w:val="ru-RU"/>
        </w:rPr>
        <w:t xml:space="preserve">— Разрешите высадиться, господин? — раздался </w:t>
      </w:r>
      <w:proofErr w:type="spellStart"/>
      <w:r w:rsidRPr="00D26162">
        <w:rPr>
          <w:shd w:val="clear" w:color="auto" w:fill="FFFFFF"/>
          <w:lang w:val="ru-RU"/>
        </w:rPr>
        <w:t>вокс</w:t>
      </w:r>
      <w:proofErr w:type="spellEnd"/>
      <w:r w:rsidRPr="00D26162">
        <w:rPr>
          <w:shd w:val="clear" w:color="auto" w:fill="FFFFFF"/>
          <w:lang w:val="ru-RU"/>
        </w:rPr>
        <w:t xml:space="preserve">-сигнал от </w:t>
      </w:r>
      <w:proofErr w:type="spellStart"/>
      <w:r w:rsidRPr="00D26162">
        <w:rPr>
          <w:shd w:val="clear" w:color="auto" w:fill="FFFFFF"/>
          <w:lang w:val="ru-RU"/>
        </w:rPr>
        <w:t>Бринна</w:t>
      </w:r>
      <w:proofErr w:type="spellEnd"/>
      <w:r w:rsidRPr="00D26162">
        <w:rPr>
          <w:shd w:val="clear" w:color="auto" w:fill="FFFFFF"/>
          <w:lang w:val="ru-RU"/>
        </w:rPr>
        <w:t xml:space="preserve"> на головной «Химере». </w:t>
      </w:r>
    </w:p>
    <w:p w14:paraId="65AE746B" w14:textId="77777777" w:rsidR="00FF5A40" w:rsidRPr="00D26162" w:rsidRDefault="00FF5A40" w:rsidP="00FF5A40">
      <w:pPr>
        <w:rPr>
          <w:shd w:val="clear" w:color="auto" w:fill="FFFFFF"/>
          <w:lang w:val="ru-RU"/>
        </w:rPr>
      </w:pPr>
      <w:r w:rsidRPr="00D26162">
        <w:rPr>
          <w:shd w:val="clear" w:color="auto" w:fill="FFFFFF"/>
          <w:lang w:val="ru-RU"/>
        </w:rPr>
        <w:t xml:space="preserve">Рагнар, не оглядываясь, подал ему знак согласия, шагая перед головным транспортом и пытаясь наметить маршрут. Он услышал, как машины, содрогаясь, останавливаются одна за другой, сопровождаемые топотом множества сапог. В туннеле мерцал колеблющийся свет люменов на шлемах, слышались хлопки и щелчки заменяемых и активируемых блоков питания. Подъехали двадцать транспортов, еще тридцать — за ними; на них прибыло более пятисот воинов, и теперь все они спешились и продвигались вперед. </w:t>
      </w:r>
    </w:p>
    <w:p w14:paraId="70B52AF9" w14:textId="10CE9591" w:rsidR="00FF5A40" w:rsidRPr="00D26162" w:rsidRDefault="00FF5A40" w:rsidP="00FF5A40">
      <w:pPr>
        <w:rPr>
          <w:shd w:val="clear" w:color="auto" w:fill="FFFFFF"/>
          <w:lang w:val="ru-RU"/>
        </w:rPr>
      </w:pPr>
      <w:r w:rsidRPr="00D26162">
        <w:rPr>
          <w:shd w:val="clear" w:color="auto" w:fill="FFFFFF"/>
          <w:lang w:val="ru-RU"/>
        </w:rPr>
        <w:t xml:space="preserve">Он почувствовал перемену за мгновение до того, как все случилось. Волосы на затылке встали дыбом, по спине пробежал холодок. Всякий раз он испытывал одно и то же — зловещее осознание угрозы, и это чувство сотни раз спасало ему жизнь. Он развернулся, подняв цепной меч, и на него обрушился ураган лазерных разрядов. Он отразил несколько; его броня отразила больше, но меха и тотемы сорвало с керамита, снесло испепеляющим дождем метких лучей. </w:t>
      </w:r>
    </w:p>
    <w:p w14:paraId="713E8731" w14:textId="77777777" w:rsidR="00FF5A40" w:rsidRPr="00D26162" w:rsidRDefault="00FF5A40" w:rsidP="00FF5A40">
      <w:pPr>
        <w:rPr>
          <w:shd w:val="clear" w:color="auto" w:fill="FFFFFF"/>
          <w:lang w:val="ru-RU"/>
        </w:rPr>
      </w:pPr>
      <w:r w:rsidRPr="00D26162">
        <w:rPr>
          <w:shd w:val="clear" w:color="auto" w:fill="FFFFFF"/>
          <w:lang w:val="ru-RU"/>
        </w:rPr>
        <w:t xml:space="preserve">Солдаты прыгали к нему сквозь бурю, нанося удары сверкающими боевыми клинками, озаренные из-за спины шквалом лазерного огня. Не было ни времени, ни предупреждения, ни шанса дать отпор. Они приближались к нему — быстро, бесшумно, огромной массой, разбегаясь по полу туннеля, как стая крыс, спасающихся бегством из канализации. Рагнар вытащил болт-пистолет и открыл огонь по толпе, успев уложить с десяток, пока магазин опустел. Он взмахнул цепным клинком, расчистил перед собой узкий полукруг и пробрался обратно через завалы, на ходу перезаряжая оружие. Они бросились за ним, перепрыгивая через своих же убитых, стреляя контролируемыми очередями. </w:t>
      </w:r>
    </w:p>
    <w:p w14:paraId="06D56302" w14:textId="77777777" w:rsidR="00FF5A40" w:rsidRPr="00D26162" w:rsidRDefault="00FF5A40" w:rsidP="00FF5A40">
      <w:pPr>
        <w:rPr>
          <w:shd w:val="clear" w:color="auto" w:fill="FFFFFF"/>
          <w:lang w:val="ru-RU"/>
        </w:rPr>
      </w:pPr>
      <w:r w:rsidRPr="00D26162">
        <w:rPr>
          <w:shd w:val="clear" w:color="auto" w:fill="FFFFFF"/>
          <w:lang w:val="ru-RU"/>
        </w:rPr>
        <w:t>Кое-кто в передних рядах получил ранения от клинка; их доспехи вспороло, и под ними виднелась плотно прилегающая сетка из черного металла. Он сбил еще нескольких человек, но враги прибывали, как волна, рассыпаясь и превращаясь в месиво из конечностей. В воздух полетели захваты — длинные цепи с крюками-ловушками и электрошоковыми полями, — которыми он рубанул по воздуху, все время отступая. В него всадили еще несколько пуль; некоторые отскочили от доспеха, а некоторые глубоко вонзились, прожигая пластины и впиваясь в плоть под ними. Огонь велся интенсивно, и все тщательно прицеливались с флангов, оставляя как раз достаточно места для того, чтобы передовые отряды могли подобраться вплотную.</w:t>
      </w:r>
    </w:p>
    <w:p w14:paraId="4343EF1C" w14:textId="77777777" w:rsidR="00FF5A40" w:rsidRPr="00D26162" w:rsidRDefault="00FF5A40" w:rsidP="00FF5A40">
      <w:pPr>
        <w:rPr>
          <w:lang w:val="ru-RU"/>
        </w:rPr>
      </w:pPr>
      <w:r w:rsidRPr="00D26162">
        <w:rPr>
          <w:rStyle w:val="ezkurwreuab5ozgtqnkl"/>
          <w:lang w:val="ru-RU"/>
        </w:rPr>
        <w:lastRenderedPageBreak/>
        <w:t>Шок</w:t>
      </w:r>
      <w:r w:rsidRPr="00D26162">
        <w:rPr>
          <w:lang w:val="ru-RU"/>
        </w:rPr>
        <w:t xml:space="preserve"> </w:t>
      </w:r>
      <w:r w:rsidRPr="00D26162">
        <w:rPr>
          <w:rStyle w:val="ezkurwreuab5ozgtqnkl"/>
          <w:lang w:val="ru-RU"/>
        </w:rPr>
        <w:t>сменился</w:t>
      </w:r>
      <w:r w:rsidRPr="00D26162">
        <w:rPr>
          <w:lang w:val="ru-RU"/>
        </w:rPr>
        <w:t xml:space="preserve"> </w:t>
      </w:r>
      <w:r w:rsidRPr="00D26162">
        <w:rPr>
          <w:rStyle w:val="ezkurwreuab5ozgtqnkl"/>
          <w:lang w:val="ru-RU"/>
        </w:rPr>
        <w:t>гневом.</w:t>
      </w:r>
      <w:r w:rsidRPr="00D26162">
        <w:rPr>
          <w:lang w:val="ru-RU"/>
        </w:rPr>
        <w:t xml:space="preserve"> </w:t>
      </w:r>
      <w:r w:rsidRPr="00D26162">
        <w:rPr>
          <w:rStyle w:val="ezkurwreuab5ozgtqnkl"/>
          <w:lang w:val="ru-RU"/>
        </w:rPr>
        <w:t>Рагнар</w:t>
      </w:r>
      <w:r w:rsidRPr="00D26162">
        <w:rPr>
          <w:lang w:val="ru-RU"/>
        </w:rPr>
        <w:t xml:space="preserve"> </w:t>
      </w:r>
      <w:r w:rsidRPr="00D26162">
        <w:rPr>
          <w:rStyle w:val="ezkurwreuab5ozgtqnkl"/>
          <w:lang w:val="ru-RU"/>
        </w:rPr>
        <w:t>взревел</w:t>
      </w:r>
      <w:r w:rsidRPr="00D26162">
        <w:rPr>
          <w:lang w:val="ru-RU"/>
        </w:rPr>
        <w:t xml:space="preserve"> </w:t>
      </w:r>
      <w:r w:rsidRPr="00D26162">
        <w:rPr>
          <w:rStyle w:val="ezkurwreuab5ozgtqnkl"/>
          <w:lang w:val="ru-RU"/>
        </w:rPr>
        <w:t>от</w:t>
      </w:r>
      <w:r w:rsidRPr="00D26162">
        <w:rPr>
          <w:lang w:val="ru-RU"/>
        </w:rPr>
        <w:t xml:space="preserve"> </w:t>
      </w:r>
      <w:r w:rsidRPr="00D26162">
        <w:rPr>
          <w:rStyle w:val="ezkurwreuab5ozgtqnkl"/>
          <w:lang w:val="ru-RU"/>
        </w:rPr>
        <w:t>дикой</w:t>
      </w:r>
      <w:r w:rsidRPr="00D26162">
        <w:rPr>
          <w:lang w:val="ru-RU"/>
        </w:rPr>
        <w:t xml:space="preserve"> </w:t>
      </w:r>
      <w:r w:rsidRPr="00D26162">
        <w:rPr>
          <w:rStyle w:val="ezkurwreuab5ozgtqnkl"/>
          <w:lang w:val="ru-RU"/>
        </w:rPr>
        <w:t>ярости,</w:t>
      </w:r>
      <w:r w:rsidRPr="00D26162">
        <w:rPr>
          <w:lang w:val="ru-RU"/>
        </w:rPr>
        <w:t xml:space="preserve"> </w:t>
      </w:r>
      <w:r w:rsidRPr="00D26162">
        <w:rPr>
          <w:rStyle w:val="ezkurwreuab5ozgtqnkl"/>
          <w:lang w:val="ru-RU"/>
        </w:rPr>
        <w:t>опустил</w:t>
      </w:r>
      <w:r w:rsidRPr="00D26162">
        <w:rPr>
          <w:lang w:val="ru-RU"/>
        </w:rPr>
        <w:t xml:space="preserve"> </w:t>
      </w:r>
      <w:r w:rsidRPr="00D26162">
        <w:rPr>
          <w:rStyle w:val="ezkurwreuab5ozgtqnkl"/>
          <w:lang w:val="ru-RU"/>
        </w:rPr>
        <w:t>плечо</w:t>
      </w:r>
      <w:r w:rsidRPr="00D26162">
        <w:rPr>
          <w:lang w:val="ru-RU"/>
        </w:rPr>
        <w:t xml:space="preserve"> и </w:t>
      </w:r>
      <w:r w:rsidRPr="00D26162">
        <w:rPr>
          <w:rStyle w:val="ezkurwreuab5ozgtqnkl"/>
          <w:lang w:val="ru-RU"/>
        </w:rPr>
        <w:t>снова</w:t>
      </w:r>
      <w:r w:rsidRPr="00D26162">
        <w:rPr>
          <w:lang w:val="ru-RU"/>
        </w:rPr>
        <w:t xml:space="preserve"> </w:t>
      </w:r>
      <w:r w:rsidRPr="00D26162">
        <w:rPr>
          <w:rStyle w:val="ezkurwreuab5ozgtqnkl"/>
          <w:lang w:val="ru-RU"/>
        </w:rPr>
        <w:t>врезался</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гущу</w:t>
      </w:r>
      <w:r w:rsidRPr="00D26162">
        <w:rPr>
          <w:lang w:val="ru-RU"/>
        </w:rPr>
        <w:t xml:space="preserve"> </w:t>
      </w:r>
      <w:r w:rsidRPr="00D26162">
        <w:rPr>
          <w:rStyle w:val="ezkurwreuab5ozgtqnkl"/>
          <w:lang w:val="ru-RU"/>
        </w:rPr>
        <w:t>наступающей</w:t>
      </w:r>
      <w:r w:rsidRPr="00D26162">
        <w:rPr>
          <w:lang w:val="ru-RU"/>
        </w:rPr>
        <w:t xml:space="preserve"> </w:t>
      </w:r>
      <w:r w:rsidRPr="00D26162">
        <w:rPr>
          <w:rStyle w:val="ezkurwreuab5ozgtqnkl"/>
          <w:lang w:val="ru-RU"/>
        </w:rPr>
        <w:t>толпы.</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снова</w:t>
      </w:r>
      <w:r w:rsidRPr="00D26162">
        <w:rPr>
          <w:lang w:val="ru-RU"/>
        </w:rPr>
        <w:t xml:space="preserve"> нанес </w:t>
      </w:r>
      <w:r w:rsidRPr="00D26162">
        <w:rPr>
          <w:rStyle w:val="ezkurwreuab5ozgtqnkl"/>
          <w:lang w:val="ru-RU"/>
        </w:rPr>
        <w:t>удар,</w:t>
      </w:r>
      <w:r w:rsidRPr="00D26162">
        <w:rPr>
          <w:lang w:val="ru-RU"/>
        </w:rPr>
        <w:t xml:space="preserve"> </w:t>
      </w:r>
      <w:r w:rsidRPr="00D26162">
        <w:rPr>
          <w:rStyle w:val="ezkurwreuab5ozgtqnkl"/>
          <w:lang w:val="ru-RU"/>
        </w:rPr>
        <w:t>врезавшись</w:t>
      </w:r>
      <w:r w:rsidRPr="00D26162">
        <w:rPr>
          <w:lang w:val="ru-RU"/>
        </w:rPr>
        <w:t xml:space="preserve"> </w:t>
      </w:r>
      <w:r w:rsidRPr="00D26162">
        <w:rPr>
          <w:rStyle w:val="ezkurwreuab5ozgtqnkl"/>
          <w:lang w:val="ru-RU"/>
        </w:rPr>
        <w:t>глубоко</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передние</w:t>
      </w:r>
      <w:r w:rsidRPr="00D26162">
        <w:rPr>
          <w:lang w:val="ru-RU"/>
        </w:rPr>
        <w:t xml:space="preserve"> </w:t>
      </w:r>
      <w:r w:rsidRPr="00D26162">
        <w:rPr>
          <w:rStyle w:val="ezkurwreuab5ozgtqnkl"/>
          <w:lang w:val="ru-RU"/>
        </w:rPr>
        <w:t>ряды</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убив</w:t>
      </w:r>
      <w:r w:rsidRPr="00D26162">
        <w:rPr>
          <w:lang w:val="ru-RU"/>
        </w:rPr>
        <w:t xml:space="preserve"> </w:t>
      </w:r>
      <w:r w:rsidRPr="00D26162">
        <w:rPr>
          <w:rStyle w:val="ezkurwreuab5ozgtqnkl"/>
          <w:lang w:val="ru-RU"/>
        </w:rPr>
        <w:t>еще</w:t>
      </w:r>
      <w:r w:rsidRPr="00D26162">
        <w:rPr>
          <w:lang w:val="ru-RU"/>
        </w:rPr>
        <w:t xml:space="preserve"> </w:t>
      </w:r>
      <w:r w:rsidRPr="00D26162">
        <w:rPr>
          <w:rStyle w:val="ezkurwreuab5ozgtqnkl"/>
          <w:lang w:val="ru-RU"/>
        </w:rPr>
        <w:t>троих</w:t>
      </w:r>
      <w:r w:rsidRPr="00D26162">
        <w:rPr>
          <w:lang w:val="ru-RU"/>
        </w:rPr>
        <w:t xml:space="preserve"> </w:t>
      </w:r>
      <w:r w:rsidRPr="00D26162">
        <w:rPr>
          <w:rStyle w:val="ezkurwreuab5ozgtqnkl"/>
          <w:lang w:val="ru-RU"/>
        </w:rPr>
        <w:t>бойцов.</w:t>
      </w:r>
      <w:r w:rsidRPr="00D26162">
        <w:rPr>
          <w:lang w:val="ru-RU"/>
        </w:rPr>
        <w:t xml:space="preserve"> </w:t>
      </w:r>
      <w:r w:rsidRPr="00D26162">
        <w:rPr>
          <w:rStyle w:val="ezkurwreuab5ozgtqnkl"/>
          <w:lang w:val="ru-RU"/>
        </w:rPr>
        <w:t>Выпустил</w:t>
      </w:r>
      <w:r w:rsidRPr="00D26162">
        <w:rPr>
          <w:lang w:val="ru-RU"/>
        </w:rPr>
        <w:t xml:space="preserve"> </w:t>
      </w:r>
      <w:r w:rsidRPr="00D26162">
        <w:rPr>
          <w:rStyle w:val="ezkurwreuab5ozgtqnkl"/>
          <w:lang w:val="ru-RU"/>
        </w:rPr>
        <w:t>болт</w:t>
      </w:r>
      <w:r w:rsidRPr="00D26162">
        <w:rPr>
          <w:lang w:val="ru-RU"/>
        </w:rPr>
        <w:t xml:space="preserve"> </w:t>
      </w:r>
      <w:r w:rsidRPr="00D26162">
        <w:rPr>
          <w:rStyle w:val="ezkurwreuab5ozgtqnkl"/>
          <w:lang w:val="ru-RU"/>
        </w:rPr>
        <w:t>прямо</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горло</w:t>
      </w:r>
      <w:r w:rsidRPr="00D26162">
        <w:rPr>
          <w:lang w:val="ru-RU"/>
        </w:rPr>
        <w:t xml:space="preserve"> </w:t>
      </w:r>
      <w:r w:rsidRPr="00D26162">
        <w:rPr>
          <w:rStyle w:val="ezkurwreuab5ozgtqnkl"/>
          <w:lang w:val="ru-RU"/>
        </w:rPr>
        <w:t>четвертому — обоих окатило</w:t>
      </w:r>
      <w:r w:rsidRPr="00D26162">
        <w:rPr>
          <w:lang w:val="ru-RU"/>
        </w:rPr>
        <w:t xml:space="preserve"> </w:t>
      </w:r>
      <w:r w:rsidRPr="00D26162">
        <w:rPr>
          <w:rStyle w:val="ezkurwreuab5ozgtqnkl"/>
          <w:lang w:val="ru-RU"/>
        </w:rPr>
        <w:t>кровью</w:t>
      </w:r>
      <w:r w:rsidRPr="00D26162">
        <w:rPr>
          <w:lang w:val="ru-RU"/>
        </w:rPr>
        <w:t xml:space="preserve">, </w:t>
      </w:r>
      <w:r w:rsidRPr="00D26162">
        <w:rPr>
          <w:rStyle w:val="ezkurwreuab5ozgtqnkl"/>
          <w:lang w:val="ru-RU"/>
        </w:rPr>
        <w:t>когда</w:t>
      </w:r>
      <w:r w:rsidRPr="00D26162">
        <w:rPr>
          <w:lang w:val="ru-RU"/>
        </w:rPr>
        <w:t xml:space="preserve"> </w:t>
      </w:r>
      <w:r w:rsidRPr="00D26162">
        <w:rPr>
          <w:rStyle w:val="ezkurwreuab5ozgtqnkl"/>
          <w:lang w:val="ru-RU"/>
        </w:rPr>
        <w:t>снаряд</w:t>
      </w:r>
      <w:r w:rsidRPr="00D26162">
        <w:rPr>
          <w:lang w:val="ru-RU"/>
        </w:rPr>
        <w:t xml:space="preserve"> </w:t>
      </w:r>
      <w:r w:rsidRPr="00D26162">
        <w:rPr>
          <w:rStyle w:val="ezkurwreuab5ozgtqnkl"/>
          <w:lang w:val="ru-RU"/>
        </w:rPr>
        <w:t>взорвался.</w:t>
      </w:r>
      <w:r w:rsidRPr="00D26162">
        <w:rPr>
          <w:lang w:val="ru-RU"/>
        </w:rPr>
        <w:t xml:space="preserve"> </w:t>
      </w:r>
      <w:r w:rsidRPr="00D26162">
        <w:rPr>
          <w:rStyle w:val="ezkurwreuab5ozgtqnkl"/>
          <w:lang w:val="ru-RU"/>
        </w:rPr>
        <w:t>Враг послабее</w:t>
      </w:r>
      <w:r w:rsidRPr="00D26162">
        <w:rPr>
          <w:lang w:val="ru-RU"/>
        </w:rPr>
        <w:t xml:space="preserve">, </w:t>
      </w:r>
      <w:r w:rsidRPr="00D26162">
        <w:rPr>
          <w:rStyle w:val="ezkurwreuab5ozgtqnkl"/>
          <w:lang w:val="ru-RU"/>
        </w:rPr>
        <w:t>наверное</w:t>
      </w:r>
      <w:r w:rsidRPr="00D26162">
        <w:rPr>
          <w:lang w:val="ru-RU"/>
        </w:rPr>
        <w:t xml:space="preserve">, </w:t>
      </w:r>
      <w:r w:rsidRPr="00D26162">
        <w:rPr>
          <w:rStyle w:val="ezkurwreuab5ozgtqnkl"/>
          <w:lang w:val="ru-RU"/>
        </w:rPr>
        <w:t>сломался</w:t>
      </w:r>
      <w:r w:rsidRPr="00D26162">
        <w:rPr>
          <w:lang w:val="ru-RU"/>
        </w:rPr>
        <w:t xml:space="preserve"> бы </w:t>
      </w:r>
      <w:r w:rsidRPr="00D26162">
        <w:rPr>
          <w:rStyle w:val="ezkurwreuab5ozgtqnkl"/>
          <w:lang w:val="ru-RU"/>
        </w:rPr>
        <w:t>под</w:t>
      </w:r>
      <w:r w:rsidRPr="00D26162">
        <w:rPr>
          <w:lang w:val="ru-RU"/>
        </w:rPr>
        <w:t xml:space="preserve"> </w:t>
      </w:r>
      <w:r w:rsidRPr="00D26162">
        <w:rPr>
          <w:rStyle w:val="ezkurwreuab5ozgtqnkl"/>
          <w:lang w:val="ru-RU"/>
        </w:rPr>
        <w:t>этим</w:t>
      </w:r>
      <w:r w:rsidRPr="00D26162">
        <w:rPr>
          <w:lang w:val="ru-RU"/>
        </w:rPr>
        <w:t xml:space="preserve"> </w:t>
      </w:r>
      <w:r w:rsidRPr="00D26162">
        <w:rPr>
          <w:rStyle w:val="ezkurwreuab5ozgtqnkl"/>
          <w:lang w:val="ru-RU"/>
        </w:rPr>
        <w:t>натиском,</w:t>
      </w:r>
      <w:r w:rsidRPr="00D26162">
        <w:rPr>
          <w:lang w:val="ru-RU"/>
        </w:rPr>
        <w:t xml:space="preserve"> </w:t>
      </w:r>
      <w:r w:rsidRPr="00D26162">
        <w:rPr>
          <w:rStyle w:val="ezkurwreuab5ozgtqnkl"/>
          <w:lang w:val="ru-RU"/>
        </w:rPr>
        <w:t>отброшенный</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беспорядке</w:t>
      </w:r>
      <w:r w:rsidRPr="00D26162">
        <w:rPr>
          <w:lang w:val="ru-RU"/>
        </w:rPr>
        <w:t xml:space="preserve">, </w:t>
      </w:r>
      <w:r w:rsidRPr="00D26162">
        <w:rPr>
          <w:rStyle w:val="ezkurwreuab5ozgtqnkl"/>
          <w:lang w:val="ru-RU"/>
        </w:rPr>
        <w:t>когда</w:t>
      </w:r>
      <w:r w:rsidRPr="00D26162">
        <w:rPr>
          <w:lang w:val="ru-RU"/>
        </w:rPr>
        <w:t xml:space="preserve"> </w:t>
      </w:r>
      <w:r w:rsidRPr="00D26162">
        <w:rPr>
          <w:rStyle w:val="ezkurwreuab5ozgtqnkl"/>
          <w:lang w:val="ru-RU"/>
        </w:rPr>
        <w:t>Волк</w:t>
      </w:r>
      <w:r w:rsidRPr="00D26162">
        <w:rPr>
          <w:lang w:val="ru-RU"/>
        </w:rPr>
        <w:t xml:space="preserve"> ворвался </w:t>
      </w:r>
      <w:r w:rsidRPr="00D26162">
        <w:rPr>
          <w:rStyle w:val="ezkurwreuab5ozgtqnkl"/>
          <w:lang w:val="ru-RU"/>
        </w:rPr>
        <w:t>в</w:t>
      </w:r>
      <w:r w:rsidRPr="00D26162">
        <w:rPr>
          <w:lang w:val="ru-RU"/>
        </w:rPr>
        <w:t xml:space="preserve"> </w:t>
      </w:r>
      <w:r w:rsidRPr="00D26162">
        <w:rPr>
          <w:rStyle w:val="ezkurwreuab5ozgtqnkl"/>
          <w:lang w:val="ru-RU"/>
        </w:rPr>
        <w:t>их</w:t>
      </w:r>
      <w:r w:rsidRPr="00D26162">
        <w:rPr>
          <w:lang w:val="ru-RU"/>
        </w:rPr>
        <w:t xml:space="preserve"> ряды</w:t>
      </w:r>
      <w:r w:rsidRPr="00D26162">
        <w:rPr>
          <w:rStyle w:val="ezkurwreuab5ozgtqnkl"/>
          <w:lang w:val="ru-RU"/>
        </w:rPr>
        <w:t>,</w:t>
      </w:r>
      <w:r w:rsidRPr="00D26162">
        <w:rPr>
          <w:lang w:val="ru-RU"/>
        </w:rPr>
        <w:t xml:space="preserve"> </w:t>
      </w:r>
      <w:r w:rsidRPr="00D26162">
        <w:rPr>
          <w:rStyle w:val="ezkurwreuab5ozgtqnkl"/>
          <w:lang w:val="ru-RU"/>
        </w:rPr>
        <w:t>но</w:t>
      </w:r>
      <w:r w:rsidRPr="00D26162">
        <w:rPr>
          <w:lang w:val="ru-RU"/>
        </w:rPr>
        <w:t xml:space="preserve"> </w:t>
      </w:r>
      <w:r w:rsidRPr="00D26162">
        <w:rPr>
          <w:rStyle w:val="ezkurwreuab5ozgtqnkl"/>
          <w:lang w:val="ru-RU"/>
        </w:rPr>
        <w:t>эти</w:t>
      </w:r>
      <w:r w:rsidRPr="00D26162">
        <w:rPr>
          <w:lang w:val="ru-RU"/>
        </w:rPr>
        <w:t xml:space="preserve"> </w:t>
      </w:r>
      <w:r w:rsidRPr="00D26162">
        <w:rPr>
          <w:rStyle w:val="ezkurwreuab5ozgtqnkl"/>
          <w:lang w:val="ru-RU"/>
        </w:rPr>
        <w:t>были</w:t>
      </w:r>
      <w:r w:rsidRPr="00D26162">
        <w:rPr>
          <w:lang w:val="ru-RU"/>
        </w:rPr>
        <w:t xml:space="preserve"> </w:t>
      </w:r>
      <w:r w:rsidRPr="00D26162">
        <w:rPr>
          <w:rStyle w:val="ezkurwreuab5ozgtqnkl"/>
          <w:lang w:val="ru-RU"/>
        </w:rPr>
        <w:t>слеплены из прочного теста</w:t>
      </w:r>
      <w:r w:rsidRPr="00D26162">
        <w:rPr>
          <w:lang w:val="ru-RU"/>
        </w:rPr>
        <w:t xml:space="preserve"> </w:t>
      </w:r>
      <w:r w:rsidRPr="00D26162">
        <w:rPr>
          <w:rStyle w:val="ezkurwreuab5ozgtqnkl"/>
          <w:lang w:val="ru-RU"/>
        </w:rPr>
        <w:t>— они</w:t>
      </w:r>
      <w:r w:rsidRPr="00D26162">
        <w:rPr>
          <w:lang w:val="ru-RU"/>
        </w:rPr>
        <w:t xml:space="preserve"> </w:t>
      </w:r>
      <w:r w:rsidRPr="00D26162">
        <w:rPr>
          <w:rStyle w:val="ezkurwreuab5ozgtqnkl"/>
          <w:lang w:val="ru-RU"/>
        </w:rPr>
        <w:t>закрепились на позициях,</w:t>
      </w:r>
      <w:r w:rsidRPr="00D26162">
        <w:rPr>
          <w:lang w:val="ru-RU"/>
        </w:rPr>
        <w:t xml:space="preserve"> </w:t>
      </w:r>
      <w:r w:rsidRPr="00D26162">
        <w:rPr>
          <w:rStyle w:val="ezkurwreuab5ozgtqnkl"/>
          <w:lang w:val="ru-RU"/>
        </w:rPr>
        <w:t>выдерживая</w:t>
      </w:r>
      <w:r w:rsidRPr="00D26162">
        <w:rPr>
          <w:lang w:val="ru-RU"/>
        </w:rPr>
        <w:t xml:space="preserve"> </w:t>
      </w:r>
      <w:r w:rsidRPr="00D26162">
        <w:rPr>
          <w:rStyle w:val="ezkurwreuab5ozgtqnkl"/>
          <w:lang w:val="ru-RU"/>
        </w:rPr>
        <w:t>шквал</w:t>
      </w:r>
      <w:r w:rsidRPr="00D26162">
        <w:rPr>
          <w:lang w:val="ru-RU"/>
        </w:rPr>
        <w:t xml:space="preserve"> </w:t>
      </w:r>
      <w:r w:rsidRPr="00D26162">
        <w:rPr>
          <w:rStyle w:val="ezkurwreuab5ozgtqnkl"/>
          <w:lang w:val="ru-RU"/>
        </w:rPr>
        <w:t>лазерных</w:t>
      </w:r>
      <w:r w:rsidRPr="00D26162">
        <w:rPr>
          <w:lang w:val="ru-RU"/>
        </w:rPr>
        <w:t xml:space="preserve"> </w:t>
      </w:r>
      <w:r w:rsidRPr="00D26162">
        <w:rPr>
          <w:rStyle w:val="ezkurwreuab5ozgtqnkl"/>
          <w:lang w:val="ru-RU"/>
        </w:rPr>
        <w:t>выстрелов,</w:t>
      </w:r>
      <w:r w:rsidRPr="00D26162">
        <w:rPr>
          <w:lang w:val="ru-RU"/>
        </w:rPr>
        <w:t xml:space="preserve"> и </w:t>
      </w:r>
      <w:r w:rsidRPr="00D26162">
        <w:rPr>
          <w:rStyle w:val="ezkurwreuab5ozgtqnkl"/>
          <w:lang w:val="ru-RU"/>
        </w:rPr>
        <w:t>посылали</w:t>
      </w:r>
      <w:r w:rsidRPr="00D26162">
        <w:rPr>
          <w:lang w:val="ru-RU"/>
        </w:rPr>
        <w:t xml:space="preserve"> </w:t>
      </w:r>
      <w:r w:rsidRPr="00D26162">
        <w:rPr>
          <w:rStyle w:val="ezkurwreuab5ozgtqnkl"/>
          <w:lang w:val="ru-RU"/>
        </w:rPr>
        <w:t>новых</w:t>
      </w:r>
      <w:r w:rsidRPr="00D26162">
        <w:rPr>
          <w:lang w:val="ru-RU"/>
        </w:rPr>
        <w:t xml:space="preserve"> </w:t>
      </w:r>
      <w:r w:rsidRPr="00D26162">
        <w:rPr>
          <w:rStyle w:val="ezkurwreuab5ozgtqnkl"/>
          <w:lang w:val="ru-RU"/>
        </w:rPr>
        <w:t>воинов</w:t>
      </w:r>
      <w:r w:rsidRPr="00D26162">
        <w:rPr>
          <w:lang w:val="ru-RU"/>
        </w:rPr>
        <w:t xml:space="preserve"> </w:t>
      </w:r>
      <w:r w:rsidRPr="00D26162">
        <w:rPr>
          <w:rStyle w:val="ezkurwreuab5ozgtqnkl"/>
          <w:lang w:val="ru-RU"/>
        </w:rPr>
        <w:t>вперед</w:t>
      </w:r>
      <w:r w:rsidRPr="00D26162">
        <w:rPr>
          <w:lang w:val="ru-RU"/>
        </w:rPr>
        <w:t xml:space="preserve">, </w:t>
      </w:r>
      <w:r w:rsidRPr="00D26162">
        <w:rPr>
          <w:rStyle w:val="ezkurwreuab5ozgtqnkl"/>
          <w:lang w:val="ru-RU"/>
        </w:rPr>
        <w:t>чтобы</w:t>
      </w:r>
      <w:r w:rsidRPr="00D26162">
        <w:rPr>
          <w:lang w:val="ru-RU"/>
        </w:rPr>
        <w:t xml:space="preserve"> </w:t>
      </w:r>
      <w:r w:rsidRPr="00D26162">
        <w:rPr>
          <w:rStyle w:val="ezkurwreuab5ozgtqnkl"/>
          <w:lang w:val="ru-RU"/>
        </w:rPr>
        <w:t>атаковать</w:t>
      </w:r>
      <w:r w:rsidRPr="00D26162">
        <w:rPr>
          <w:lang w:val="ru-RU"/>
        </w:rPr>
        <w:t xml:space="preserve"> с </w:t>
      </w:r>
      <w:r w:rsidRPr="00D26162">
        <w:rPr>
          <w:rStyle w:val="ezkurwreuab5ozgtqnkl"/>
          <w:lang w:val="ru-RU"/>
        </w:rPr>
        <w:t>близкого</w:t>
      </w:r>
      <w:r w:rsidRPr="00D26162">
        <w:rPr>
          <w:lang w:val="ru-RU"/>
        </w:rPr>
        <w:t xml:space="preserve"> расстояния</w:t>
      </w:r>
      <w:r w:rsidRPr="00D26162">
        <w:rPr>
          <w:rStyle w:val="ezkurwreuab5ozgtqnkl"/>
          <w:lang w:val="ru-RU"/>
        </w:rPr>
        <w:t>,</w:t>
      </w:r>
      <w:r w:rsidRPr="00D26162">
        <w:rPr>
          <w:lang w:val="ru-RU"/>
        </w:rPr>
        <w:t xml:space="preserve"> </w:t>
      </w:r>
      <w:r w:rsidRPr="00D26162">
        <w:rPr>
          <w:rStyle w:val="ezkurwreuab5ozgtqnkl"/>
          <w:lang w:val="ru-RU"/>
        </w:rPr>
        <w:t>связывая</w:t>
      </w:r>
      <w:r w:rsidRPr="00D26162">
        <w:rPr>
          <w:lang w:val="ru-RU"/>
        </w:rPr>
        <w:t xml:space="preserve"> </w:t>
      </w:r>
      <w:r w:rsidRPr="00D26162">
        <w:rPr>
          <w:rStyle w:val="ezkurwreuab5ozgtqnkl"/>
          <w:lang w:val="ru-RU"/>
        </w:rPr>
        <w:t>его,</w:t>
      </w:r>
      <w:r w:rsidRPr="00D26162">
        <w:rPr>
          <w:lang w:val="ru-RU"/>
        </w:rPr>
        <w:t xml:space="preserve"> </w:t>
      </w:r>
      <w:r w:rsidRPr="00D26162">
        <w:rPr>
          <w:rStyle w:val="ezkurwreuab5ozgtqnkl"/>
          <w:lang w:val="ru-RU"/>
        </w:rPr>
        <w:t>перекрывая</w:t>
      </w:r>
      <w:r w:rsidRPr="00D26162">
        <w:rPr>
          <w:lang w:val="ru-RU"/>
        </w:rPr>
        <w:t xml:space="preserve"> </w:t>
      </w:r>
      <w:r w:rsidRPr="00D26162">
        <w:rPr>
          <w:rStyle w:val="ezkurwreuab5ozgtqnkl"/>
          <w:lang w:val="ru-RU"/>
        </w:rPr>
        <w:t>пространство,</w:t>
      </w:r>
      <w:r w:rsidRPr="00D26162">
        <w:rPr>
          <w:lang w:val="ru-RU"/>
        </w:rPr>
        <w:t xml:space="preserve"> </w:t>
      </w:r>
      <w:r w:rsidRPr="00D26162">
        <w:rPr>
          <w:rStyle w:val="ezkurwreuab5ozgtqnkl"/>
          <w:lang w:val="ru-RU"/>
        </w:rPr>
        <w:t>удушая.</w:t>
      </w:r>
      <w:r w:rsidRPr="00D26162">
        <w:rPr>
          <w:lang w:val="ru-RU"/>
        </w:rPr>
        <w:t xml:space="preserve"> </w:t>
      </w:r>
    </w:p>
    <w:p w14:paraId="2038E588" w14:textId="77777777" w:rsidR="00FF5A40" w:rsidRPr="00D26162" w:rsidRDefault="00FF5A40" w:rsidP="00FF5A40">
      <w:pPr>
        <w:rPr>
          <w:lang w:val="ru-RU"/>
        </w:rPr>
      </w:pPr>
      <w:r w:rsidRPr="00D26162">
        <w:rPr>
          <w:lang w:val="ru-RU"/>
        </w:rPr>
        <w:t xml:space="preserve">Последовало </w:t>
      </w:r>
      <w:r w:rsidRPr="00D26162">
        <w:rPr>
          <w:rStyle w:val="ezkurwreuab5ozgtqnkl"/>
          <w:lang w:val="ru-RU"/>
        </w:rPr>
        <w:t>еще</w:t>
      </w:r>
      <w:r w:rsidRPr="00D26162">
        <w:rPr>
          <w:lang w:val="ru-RU"/>
        </w:rPr>
        <w:t xml:space="preserve"> несколько </w:t>
      </w:r>
      <w:r w:rsidRPr="00D26162">
        <w:rPr>
          <w:rStyle w:val="ezkurwreuab5ozgtqnkl"/>
          <w:lang w:val="ru-RU"/>
        </w:rPr>
        <w:t>ударов</w:t>
      </w:r>
      <w:r w:rsidRPr="00D26162">
        <w:rPr>
          <w:lang w:val="ru-RU"/>
        </w:rPr>
        <w:t xml:space="preserve">; </w:t>
      </w:r>
      <w:r w:rsidRPr="00D26162">
        <w:rPr>
          <w:rStyle w:val="ezkurwreuab5ozgtqnkl"/>
          <w:lang w:val="ru-RU"/>
        </w:rPr>
        <w:t>линза</w:t>
      </w:r>
      <w:r w:rsidRPr="00D26162">
        <w:rPr>
          <w:lang w:val="ru-RU"/>
        </w:rPr>
        <w:t xml:space="preserve"> </w:t>
      </w:r>
      <w:r w:rsidRPr="00D26162">
        <w:rPr>
          <w:rStyle w:val="ezkurwreuab5ozgtqnkl"/>
          <w:lang w:val="ru-RU"/>
        </w:rPr>
        <w:t>шлема треснула,</w:t>
      </w:r>
      <w:r w:rsidRPr="00D26162">
        <w:rPr>
          <w:lang w:val="ru-RU"/>
        </w:rPr>
        <w:t xml:space="preserve"> на </w:t>
      </w:r>
      <w:r w:rsidRPr="00D26162">
        <w:rPr>
          <w:rStyle w:val="ezkurwreuab5ozgtqnkl"/>
          <w:lang w:val="ru-RU"/>
        </w:rPr>
        <w:t>правом</w:t>
      </w:r>
      <w:r w:rsidRPr="00D26162">
        <w:rPr>
          <w:lang w:val="ru-RU"/>
        </w:rPr>
        <w:t xml:space="preserve"> </w:t>
      </w:r>
      <w:r w:rsidRPr="00D26162">
        <w:rPr>
          <w:rStyle w:val="ezkurwreuab5ozgtqnkl"/>
          <w:lang w:val="ru-RU"/>
        </w:rPr>
        <w:t>наплечнике</w:t>
      </w:r>
      <w:r w:rsidRPr="00D26162">
        <w:rPr>
          <w:lang w:val="ru-RU"/>
        </w:rPr>
        <w:t xml:space="preserve"> появилась </w:t>
      </w:r>
      <w:r w:rsidRPr="00D26162">
        <w:rPr>
          <w:rStyle w:val="ezkurwreuab5ozgtqnkl"/>
          <w:lang w:val="ru-RU"/>
        </w:rPr>
        <w:t>царапина,</w:t>
      </w:r>
      <w:r w:rsidRPr="00D26162">
        <w:rPr>
          <w:lang w:val="ru-RU"/>
        </w:rPr>
        <w:t xml:space="preserve"> </w:t>
      </w:r>
      <w:r w:rsidRPr="00D26162">
        <w:rPr>
          <w:rStyle w:val="ezkurwreuab5ozgtqnkl"/>
          <w:lang w:val="ru-RU"/>
        </w:rPr>
        <w:t>броня</w:t>
      </w:r>
      <w:r w:rsidRPr="00D26162">
        <w:rPr>
          <w:lang w:val="ru-RU"/>
        </w:rPr>
        <w:t xml:space="preserve"> на </w:t>
      </w:r>
      <w:r w:rsidRPr="00D26162">
        <w:rPr>
          <w:rStyle w:val="ezkurwreuab5ozgtqnkl"/>
          <w:lang w:val="ru-RU"/>
        </w:rPr>
        <w:t>торсе</w:t>
      </w:r>
      <w:r w:rsidRPr="00D26162">
        <w:rPr>
          <w:lang w:val="ru-RU"/>
        </w:rPr>
        <w:t xml:space="preserve"> </w:t>
      </w:r>
      <w:r w:rsidRPr="00D26162">
        <w:rPr>
          <w:rStyle w:val="ezkurwreuab5ozgtqnkl"/>
          <w:lang w:val="ru-RU"/>
        </w:rPr>
        <w:t>тряслась.</w:t>
      </w:r>
      <w:r w:rsidRPr="00D26162">
        <w:rPr>
          <w:lang w:val="ru-RU"/>
        </w:rPr>
        <w:t xml:space="preserve"> </w:t>
      </w:r>
      <w:r w:rsidRPr="00D26162">
        <w:rPr>
          <w:rStyle w:val="ezkurwreuab5ozgtqnkl"/>
          <w:lang w:val="ru-RU"/>
        </w:rPr>
        <w:t>Рагнар</w:t>
      </w:r>
      <w:r w:rsidRPr="00D26162">
        <w:rPr>
          <w:lang w:val="ru-RU"/>
        </w:rPr>
        <w:t xml:space="preserve"> нанес еще один </w:t>
      </w:r>
      <w:r w:rsidRPr="00D26162">
        <w:rPr>
          <w:rStyle w:val="ezkurwreuab5ozgtqnkl"/>
          <w:lang w:val="ru-RU"/>
        </w:rPr>
        <w:t>сильный</w:t>
      </w:r>
      <w:r w:rsidRPr="00D26162">
        <w:rPr>
          <w:lang w:val="ru-RU"/>
        </w:rPr>
        <w:t xml:space="preserve"> </w:t>
      </w:r>
      <w:r w:rsidRPr="00D26162">
        <w:rPr>
          <w:rStyle w:val="ezkurwreuab5ozgtqnkl"/>
          <w:lang w:val="ru-RU"/>
        </w:rPr>
        <w:t>удар,</w:t>
      </w:r>
      <w:r w:rsidRPr="00D26162">
        <w:rPr>
          <w:lang w:val="ru-RU"/>
        </w:rPr>
        <w:t xml:space="preserve"> </w:t>
      </w:r>
      <w:r w:rsidRPr="00D26162">
        <w:rPr>
          <w:rStyle w:val="ezkurwreuab5ozgtqnkl"/>
          <w:lang w:val="ru-RU"/>
        </w:rPr>
        <w:t>сбил с ног</w:t>
      </w:r>
      <w:r w:rsidRPr="00D26162">
        <w:rPr>
          <w:lang w:val="ru-RU"/>
        </w:rPr>
        <w:t xml:space="preserve"> </w:t>
      </w:r>
      <w:r w:rsidRPr="00D26162">
        <w:rPr>
          <w:rStyle w:val="ezkurwreuab5ozgtqnkl"/>
          <w:lang w:val="ru-RU"/>
        </w:rPr>
        <w:t>одного</w:t>
      </w:r>
      <w:r w:rsidRPr="00D26162">
        <w:rPr>
          <w:lang w:val="ru-RU"/>
        </w:rPr>
        <w:t xml:space="preserve"> из </w:t>
      </w:r>
      <w:r w:rsidRPr="00D26162">
        <w:rPr>
          <w:rStyle w:val="ezkurwreuab5ozgtqnkl"/>
          <w:lang w:val="ru-RU"/>
        </w:rPr>
        <w:t>бойцов</w:t>
      </w:r>
      <w:r w:rsidRPr="00D26162">
        <w:rPr>
          <w:lang w:val="ru-RU"/>
        </w:rPr>
        <w:t xml:space="preserve">, </w:t>
      </w:r>
      <w:r w:rsidRPr="00D26162">
        <w:rPr>
          <w:rStyle w:val="ezkurwreuab5ozgtqnkl"/>
          <w:lang w:val="ru-RU"/>
        </w:rPr>
        <w:t>развернулся</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всадил</w:t>
      </w:r>
      <w:r w:rsidRPr="00D26162">
        <w:rPr>
          <w:lang w:val="ru-RU"/>
        </w:rPr>
        <w:t xml:space="preserve"> </w:t>
      </w:r>
      <w:r w:rsidRPr="00D26162">
        <w:rPr>
          <w:rStyle w:val="ezkurwreuab5ozgtqnkl"/>
          <w:lang w:val="ru-RU"/>
        </w:rPr>
        <w:t>цепной</w:t>
      </w:r>
      <w:r w:rsidRPr="00D26162">
        <w:rPr>
          <w:lang w:val="ru-RU"/>
        </w:rPr>
        <w:t xml:space="preserve"> меч </w:t>
      </w:r>
      <w:r w:rsidRPr="00D26162">
        <w:rPr>
          <w:rStyle w:val="ezkurwreuab5ozgtqnkl"/>
          <w:lang w:val="ru-RU"/>
        </w:rPr>
        <w:t>в</w:t>
      </w:r>
      <w:r w:rsidRPr="00D26162">
        <w:rPr>
          <w:lang w:val="ru-RU"/>
        </w:rPr>
        <w:t xml:space="preserve"> </w:t>
      </w:r>
      <w:r w:rsidRPr="00D26162">
        <w:rPr>
          <w:rStyle w:val="ezkurwreuab5ozgtqnkl"/>
          <w:lang w:val="ru-RU"/>
        </w:rPr>
        <w:t>брюхо</w:t>
      </w:r>
      <w:r w:rsidRPr="00D26162">
        <w:rPr>
          <w:lang w:val="ru-RU"/>
        </w:rPr>
        <w:t xml:space="preserve"> </w:t>
      </w:r>
      <w:r w:rsidRPr="00D26162">
        <w:rPr>
          <w:rStyle w:val="ezkurwreuab5ozgtqnkl"/>
          <w:lang w:val="ru-RU"/>
        </w:rPr>
        <w:t>второму.</w:t>
      </w:r>
      <w:r w:rsidRPr="00D26162">
        <w:rPr>
          <w:lang w:val="ru-RU"/>
        </w:rPr>
        <w:t xml:space="preserve"> </w:t>
      </w:r>
      <w:r w:rsidRPr="00D26162">
        <w:rPr>
          <w:rStyle w:val="ezkurwreuab5ozgtqnkl"/>
          <w:lang w:val="ru-RU"/>
        </w:rPr>
        <w:t>Ярость</w:t>
      </w:r>
      <w:r w:rsidRPr="00D26162">
        <w:rPr>
          <w:lang w:val="ru-RU"/>
        </w:rPr>
        <w:t xml:space="preserve"> </w:t>
      </w:r>
      <w:r w:rsidRPr="00D26162">
        <w:rPr>
          <w:rStyle w:val="ezkurwreuab5ozgtqnkl"/>
          <w:lang w:val="ru-RU"/>
        </w:rPr>
        <w:t>не</w:t>
      </w:r>
      <w:r w:rsidRPr="00D26162">
        <w:rPr>
          <w:lang w:val="ru-RU"/>
        </w:rPr>
        <w:t xml:space="preserve"> м</w:t>
      </w:r>
      <w:r w:rsidRPr="00D26162">
        <w:rPr>
          <w:rStyle w:val="ezkurwreuab5ozgtqnkl"/>
          <w:lang w:val="ru-RU"/>
        </w:rPr>
        <w:t>ешала</w:t>
      </w:r>
      <w:r w:rsidRPr="00D26162">
        <w:rPr>
          <w:lang w:val="ru-RU"/>
        </w:rPr>
        <w:t xml:space="preserve"> </w:t>
      </w:r>
      <w:r w:rsidRPr="00D26162">
        <w:rPr>
          <w:rStyle w:val="ezkurwreuab5ozgtqnkl"/>
          <w:lang w:val="ru-RU"/>
        </w:rPr>
        <w:t>ему</w:t>
      </w:r>
      <w:r w:rsidRPr="00D26162">
        <w:rPr>
          <w:lang w:val="ru-RU"/>
        </w:rPr>
        <w:t xml:space="preserve"> </w:t>
      </w:r>
      <w:r w:rsidRPr="00D26162">
        <w:rPr>
          <w:rStyle w:val="ezkurwreuab5ozgtqnkl"/>
          <w:lang w:val="ru-RU"/>
        </w:rPr>
        <w:t>оценить</w:t>
      </w:r>
      <w:r w:rsidRPr="00D26162">
        <w:rPr>
          <w:lang w:val="ru-RU"/>
        </w:rPr>
        <w:t xml:space="preserve"> </w:t>
      </w:r>
      <w:r w:rsidRPr="00D26162">
        <w:rPr>
          <w:rStyle w:val="ezkurwreuab5ozgtqnkl"/>
          <w:lang w:val="ru-RU"/>
        </w:rPr>
        <w:t>шансы.</w:t>
      </w:r>
      <w:r w:rsidRPr="00D26162">
        <w:rPr>
          <w:lang w:val="ru-RU"/>
        </w:rPr>
        <w:t xml:space="preserve"> </w:t>
      </w:r>
    </w:p>
    <w:p w14:paraId="41CA5C83" w14:textId="77777777" w:rsidR="00FF5A40" w:rsidRPr="00D26162" w:rsidRDefault="00FF5A40" w:rsidP="00FF5A40">
      <w:pPr>
        <w:rPr>
          <w:lang w:val="ru-RU"/>
        </w:rPr>
      </w:pPr>
      <w:r w:rsidRPr="00D26162">
        <w:rPr>
          <w:rStyle w:val="ezkurwreuab5ozgtqnkl"/>
          <w:lang w:val="ru-RU"/>
        </w:rPr>
        <w:t>Их</w:t>
      </w:r>
      <w:r w:rsidRPr="00D26162">
        <w:rPr>
          <w:lang w:val="ru-RU"/>
        </w:rPr>
        <w:t xml:space="preserve"> </w:t>
      </w:r>
      <w:r w:rsidRPr="00D26162">
        <w:rPr>
          <w:rStyle w:val="ezkurwreuab5ozgtqnkl"/>
          <w:lang w:val="ru-RU"/>
        </w:rPr>
        <w:t>было</w:t>
      </w:r>
      <w:r w:rsidRPr="00D26162">
        <w:rPr>
          <w:lang w:val="ru-RU"/>
        </w:rPr>
        <w:t xml:space="preserve"> </w:t>
      </w:r>
      <w:r w:rsidRPr="00D26162">
        <w:rPr>
          <w:rStyle w:val="ezkurwreuab5ozgtqnkl"/>
          <w:lang w:val="ru-RU"/>
        </w:rPr>
        <w:t>слишком</w:t>
      </w:r>
      <w:r w:rsidRPr="00D26162">
        <w:rPr>
          <w:lang w:val="ru-RU"/>
        </w:rPr>
        <w:t xml:space="preserve"> </w:t>
      </w:r>
      <w:r w:rsidRPr="00D26162">
        <w:rPr>
          <w:rStyle w:val="ezkurwreuab5ozgtqnkl"/>
          <w:lang w:val="ru-RU"/>
        </w:rPr>
        <w:t>много.</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мог</w:t>
      </w:r>
      <w:r w:rsidRPr="00D26162">
        <w:rPr>
          <w:lang w:val="ru-RU"/>
        </w:rPr>
        <w:t xml:space="preserve"> </w:t>
      </w:r>
      <w:r w:rsidRPr="00D26162">
        <w:rPr>
          <w:rStyle w:val="ezkurwreuab5ozgtqnkl"/>
          <w:lang w:val="ru-RU"/>
        </w:rPr>
        <w:t>убивать</w:t>
      </w:r>
      <w:r w:rsidRPr="00D26162">
        <w:rPr>
          <w:lang w:val="ru-RU"/>
        </w:rPr>
        <w:t xml:space="preserve"> </w:t>
      </w:r>
      <w:r w:rsidRPr="00D26162">
        <w:rPr>
          <w:rStyle w:val="ezkurwreuab5ozgtqnkl"/>
          <w:lang w:val="ru-RU"/>
        </w:rPr>
        <w:t>вдвое</w:t>
      </w:r>
      <w:r w:rsidRPr="00D26162">
        <w:rPr>
          <w:lang w:val="ru-RU"/>
        </w:rPr>
        <w:t xml:space="preserve"> </w:t>
      </w:r>
      <w:r w:rsidRPr="00D26162">
        <w:rPr>
          <w:rStyle w:val="ezkurwreuab5ozgtqnkl"/>
          <w:lang w:val="ru-RU"/>
        </w:rPr>
        <w:t>быстрее</w:t>
      </w:r>
      <w:r w:rsidRPr="00D26162">
        <w:rPr>
          <w:lang w:val="ru-RU"/>
        </w:rPr>
        <w:t xml:space="preserve"> </w:t>
      </w:r>
      <w:r w:rsidRPr="00D26162">
        <w:rPr>
          <w:rStyle w:val="ezkurwreuab5ozgtqnkl"/>
          <w:lang w:val="ru-RU"/>
        </w:rPr>
        <w:t>— но даже близко не подойти к тому</w:t>
      </w:r>
      <w:r w:rsidRPr="00D26162">
        <w:rPr>
          <w:lang w:val="ru-RU"/>
        </w:rPr>
        <w:t xml:space="preserve">, чтобы перебить </w:t>
      </w:r>
      <w:r w:rsidRPr="00D26162">
        <w:rPr>
          <w:rStyle w:val="ezkurwreuab5ozgtqnkl"/>
          <w:lang w:val="ru-RU"/>
        </w:rPr>
        <w:t>всех</w:t>
      </w:r>
      <w:r w:rsidRPr="00D26162">
        <w:rPr>
          <w:lang w:val="ru-RU"/>
        </w:rPr>
        <w:t xml:space="preserve"> врагов до того, как </w:t>
      </w:r>
      <w:r w:rsidRPr="00D26162">
        <w:rPr>
          <w:rStyle w:val="ezkurwreuab5ozgtqnkl"/>
          <w:lang w:val="ru-RU"/>
        </w:rPr>
        <w:t>они</w:t>
      </w:r>
      <w:r w:rsidRPr="00D26162">
        <w:rPr>
          <w:lang w:val="ru-RU"/>
        </w:rPr>
        <w:t xml:space="preserve"> </w:t>
      </w:r>
      <w:r w:rsidRPr="00D26162">
        <w:rPr>
          <w:rStyle w:val="ezkurwreuab5ozgtqnkl"/>
          <w:lang w:val="ru-RU"/>
        </w:rPr>
        <w:t>найдут</w:t>
      </w:r>
      <w:r w:rsidRPr="00D26162">
        <w:rPr>
          <w:lang w:val="ru-RU"/>
        </w:rPr>
        <w:t xml:space="preserve"> </w:t>
      </w:r>
      <w:r w:rsidRPr="00D26162">
        <w:rPr>
          <w:rStyle w:val="ezkurwreuab5ozgtqnkl"/>
          <w:lang w:val="ru-RU"/>
        </w:rPr>
        <w:t>слабое</w:t>
      </w:r>
      <w:r w:rsidRPr="00D26162">
        <w:rPr>
          <w:lang w:val="ru-RU"/>
        </w:rPr>
        <w:t xml:space="preserve"> </w:t>
      </w:r>
      <w:r w:rsidRPr="00D26162">
        <w:rPr>
          <w:rStyle w:val="ezkurwreuab5ozgtqnkl"/>
          <w:lang w:val="ru-RU"/>
        </w:rPr>
        <w:t>место</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нанесут</w:t>
      </w:r>
      <w:r w:rsidRPr="00D26162">
        <w:rPr>
          <w:lang w:val="ru-RU"/>
        </w:rPr>
        <w:t xml:space="preserve"> </w:t>
      </w:r>
      <w:r w:rsidRPr="00D26162">
        <w:rPr>
          <w:rStyle w:val="ezkurwreuab5ozgtqnkl"/>
          <w:lang w:val="ru-RU"/>
        </w:rPr>
        <w:t>более</w:t>
      </w:r>
      <w:r w:rsidRPr="00D26162">
        <w:rPr>
          <w:lang w:val="ru-RU"/>
        </w:rPr>
        <w:t xml:space="preserve"> </w:t>
      </w:r>
      <w:r w:rsidRPr="00D26162">
        <w:rPr>
          <w:rStyle w:val="ezkurwreuab5ozgtqnkl"/>
          <w:lang w:val="ru-RU"/>
        </w:rPr>
        <w:t>серьезный</w:t>
      </w:r>
      <w:r w:rsidRPr="00D26162">
        <w:rPr>
          <w:lang w:val="ru-RU"/>
        </w:rPr>
        <w:t xml:space="preserve"> </w:t>
      </w:r>
      <w:r w:rsidRPr="00D26162">
        <w:rPr>
          <w:rStyle w:val="ezkurwreuab5ozgtqnkl"/>
          <w:lang w:val="ru-RU"/>
        </w:rPr>
        <w:t>урон.</w:t>
      </w:r>
      <w:r w:rsidRPr="00D26162">
        <w:rPr>
          <w:lang w:val="ru-RU"/>
        </w:rPr>
        <w:t xml:space="preserve"> </w:t>
      </w:r>
      <w:r w:rsidRPr="00D26162">
        <w:rPr>
          <w:rStyle w:val="ezkurwreuab5ozgtqnkl"/>
          <w:lang w:val="ru-RU"/>
        </w:rPr>
        <w:t>Они</w:t>
      </w:r>
      <w:r w:rsidRPr="00D26162">
        <w:rPr>
          <w:lang w:val="ru-RU"/>
        </w:rPr>
        <w:t xml:space="preserve"> </w:t>
      </w:r>
      <w:r w:rsidRPr="00D26162">
        <w:rPr>
          <w:rStyle w:val="ezkurwreuab5ozgtqnkl"/>
          <w:lang w:val="ru-RU"/>
        </w:rPr>
        <w:t>заполонили</w:t>
      </w:r>
      <w:r w:rsidRPr="00D26162">
        <w:rPr>
          <w:lang w:val="ru-RU"/>
        </w:rPr>
        <w:t xml:space="preserve"> </w:t>
      </w:r>
      <w:r w:rsidRPr="00D26162">
        <w:rPr>
          <w:rStyle w:val="ezkurwreuab5ozgtqnkl"/>
          <w:lang w:val="ru-RU"/>
        </w:rPr>
        <w:t>туннель</w:t>
      </w:r>
      <w:r w:rsidRPr="00D26162">
        <w:rPr>
          <w:lang w:val="ru-RU"/>
        </w:rPr>
        <w:t xml:space="preserve"> </w:t>
      </w:r>
      <w:r w:rsidRPr="00D26162">
        <w:rPr>
          <w:rStyle w:val="ezkurwreuab5ozgtqnkl"/>
          <w:lang w:val="ru-RU"/>
        </w:rPr>
        <w:t>впереди,</w:t>
      </w:r>
      <w:r w:rsidRPr="00D26162">
        <w:rPr>
          <w:lang w:val="ru-RU"/>
        </w:rPr>
        <w:t xml:space="preserve"> а вернуться </w:t>
      </w:r>
      <w:r w:rsidRPr="00D26162">
        <w:rPr>
          <w:rStyle w:val="ezkurwreuab5ozgtqnkl"/>
          <w:lang w:val="ru-RU"/>
        </w:rPr>
        <w:t>тем</w:t>
      </w:r>
      <w:r w:rsidRPr="00D26162">
        <w:rPr>
          <w:lang w:val="ru-RU"/>
        </w:rPr>
        <w:t xml:space="preserve"> же </w:t>
      </w:r>
      <w:r w:rsidRPr="00D26162">
        <w:rPr>
          <w:rStyle w:val="ezkurwreuab5ozgtqnkl"/>
          <w:lang w:val="ru-RU"/>
        </w:rPr>
        <w:t>путем</w:t>
      </w:r>
      <w:r w:rsidRPr="00D26162">
        <w:rPr>
          <w:lang w:val="ru-RU"/>
        </w:rPr>
        <w:t xml:space="preserve">, которым </w:t>
      </w:r>
      <w:r w:rsidRPr="00D26162">
        <w:rPr>
          <w:rStyle w:val="ezkurwreuab5ozgtqnkl"/>
          <w:lang w:val="ru-RU"/>
        </w:rPr>
        <w:t>пришел, у него уже не было возможности.</w:t>
      </w:r>
      <w:r w:rsidRPr="00D26162">
        <w:rPr>
          <w:lang w:val="ru-RU"/>
        </w:rPr>
        <w:t xml:space="preserve"> </w:t>
      </w:r>
      <w:r w:rsidRPr="00D26162">
        <w:rPr>
          <w:rStyle w:val="ezkurwreuab5ozgtqnkl"/>
          <w:lang w:val="ru-RU"/>
        </w:rPr>
        <w:t>Волки рассредоточились, и теперь его могли атаковать</w:t>
      </w:r>
      <w:r w:rsidRPr="00D26162">
        <w:rPr>
          <w:lang w:val="ru-RU"/>
        </w:rPr>
        <w:t xml:space="preserve"> </w:t>
      </w:r>
      <w:proofErr w:type="spellStart"/>
      <w:r w:rsidRPr="00D26162">
        <w:rPr>
          <w:rStyle w:val="ezkurwreuab5ozgtqnkl"/>
          <w:lang w:val="ru-RU"/>
        </w:rPr>
        <w:t>электрозахватами</w:t>
      </w:r>
      <w:proofErr w:type="spellEnd"/>
      <w:r w:rsidRPr="00D26162">
        <w:rPr>
          <w:rStyle w:val="ezkurwreuab5ozgtqnkl"/>
          <w:lang w:val="ru-RU"/>
        </w:rPr>
        <w:t>,</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даже</w:t>
      </w:r>
      <w:r w:rsidRPr="00D26162">
        <w:rPr>
          <w:lang w:val="ru-RU"/>
        </w:rPr>
        <w:t xml:space="preserve"> </w:t>
      </w:r>
      <w:r w:rsidRPr="00D26162">
        <w:rPr>
          <w:rStyle w:val="ezkurwreuab5ozgtqnkl"/>
          <w:lang w:val="ru-RU"/>
        </w:rPr>
        <w:t>если</w:t>
      </w:r>
      <w:r w:rsidRPr="00D26162">
        <w:rPr>
          <w:lang w:val="ru-RU"/>
        </w:rPr>
        <w:t xml:space="preserve"> бы </w:t>
      </w:r>
      <w:r w:rsidRPr="00D26162">
        <w:rPr>
          <w:rStyle w:val="ezkurwreuab5ozgtqnkl"/>
          <w:lang w:val="ru-RU"/>
        </w:rPr>
        <w:t>неприятеля удалось опередить,</w:t>
      </w:r>
      <w:r w:rsidRPr="00D26162">
        <w:rPr>
          <w:lang w:val="ru-RU"/>
        </w:rPr>
        <w:t xml:space="preserve"> </w:t>
      </w:r>
      <w:r w:rsidRPr="00D26162">
        <w:rPr>
          <w:rStyle w:val="ezkurwreuab5ozgtqnkl"/>
          <w:lang w:val="ru-RU"/>
        </w:rPr>
        <w:t>истинный</w:t>
      </w:r>
      <w:r w:rsidRPr="00D26162">
        <w:rPr>
          <w:lang w:val="ru-RU"/>
        </w:rPr>
        <w:t xml:space="preserve"> </w:t>
      </w:r>
      <w:r w:rsidRPr="00D26162">
        <w:rPr>
          <w:rStyle w:val="ezkurwreuab5ozgtqnkl"/>
          <w:lang w:val="ru-RU"/>
        </w:rPr>
        <w:t>враг</w:t>
      </w:r>
      <w:r w:rsidRPr="00D26162">
        <w:rPr>
          <w:lang w:val="ru-RU"/>
        </w:rPr>
        <w:t xml:space="preserve"> </w:t>
      </w:r>
      <w:r w:rsidRPr="00D26162">
        <w:rPr>
          <w:rStyle w:val="ezkurwreuab5ozgtqnkl"/>
          <w:lang w:val="ru-RU"/>
        </w:rPr>
        <w:t>наверняка</w:t>
      </w:r>
      <w:r w:rsidRPr="00D26162">
        <w:rPr>
          <w:lang w:val="ru-RU"/>
        </w:rPr>
        <w:t xml:space="preserve"> </w:t>
      </w:r>
      <w:r w:rsidRPr="00D26162">
        <w:rPr>
          <w:rStyle w:val="ezkurwreuab5ozgtqnkl"/>
          <w:lang w:val="ru-RU"/>
        </w:rPr>
        <w:t>продвигался</w:t>
      </w:r>
      <w:r w:rsidRPr="00D26162">
        <w:rPr>
          <w:lang w:val="ru-RU"/>
        </w:rPr>
        <w:t xml:space="preserve"> </w:t>
      </w:r>
      <w:r w:rsidRPr="00D26162">
        <w:rPr>
          <w:rStyle w:val="ezkurwreuab5ozgtqnkl"/>
          <w:lang w:val="ru-RU"/>
        </w:rPr>
        <w:t>по</w:t>
      </w:r>
      <w:r w:rsidRPr="00D26162">
        <w:rPr>
          <w:lang w:val="ru-RU"/>
        </w:rPr>
        <w:t xml:space="preserve"> </w:t>
      </w:r>
      <w:r w:rsidRPr="00D26162">
        <w:rPr>
          <w:rStyle w:val="ezkurwreuab5ozgtqnkl"/>
          <w:lang w:val="ru-RU"/>
        </w:rPr>
        <w:t>туннелям</w:t>
      </w:r>
      <w:r w:rsidRPr="00D26162">
        <w:rPr>
          <w:lang w:val="ru-RU"/>
        </w:rPr>
        <w:t xml:space="preserve"> </w:t>
      </w:r>
      <w:r w:rsidRPr="00D26162">
        <w:rPr>
          <w:rStyle w:val="ezkurwreuab5ozgtqnkl"/>
          <w:lang w:val="ru-RU"/>
        </w:rPr>
        <w:t>навстречу,</w:t>
      </w:r>
      <w:r w:rsidRPr="00D26162">
        <w:rPr>
          <w:lang w:val="ru-RU"/>
        </w:rPr>
        <w:t xml:space="preserve"> </w:t>
      </w:r>
      <w:r w:rsidRPr="00D26162">
        <w:rPr>
          <w:rStyle w:val="ezkurwreuab5ozgtqnkl"/>
          <w:lang w:val="ru-RU"/>
        </w:rPr>
        <w:t>отрезая</w:t>
      </w:r>
      <w:r w:rsidRPr="00D26162">
        <w:rPr>
          <w:lang w:val="ru-RU"/>
        </w:rPr>
        <w:t xml:space="preserve"> </w:t>
      </w:r>
      <w:r w:rsidRPr="00D26162">
        <w:rPr>
          <w:rStyle w:val="ezkurwreuab5ozgtqnkl"/>
          <w:lang w:val="ru-RU"/>
        </w:rPr>
        <w:t>путь</w:t>
      </w:r>
      <w:r w:rsidRPr="00D26162">
        <w:rPr>
          <w:lang w:val="ru-RU"/>
        </w:rPr>
        <w:t xml:space="preserve"> к </w:t>
      </w:r>
      <w:r w:rsidRPr="00D26162">
        <w:rPr>
          <w:rStyle w:val="ezkurwreuab5ozgtqnkl"/>
          <w:lang w:val="ru-RU"/>
        </w:rPr>
        <w:t>отступлению.</w:t>
      </w:r>
      <w:r w:rsidRPr="00D26162">
        <w:rPr>
          <w:lang w:val="ru-RU"/>
        </w:rPr>
        <w:t xml:space="preserve"> </w:t>
      </w:r>
      <w:r w:rsidRPr="00D26162">
        <w:rPr>
          <w:rStyle w:val="ezkurwreuab5ozgtqnkl"/>
          <w:lang w:val="ru-RU"/>
        </w:rPr>
        <w:t>Рагнар</w:t>
      </w:r>
      <w:r w:rsidRPr="00D26162">
        <w:rPr>
          <w:lang w:val="ru-RU"/>
        </w:rPr>
        <w:t xml:space="preserve"> </w:t>
      </w:r>
      <w:r w:rsidRPr="00D26162">
        <w:rPr>
          <w:rStyle w:val="ezkurwreuab5ozgtqnkl"/>
          <w:lang w:val="ru-RU"/>
        </w:rPr>
        <w:t>включил</w:t>
      </w:r>
      <w:r w:rsidRPr="00D26162">
        <w:rPr>
          <w:lang w:val="ru-RU"/>
        </w:rPr>
        <w:t xml:space="preserve"> </w:t>
      </w:r>
      <w:proofErr w:type="spellStart"/>
      <w:r w:rsidRPr="00D26162">
        <w:rPr>
          <w:rStyle w:val="ezkurwreuab5ozgtqnkl"/>
          <w:lang w:val="ru-RU"/>
        </w:rPr>
        <w:t>вокс</w:t>
      </w:r>
      <w:proofErr w:type="spellEnd"/>
      <w:r w:rsidRPr="00D26162">
        <w:rPr>
          <w:rStyle w:val="ezkurwreuab5ozgtqnkl"/>
          <w:lang w:val="ru-RU"/>
        </w:rPr>
        <w:t>-связь,</w:t>
      </w:r>
      <w:r w:rsidRPr="00D26162">
        <w:rPr>
          <w:lang w:val="ru-RU"/>
        </w:rPr>
        <w:t xml:space="preserve"> но </w:t>
      </w:r>
      <w:r w:rsidRPr="00D26162">
        <w:rPr>
          <w:rStyle w:val="ezkurwreuab5ozgtqnkl"/>
          <w:lang w:val="ru-RU"/>
        </w:rPr>
        <w:t>услышал</w:t>
      </w:r>
      <w:r w:rsidRPr="00D26162">
        <w:rPr>
          <w:lang w:val="ru-RU"/>
        </w:rPr>
        <w:t xml:space="preserve"> </w:t>
      </w:r>
      <w:r w:rsidRPr="00D26162">
        <w:rPr>
          <w:rStyle w:val="ezkurwreuab5ozgtqnkl"/>
          <w:lang w:val="ru-RU"/>
        </w:rPr>
        <w:t>только</w:t>
      </w:r>
      <w:r w:rsidRPr="00D26162">
        <w:rPr>
          <w:lang w:val="ru-RU"/>
        </w:rPr>
        <w:t xml:space="preserve"> </w:t>
      </w:r>
      <w:r w:rsidRPr="00D26162">
        <w:rPr>
          <w:rStyle w:val="ezkurwreuab5ozgtqnkl"/>
          <w:lang w:val="ru-RU"/>
        </w:rPr>
        <w:t>приглушенное</w:t>
      </w:r>
      <w:r w:rsidRPr="00D26162">
        <w:rPr>
          <w:lang w:val="ru-RU"/>
        </w:rPr>
        <w:t xml:space="preserve"> </w:t>
      </w:r>
      <w:r w:rsidRPr="00D26162">
        <w:rPr>
          <w:rStyle w:val="ezkurwreuab5ozgtqnkl"/>
          <w:lang w:val="ru-RU"/>
        </w:rPr>
        <w:t>жужжание</w:t>
      </w:r>
      <w:r w:rsidRPr="00D26162">
        <w:rPr>
          <w:lang w:val="ru-RU"/>
        </w:rPr>
        <w:t xml:space="preserve"> </w:t>
      </w:r>
      <w:r w:rsidRPr="00D26162">
        <w:rPr>
          <w:rStyle w:val="ezkurwreuab5ozgtqnkl"/>
          <w:lang w:val="ru-RU"/>
        </w:rPr>
        <w:t>глушителя</w:t>
      </w:r>
      <w:r w:rsidRPr="00D26162">
        <w:rPr>
          <w:lang w:val="ru-RU"/>
        </w:rPr>
        <w:t xml:space="preserve"> </w:t>
      </w:r>
      <w:r w:rsidRPr="00D26162">
        <w:rPr>
          <w:rStyle w:val="ezkurwreuab5ozgtqnkl"/>
          <w:lang w:val="ru-RU"/>
        </w:rPr>
        <w:t>на</w:t>
      </w:r>
      <w:r w:rsidRPr="00D26162">
        <w:rPr>
          <w:lang w:val="ru-RU"/>
        </w:rPr>
        <w:t xml:space="preserve"> </w:t>
      </w:r>
      <w:r w:rsidRPr="00D26162">
        <w:rPr>
          <w:rStyle w:val="ezkurwreuab5ozgtqnkl"/>
          <w:lang w:val="ru-RU"/>
        </w:rPr>
        <w:t>канале.</w:t>
      </w:r>
      <w:r w:rsidRPr="00D26162">
        <w:rPr>
          <w:lang w:val="ru-RU"/>
        </w:rPr>
        <w:t xml:space="preserve"> </w:t>
      </w:r>
      <w:r w:rsidRPr="00D26162">
        <w:rPr>
          <w:rStyle w:val="ezkurwreuab5ozgtqnkl"/>
          <w:lang w:val="ru-RU"/>
        </w:rPr>
        <w:t>Как</w:t>
      </w:r>
      <w:r w:rsidRPr="00D26162">
        <w:rPr>
          <w:lang w:val="ru-RU"/>
        </w:rPr>
        <w:t xml:space="preserve"> </w:t>
      </w:r>
      <w:r w:rsidRPr="00D26162">
        <w:rPr>
          <w:rStyle w:val="ezkurwreuab5ozgtqnkl"/>
          <w:lang w:val="ru-RU"/>
        </w:rPr>
        <w:t>они</w:t>
      </w:r>
      <w:r w:rsidRPr="00D26162">
        <w:rPr>
          <w:lang w:val="ru-RU"/>
        </w:rPr>
        <w:t xml:space="preserve"> </w:t>
      </w:r>
      <w:r w:rsidRPr="00D26162">
        <w:rPr>
          <w:rStyle w:val="ezkurwreuab5ozgtqnkl"/>
          <w:lang w:val="ru-RU"/>
        </w:rPr>
        <w:t>разнюхали</w:t>
      </w:r>
      <w:r w:rsidRPr="00D26162">
        <w:rPr>
          <w:lang w:val="ru-RU"/>
        </w:rPr>
        <w:t xml:space="preserve"> </w:t>
      </w:r>
      <w:r w:rsidRPr="00D26162">
        <w:rPr>
          <w:rStyle w:val="ezkurwreuab5ozgtqnkl"/>
          <w:lang w:val="ru-RU"/>
        </w:rPr>
        <w:t>частоту?</w:t>
      </w:r>
      <w:r w:rsidRPr="00D26162">
        <w:rPr>
          <w:lang w:val="ru-RU"/>
        </w:rPr>
        <w:t xml:space="preserve"> </w:t>
      </w:r>
      <w:r w:rsidRPr="00D26162">
        <w:rPr>
          <w:rStyle w:val="ezkurwreuab5ozgtqnkl"/>
          <w:lang w:val="ru-RU"/>
        </w:rPr>
        <w:t>Сколько времени</w:t>
      </w:r>
      <w:r w:rsidRPr="00D26162">
        <w:rPr>
          <w:lang w:val="ru-RU"/>
        </w:rPr>
        <w:t xml:space="preserve"> </w:t>
      </w:r>
      <w:r w:rsidRPr="00D26162">
        <w:rPr>
          <w:rStyle w:val="ezkurwreuab5ozgtqnkl"/>
          <w:lang w:val="ru-RU"/>
        </w:rPr>
        <w:t>строили планы?</w:t>
      </w:r>
      <w:r w:rsidRPr="00D26162">
        <w:rPr>
          <w:lang w:val="ru-RU"/>
        </w:rPr>
        <w:t xml:space="preserve"> </w:t>
      </w:r>
    </w:p>
    <w:p w14:paraId="0B4BD9B8" w14:textId="480282F3" w:rsidR="00FF5A40" w:rsidRPr="00D26162" w:rsidRDefault="00FF5A40" w:rsidP="00FF5A40">
      <w:pPr>
        <w:rPr>
          <w:lang w:val="ru-RU"/>
        </w:rPr>
      </w:pPr>
      <w:r w:rsidRPr="00D26162">
        <w:rPr>
          <w:rStyle w:val="ezkurwreuab5ozgtqnkl"/>
          <w:lang w:val="ru-RU"/>
        </w:rPr>
        <w:t>— Ах вы, подлюги!</w:t>
      </w:r>
      <w:r w:rsidRPr="00D26162">
        <w:rPr>
          <w:lang w:val="ru-RU"/>
        </w:rPr>
        <w:t xml:space="preserve"> </w:t>
      </w:r>
      <w:r w:rsidRPr="00D26162">
        <w:rPr>
          <w:rStyle w:val="ezkurwreuab5ozgtqnkl"/>
          <w:lang w:val="ru-RU"/>
        </w:rPr>
        <w:t>— выплюнул</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обрушиваясь</w:t>
      </w:r>
      <w:r w:rsidRPr="00D26162">
        <w:rPr>
          <w:lang w:val="ru-RU"/>
        </w:rPr>
        <w:t xml:space="preserve"> </w:t>
      </w:r>
      <w:r w:rsidRPr="00D26162">
        <w:rPr>
          <w:rStyle w:val="ezkurwreuab5ozgtqnkl"/>
          <w:lang w:val="ru-RU"/>
        </w:rPr>
        <w:t>на</w:t>
      </w:r>
      <w:r w:rsidRPr="00D26162">
        <w:rPr>
          <w:lang w:val="ru-RU"/>
        </w:rPr>
        <w:t xml:space="preserve"> </w:t>
      </w:r>
      <w:r w:rsidRPr="00D26162">
        <w:rPr>
          <w:rStyle w:val="ezkurwreuab5ozgtqnkl"/>
          <w:lang w:val="ru-RU"/>
        </w:rPr>
        <w:t>них</w:t>
      </w:r>
      <w:r w:rsidRPr="00D26162">
        <w:rPr>
          <w:lang w:val="ru-RU"/>
        </w:rPr>
        <w:t xml:space="preserve"> </w:t>
      </w:r>
      <w:r w:rsidRPr="00D26162">
        <w:rPr>
          <w:rStyle w:val="ezkurwreuab5ozgtqnkl"/>
          <w:lang w:val="ru-RU"/>
        </w:rPr>
        <w:t>со</w:t>
      </w:r>
      <w:r w:rsidRPr="00D26162">
        <w:rPr>
          <w:lang w:val="ru-RU"/>
        </w:rPr>
        <w:t xml:space="preserve"> </w:t>
      </w:r>
      <w:r w:rsidRPr="00D26162">
        <w:rPr>
          <w:rStyle w:val="ezkurwreuab5ozgtqnkl"/>
          <w:lang w:val="ru-RU"/>
        </w:rPr>
        <w:t>своей</w:t>
      </w:r>
      <w:r w:rsidRPr="00D26162">
        <w:rPr>
          <w:lang w:val="ru-RU"/>
        </w:rPr>
        <w:t xml:space="preserve"> </w:t>
      </w:r>
      <w:r w:rsidRPr="00D26162">
        <w:rPr>
          <w:rStyle w:val="ezkurwreuab5ozgtqnkl"/>
          <w:lang w:val="ru-RU"/>
        </w:rPr>
        <w:t>непревзойденной</w:t>
      </w:r>
      <w:r w:rsidRPr="00D26162">
        <w:rPr>
          <w:lang w:val="ru-RU"/>
        </w:rPr>
        <w:t xml:space="preserve"> </w:t>
      </w:r>
      <w:r w:rsidRPr="00D26162">
        <w:rPr>
          <w:rStyle w:val="ezkurwreuab5ozgtqnkl"/>
          <w:lang w:val="ru-RU"/>
        </w:rPr>
        <w:t>яростью,</w:t>
      </w:r>
      <w:r w:rsidRPr="00D26162">
        <w:rPr>
          <w:lang w:val="ru-RU"/>
        </w:rPr>
        <w:t xml:space="preserve"> от</w:t>
      </w:r>
      <w:r w:rsidRPr="00D26162">
        <w:rPr>
          <w:rStyle w:val="ezkurwreuab5ozgtqnkl"/>
          <w:lang w:val="ru-RU"/>
        </w:rPr>
        <w:t>швырнул</w:t>
      </w:r>
      <w:r w:rsidRPr="00D26162">
        <w:rPr>
          <w:lang w:val="ru-RU"/>
        </w:rPr>
        <w:t xml:space="preserve"> </w:t>
      </w:r>
      <w:r w:rsidRPr="00D26162">
        <w:rPr>
          <w:rStyle w:val="ezkurwreuab5ozgtqnkl"/>
          <w:lang w:val="ru-RU"/>
        </w:rPr>
        <w:t>солдата</w:t>
      </w:r>
      <w:r w:rsidRPr="00D26162">
        <w:rPr>
          <w:lang w:val="ru-RU"/>
        </w:rPr>
        <w:t xml:space="preserve"> </w:t>
      </w:r>
      <w:r w:rsidRPr="00D26162">
        <w:rPr>
          <w:rStyle w:val="ezkurwreuab5ozgtqnkl"/>
          <w:lang w:val="ru-RU"/>
        </w:rPr>
        <w:t>прямо</w:t>
      </w:r>
      <w:r w:rsidRPr="00D26162">
        <w:rPr>
          <w:lang w:val="ru-RU"/>
        </w:rPr>
        <w:t xml:space="preserve"> </w:t>
      </w:r>
      <w:r w:rsidRPr="00D26162">
        <w:rPr>
          <w:rStyle w:val="ezkurwreuab5ozgtqnkl"/>
          <w:lang w:val="ru-RU"/>
        </w:rPr>
        <w:t>на</w:t>
      </w:r>
      <w:r w:rsidRPr="00D26162">
        <w:rPr>
          <w:lang w:val="ru-RU"/>
        </w:rPr>
        <w:t xml:space="preserve"> </w:t>
      </w:r>
      <w:r w:rsidRPr="00D26162">
        <w:rPr>
          <w:rStyle w:val="ezkurwreuab5ozgtqnkl"/>
          <w:lang w:val="ru-RU"/>
        </w:rPr>
        <w:t>каменный</w:t>
      </w:r>
      <w:r w:rsidRPr="00D26162">
        <w:rPr>
          <w:lang w:val="ru-RU"/>
        </w:rPr>
        <w:t xml:space="preserve"> </w:t>
      </w:r>
      <w:r w:rsidRPr="00D26162">
        <w:rPr>
          <w:rStyle w:val="ezkurwreuab5ozgtqnkl"/>
          <w:lang w:val="ru-RU"/>
        </w:rPr>
        <w:t>свод</w:t>
      </w:r>
      <w:r w:rsidRPr="00D26162">
        <w:rPr>
          <w:lang w:val="ru-RU"/>
        </w:rPr>
        <w:t xml:space="preserve">, </w:t>
      </w:r>
      <w:r w:rsidRPr="00D26162">
        <w:rPr>
          <w:rStyle w:val="ezkurwreuab5ozgtqnkl"/>
          <w:lang w:val="ru-RU"/>
        </w:rPr>
        <w:t>сломав ему</w:t>
      </w:r>
      <w:r w:rsidRPr="00D26162">
        <w:rPr>
          <w:lang w:val="ru-RU"/>
        </w:rPr>
        <w:t xml:space="preserve"> </w:t>
      </w:r>
      <w:r w:rsidRPr="00D26162">
        <w:rPr>
          <w:rStyle w:val="ezkurwreuab5ozgtqnkl"/>
          <w:lang w:val="ru-RU"/>
        </w:rPr>
        <w:t>спину,</w:t>
      </w:r>
      <w:r w:rsidRPr="00D26162">
        <w:rPr>
          <w:lang w:val="ru-RU"/>
        </w:rPr>
        <w:t xml:space="preserve"> </w:t>
      </w:r>
      <w:r w:rsidRPr="00D26162">
        <w:rPr>
          <w:rStyle w:val="ezkurwreuab5ozgtqnkl"/>
          <w:lang w:val="ru-RU"/>
        </w:rPr>
        <w:t>сразил</w:t>
      </w:r>
      <w:r w:rsidRPr="00D26162">
        <w:rPr>
          <w:lang w:val="ru-RU"/>
        </w:rPr>
        <w:t xml:space="preserve"> </w:t>
      </w:r>
      <w:r w:rsidRPr="00D26162">
        <w:rPr>
          <w:rStyle w:val="ezkurwreuab5ozgtqnkl"/>
          <w:lang w:val="ru-RU"/>
        </w:rPr>
        <w:t>еще</w:t>
      </w:r>
      <w:r w:rsidRPr="00D26162">
        <w:rPr>
          <w:lang w:val="ru-RU"/>
        </w:rPr>
        <w:t xml:space="preserve"> </w:t>
      </w:r>
      <w:r w:rsidRPr="00D26162">
        <w:rPr>
          <w:rStyle w:val="ezkurwreuab5ozgtqnkl"/>
          <w:lang w:val="ru-RU"/>
        </w:rPr>
        <w:t>двоих</w:t>
      </w:r>
      <w:r w:rsidRPr="00D26162">
        <w:rPr>
          <w:lang w:val="ru-RU"/>
        </w:rPr>
        <w:t xml:space="preserve"> </w:t>
      </w:r>
      <w:r w:rsidR="00C71DF2">
        <w:rPr>
          <w:rStyle w:val="ezkurwreuab5ozgtqnkl"/>
          <w:lang w:val="ru-RU"/>
        </w:rPr>
        <w:t>беше</w:t>
      </w:r>
      <w:r w:rsidRPr="00D26162">
        <w:rPr>
          <w:rStyle w:val="ezkurwreuab5ozgtqnkl"/>
          <w:lang w:val="ru-RU"/>
        </w:rPr>
        <w:t>ным</w:t>
      </w:r>
      <w:r w:rsidRPr="00D26162">
        <w:rPr>
          <w:lang w:val="ru-RU"/>
        </w:rPr>
        <w:t xml:space="preserve"> ударом </w:t>
      </w:r>
      <w:r w:rsidRPr="00D26162">
        <w:rPr>
          <w:rStyle w:val="ezkurwreuab5ozgtqnkl"/>
          <w:lang w:val="ru-RU"/>
        </w:rPr>
        <w:t>Ледяного</w:t>
      </w:r>
      <w:r w:rsidRPr="00D26162">
        <w:rPr>
          <w:lang w:val="ru-RU"/>
        </w:rPr>
        <w:t xml:space="preserve"> </w:t>
      </w:r>
      <w:r w:rsidRPr="00D26162">
        <w:rPr>
          <w:rStyle w:val="ezkurwreuab5ozgtqnkl"/>
          <w:lang w:val="ru-RU"/>
        </w:rPr>
        <w:t>Клыка</w:t>
      </w:r>
      <w:r w:rsidRPr="00D26162">
        <w:rPr>
          <w:lang w:val="ru-RU"/>
        </w:rPr>
        <w:t xml:space="preserve"> наотмашь</w:t>
      </w:r>
      <w:r w:rsidRPr="00D26162">
        <w:rPr>
          <w:rStyle w:val="ezkurwreuab5ozgtqnkl"/>
          <w:lang w:val="ru-RU"/>
        </w:rPr>
        <w:t>.</w:t>
      </w:r>
      <w:r w:rsidRPr="00D26162">
        <w:rPr>
          <w:lang w:val="ru-RU"/>
        </w:rPr>
        <w:t xml:space="preserve"> </w:t>
      </w:r>
      <w:r w:rsidRPr="00D26162">
        <w:rPr>
          <w:rStyle w:val="ezkurwreuab5ozgtqnkl"/>
          <w:lang w:val="ru-RU"/>
        </w:rPr>
        <w:t>— Ни души, ни чести!</w:t>
      </w:r>
      <w:r w:rsidRPr="00D26162">
        <w:rPr>
          <w:lang w:val="ru-RU"/>
        </w:rPr>
        <w:t xml:space="preserve"> </w:t>
      </w:r>
    </w:p>
    <w:p w14:paraId="77EC304C" w14:textId="5577B43F" w:rsidR="00FF5A40" w:rsidRPr="00D26162" w:rsidRDefault="00FF5A40" w:rsidP="00FF5A40">
      <w:pPr>
        <w:rPr>
          <w:lang w:val="ru-RU"/>
        </w:rPr>
      </w:pPr>
      <w:r w:rsidRPr="00D26162">
        <w:rPr>
          <w:rStyle w:val="ezkurwreuab5ozgtqnkl"/>
          <w:lang w:val="ru-RU"/>
        </w:rPr>
        <w:t>Они</w:t>
      </w:r>
      <w:r w:rsidRPr="00D26162">
        <w:rPr>
          <w:lang w:val="ru-RU"/>
        </w:rPr>
        <w:t xml:space="preserve"> так и </w:t>
      </w:r>
      <w:r w:rsidRPr="00D26162">
        <w:rPr>
          <w:rStyle w:val="ezkurwreuab5ozgtqnkl"/>
          <w:lang w:val="ru-RU"/>
        </w:rPr>
        <w:t>не</w:t>
      </w:r>
      <w:r w:rsidRPr="00D26162">
        <w:rPr>
          <w:lang w:val="ru-RU"/>
        </w:rPr>
        <w:t xml:space="preserve"> </w:t>
      </w:r>
      <w:r w:rsidRPr="00D26162">
        <w:rPr>
          <w:rStyle w:val="ezkurwreuab5ozgtqnkl"/>
          <w:lang w:val="ru-RU"/>
        </w:rPr>
        <w:t>ответили.</w:t>
      </w:r>
      <w:r w:rsidRPr="00D26162">
        <w:rPr>
          <w:lang w:val="ru-RU"/>
        </w:rPr>
        <w:t xml:space="preserve"> </w:t>
      </w:r>
      <w:r w:rsidRPr="00D26162">
        <w:rPr>
          <w:rStyle w:val="ezkurwreuab5ozgtqnkl"/>
          <w:lang w:val="ru-RU"/>
        </w:rPr>
        <w:t>Теперь</w:t>
      </w:r>
      <w:r w:rsidRPr="00D26162">
        <w:rPr>
          <w:lang w:val="ru-RU"/>
        </w:rPr>
        <w:t xml:space="preserve"> с </w:t>
      </w:r>
      <w:r w:rsidRPr="00D26162">
        <w:rPr>
          <w:rStyle w:val="ezkurwreuab5ozgtqnkl"/>
          <w:lang w:val="ru-RU"/>
        </w:rPr>
        <w:t>их</w:t>
      </w:r>
      <w:r w:rsidRPr="00D26162">
        <w:rPr>
          <w:lang w:val="ru-RU"/>
        </w:rPr>
        <w:t xml:space="preserve"> </w:t>
      </w:r>
      <w:r w:rsidRPr="00D26162">
        <w:rPr>
          <w:rStyle w:val="ezkurwreuab5ozgtqnkl"/>
          <w:lang w:val="ru-RU"/>
        </w:rPr>
        <w:t>губ</w:t>
      </w:r>
      <w:r w:rsidRPr="00D26162">
        <w:rPr>
          <w:lang w:val="ru-RU"/>
        </w:rPr>
        <w:t xml:space="preserve"> </w:t>
      </w:r>
      <w:r w:rsidRPr="00D26162">
        <w:rPr>
          <w:rStyle w:val="ezkurwreuab5ozgtqnkl"/>
          <w:lang w:val="ru-RU"/>
        </w:rPr>
        <w:t>не</w:t>
      </w:r>
      <w:r w:rsidRPr="00D26162">
        <w:rPr>
          <w:lang w:val="ru-RU"/>
        </w:rPr>
        <w:t xml:space="preserve"> </w:t>
      </w:r>
      <w:r w:rsidRPr="00D26162">
        <w:rPr>
          <w:rStyle w:val="ezkurwreuab5ozgtqnkl"/>
          <w:lang w:val="ru-RU"/>
        </w:rPr>
        <w:t>срывалось</w:t>
      </w:r>
      <w:r w:rsidRPr="00D26162">
        <w:rPr>
          <w:lang w:val="ru-RU"/>
        </w:rPr>
        <w:t xml:space="preserve"> </w:t>
      </w:r>
      <w:r w:rsidRPr="00D26162">
        <w:rPr>
          <w:rStyle w:val="ezkurwreuab5ozgtqnkl"/>
          <w:lang w:val="ru-RU"/>
        </w:rPr>
        <w:t>ни</w:t>
      </w:r>
      <w:r w:rsidRPr="00D26162">
        <w:rPr>
          <w:lang w:val="ru-RU"/>
        </w:rPr>
        <w:t xml:space="preserve"> </w:t>
      </w:r>
      <w:r w:rsidRPr="00D26162">
        <w:rPr>
          <w:rStyle w:val="ezkurwreuab5ozgtqnkl"/>
          <w:lang w:val="ru-RU"/>
        </w:rPr>
        <w:t>единого</w:t>
      </w:r>
      <w:r w:rsidRPr="00D26162">
        <w:rPr>
          <w:lang w:val="ru-RU"/>
        </w:rPr>
        <w:t xml:space="preserve"> </w:t>
      </w:r>
      <w:r w:rsidR="00C71DF2">
        <w:rPr>
          <w:rStyle w:val="ezkurwreuab5ozgtqnkl"/>
          <w:lang w:val="ru-RU"/>
        </w:rPr>
        <w:t>возглас</w:t>
      </w:r>
      <w:r w:rsidRPr="00D26162">
        <w:rPr>
          <w:rStyle w:val="ezkurwreuab5ozgtqnkl"/>
          <w:lang w:val="ru-RU"/>
        </w:rPr>
        <w:t>а.</w:t>
      </w:r>
      <w:r w:rsidRPr="00D26162">
        <w:rPr>
          <w:lang w:val="ru-RU"/>
        </w:rPr>
        <w:t xml:space="preserve"> </w:t>
      </w:r>
      <w:r w:rsidRPr="00D26162">
        <w:rPr>
          <w:rStyle w:val="ezkurwreuab5ozgtqnkl"/>
          <w:lang w:val="ru-RU"/>
        </w:rPr>
        <w:t>Словно</w:t>
      </w:r>
      <w:r w:rsidRPr="00D26162">
        <w:rPr>
          <w:lang w:val="ru-RU"/>
        </w:rPr>
        <w:t xml:space="preserve"> по щелчку </w:t>
      </w:r>
      <w:r w:rsidRPr="00D26162">
        <w:rPr>
          <w:rStyle w:val="ezkurwreuab5ozgtqnkl"/>
          <w:lang w:val="ru-RU"/>
        </w:rPr>
        <w:t>выключателя,</w:t>
      </w:r>
      <w:r w:rsidRPr="00D26162">
        <w:rPr>
          <w:lang w:val="ru-RU"/>
        </w:rPr>
        <w:t xml:space="preserve"> </w:t>
      </w:r>
      <w:r w:rsidRPr="00D26162">
        <w:rPr>
          <w:rStyle w:val="ezkurwreuab5ozgtqnkl"/>
          <w:lang w:val="ru-RU"/>
        </w:rPr>
        <w:t>они</w:t>
      </w:r>
      <w:r w:rsidRPr="00D26162">
        <w:rPr>
          <w:lang w:val="ru-RU"/>
        </w:rPr>
        <w:t xml:space="preserve"> </w:t>
      </w:r>
      <w:r w:rsidRPr="00D26162">
        <w:rPr>
          <w:rStyle w:val="ezkurwreuab5ozgtqnkl"/>
          <w:lang w:val="ru-RU"/>
        </w:rPr>
        <w:t>набросились</w:t>
      </w:r>
      <w:r w:rsidRPr="00D26162">
        <w:rPr>
          <w:lang w:val="ru-RU"/>
        </w:rPr>
        <w:t xml:space="preserve"> </w:t>
      </w:r>
      <w:r w:rsidRPr="00D26162">
        <w:rPr>
          <w:rStyle w:val="ezkurwreuab5ozgtqnkl"/>
          <w:lang w:val="ru-RU"/>
        </w:rPr>
        <w:t>на</w:t>
      </w:r>
      <w:r w:rsidRPr="00D26162">
        <w:rPr>
          <w:lang w:val="ru-RU"/>
        </w:rPr>
        <w:t xml:space="preserve"> </w:t>
      </w:r>
      <w:r w:rsidRPr="00D26162">
        <w:rPr>
          <w:rStyle w:val="ezkurwreuab5ozgtqnkl"/>
          <w:lang w:val="ru-RU"/>
        </w:rPr>
        <w:t>него молча,</w:t>
      </w:r>
      <w:r w:rsidRPr="00D26162">
        <w:rPr>
          <w:lang w:val="ru-RU"/>
        </w:rPr>
        <w:t xml:space="preserve"> </w:t>
      </w:r>
      <w:r w:rsidRPr="00D26162">
        <w:rPr>
          <w:rStyle w:val="ezkurwreuab5ozgtqnkl"/>
          <w:lang w:val="ru-RU"/>
        </w:rPr>
        <w:t>слаженно</w:t>
      </w:r>
      <w:r w:rsidRPr="00D26162">
        <w:rPr>
          <w:lang w:val="ru-RU"/>
        </w:rPr>
        <w:t xml:space="preserve"> </w:t>
      </w:r>
      <w:r w:rsidRPr="00D26162">
        <w:rPr>
          <w:rStyle w:val="ezkurwreuab5ozgtqnkl"/>
          <w:lang w:val="ru-RU"/>
        </w:rPr>
        <w:t>как один</w:t>
      </w:r>
      <w:r w:rsidRPr="00D26162">
        <w:rPr>
          <w:lang w:val="ru-RU"/>
        </w:rPr>
        <w:t xml:space="preserve"> </w:t>
      </w:r>
      <w:r w:rsidRPr="00D26162">
        <w:rPr>
          <w:rStyle w:val="ezkurwreuab5ozgtqnkl"/>
          <w:lang w:val="ru-RU"/>
        </w:rPr>
        <w:t>вынырнув</w:t>
      </w:r>
      <w:r w:rsidRPr="00D26162">
        <w:rPr>
          <w:lang w:val="ru-RU"/>
        </w:rPr>
        <w:t xml:space="preserve"> </w:t>
      </w:r>
      <w:r w:rsidRPr="00D26162">
        <w:rPr>
          <w:rStyle w:val="ezkurwreuab5ozgtqnkl"/>
          <w:lang w:val="ru-RU"/>
        </w:rPr>
        <w:t>из</w:t>
      </w:r>
      <w:r w:rsidRPr="00D26162">
        <w:rPr>
          <w:lang w:val="ru-RU"/>
        </w:rPr>
        <w:t xml:space="preserve"> </w:t>
      </w:r>
      <w:r w:rsidRPr="00D26162">
        <w:rPr>
          <w:rStyle w:val="ezkurwreuab5ozgtqnkl"/>
          <w:lang w:val="ru-RU"/>
        </w:rPr>
        <w:t>темноты,</w:t>
      </w:r>
      <w:r w:rsidRPr="00D26162">
        <w:rPr>
          <w:lang w:val="ru-RU"/>
        </w:rPr>
        <w:t xml:space="preserve"> </w:t>
      </w:r>
      <w:r w:rsidRPr="00D26162">
        <w:rPr>
          <w:rStyle w:val="ezkurwreuab5ozgtqnkl"/>
          <w:lang w:val="ru-RU"/>
        </w:rPr>
        <w:t>готовые</w:t>
      </w:r>
      <w:r w:rsidRPr="00D26162">
        <w:rPr>
          <w:lang w:val="ru-RU"/>
        </w:rPr>
        <w:t xml:space="preserve"> </w:t>
      </w:r>
      <w:r w:rsidRPr="00D26162">
        <w:rPr>
          <w:rStyle w:val="ezkurwreuab5ozgtqnkl"/>
          <w:lang w:val="ru-RU"/>
        </w:rPr>
        <w:t>его затоптать.</w:t>
      </w:r>
      <w:r w:rsidRPr="00D26162">
        <w:rPr>
          <w:lang w:val="ru-RU"/>
        </w:rPr>
        <w:t xml:space="preserve"> </w:t>
      </w:r>
      <w:r w:rsidRPr="00D26162">
        <w:rPr>
          <w:rStyle w:val="ezkurwreuab5ozgtqnkl"/>
          <w:lang w:val="ru-RU"/>
        </w:rPr>
        <w:t>Полетели</w:t>
      </w:r>
      <w:r w:rsidRPr="00D26162">
        <w:rPr>
          <w:lang w:val="ru-RU"/>
        </w:rPr>
        <w:t xml:space="preserve"> </w:t>
      </w:r>
      <w:r w:rsidRPr="00D26162">
        <w:rPr>
          <w:rStyle w:val="ezkurwreuab5ozgtqnkl"/>
          <w:lang w:val="ru-RU"/>
        </w:rPr>
        <w:t>лазерные</w:t>
      </w:r>
      <w:r w:rsidRPr="00D26162">
        <w:rPr>
          <w:lang w:val="ru-RU"/>
        </w:rPr>
        <w:t xml:space="preserve"> </w:t>
      </w:r>
      <w:r w:rsidRPr="00D26162">
        <w:rPr>
          <w:rStyle w:val="ezkurwreuab5ozgtqnkl"/>
          <w:lang w:val="ru-RU"/>
        </w:rPr>
        <w:t>разряды,</w:t>
      </w:r>
      <w:r w:rsidRPr="00D26162">
        <w:rPr>
          <w:lang w:val="ru-RU"/>
        </w:rPr>
        <w:t xml:space="preserve"> </w:t>
      </w:r>
      <w:r w:rsidRPr="00D26162">
        <w:rPr>
          <w:rStyle w:val="ezkurwreuab5ozgtqnkl"/>
          <w:lang w:val="ru-RU"/>
        </w:rPr>
        <w:t>засверкали</w:t>
      </w:r>
      <w:r w:rsidRPr="00D26162">
        <w:rPr>
          <w:lang w:val="ru-RU"/>
        </w:rPr>
        <w:t xml:space="preserve"> </w:t>
      </w:r>
      <w:r w:rsidRPr="00D26162">
        <w:rPr>
          <w:rStyle w:val="ezkurwreuab5ozgtqnkl"/>
          <w:lang w:val="ru-RU"/>
        </w:rPr>
        <w:t>клинки,</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дюжина</w:t>
      </w:r>
      <w:r w:rsidRPr="00D26162">
        <w:rPr>
          <w:lang w:val="ru-RU"/>
        </w:rPr>
        <w:t xml:space="preserve"> </w:t>
      </w:r>
      <w:r w:rsidRPr="00D26162">
        <w:rPr>
          <w:rStyle w:val="ezkurwreuab5ozgtqnkl"/>
          <w:lang w:val="ru-RU"/>
        </w:rPr>
        <w:t>латных</w:t>
      </w:r>
      <w:r w:rsidRPr="00D26162">
        <w:rPr>
          <w:lang w:val="ru-RU"/>
        </w:rPr>
        <w:t xml:space="preserve"> перчаток </w:t>
      </w:r>
      <w:r w:rsidRPr="00D26162">
        <w:rPr>
          <w:rStyle w:val="ezkurwreuab5ozgtqnkl"/>
          <w:lang w:val="ru-RU"/>
        </w:rPr>
        <w:t>потянулась,</w:t>
      </w:r>
      <w:r w:rsidRPr="00D26162">
        <w:rPr>
          <w:lang w:val="ru-RU"/>
        </w:rPr>
        <w:t xml:space="preserve"> </w:t>
      </w:r>
      <w:r w:rsidRPr="00D26162">
        <w:rPr>
          <w:rStyle w:val="ezkurwreuab5ozgtqnkl"/>
          <w:lang w:val="ru-RU"/>
        </w:rPr>
        <w:t>отчаянно</w:t>
      </w:r>
      <w:r w:rsidRPr="00D26162">
        <w:rPr>
          <w:lang w:val="ru-RU"/>
        </w:rPr>
        <w:t xml:space="preserve"> </w:t>
      </w:r>
      <w:r w:rsidRPr="00D26162">
        <w:rPr>
          <w:rStyle w:val="ezkurwreuab5ozgtqnkl"/>
          <w:lang w:val="ru-RU"/>
        </w:rPr>
        <w:t>пытаясь</w:t>
      </w:r>
      <w:r w:rsidRPr="00D26162">
        <w:rPr>
          <w:lang w:val="ru-RU"/>
        </w:rPr>
        <w:t xml:space="preserve"> </w:t>
      </w:r>
      <w:r w:rsidRPr="00D26162">
        <w:rPr>
          <w:rStyle w:val="ezkurwreuab5ozgtqnkl"/>
          <w:lang w:val="ru-RU"/>
        </w:rPr>
        <w:t>сбить</w:t>
      </w:r>
      <w:r w:rsidRPr="00D26162">
        <w:rPr>
          <w:lang w:val="ru-RU"/>
        </w:rPr>
        <w:t xml:space="preserve"> </w:t>
      </w:r>
      <w:r w:rsidRPr="00D26162">
        <w:rPr>
          <w:rStyle w:val="ezkurwreuab5ozgtqnkl"/>
          <w:lang w:val="ru-RU"/>
        </w:rPr>
        <w:t>его</w:t>
      </w:r>
      <w:r w:rsidRPr="00D26162">
        <w:rPr>
          <w:lang w:val="ru-RU"/>
        </w:rPr>
        <w:t xml:space="preserve"> с </w:t>
      </w:r>
      <w:r w:rsidRPr="00D26162">
        <w:rPr>
          <w:rStyle w:val="ezkurwreuab5ozgtqnkl"/>
          <w:lang w:val="ru-RU"/>
        </w:rPr>
        <w:t>ног</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прикончить.</w:t>
      </w:r>
      <w:r w:rsidRPr="00D26162">
        <w:rPr>
          <w:lang w:val="ru-RU"/>
        </w:rPr>
        <w:t xml:space="preserve"> </w:t>
      </w:r>
      <w:r w:rsidRPr="00D26162">
        <w:rPr>
          <w:rStyle w:val="ezkurwreuab5ozgtqnkl"/>
          <w:lang w:val="ru-RU"/>
        </w:rPr>
        <w:t>Длинная</w:t>
      </w:r>
      <w:r w:rsidRPr="00D26162">
        <w:rPr>
          <w:lang w:val="ru-RU"/>
        </w:rPr>
        <w:t xml:space="preserve"> </w:t>
      </w:r>
      <w:r w:rsidRPr="00D26162">
        <w:rPr>
          <w:rStyle w:val="ezkurwreuab5ozgtqnkl"/>
          <w:lang w:val="ru-RU"/>
        </w:rPr>
        <w:t>цепь</w:t>
      </w:r>
      <w:r w:rsidRPr="00D26162">
        <w:rPr>
          <w:lang w:val="ru-RU"/>
        </w:rPr>
        <w:t xml:space="preserve"> </w:t>
      </w:r>
      <w:r w:rsidRPr="00D26162">
        <w:rPr>
          <w:rStyle w:val="ezkurwreuab5ozgtqnkl"/>
          <w:lang w:val="ru-RU"/>
        </w:rPr>
        <w:t>обвилась</w:t>
      </w:r>
      <w:r w:rsidRPr="00D26162">
        <w:rPr>
          <w:lang w:val="ru-RU"/>
        </w:rPr>
        <w:t xml:space="preserve"> </w:t>
      </w:r>
      <w:r w:rsidRPr="00D26162">
        <w:rPr>
          <w:rStyle w:val="ezkurwreuab5ozgtqnkl"/>
          <w:lang w:val="ru-RU"/>
        </w:rPr>
        <w:t>вокруг</w:t>
      </w:r>
      <w:r w:rsidRPr="00D26162">
        <w:rPr>
          <w:lang w:val="ru-RU"/>
        </w:rPr>
        <w:t xml:space="preserve"> </w:t>
      </w:r>
      <w:r w:rsidRPr="00D26162">
        <w:rPr>
          <w:rStyle w:val="ezkurwreuab5ozgtqnkl"/>
          <w:lang w:val="ru-RU"/>
        </w:rPr>
        <w:t>руки</w:t>
      </w:r>
      <w:r w:rsidRPr="00D26162">
        <w:rPr>
          <w:lang w:val="ru-RU"/>
        </w:rPr>
        <w:t xml:space="preserve"> с </w:t>
      </w:r>
      <w:r w:rsidRPr="00D26162">
        <w:rPr>
          <w:rStyle w:val="ezkurwreuab5ozgtqnkl"/>
          <w:lang w:val="ru-RU"/>
        </w:rPr>
        <w:t>клинком,</w:t>
      </w:r>
      <w:r w:rsidRPr="00D26162">
        <w:rPr>
          <w:lang w:val="ru-RU"/>
        </w:rPr>
        <w:t xml:space="preserve"> </w:t>
      </w:r>
      <w:r w:rsidRPr="00D26162">
        <w:rPr>
          <w:rStyle w:val="ezkurwreuab5ozgtqnkl"/>
          <w:lang w:val="ru-RU"/>
        </w:rPr>
        <w:t>придавив</w:t>
      </w:r>
      <w:r w:rsidRPr="00D26162">
        <w:rPr>
          <w:lang w:val="ru-RU"/>
        </w:rPr>
        <w:t xml:space="preserve"> </w:t>
      </w:r>
      <w:r w:rsidRPr="00D26162">
        <w:rPr>
          <w:rStyle w:val="ezkurwreuab5ozgtqnkl"/>
          <w:lang w:val="ru-RU"/>
        </w:rPr>
        <w:t>ее</w:t>
      </w:r>
      <w:r w:rsidRPr="00D26162">
        <w:rPr>
          <w:lang w:val="ru-RU"/>
        </w:rPr>
        <w:t xml:space="preserve"> к </w:t>
      </w:r>
      <w:r w:rsidRPr="00D26162">
        <w:rPr>
          <w:rStyle w:val="ezkurwreuab5ozgtqnkl"/>
          <w:lang w:val="ru-RU"/>
        </w:rPr>
        <w:t>земле.</w:t>
      </w:r>
      <w:r w:rsidRPr="00D26162">
        <w:rPr>
          <w:lang w:val="ru-RU"/>
        </w:rPr>
        <w:t xml:space="preserve"> </w:t>
      </w:r>
      <w:r w:rsidRPr="00D26162">
        <w:rPr>
          <w:rStyle w:val="ezkurwreuab5ozgtqnkl"/>
          <w:lang w:val="ru-RU"/>
        </w:rPr>
        <w:t>Мощный</w:t>
      </w:r>
      <w:r w:rsidRPr="00D26162">
        <w:rPr>
          <w:lang w:val="ru-RU"/>
        </w:rPr>
        <w:t xml:space="preserve"> </w:t>
      </w:r>
      <w:r w:rsidRPr="00D26162">
        <w:rPr>
          <w:rStyle w:val="ezkurwreuab5ozgtqnkl"/>
          <w:lang w:val="ru-RU"/>
        </w:rPr>
        <w:t>нож</w:t>
      </w:r>
      <w:r w:rsidRPr="00D26162">
        <w:rPr>
          <w:lang w:val="ru-RU"/>
        </w:rPr>
        <w:t xml:space="preserve"> </w:t>
      </w:r>
      <w:r w:rsidRPr="00D26162">
        <w:rPr>
          <w:rStyle w:val="ezkurwreuab5ozgtqnkl"/>
          <w:lang w:val="ru-RU"/>
        </w:rPr>
        <w:t>вонзился</w:t>
      </w:r>
      <w:r w:rsidRPr="00D26162">
        <w:rPr>
          <w:lang w:val="ru-RU"/>
        </w:rPr>
        <w:t xml:space="preserve"> </w:t>
      </w:r>
      <w:r w:rsidRPr="00D26162">
        <w:rPr>
          <w:rStyle w:val="ezkurwreuab5ozgtqnkl"/>
          <w:lang w:val="ru-RU"/>
        </w:rPr>
        <w:t>Рагнару</w:t>
      </w:r>
      <w:r w:rsidRPr="00D26162">
        <w:rPr>
          <w:lang w:val="ru-RU"/>
        </w:rPr>
        <w:t xml:space="preserve"> в </w:t>
      </w:r>
      <w:r w:rsidRPr="00D26162">
        <w:rPr>
          <w:rStyle w:val="ezkurwreuab5ozgtqnkl"/>
          <w:lang w:val="ru-RU"/>
        </w:rPr>
        <w:t>подмышечную</w:t>
      </w:r>
      <w:r w:rsidRPr="00D26162">
        <w:rPr>
          <w:lang w:val="ru-RU"/>
        </w:rPr>
        <w:t xml:space="preserve"> впадину, </w:t>
      </w:r>
      <w:r w:rsidRPr="00D26162">
        <w:rPr>
          <w:rStyle w:val="ezkurwreuab5ozgtqnkl"/>
          <w:lang w:val="ru-RU"/>
        </w:rPr>
        <w:t>проткнув</w:t>
      </w:r>
      <w:r w:rsidRPr="00D26162">
        <w:rPr>
          <w:lang w:val="ru-RU"/>
        </w:rPr>
        <w:t xml:space="preserve"> </w:t>
      </w:r>
      <w:r w:rsidRPr="00D26162">
        <w:rPr>
          <w:rStyle w:val="ezkurwreuab5ozgtqnkl"/>
          <w:lang w:val="ru-RU"/>
        </w:rPr>
        <w:t>мышцу,</w:t>
      </w:r>
      <w:r w:rsidRPr="00D26162">
        <w:rPr>
          <w:lang w:val="ru-RU"/>
        </w:rPr>
        <w:t xml:space="preserve"> </w:t>
      </w:r>
      <w:r w:rsidRPr="00D26162">
        <w:rPr>
          <w:rStyle w:val="ezkurwreuab5ozgtqnkl"/>
          <w:lang w:val="ru-RU"/>
        </w:rPr>
        <w:t>пока</w:t>
      </w:r>
      <w:r w:rsidRPr="00D26162">
        <w:rPr>
          <w:lang w:val="ru-RU"/>
        </w:rPr>
        <w:t xml:space="preserve"> </w:t>
      </w:r>
      <w:r w:rsidRPr="00D26162">
        <w:rPr>
          <w:rStyle w:val="ezkurwreuab5ozgtqnkl"/>
          <w:lang w:val="ru-RU"/>
        </w:rPr>
        <w:t>он</w:t>
      </w:r>
      <w:r w:rsidRPr="00D26162">
        <w:rPr>
          <w:lang w:val="ru-RU"/>
        </w:rPr>
        <w:t xml:space="preserve"> не </w:t>
      </w:r>
      <w:r w:rsidRPr="00D26162">
        <w:rPr>
          <w:rStyle w:val="ezkurwreuab5ozgtqnkl"/>
          <w:lang w:val="ru-RU"/>
        </w:rPr>
        <w:t>отшвырнул</w:t>
      </w:r>
      <w:r w:rsidRPr="00D26162">
        <w:rPr>
          <w:lang w:val="ru-RU"/>
        </w:rPr>
        <w:t xml:space="preserve"> </w:t>
      </w:r>
      <w:r w:rsidRPr="00D26162">
        <w:rPr>
          <w:rStyle w:val="ezkurwreuab5ozgtqnkl"/>
          <w:lang w:val="ru-RU"/>
        </w:rPr>
        <w:t>владельца</w:t>
      </w:r>
      <w:r w:rsidRPr="00D26162">
        <w:rPr>
          <w:lang w:val="ru-RU"/>
        </w:rPr>
        <w:t xml:space="preserve"> ножа </w:t>
      </w:r>
      <w:r w:rsidRPr="00D26162">
        <w:rPr>
          <w:rStyle w:val="ezkurwreuab5ozgtqnkl"/>
          <w:lang w:val="ru-RU"/>
        </w:rPr>
        <w:t>прочь.</w:t>
      </w:r>
      <w:r w:rsidRPr="00D26162">
        <w:rPr>
          <w:lang w:val="ru-RU"/>
        </w:rPr>
        <w:t xml:space="preserve"> </w:t>
      </w:r>
    </w:p>
    <w:p w14:paraId="3B05C640" w14:textId="77777777" w:rsidR="00FF5A40" w:rsidRPr="00D26162" w:rsidRDefault="00FF5A40" w:rsidP="00FF5A40">
      <w:pPr>
        <w:rPr>
          <w:lang w:val="ru-RU"/>
        </w:rPr>
      </w:pPr>
      <w:r w:rsidRPr="00D26162">
        <w:rPr>
          <w:rStyle w:val="ezkurwreuab5ozgtqnkl"/>
          <w:lang w:val="ru-RU"/>
        </w:rPr>
        <w:t>Словно</w:t>
      </w:r>
      <w:r w:rsidRPr="00D26162">
        <w:rPr>
          <w:lang w:val="ru-RU"/>
        </w:rPr>
        <w:t xml:space="preserve"> </w:t>
      </w:r>
      <w:r w:rsidRPr="00D26162">
        <w:rPr>
          <w:rStyle w:val="ezkurwreuab5ozgtqnkl"/>
          <w:lang w:val="ru-RU"/>
        </w:rPr>
        <w:t>во</w:t>
      </w:r>
      <w:r w:rsidRPr="00D26162">
        <w:rPr>
          <w:lang w:val="ru-RU"/>
        </w:rPr>
        <w:t xml:space="preserve"> </w:t>
      </w:r>
      <w:r w:rsidRPr="00D26162">
        <w:rPr>
          <w:rStyle w:val="ezkurwreuab5ozgtqnkl"/>
          <w:lang w:val="ru-RU"/>
        </w:rPr>
        <w:t>внезапном</w:t>
      </w:r>
      <w:r w:rsidRPr="00D26162">
        <w:rPr>
          <w:lang w:val="ru-RU"/>
        </w:rPr>
        <w:t xml:space="preserve"> </w:t>
      </w:r>
      <w:r w:rsidRPr="00D26162">
        <w:rPr>
          <w:rStyle w:val="ezkurwreuab5ozgtqnkl"/>
          <w:lang w:val="ru-RU"/>
        </w:rPr>
        <w:t>предчувствии,</w:t>
      </w:r>
      <w:r w:rsidRPr="00D26162">
        <w:rPr>
          <w:lang w:val="ru-RU"/>
        </w:rPr>
        <w:t xml:space="preserve"> </w:t>
      </w:r>
      <w:r w:rsidRPr="00D26162">
        <w:rPr>
          <w:rStyle w:val="ezkurwreuab5ozgtqnkl"/>
          <w:lang w:val="ru-RU"/>
        </w:rPr>
        <w:t>разум</w:t>
      </w:r>
      <w:r w:rsidRPr="00D26162">
        <w:rPr>
          <w:lang w:val="ru-RU"/>
        </w:rPr>
        <w:t xml:space="preserve"> </w:t>
      </w:r>
      <w:r w:rsidRPr="00D26162">
        <w:rPr>
          <w:rStyle w:val="ezkurwreuab5ozgtqnkl"/>
          <w:lang w:val="ru-RU"/>
        </w:rPr>
        <w:t>Рагнара</w:t>
      </w:r>
      <w:r w:rsidRPr="00D26162">
        <w:rPr>
          <w:lang w:val="ru-RU"/>
        </w:rPr>
        <w:t xml:space="preserve"> на </w:t>
      </w:r>
      <w:r w:rsidRPr="00D26162">
        <w:rPr>
          <w:rStyle w:val="ezkurwreuab5ozgtqnkl"/>
          <w:lang w:val="ru-RU"/>
        </w:rPr>
        <w:t>миг</w:t>
      </w:r>
      <w:r w:rsidRPr="00D26162">
        <w:rPr>
          <w:lang w:val="ru-RU"/>
        </w:rPr>
        <w:t xml:space="preserve"> </w:t>
      </w:r>
      <w:r w:rsidRPr="00D26162">
        <w:rPr>
          <w:rStyle w:val="ezkurwreuab5ozgtqnkl"/>
          <w:lang w:val="ru-RU"/>
        </w:rPr>
        <w:t>перенесся</w:t>
      </w:r>
      <w:r w:rsidRPr="00D26162">
        <w:rPr>
          <w:lang w:val="ru-RU"/>
        </w:rPr>
        <w:t xml:space="preserve"> </w:t>
      </w:r>
      <w:r w:rsidRPr="00D26162">
        <w:rPr>
          <w:rStyle w:val="ezkurwreuab5ozgtqnkl"/>
          <w:lang w:val="ru-RU"/>
        </w:rPr>
        <w:t>на</w:t>
      </w:r>
      <w:r w:rsidRPr="00D26162">
        <w:rPr>
          <w:lang w:val="ru-RU"/>
        </w:rPr>
        <w:t xml:space="preserve"> </w:t>
      </w:r>
      <w:proofErr w:type="spellStart"/>
      <w:r w:rsidRPr="00D26162">
        <w:rPr>
          <w:rStyle w:val="ezkurwreuab5ozgtqnkl"/>
          <w:lang w:val="ru-RU"/>
        </w:rPr>
        <w:t>Фенрис</w:t>
      </w:r>
      <w:proofErr w:type="spellEnd"/>
      <w:r w:rsidRPr="00D26162">
        <w:rPr>
          <w:rStyle w:val="ezkurwreuab5ozgtqnkl"/>
          <w:lang w:val="ru-RU"/>
        </w:rPr>
        <w:t>,</w:t>
      </w:r>
      <w:r w:rsidRPr="00D26162">
        <w:rPr>
          <w:lang w:val="ru-RU"/>
        </w:rPr>
        <w:t xml:space="preserve"> </w:t>
      </w:r>
      <w:r w:rsidRPr="00D26162">
        <w:rPr>
          <w:rStyle w:val="ezkurwreuab5ozgtqnkl"/>
          <w:lang w:val="ru-RU"/>
        </w:rPr>
        <w:t>к</w:t>
      </w:r>
      <w:r w:rsidRPr="00D26162">
        <w:rPr>
          <w:lang w:val="ru-RU"/>
        </w:rPr>
        <w:t xml:space="preserve"> </w:t>
      </w:r>
      <w:r w:rsidRPr="00D26162">
        <w:rPr>
          <w:rStyle w:val="ezkurwreuab5ozgtqnkl"/>
          <w:lang w:val="ru-RU"/>
        </w:rPr>
        <w:t>ночным</w:t>
      </w:r>
      <w:r w:rsidRPr="00D26162">
        <w:rPr>
          <w:lang w:val="ru-RU"/>
        </w:rPr>
        <w:t xml:space="preserve"> </w:t>
      </w:r>
      <w:r w:rsidRPr="00D26162">
        <w:rPr>
          <w:rStyle w:val="ezkurwreuab5ozgtqnkl"/>
          <w:lang w:val="ru-RU"/>
        </w:rPr>
        <w:t>штормам</w:t>
      </w:r>
      <w:r w:rsidRPr="00D26162">
        <w:rPr>
          <w:lang w:val="ru-RU"/>
        </w:rPr>
        <w:t xml:space="preserve"> </w:t>
      </w:r>
      <w:r w:rsidRPr="00D26162">
        <w:rPr>
          <w:rStyle w:val="ezkurwreuab5ozgtqnkl"/>
          <w:lang w:val="ru-RU"/>
        </w:rPr>
        <w:t>бескрайних</w:t>
      </w:r>
      <w:r w:rsidRPr="00D26162">
        <w:rPr>
          <w:lang w:val="ru-RU"/>
        </w:rPr>
        <w:t xml:space="preserve"> </w:t>
      </w:r>
      <w:r w:rsidRPr="00D26162">
        <w:rPr>
          <w:rStyle w:val="ezkurwreuab5ozgtqnkl"/>
          <w:lang w:val="ru-RU"/>
        </w:rPr>
        <w:t>океанов,</w:t>
      </w:r>
      <w:r w:rsidRPr="00D26162">
        <w:rPr>
          <w:lang w:val="ru-RU"/>
        </w:rPr>
        <w:t xml:space="preserve"> </w:t>
      </w:r>
      <w:r w:rsidRPr="00D26162">
        <w:rPr>
          <w:rStyle w:val="ezkurwreuab5ozgtqnkl"/>
          <w:lang w:val="ru-RU"/>
        </w:rPr>
        <w:t>ярости</w:t>
      </w:r>
      <w:r w:rsidRPr="00D26162">
        <w:rPr>
          <w:lang w:val="ru-RU"/>
        </w:rPr>
        <w:t xml:space="preserve"> </w:t>
      </w:r>
      <w:r w:rsidRPr="00D26162">
        <w:rPr>
          <w:rStyle w:val="ezkurwreuab5ozgtqnkl"/>
          <w:lang w:val="ru-RU"/>
        </w:rPr>
        <w:t>непрестанной</w:t>
      </w:r>
      <w:r w:rsidRPr="00D26162">
        <w:rPr>
          <w:lang w:val="ru-RU"/>
        </w:rPr>
        <w:t xml:space="preserve"> </w:t>
      </w:r>
      <w:r w:rsidRPr="00D26162">
        <w:rPr>
          <w:rStyle w:val="ezkurwreuab5ozgtqnkl"/>
          <w:lang w:val="ru-RU"/>
        </w:rPr>
        <w:t>ледяной</w:t>
      </w:r>
      <w:r w:rsidRPr="00D26162">
        <w:rPr>
          <w:lang w:val="ru-RU"/>
        </w:rPr>
        <w:t xml:space="preserve"> </w:t>
      </w:r>
      <w:r w:rsidRPr="00D26162">
        <w:rPr>
          <w:rStyle w:val="ezkurwreuab5ozgtqnkl"/>
          <w:lang w:val="ru-RU"/>
        </w:rPr>
        <w:t>бури</w:t>
      </w:r>
      <w:r w:rsidRPr="00D26162">
        <w:rPr>
          <w:lang w:val="ru-RU"/>
        </w:rPr>
        <w:t xml:space="preserve">, </w:t>
      </w:r>
      <w:r w:rsidRPr="00D26162">
        <w:rPr>
          <w:rStyle w:val="ezkurwreuab5ozgtqnkl"/>
          <w:lang w:val="ru-RU"/>
        </w:rPr>
        <w:t>где</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бесконечном</w:t>
      </w:r>
      <w:r w:rsidRPr="00D26162">
        <w:rPr>
          <w:lang w:val="ru-RU"/>
        </w:rPr>
        <w:t xml:space="preserve"> </w:t>
      </w:r>
      <w:r w:rsidRPr="00D26162">
        <w:rPr>
          <w:rStyle w:val="ezkurwreuab5ozgtqnkl"/>
          <w:lang w:val="ru-RU"/>
        </w:rPr>
        <w:t>цикле</w:t>
      </w:r>
      <w:r w:rsidRPr="00D26162">
        <w:rPr>
          <w:lang w:val="ru-RU"/>
        </w:rPr>
        <w:t xml:space="preserve"> </w:t>
      </w:r>
      <w:r w:rsidRPr="00D26162">
        <w:rPr>
          <w:rStyle w:val="ezkurwreuab5ozgtqnkl"/>
          <w:lang w:val="ru-RU"/>
        </w:rPr>
        <w:t>бушевали</w:t>
      </w:r>
      <w:r w:rsidRPr="00D26162">
        <w:rPr>
          <w:lang w:val="ru-RU"/>
        </w:rPr>
        <w:t xml:space="preserve"> </w:t>
      </w:r>
      <w:r w:rsidRPr="00D26162">
        <w:rPr>
          <w:rStyle w:val="ezkurwreuab5ozgtqnkl"/>
          <w:lang w:val="ru-RU"/>
        </w:rPr>
        <w:t>битвы</w:t>
      </w:r>
      <w:r w:rsidRPr="00D26162">
        <w:rPr>
          <w:lang w:val="ru-RU"/>
        </w:rPr>
        <w:t xml:space="preserve"> </w:t>
      </w:r>
      <w:r w:rsidRPr="00D26162">
        <w:rPr>
          <w:rStyle w:val="ezkurwreuab5ozgtqnkl"/>
          <w:lang w:val="ru-RU"/>
        </w:rPr>
        <w:t>между</w:t>
      </w:r>
      <w:r w:rsidRPr="00D26162">
        <w:rPr>
          <w:lang w:val="ru-RU"/>
        </w:rPr>
        <w:t xml:space="preserve"> </w:t>
      </w:r>
      <w:r w:rsidRPr="00D26162">
        <w:rPr>
          <w:rStyle w:val="ezkurwreuab5ozgtqnkl"/>
          <w:lang w:val="ru-RU"/>
        </w:rPr>
        <w:t>племенами</w:t>
      </w:r>
      <w:r w:rsidRPr="00D26162">
        <w:rPr>
          <w:lang w:val="ru-RU"/>
        </w:rPr>
        <w:t xml:space="preserve">, </w:t>
      </w:r>
      <w:r w:rsidRPr="00D26162">
        <w:rPr>
          <w:rStyle w:val="ezkurwreuab5ozgtqnkl"/>
          <w:lang w:val="ru-RU"/>
        </w:rPr>
        <w:t>вечно</w:t>
      </w:r>
      <w:r w:rsidRPr="00D26162">
        <w:rPr>
          <w:lang w:val="ru-RU"/>
        </w:rPr>
        <w:t xml:space="preserve"> находящимися </w:t>
      </w:r>
      <w:r w:rsidRPr="00D26162">
        <w:rPr>
          <w:rStyle w:val="ezkurwreuab5ozgtqnkl"/>
          <w:lang w:val="ru-RU"/>
        </w:rPr>
        <w:t>на</w:t>
      </w:r>
      <w:r w:rsidRPr="00D26162">
        <w:rPr>
          <w:lang w:val="ru-RU"/>
        </w:rPr>
        <w:t xml:space="preserve"> </w:t>
      </w:r>
      <w:r w:rsidRPr="00D26162">
        <w:rPr>
          <w:rStyle w:val="ezkurwreuab5ozgtqnkl"/>
          <w:lang w:val="ru-RU"/>
        </w:rPr>
        <w:t>грани</w:t>
      </w:r>
      <w:r w:rsidRPr="00D26162">
        <w:rPr>
          <w:lang w:val="ru-RU"/>
        </w:rPr>
        <w:t xml:space="preserve"> </w:t>
      </w:r>
      <w:r w:rsidRPr="00D26162">
        <w:rPr>
          <w:rStyle w:val="ezkurwreuab5ozgtqnkl"/>
          <w:lang w:val="ru-RU"/>
        </w:rPr>
        <w:t>уничтожения.</w:t>
      </w:r>
      <w:r w:rsidRPr="00D26162">
        <w:rPr>
          <w:lang w:val="ru-RU"/>
        </w:rPr>
        <w:t xml:space="preserve"> В тот миг </w:t>
      </w:r>
      <w:r w:rsidRPr="00D26162">
        <w:rPr>
          <w:rStyle w:val="ezkurwreuab5ozgtqnkl"/>
          <w:lang w:val="ru-RU"/>
        </w:rPr>
        <w:t>он</w:t>
      </w:r>
      <w:r w:rsidRPr="00D26162">
        <w:rPr>
          <w:lang w:val="ru-RU"/>
        </w:rPr>
        <w:t xml:space="preserve"> </w:t>
      </w:r>
      <w:r w:rsidRPr="00D26162">
        <w:rPr>
          <w:rStyle w:val="ezkurwreuab5ozgtqnkl"/>
          <w:lang w:val="ru-RU"/>
        </w:rPr>
        <w:t>отдал</w:t>
      </w:r>
      <w:r w:rsidRPr="00D26162">
        <w:rPr>
          <w:lang w:val="ru-RU"/>
        </w:rPr>
        <w:t xml:space="preserve"> </w:t>
      </w:r>
      <w:r w:rsidRPr="00D26162">
        <w:rPr>
          <w:rStyle w:val="ezkurwreuab5ozgtqnkl"/>
          <w:lang w:val="ru-RU"/>
        </w:rPr>
        <w:t>бы</w:t>
      </w:r>
      <w:r w:rsidRPr="00D26162">
        <w:rPr>
          <w:lang w:val="ru-RU"/>
        </w:rPr>
        <w:t xml:space="preserve"> </w:t>
      </w:r>
      <w:r w:rsidRPr="00D26162">
        <w:rPr>
          <w:rStyle w:val="ezkurwreuab5ozgtqnkl"/>
          <w:lang w:val="ru-RU"/>
        </w:rPr>
        <w:t>все,</w:t>
      </w:r>
      <w:r w:rsidRPr="00D26162">
        <w:rPr>
          <w:lang w:val="ru-RU"/>
        </w:rPr>
        <w:t xml:space="preserve"> </w:t>
      </w:r>
      <w:r w:rsidRPr="00D26162">
        <w:rPr>
          <w:rStyle w:val="ezkurwreuab5ozgtqnkl"/>
          <w:lang w:val="ru-RU"/>
        </w:rPr>
        <w:t>чтобы</w:t>
      </w:r>
      <w:r w:rsidRPr="00D26162">
        <w:rPr>
          <w:lang w:val="ru-RU"/>
        </w:rPr>
        <w:t xml:space="preserve"> </w:t>
      </w:r>
      <w:r w:rsidRPr="00D26162">
        <w:rPr>
          <w:rStyle w:val="ezkurwreuab5ozgtqnkl"/>
          <w:lang w:val="ru-RU"/>
        </w:rPr>
        <w:t>старые</w:t>
      </w:r>
      <w:r w:rsidRPr="00D26162">
        <w:rPr>
          <w:lang w:val="ru-RU"/>
        </w:rPr>
        <w:t xml:space="preserve"> </w:t>
      </w:r>
      <w:r w:rsidRPr="00D26162">
        <w:rPr>
          <w:rStyle w:val="ezkurwreuab5ozgtqnkl"/>
          <w:lang w:val="ru-RU"/>
        </w:rPr>
        <w:t>товарищи</w:t>
      </w:r>
      <w:r w:rsidRPr="00D26162">
        <w:rPr>
          <w:lang w:val="ru-RU"/>
        </w:rPr>
        <w:t xml:space="preserve"> оказались </w:t>
      </w:r>
      <w:r w:rsidRPr="00D26162">
        <w:rPr>
          <w:rStyle w:val="ezkurwreuab5ozgtqnkl"/>
          <w:lang w:val="ru-RU"/>
        </w:rPr>
        <w:t>на</w:t>
      </w:r>
      <w:r w:rsidRPr="00D26162">
        <w:rPr>
          <w:lang w:val="ru-RU"/>
        </w:rPr>
        <w:t xml:space="preserve"> </w:t>
      </w:r>
      <w:r w:rsidRPr="00D26162">
        <w:rPr>
          <w:rStyle w:val="ezkurwreuab5ozgtqnkl"/>
          <w:lang w:val="ru-RU"/>
        </w:rPr>
        <w:t>его</w:t>
      </w:r>
      <w:r w:rsidRPr="00D26162">
        <w:rPr>
          <w:lang w:val="ru-RU"/>
        </w:rPr>
        <w:t xml:space="preserve"> </w:t>
      </w:r>
      <w:r w:rsidRPr="00D26162">
        <w:rPr>
          <w:rStyle w:val="ezkurwreuab5ozgtqnkl"/>
          <w:lang w:val="ru-RU"/>
        </w:rPr>
        <w:t>стороне,</w:t>
      </w:r>
      <w:r w:rsidRPr="00D26162">
        <w:rPr>
          <w:lang w:val="ru-RU"/>
        </w:rPr>
        <w:t xml:space="preserve"> </w:t>
      </w:r>
      <w:r w:rsidRPr="00D26162">
        <w:rPr>
          <w:rStyle w:val="ezkurwreuab5ozgtqnkl"/>
          <w:lang w:val="ru-RU"/>
        </w:rPr>
        <w:t>даже</w:t>
      </w:r>
      <w:r w:rsidRPr="00D26162">
        <w:rPr>
          <w:lang w:val="ru-RU"/>
        </w:rPr>
        <w:t xml:space="preserve"> </w:t>
      </w:r>
      <w:r w:rsidRPr="00D26162">
        <w:rPr>
          <w:rStyle w:val="ezkurwreuab5ozgtqnkl"/>
          <w:lang w:val="ru-RU"/>
        </w:rPr>
        <w:t>будь все</w:t>
      </w:r>
      <w:r w:rsidRPr="00D26162">
        <w:rPr>
          <w:lang w:val="ru-RU"/>
        </w:rPr>
        <w:t xml:space="preserve"> </w:t>
      </w:r>
      <w:r w:rsidRPr="00D26162">
        <w:rPr>
          <w:rStyle w:val="ezkurwreuab5ozgtqnkl"/>
          <w:lang w:val="ru-RU"/>
        </w:rPr>
        <w:t>шансы</w:t>
      </w:r>
      <w:r w:rsidRPr="00D26162">
        <w:rPr>
          <w:lang w:val="ru-RU"/>
        </w:rPr>
        <w:t xml:space="preserve"> </w:t>
      </w:r>
      <w:r w:rsidRPr="00D26162">
        <w:rPr>
          <w:rStyle w:val="ezkurwreuab5ozgtqnkl"/>
          <w:lang w:val="ru-RU"/>
        </w:rPr>
        <w:t>против</w:t>
      </w:r>
      <w:r w:rsidRPr="00D26162">
        <w:rPr>
          <w:lang w:val="ru-RU"/>
        </w:rPr>
        <w:t xml:space="preserve"> </w:t>
      </w:r>
      <w:r w:rsidRPr="00D26162">
        <w:rPr>
          <w:rStyle w:val="ezkurwreuab5ozgtqnkl"/>
          <w:lang w:val="ru-RU"/>
        </w:rPr>
        <w:t>них,</w:t>
      </w:r>
      <w:r w:rsidRPr="00D26162">
        <w:rPr>
          <w:lang w:val="ru-RU"/>
        </w:rPr>
        <w:t xml:space="preserve"> — </w:t>
      </w:r>
      <w:r w:rsidRPr="00D26162">
        <w:rPr>
          <w:rStyle w:val="ezkurwreuab5ozgtqnkl"/>
          <w:lang w:val="ru-RU"/>
        </w:rPr>
        <w:t>просто</w:t>
      </w:r>
      <w:r w:rsidRPr="00D26162">
        <w:rPr>
          <w:lang w:val="ru-RU"/>
        </w:rPr>
        <w:t xml:space="preserve"> </w:t>
      </w:r>
      <w:r w:rsidRPr="00D26162">
        <w:rPr>
          <w:rStyle w:val="ezkurwreuab5ozgtqnkl"/>
          <w:lang w:val="ru-RU"/>
        </w:rPr>
        <w:t>сражаться</w:t>
      </w:r>
      <w:r w:rsidRPr="00D26162">
        <w:rPr>
          <w:lang w:val="ru-RU"/>
        </w:rPr>
        <w:t xml:space="preserve"> </w:t>
      </w:r>
      <w:r w:rsidRPr="00D26162">
        <w:rPr>
          <w:rStyle w:val="ezkurwreuab5ozgtqnkl"/>
          <w:lang w:val="ru-RU"/>
        </w:rPr>
        <w:t>спина</w:t>
      </w:r>
      <w:r w:rsidRPr="00D26162">
        <w:rPr>
          <w:lang w:val="ru-RU"/>
        </w:rPr>
        <w:t xml:space="preserve"> </w:t>
      </w:r>
      <w:r w:rsidRPr="00D26162">
        <w:rPr>
          <w:rStyle w:val="ezkurwreuab5ozgtqnkl"/>
          <w:lang w:val="ru-RU"/>
        </w:rPr>
        <w:t>к</w:t>
      </w:r>
      <w:r w:rsidRPr="00D26162">
        <w:rPr>
          <w:lang w:val="ru-RU"/>
        </w:rPr>
        <w:t xml:space="preserve"> </w:t>
      </w:r>
      <w:r w:rsidRPr="00D26162">
        <w:rPr>
          <w:rStyle w:val="ezkurwreuab5ozgtqnkl"/>
          <w:lang w:val="ru-RU"/>
        </w:rPr>
        <w:t>спине,</w:t>
      </w:r>
      <w:r w:rsidRPr="00D26162">
        <w:rPr>
          <w:lang w:val="ru-RU"/>
        </w:rPr>
        <w:t xml:space="preserve"> </w:t>
      </w:r>
      <w:r w:rsidRPr="00D26162">
        <w:rPr>
          <w:rStyle w:val="ezkurwreuab5ozgtqnkl"/>
          <w:lang w:val="ru-RU"/>
        </w:rPr>
        <w:t>как в былые времена,</w:t>
      </w:r>
      <w:r w:rsidRPr="00D26162">
        <w:rPr>
          <w:lang w:val="ru-RU"/>
        </w:rPr>
        <w:t xml:space="preserve"> </w:t>
      </w:r>
      <w:r w:rsidRPr="00D26162">
        <w:rPr>
          <w:rStyle w:val="ezkurwreuab5ozgtqnkl"/>
          <w:lang w:val="ru-RU"/>
        </w:rPr>
        <w:t>вращая</w:t>
      </w:r>
      <w:r w:rsidRPr="00D26162">
        <w:rPr>
          <w:lang w:val="ru-RU"/>
        </w:rPr>
        <w:t xml:space="preserve"> </w:t>
      </w:r>
      <w:r w:rsidRPr="00D26162">
        <w:rPr>
          <w:rStyle w:val="ezkurwreuab5ozgtqnkl"/>
          <w:lang w:val="ru-RU"/>
        </w:rPr>
        <w:t>клинками</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противовес,</w:t>
      </w:r>
      <w:r w:rsidRPr="00D26162">
        <w:rPr>
          <w:lang w:val="ru-RU"/>
        </w:rPr>
        <w:t xml:space="preserve"> с </w:t>
      </w:r>
      <w:r w:rsidRPr="00D26162">
        <w:rPr>
          <w:rStyle w:val="ezkurwreuab5ozgtqnkl"/>
          <w:lang w:val="ru-RU"/>
        </w:rPr>
        <w:t>кличами</w:t>
      </w:r>
      <w:r w:rsidRPr="00D26162">
        <w:rPr>
          <w:lang w:val="ru-RU"/>
        </w:rPr>
        <w:t xml:space="preserve"> </w:t>
      </w:r>
      <w:r w:rsidRPr="00D26162">
        <w:rPr>
          <w:rStyle w:val="ezkurwreuab5ozgtqnkl"/>
          <w:lang w:val="ru-RU"/>
        </w:rPr>
        <w:t>вызова</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поношения.</w:t>
      </w:r>
      <w:r w:rsidRPr="00D26162">
        <w:rPr>
          <w:lang w:val="ru-RU"/>
        </w:rPr>
        <w:t xml:space="preserve"> </w:t>
      </w:r>
    </w:p>
    <w:p w14:paraId="67935BCA" w14:textId="77777777" w:rsidR="00FF5A40" w:rsidRPr="00D26162" w:rsidRDefault="00FF5A40" w:rsidP="00FF5A40">
      <w:pPr>
        <w:rPr>
          <w:lang w:val="ru-RU"/>
        </w:rPr>
      </w:pPr>
      <w:r w:rsidRPr="00D26162">
        <w:rPr>
          <w:rStyle w:val="ezkurwreuab5ozgtqnkl"/>
          <w:lang w:val="ru-RU"/>
        </w:rPr>
        <w:t xml:space="preserve">— </w:t>
      </w:r>
      <w:proofErr w:type="spellStart"/>
      <w:r w:rsidRPr="00D26162">
        <w:rPr>
          <w:rStyle w:val="ezkurwreuab5ozgtqnkl"/>
          <w:lang w:val="ru-RU"/>
        </w:rPr>
        <w:t>Хейдур</w:t>
      </w:r>
      <w:proofErr w:type="spellEnd"/>
      <w:r w:rsidRPr="00D26162">
        <w:rPr>
          <w:lang w:val="ru-RU"/>
        </w:rPr>
        <w:t xml:space="preserve"> </w:t>
      </w:r>
      <w:r w:rsidRPr="00D26162">
        <w:rPr>
          <w:rStyle w:val="ezkurwreuab5ozgtqnkl"/>
          <w:lang w:val="ru-RU"/>
        </w:rPr>
        <w:t>Русс!</w:t>
      </w:r>
      <w:r w:rsidRPr="00D26162">
        <w:rPr>
          <w:lang w:val="ru-RU"/>
        </w:rPr>
        <w:t xml:space="preserve"> </w:t>
      </w:r>
      <w:r w:rsidRPr="00D26162">
        <w:rPr>
          <w:rStyle w:val="ezkurwreuab5ozgtqnkl"/>
          <w:lang w:val="ru-RU"/>
        </w:rPr>
        <w:t>— прогремел</w:t>
      </w:r>
      <w:r w:rsidRPr="00D26162">
        <w:rPr>
          <w:lang w:val="ru-RU"/>
        </w:rPr>
        <w:t xml:space="preserve"> </w:t>
      </w:r>
      <w:r w:rsidRPr="00D26162">
        <w:rPr>
          <w:rStyle w:val="ezkurwreuab5ozgtqnkl"/>
          <w:lang w:val="ru-RU"/>
        </w:rPr>
        <w:t>он и</w:t>
      </w:r>
      <w:r w:rsidRPr="00D26162">
        <w:rPr>
          <w:lang w:val="ru-RU"/>
        </w:rPr>
        <w:t xml:space="preserve"> </w:t>
      </w:r>
      <w:r w:rsidRPr="00D26162">
        <w:rPr>
          <w:rStyle w:val="ezkurwreuab5ozgtqnkl"/>
          <w:lang w:val="ru-RU"/>
        </w:rPr>
        <w:t>вновь</w:t>
      </w:r>
      <w:r w:rsidRPr="00D26162">
        <w:rPr>
          <w:lang w:val="ru-RU"/>
        </w:rPr>
        <w:t xml:space="preserve"> </w:t>
      </w:r>
      <w:r w:rsidRPr="00D26162">
        <w:rPr>
          <w:rStyle w:val="ezkurwreuab5ozgtqnkl"/>
          <w:lang w:val="ru-RU"/>
        </w:rPr>
        <w:t>обрушился</w:t>
      </w:r>
      <w:r w:rsidRPr="00D26162">
        <w:rPr>
          <w:lang w:val="ru-RU"/>
        </w:rPr>
        <w:t xml:space="preserve"> </w:t>
      </w:r>
      <w:r w:rsidRPr="00D26162">
        <w:rPr>
          <w:rStyle w:val="ezkurwreuab5ozgtqnkl"/>
          <w:lang w:val="ru-RU"/>
        </w:rPr>
        <w:t>на</w:t>
      </w:r>
      <w:r w:rsidRPr="00D26162">
        <w:rPr>
          <w:lang w:val="ru-RU"/>
        </w:rPr>
        <w:t xml:space="preserve"> </w:t>
      </w:r>
      <w:r w:rsidRPr="00D26162">
        <w:rPr>
          <w:rStyle w:val="ezkurwreuab5ozgtqnkl"/>
          <w:lang w:val="ru-RU"/>
        </w:rPr>
        <w:t>предателей</w:t>
      </w:r>
      <w:r w:rsidRPr="00D26162">
        <w:rPr>
          <w:lang w:val="ru-RU"/>
        </w:rPr>
        <w:t xml:space="preserve">, расшвыряв </w:t>
      </w:r>
      <w:r w:rsidRPr="00D26162">
        <w:rPr>
          <w:rStyle w:val="ezkurwreuab5ozgtqnkl"/>
          <w:lang w:val="ru-RU"/>
        </w:rPr>
        <w:t>их</w:t>
      </w:r>
      <w:r w:rsidRPr="00D26162">
        <w:rPr>
          <w:lang w:val="ru-RU"/>
        </w:rPr>
        <w:t xml:space="preserve"> в </w:t>
      </w:r>
      <w:r w:rsidRPr="00D26162">
        <w:rPr>
          <w:rStyle w:val="ezkurwreuab5ozgtqnkl"/>
          <w:lang w:val="ru-RU"/>
        </w:rPr>
        <w:t>стороны</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последнем</w:t>
      </w:r>
      <w:r w:rsidRPr="00D26162">
        <w:rPr>
          <w:lang w:val="ru-RU"/>
        </w:rPr>
        <w:t xml:space="preserve"> </w:t>
      </w:r>
      <w:r w:rsidRPr="00D26162">
        <w:rPr>
          <w:rStyle w:val="ezkurwreuab5ozgtqnkl"/>
          <w:lang w:val="ru-RU"/>
        </w:rPr>
        <w:t>сокрушительном</w:t>
      </w:r>
      <w:r w:rsidRPr="00D26162">
        <w:rPr>
          <w:lang w:val="ru-RU"/>
        </w:rPr>
        <w:t xml:space="preserve"> </w:t>
      </w:r>
      <w:r w:rsidRPr="00D26162">
        <w:rPr>
          <w:rStyle w:val="ezkurwreuab5ozgtqnkl"/>
          <w:lang w:val="ru-RU"/>
        </w:rPr>
        <w:t>броске.</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вопреки</w:t>
      </w:r>
      <w:r w:rsidRPr="00D26162">
        <w:rPr>
          <w:lang w:val="ru-RU"/>
        </w:rPr>
        <w:t xml:space="preserve"> </w:t>
      </w:r>
      <w:r w:rsidRPr="00D26162">
        <w:rPr>
          <w:rStyle w:val="ezkurwreuab5ozgtqnkl"/>
          <w:lang w:val="ru-RU"/>
        </w:rPr>
        <w:t>всем</w:t>
      </w:r>
      <w:r w:rsidRPr="00D26162">
        <w:rPr>
          <w:lang w:val="ru-RU"/>
        </w:rPr>
        <w:t xml:space="preserve"> </w:t>
      </w:r>
      <w:r w:rsidRPr="00D26162">
        <w:rPr>
          <w:rStyle w:val="ezkurwreuab5ozgtqnkl"/>
          <w:lang w:val="ru-RU"/>
        </w:rPr>
        <w:t>надеждам,</w:t>
      </w:r>
      <w:r w:rsidRPr="00D26162">
        <w:rPr>
          <w:lang w:val="ru-RU"/>
        </w:rPr>
        <w:t xml:space="preserve"> </w:t>
      </w:r>
      <w:r w:rsidRPr="00D26162">
        <w:rPr>
          <w:rStyle w:val="ezkurwreuab5ozgtqnkl"/>
          <w:lang w:val="ru-RU"/>
        </w:rPr>
        <w:t>на</w:t>
      </w:r>
      <w:r w:rsidRPr="00D26162">
        <w:rPr>
          <w:lang w:val="ru-RU"/>
        </w:rPr>
        <w:t xml:space="preserve"> его </w:t>
      </w:r>
      <w:r w:rsidRPr="00D26162">
        <w:rPr>
          <w:rStyle w:val="ezkurwreuab5ozgtqnkl"/>
          <w:lang w:val="ru-RU"/>
        </w:rPr>
        <w:t>призыв</w:t>
      </w:r>
      <w:r w:rsidRPr="00D26162">
        <w:rPr>
          <w:lang w:val="ru-RU"/>
        </w:rPr>
        <w:t xml:space="preserve"> </w:t>
      </w:r>
      <w:r w:rsidRPr="00D26162">
        <w:rPr>
          <w:rStyle w:val="ezkurwreuab5ozgtqnkl"/>
          <w:lang w:val="ru-RU"/>
        </w:rPr>
        <w:t>откликнулись.</w:t>
      </w:r>
      <w:r w:rsidRPr="00D26162">
        <w:rPr>
          <w:lang w:val="ru-RU"/>
        </w:rPr>
        <w:t xml:space="preserve"> </w:t>
      </w:r>
    </w:p>
    <w:p w14:paraId="1B354CB8" w14:textId="77777777" w:rsidR="00FF5A40" w:rsidRPr="00D26162" w:rsidRDefault="00FF5A40" w:rsidP="00FF5A40">
      <w:pPr>
        <w:rPr>
          <w:lang w:val="ru-RU"/>
        </w:rPr>
      </w:pPr>
      <w:r w:rsidRPr="00D26162">
        <w:rPr>
          <w:rStyle w:val="ezkurwreuab5ozgtqnkl"/>
          <w:lang w:val="ru-RU"/>
        </w:rPr>
        <w:t>— Привет,</w:t>
      </w:r>
      <w:r w:rsidRPr="00D26162">
        <w:rPr>
          <w:lang w:val="ru-RU"/>
        </w:rPr>
        <w:t xml:space="preserve"> </w:t>
      </w:r>
      <w:r w:rsidRPr="00D26162">
        <w:rPr>
          <w:rStyle w:val="ezkurwreuab5ozgtqnkl"/>
          <w:lang w:val="ru-RU"/>
        </w:rPr>
        <w:t>ярл!</w:t>
      </w:r>
      <w:r w:rsidRPr="00D26162">
        <w:rPr>
          <w:lang w:val="ru-RU"/>
        </w:rPr>
        <w:t xml:space="preserve"> </w:t>
      </w:r>
    </w:p>
    <w:p w14:paraId="66CCFDBE" w14:textId="77777777" w:rsidR="00FF5A40" w:rsidRPr="00D26162" w:rsidRDefault="00FF5A40" w:rsidP="00FF5A40">
      <w:pPr>
        <w:rPr>
          <w:lang w:val="ru-RU"/>
        </w:rPr>
      </w:pPr>
      <w:r w:rsidRPr="00D26162">
        <w:rPr>
          <w:rStyle w:val="ezkurwreuab5ozgtqnkl"/>
          <w:lang w:val="ru-RU"/>
        </w:rPr>
        <w:t>Боевой</w:t>
      </w:r>
      <w:r w:rsidRPr="00D26162">
        <w:rPr>
          <w:lang w:val="ru-RU"/>
        </w:rPr>
        <w:t xml:space="preserve"> </w:t>
      </w:r>
      <w:r w:rsidRPr="00D26162">
        <w:rPr>
          <w:rStyle w:val="ezkurwreuab5ozgtqnkl"/>
          <w:lang w:val="ru-RU"/>
        </w:rPr>
        <w:t>клич</w:t>
      </w:r>
      <w:r w:rsidRPr="00D26162">
        <w:rPr>
          <w:lang w:val="ru-RU"/>
        </w:rPr>
        <w:t xml:space="preserve"> </w:t>
      </w:r>
      <w:r w:rsidRPr="00D26162">
        <w:rPr>
          <w:rStyle w:val="ezkurwreuab5ozgtqnkl"/>
          <w:lang w:val="ru-RU"/>
        </w:rPr>
        <w:t>вырвался</w:t>
      </w:r>
      <w:r w:rsidRPr="00D26162">
        <w:rPr>
          <w:lang w:val="ru-RU"/>
        </w:rPr>
        <w:t xml:space="preserve"> </w:t>
      </w:r>
      <w:r w:rsidRPr="00D26162">
        <w:rPr>
          <w:rStyle w:val="ezkurwreuab5ozgtqnkl"/>
          <w:lang w:val="ru-RU"/>
        </w:rPr>
        <w:t>из</w:t>
      </w:r>
      <w:r w:rsidRPr="00D26162">
        <w:rPr>
          <w:lang w:val="ru-RU"/>
        </w:rPr>
        <w:t xml:space="preserve"> </w:t>
      </w:r>
      <w:r w:rsidRPr="00D26162">
        <w:rPr>
          <w:rStyle w:val="ezkurwreuab5ozgtqnkl"/>
          <w:lang w:val="ru-RU"/>
        </w:rPr>
        <w:t>нескольких</w:t>
      </w:r>
      <w:r w:rsidRPr="00D26162">
        <w:rPr>
          <w:lang w:val="ru-RU"/>
        </w:rPr>
        <w:t xml:space="preserve"> </w:t>
      </w:r>
      <w:r w:rsidRPr="00D26162">
        <w:rPr>
          <w:rStyle w:val="ezkurwreuab5ozgtqnkl"/>
          <w:lang w:val="ru-RU"/>
        </w:rPr>
        <w:t>глоток,</w:t>
      </w:r>
      <w:r w:rsidRPr="00D26162">
        <w:rPr>
          <w:lang w:val="ru-RU"/>
        </w:rPr>
        <w:t xml:space="preserve"> и его </w:t>
      </w:r>
      <w:r w:rsidRPr="00D26162">
        <w:rPr>
          <w:rStyle w:val="ezkurwreuab5ozgtqnkl"/>
          <w:lang w:val="ru-RU"/>
        </w:rPr>
        <w:t>эхо</w:t>
      </w:r>
      <w:r w:rsidRPr="00D26162">
        <w:rPr>
          <w:lang w:val="ru-RU"/>
        </w:rPr>
        <w:t xml:space="preserve"> </w:t>
      </w:r>
      <w:r w:rsidRPr="00D26162">
        <w:rPr>
          <w:rStyle w:val="ezkurwreuab5ozgtqnkl"/>
          <w:lang w:val="ru-RU"/>
        </w:rPr>
        <w:t>разнеслось</w:t>
      </w:r>
      <w:r w:rsidRPr="00D26162">
        <w:rPr>
          <w:lang w:val="ru-RU"/>
        </w:rPr>
        <w:t xml:space="preserve"> </w:t>
      </w:r>
      <w:r w:rsidRPr="00D26162">
        <w:rPr>
          <w:rStyle w:val="ezkurwreuab5ozgtqnkl"/>
          <w:lang w:val="ru-RU"/>
        </w:rPr>
        <w:t>по</w:t>
      </w:r>
      <w:r w:rsidRPr="00D26162">
        <w:rPr>
          <w:lang w:val="ru-RU"/>
        </w:rPr>
        <w:t xml:space="preserve"> </w:t>
      </w:r>
      <w:r w:rsidRPr="00D26162">
        <w:rPr>
          <w:rStyle w:val="ezkurwreuab5ozgtqnkl"/>
          <w:lang w:val="ru-RU"/>
        </w:rPr>
        <w:t>длинному</w:t>
      </w:r>
      <w:r w:rsidRPr="00D26162">
        <w:rPr>
          <w:lang w:val="ru-RU"/>
        </w:rPr>
        <w:t xml:space="preserve"> </w:t>
      </w:r>
      <w:r w:rsidRPr="00D26162">
        <w:rPr>
          <w:rStyle w:val="ezkurwreuab5ozgtqnkl"/>
          <w:lang w:val="ru-RU"/>
        </w:rPr>
        <w:t>туннелю.</w:t>
      </w:r>
      <w:r w:rsidRPr="00D26162">
        <w:rPr>
          <w:lang w:val="ru-RU"/>
        </w:rPr>
        <w:t xml:space="preserve"> </w:t>
      </w:r>
      <w:r w:rsidRPr="00D26162">
        <w:rPr>
          <w:rStyle w:val="ezkurwreuab5ozgtqnkl"/>
          <w:lang w:val="ru-RU"/>
        </w:rPr>
        <w:t>В</w:t>
      </w:r>
      <w:r w:rsidRPr="00D26162">
        <w:rPr>
          <w:lang w:val="ru-RU"/>
        </w:rPr>
        <w:t xml:space="preserve"> поле </w:t>
      </w:r>
      <w:r w:rsidRPr="00D26162">
        <w:rPr>
          <w:rStyle w:val="ezkurwreuab5ozgtqnkl"/>
          <w:lang w:val="ru-RU"/>
        </w:rPr>
        <w:t>зрения</w:t>
      </w:r>
      <w:r w:rsidRPr="00D26162">
        <w:rPr>
          <w:lang w:val="ru-RU"/>
        </w:rPr>
        <w:t xml:space="preserve"> появились </w:t>
      </w:r>
      <w:r w:rsidRPr="00D26162">
        <w:rPr>
          <w:rStyle w:val="ezkurwreuab5ozgtqnkl"/>
          <w:lang w:val="ru-RU"/>
        </w:rPr>
        <w:t>четверо,</w:t>
      </w:r>
      <w:r w:rsidRPr="00D26162">
        <w:rPr>
          <w:lang w:val="ru-RU"/>
        </w:rPr>
        <w:t xml:space="preserve"> </w:t>
      </w:r>
      <w:r w:rsidRPr="00D26162">
        <w:rPr>
          <w:rStyle w:val="ezkurwreuab5ozgtqnkl"/>
          <w:lang w:val="ru-RU"/>
        </w:rPr>
        <w:t>серые</w:t>
      </w:r>
      <w:r w:rsidRPr="00D26162">
        <w:rPr>
          <w:lang w:val="ru-RU"/>
        </w:rPr>
        <w:t xml:space="preserve"> на </w:t>
      </w:r>
      <w:r w:rsidRPr="00D26162">
        <w:rPr>
          <w:rStyle w:val="ezkurwreuab5ozgtqnkl"/>
          <w:lang w:val="ru-RU"/>
        </w:rPr>
        <w:t>фоне</w:t>
      </w:r>
      <w:r w:rsidRPr="00D26162">
        <w:rPr>
          <w:lang w:val="ru-RU"/>
        </w:rPr>
        <w:t xml:space="preserve"> </w:t>
      </w:r>
      <w:r w:rsidRPr="00D26162">
        <w:rPr>
          <w:rStyle w:val="ezkurwreuab5ozgtqnkl"/>
          <w:lang w:val="ru-RU"/>
        </w:rPr>
        <w:t>черного</w:t>
      </w:r>
      <w:r w:rsidRPr="00D26162">
        <w:rPr>
          <w:lang w:val="ru-RU"/>
        </w:rPr>
        <w:t xml:space="preserve"> </w:t>
      </w:r>
      <w:r w:rsidRPr="00D26162">
        <w:rPr>
          <w:rStyle w:val="ezkurwreuab5ozgtqnkl"/>
          <w:lang w:val="ru-RU"/>
        </w:rPr>
        <w:t>края</w:t>
      </w:r>
      <w:r w:rsidRPr="00D26162">
        <w:rPr>
          <w:lang w:val="ru-RU"/>
        </w:rPr>
        <w:t xml:space="preserve"> </w:t>
      </w:r>
      <w:r w:rsidRPr="00D26162">
        <w:rPr>
          <w:rStyle w:val="ezkurwreuab5ozgtqnkl"/>
          <w:lang w:val="ru-RU"/>
        </w:rPr>
        <w:t>туннеля;</w:t>
      </w:r>
      <w:r w:rsidRPr="00D26162">
        <w:rPr>
          <w:lang w:val="ru-RU"/>
        </w:rPr>
        <w:t xml:space="preserve"> они </w:t>
      </w:r>
      <w:r w:rsidRPr="00D26162">
        <w:rPr>
          <w:rStyle w:val="ezkurwreuab5ozgtqnkl"/>
          <w:lang w:val="ru-RU"/>
        </w:rPr>
        <w:t>отчаянно</w:t>
      </w:r>
      <w:r w:rsidRPr="00D26162">
        <w:rPr>
          <w:lang w:val="ru-RU"/>
        </w:rPr>
        <w:t xml:space="preserve"> </w:t>
      </w:r>
      <w:r w:rsidRPr="00D26162">
        <w:rPr>
          <w:rStyle w:val="ezkurwreuab5ozgtqnkl"/>
          <w:lang w:val="ru-RU"/>
        </w:rPr>
        <w:t>сражались,</w:t>
      </w:r>
      <w:r w:rsidRPr="00D26162">
        <w:rPr>
          <w:lang w:val="ru-RU"/>
        </w:rPr>
        <w:t xml:space="preserve"> </w:t>
      </w:r>
      <w:r w:rsidRPr="00D26162">
        <w:rPr>
          <w:rStyle w:val="ezkurwreuab5ozgtqnkl"/>
          <w:lang w:val="ru-RU"/>
        </w:rPr>
        <w:t>размахивая</w:t>
      </w:r>
      <w:r w:rsidRPr="00D26162">
        <w:rPr>
          <w:lang w:val="ru-RU"/>
        </w:rPr>
        <w:t xml:space="preserve"> </w:t>
      </w:r>
      <w:r w:rsidRPr="00D26162">
        <w:rPr>
          <w:rStyle w:val="ezkurwreuab5ozgtqnkl"/>
          <w:lang w:val="ru-RU"/>
        </w:rPr>
        <w:t>клинками</w:t>
      </w:r>
      <w:r w:rsidRPr="00D26162">
        <w:rPr>
          <w:lang w:val="ru-RU"/>
        </w:rPr>
        <w:t xml:space="preserve"> </w:t>
      </w:r>
      <w:r w:rsidRPr="00D26162">
        <w:rPr>
          <w:rStyle w:val="ezkurwreuab5ozgtqnkl"/>
          <w:lang w:val="ru-RU"/>
        </w:rPr>
        <w:t>и</w:t>
      </w:r>
      <w:r w:rsidRPr="00D26162">
        <w:rPr>
          <w:lang w:val="ru-RU"/>
        </w:rPr>
        <w:t xml:space="preserve"> </w:t>
      </w:r>
      <w:proofErr w:type="spellStart"/>
      <w:r w:rsidRPr="00D26162">
        <w:rPr>
          <w:rStyle w:val="ezkurwreuab5ozgtqnkl"/>
          <w:lang w:val="ru-RU"/>
        </w:rPr>
        <w:t>болтерами</w:t>
      </w:r>
      <w:proofErr w:type="spellEnd"/>
      <w:r w:rsidRPr="00D26162">
        <w:rPr>
          <w:rStyle w:val="ezkurwreuab5ozgtqnkl"/>
          <w:lang w:val="ru-RU"/>
        </w:rPr>
        <w:t>.</w:t>
      </w:r>
      <w:r w:rsidRPr="00D26162">
        <w:rPr>
          <w:lang w:val="ru-RU"/>
        </w:rPr>
        <w:t xml:space="preserve"> </w:t>
      </w:r>
      <w:r w:rsidRPr="00D26162">
        <w:rPr>
          <w:rStyle w:val="ezkurwreuab5ozgtqnkl"/>
          <w:lang w:val="ru-RU"/>
        </w:rPr>
        <w:t>Один</w:t>
      </w:r>
      <w:r w:rsidRPr="00D26162">
        <w:rPr>
          <w:lang w:val="ru-RU"/>
        </w:rPr>
        <w:t xml:space="preserve"> из них, </w:t>
      </w:r>
      <w:r w:rsidRPr="00D26162">
        <w:rPr>
          <w:rStyle w:val="ezkurwreuab5ozgtqnkl"/>
          <w:lang w:val="ru-RU"/>
        </w:rPr>
        <w:t>великан,</w:t>
      </w:r>
      <w:r w:rsidRPr="00D26162">
        <w:rPr>
          <w:lang w:val="ru-RU"/>
        </w:rPr>
        <w:t xml:space="preserve"> </w:t>
      </w:r>
      <w:r w:rsidRPr="00D26162">
        <w:rPr>
          <w:rStyle w:val="ezkurwreuab5ozgtqnkl"/>
          <w:lang w:val="ru-RU"/>
        </w:rPr>
        <w:t>изрыгающий</w:t>
      </w:r>
      <w:r w:rsidRPr="00D26162">
        <w:rPr>
          <w:lang w:val="ru-RU"/>
        </w:rPr>
        <w:t xml:space="preserve"> </w:t>
      </w:r>
      <w:r w:rsidRPr="00D26162">
        <w:rPr>
          <w:rStyle w:val="ezkurwreuab5ozgtqnkl"/>
          <w:lang w:val="ru-RU"/>
        </w:rPr>
        <w:t>все</w:t>
      </w:r>
      <w:r w:rsidRPr="00D26162">
        <w:rPr>
          <w:lang w:val="ru-RU"/>
        </w:rPr>
        <w:t xml:space="preserve"> </w:t>
      </w:r>
      <w:r w:rsidRPr="00D26162">
        <w:rPr>
          <w:rStyle w:val="ezkurwreuab5ozgtqnkl"/>
          <w:lang w:val="ru-RU"/>
        </w:rPr>
        <w:t>известные</w:t>
      </w:r>
      <w:r w:rsidRPr="00D26162">
        <w:rPr>
          <w:lang w:val="ru-RU"/>
        </w:rPr>
        <w:t xml:space="preserve"> </w:t>
      </w:r>
      <w:r w:rsidRPr="00D26162">
        <w:rPr>
          <w:rStyle w:val="ezkurwreuab5ozgtqnkl"/>
          <w:lang w:val="ru-RU"/>
        </w:rPr>
        <w:t>Ордену</w:t>
      </w:r>
      <w:r w:rsidRPr="00D26162">
        <w:rPr>
          <w:lang w:val="ru-RU"/>
        </w:rPr>
        <w:t xml:space="preserve"> </w:t>
      </w:r>
      <w:r w:rsidRPr="00D26162">
        <w:rPr>
          <w:rStyle w:val="ezkurwreuab5ozgtqnkl"/>
          <w:lang w:val="ru-RU"/>
        </w:rPr>
        <w:t>боевые</w:t>
      </w:r>
      <w:r w:rsidRPr="00D26162">
        <w:rPr>
          <w:lang w:val="ru-RU"/>
        </w:rPr>
        <w:t xml:space="preserve"> </w:t>
      </w:r>
      <w:r w:rsidRPr="00D26162">
        <w:rPr>
          <w:rStyle w:val="ezkurwreuab5ozgtqnkl"/>
          <w:lang w:val="ru-RU"/>
        </w:rPr>
        <w:t>проклятия</w:t>
      </w:r>
      <w:r w:rsidRPr="00D26162">
        <w:rPr>
          <w:lang w:val="ru-RU"/>
        </w:rPr>
        <w:t xml:space="preserve">, </w:t>
      </w:r>
      <w:r w:rsidRPr="00D26162">
        <w:rPr>
          <w:rStyle w:val="ezkurwreuab5ozgtqnkl"/>
          <w:lang w:val="ru-RU"/>
        </w:rPr>
        <w:t>кромсал врагов из</w:t>
      </w:r>
      <w:r w:rsidRPr="00D26162">
        <w:rPr>
          <w:lang w:val="ru-RU"/>
        </w:rPr>
        <w:t xml:space="preserve"> </w:t>
      </w:r>
      <w:r w:rsidRPr="00D26162">
        <w:rPr>
          <w:rStyle w:val="ezkurwreuab5ozgtqnkl"/>
          <w:lang w:val="ru-RU"/>
        </w:rPr>
        <w:t>тяжелого</w:t>
      </w:r>
      <w:r w:rsidRPr="00D26162">
        <w:rPr>
          <w:lang w:val="ru-RU"/>
        </w:rPr>
        <w:t xml:space="preserve"> </w:t>
      </w:r>
      <w:proofErr w:type="spellStart"/>
      <w:r w:rsidRPr="00D26162">
        <w:rPr>
          <w:rStyle w:val="ezkurwreuab5ozgtqnkl"/>
          <w:lang w:val="ru-RU"/>
        </w:rPr>
        <w:t>болтера</w:t>
      </w:r>
      <w:proofErr w:type="spellEnd"/>
      <w:r w:rsidRPr="00D26162">
        <w:rPr>
          <w:rStyle w:val="ezkurwreuab5ozgtqnkl"/>
          <w:lang w:val="ru-RU"/>
        </w:rPr>
        <w:t>,</w:t>
      </w:r>
      <w:r w:rsidRPr="00D26162">
        <w:rPr>
          <w:lang w:val="ru-RU"/>
        </w:rPr>
        <w:t xml:space="preserve"> стирая их в </w:t>
      </w:r>
      <w:r w:rsidRPr="00D26162">
        <w:rPr>
          <w:rStyle w:val="ezkurwreuab5ozgtqnkl"/>
          <w:lang w:val="ru-RU"/>
        </w:rPr>
        <w:t>порошок.</w:t>
      </w:r>
      <w:r w:rsidRPr="00D26162">
        <w:rPr>
          <w:lang w:val="ru-RU"/>
        </w:rPr>
        <w:t xml:space="preserve"> </w:t>
      </w:r>
      <w:r w:rsidRPr="00D26162">
        <w:rPr>
          <w:rStyle w:val="ezkurwreuab5ozgtqnkl"/>
          <w:lang w:val="ru-RU"/>
        </w:rPr>
        <w:t>Его товарищ</w:t>
      </w:r>
      <w:r w:rsidRPr="00D26162">
        <w:rPr>
          <w:lang w:val="ru-RU"/>
        </w:rPr>
        <w:t xml:space="preserve"> </w:t>
      </w:r>
      <w:r w:rsidRPr="00D26162">
        <w:rPr>
          <w:rStyle w:val="ezkurwreuab5ozgtqnkl"/>
          <w:lang w:val="ru-RU"/>
        </w:rPr>
        <w:t>казался</w:t>
      </w:r>
      <w:r w:rsidRPr="00D26162">
        <w:rPr>
          <w:lang w:val="ru-RU"/>
        </w:rPr>
        <w:t xml:space="preserve"> изможденным </w:t>
      </w:r>
      <w:r w:rsidRPr="00D26162">
        <w:rPr>
          <w:rStyle w:val="ezkurwreuab5ozgtqnkl"/>
          <w:lang w:val="ru-RU"/>
        </w:rPr>
        <w:t>и</w:t>
      </w:r>
      <w:r w:rsidRPr="00D26162">
        <w:rPr>
          <w:lang w:val="ru-RU"/>
        </w:rPr>
        <w:t xml:space="preserve"> </w:t>
      </w:r>
      <w:r w:rsidRPr="00D26162">
        <w:rPr>
          <w:rStyle w:val="ezkurwreuab5ozgtqnkl"/>
          <w:lang w:val="ru-RU"/>
        </w:rPr>
        <w:t>бледным</w:t>
      </w:r>
      <w:r w:rsidRPr="00D26162">
        <w:rPr>
          <w:lang w:val="ru-RU"/>
        </w:rPr>
        <w:t xml:space="preserve"> </w:t>
      </w:r>
      <w:r w:rsidRPr="00D26162">
        <w:rPr>
          <w:rStyle w:val="ezkurwreuab5ozgtqnkl"/>
          <w:lang w:val="ru-RU"/>
        </w:rPr>
        <w:t>для</w:t>
      </w:r>
      <w:r w:rsidRPr="00D26162">
        <w:rPr>
          <w:lang w:val="ru-RU"/>
        </w:rPr>
        <w:t xml:space="preserve"> </w:t>
      </w:r>
      <w:r w:rsidRPr="00D26162">
        <w:rPr>
          <w:rStyle w:val="ezkurwreuab5ozgtqnkl"/>
          <w:lang w:val="ru-RU"/>
        </w:rPr>
        <w:t>Серого</w:t>
      </w:r>
      <w:r w:rsidRPr="00D26162">
        <w:rPr>
          <w:lang w:val="ru-RU"/>
        </w:rPr>
        <w:t xml:space="preserve"> </w:t>
      </w:r>
      <w:r w:rsidRPr="00D26162">
        <w:rPr>
          <w:rStyle w:val="ezkurwreuab5ozgtqnkl"/>
          <w:lang w:val="ru-RU"/>
        </w:rPr>
        <w:t>Охотника,</w:t>
      </w:r>
      <w:r w:rsidRPr="00D26162">
        <w:rPr>
          <w:lang w:val="ru-RU"/>
        </w:rPr>
        <w:t xml:space="preserve"> </w:t>
      </w:r>
      <w:r w:rsidRPr="00D26162">
        <w:rPr>
          <w:rStyle w:val="ezkurwreuab5ozgtqnkl"/>
          <w:lang w:val="ru-RU"/>
        </w:rPr>
        <w:t>однако же</w:t>
      </w:r>
      <w:r w:rsidRPr="00D26162">
        <w:rPr>
          <w:lang w:val="ru-RU"/>
        </w:rPr>
        <w:t xml:space="preserve"> </w:t>
      </w:r>
      <w:r w:rsidRPr="00D26162">
        <w:rPr>
          <w:rStyle w:val="ezkurwreuab5ozgtqnkl"/>
          <w:lang w:val="ru-RU"/>
        </w:rPr>
        <w:t>сражался</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их</w:t>
      </w:r>
      <w:r w:rsidRPr="00D26162">
        <w:rPr>
          <w:lang w:val="ru-RU"/>
        </w:rPr>
        <w:t xml:space="preserve"> </w:t>
      </w:r>
      <w:r w:rsidRPr="00D26162">
        <w:rPr>
          <w:rStyle w:val="ezkurwreuab5ozgtqnkl"/>
          <w:lang w:val="ru-RU"/>
        </w:rPr>
        <w:t>манере</w:t>
      </w:r>
      <w:r w:rsidRPr="00D26162">
        <w:rPr>
          <w:lang w:val="ru-RU"/>
        </w:rPr>
        <w:t xml:space="preserve">, </w:t>
      </w:r>
      <w:r w:rsidRPr="00D26162">
        <w:rPr>
          <w:rStyle w:val="ezkurwreuab5ozgtqnkl"/>
          <w:lang w:val="ru-RU"/>
        </w:rPr>
        <w:lastRenderedPageBreak/>
        <w:t>мастерски</w:t>
      </w:r>
      <w:r w:rsidRPr="00D26162">
        <w:rPr>
          <w:lang w:val="ru-RU"/>
        </w:rPr>
        <w:t xml:space="preserve"> орудуя </w:t>
      </w:r>
      <w:r w:rsidRPr="00D26162">
        <w:rPr>
          <w:rStyle w:val="ezkurwreuab5ozgtqnkl"/>
          <w:lang w:val="ru-RU"/>
        </w:rPr>
        <w:t>топором</w:t>
      </w:r>
      <w:r w:rsidRPr="00D26162">
        <w:rPr>
          <w:lang w:val="ru-RU"/>
        </w:rPr>
        <w:t xml:space="preserve"> </w:t>
      </w:r>
      <w:r w:rsidRPr="00D26162">
        <w:rPr>
          <w:rStyle w:val="ezkurwreuab5ozgtqnkl"/>
          <w:lang w:val="ru-RU"/>
        </w:rPr>
        <w:t>с</w:t>
      </w:r>
      <w:r w:rsidRPr="00D26162">
        <w:rPr>
          <w:lang w:val="ru-RU"/>
        </w:rPr>
        <w:t xml:space="preserve"> </w:t>
      </w:r>
      <w:r w:rsidRPr="00D26162">
        <w:rPr>
          <w:rStyle w:val="ezkurwreuab5ozgtqnkl"/>
          <w:lang w:val="ru-RU"/>
        </w:rPr>
        <w:t>короткой</w:t>
      </w:r>
      <w:r w:rsidRPr="00D26162">
        <w:rPr>
          <w:lang w:val="ru-RU"/>
        </w:rPr>
        <w:t xml:space="preserve"> </w:t>
      </w:r>
      <w:r w:rsidRPr="00D26162">
        <w:rPr>
          <w:rStyle w:val="ezkurwreuab5ozgtqnkl"/>
          <w:lang w:val="ru-RU"/>
        </w:rPr>
        <w:t>рукоятью.</w:t>
      </w:r>
      <w:r w:rsidRPr="00D26162">
        <w:rPr>
          <w:lang w:val="ru-RU"/>
        </w:rPr>
        <w:t xml:space="preserve"> </w:t>
      </w:r>
      <w:r w:rsidRPr="00D26162">
        <w:rPr>
          <w:rStyle w:val="ezkurwreuab5ozgtqnkl"/>
          <w:lang w:val="ru-RU"/>
        </w:rPr>
        <w:t>Третий</w:t>
      </w:r>
      <w:r w:rsidRPr="00D26162">
        <w:rPr>
          <w:lang w:val="ru-RU"/>
        </w:rPr>
        <w:t xml:space="preserve"> </w:t>
      </w:r>
      <w:r w:rsidRPr="00D26162">
        <w:rPr>
          <w:rStyle w:val="ezkurwreuab5ozgtqnkl"/>
          <w:lang w:val="ru-RU"/>
        </w:rPr>
        <w:t>двигался</w:t>
      </w:r>
      <w:r w:rsidRPr="00D26162">
        <w:rPr>
          <w:lang w:val="ru-RU"/>
        </w:rPr>
        <w:t xml:space="preserve"> </w:t>
      </w:r>
      <w:r w:rsidRPr="00D26162">
        <w:rPr>
          <w:rStyle w:val="ezkurwreuab5ozgtqnkl"/>
          <w:lang w:val="ru-RU"/>
        </w:rPr>
        <w:t>быстрее</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увереннее</w:t>
      </w:r>
      <w:r w:rsidRPr="00D26162">
        <w:rPr>
          <w:lang w:val="ru-RU"/>
        </w:rPr>
        <w:t xml:space="preserve">, </w:t>
      </w:r>
      <w:r w:rsidRPr="00D26162">
        <w:rPr>
          <w:rStyle w:val="ezkurwreuab5ozgtqnkl"/>
          <w:lang w:val="ru-RU"/>
        </w:rPr>
        <w:t>чем</w:t>
      </w:r>
      <w:r w:rsidRPr="00D26162">
        <w:rPr>
          <w:lang w:val="ru-RU"/>
        </w:rPr>
        <w:t xml:space="preserve"> кто-</w:t>
      </w:r>
      <w:r w:rsidRPr="00D26162">
        <w:rPr>
          <w:rStyle w:val="ezkurwreuab5ozgtqnkl"/>
          <w:lang w:val="ru-RU"/>
        </w:rPr>
        <w:t>либо</w:t>
      </w:r>
      <w:r w:rsidRPr="00D26162">
        <w:rPr>
          <w:lang w:val="ru-RU"/>
        </w:rPr>
        <w:t xml:space="preserve"> </w:t>
      </w:r>
      <w:r w:rsidRPr="00D26162">
        <w:rPr>
          <w:rStyle w:val="ezkurwreuab5ozgtqnkl"/>
          <w:lang w:val="ru-RU"/>
        </w:rPr>
        <w:t>из</w:t>
      </w:r>
      <w:r w:rsidRPr="00D26162">
        <w:rPr>
          <w:lang w:val="ru-RU"/>
        </w:rPr>
        <w:t xml:space="preserve"> </w:t>
      </w:r>
      <w:r w:rsidRPr="00D26162">
        <w:rPr>
          <w:rStyle w:val="ezkurwreuab5ozgtqnkl"/>
          <w:lang w:val="ru-RU"/>
        </w:rPr>
        <w:t>них,</w:t>
      </w:r>
      <w:r w:rsidRPr="00D26162">
        <w:rPr>
          <w:lang w:val="ru-RU"/>
        </w:rPr>
        <w:t xml:space="preserve"> </w:t>
      </w:r>
      <w:r w:rsidRPr="00D26162">
        <w:rPr>
          <w:rStyle w:val="ezkurwreuab5ozgtqnkl"/>
          <w:lang w:val="ru-RU"/>
        </w:rPr>
        <w:t>а</w:t>
      </w:r>
      <w:r w:rsidRPr="00D26162">
        <w:rPr>
          <w:lang w:val="ru-RU"/>
        </w:rPr>
        <w:t xml:space="preserve"> </w:t>
      </w:r>
      <w:r w:rsidRPr="00D26162">
        <w:rPr>
          <w:rStyle w:val="ezkurwreuab5ozgtqnkl"/>
          <w:lang w:val="ru-RU"/>
        </w:rPr>
        <w:t>его</w:t>
      </w:r>
      <w:r w:rsidRPr="00D26162">
        <w:rPr>
          <w:lang w:val="ru-RU"/>
        </w:rPr>
        <w:t xml:space="preserve"> </w:t>
      </w:r>
      <w:r w:rsidRPr="00D26162">
        <w:rPr>
          <w:rStyle w:val="ezkurwreuab5ozgtqnkl"/>
          <w:lang w:val="ru-RU"/>
        </w:rPr>
        <w:t>силовой</w:t>
      </w:r>
      <w:r w:rsidRPr="00D26162">
        <w:rPr>
          <w:lang w:val="ru-RU"/>
        </w:rPr>
        <w:t xml:space="preserve"> </w:t>
      </w:r>
      <w:r w:rsidRPr="00D26162">
        <w:rPr>
          <w:rStyle w:val="ezkurwreuab5ozgtqnkl"/>
          <w:lang w:val="ru-RU"/>
        </w:rPr>
        <w:t>меч</w:t>
      </w:r>
      <w:r w:rsidRPr="00D26162">
        <w:rPr>
          <w:lang w:val="ru-RU"/>
        </w:rPr>
        <w:t xml:space="preserve">, украшенный </w:t>
      </w:r>
      <w:r w:rsidRPr="00D26162">
        <w:rPr>
          <w:rStyle w:val="ezkurwreuab5ozgtqnkl"/>
          <w:lang w:val="ru-RU"/>
        </w:rPr>
        <w:t>рунами</w:t>
      </w:r>
      <w:r w:rsidRPr="00D26162">
        <w:rPr>
          <w:lang w:val="ru-RU"/>
        </w:rPr>
        <w:t xml:space="preserve">, </w:t>
      </w:r>
      <w:r w:rsidRPr="00D26162">
        <w:rPr>
          <w:rStyle w:val="ezkurwreuab5ozgtqnkl"/>
          <w:lang w:val="ru-RU"/>
        </w:rPr>
        <w:t>узнал</w:t>
      </w:r>
      <w:r w:rsidRPr="00D26162">
        <w:rPr>
          <w:lang w:val="ru-RU"/>
        </w:rPr>
        <w:t xml:space="preserve"> </w:t>
      </w:r>
      <w:r w:rsidRPr="00D26162">
        <w:rPr>
          <w:rStyle w:val="ezkurwreuab5ozgtqnkl"/>
          <w:lang w:val="ru-RU"/>
        </w:rPr>
        <w:t>бы</w:t>
      </w:r>
      <w:r w:rsidRPr="00D26162">
        <w:rPr>
          <w:lang w:val="ru-RU"/>
        </w:rPr>
        <w:t xml:space="preserve"> </w:t>
      </w:r>
      <w:r w:rsidRPr="00D26162">
        <w:rPr>
          <w:rStyle w:val="ezkurwreuab5ozgtqnkl"/>
          <w:lang w:val="ru-RU"/>
        </w:rPr>
        <w:t>даже</w:t>
      </w:r>
      <w:r w:rsidRPr="00D26162">
        <w:rPr>
          <w:lang w:val="ru-RU"/>
        </w:rPr>
        <w:t xml:space="preserve"> </w:t>
      </w:r>
      <w:r w:rsidRPr="00D26162">
        <w:rPr>
          <w:rStyle w:val="ezkurwreuab5ozgtqnkl"/>
          <w:lang w:val="ru-RU"/>
        </w:rPr>
        <w:t>самый</w:t>
      </w:r>
      <w:r w:rsidRPr="00D26162">
        <w:rPr>
          <w:lang w:val="ru-RU"/>
        </w:rPr>
        <w:t xml:space="preserve"> </w:t>
      </w:r>
      <w:r w:rsidRPr="00D26162">
        <w:rPr>
          <w:rStyle w:val="ezkurwreuab5ozgtqnkl"/>
          <w:lang w:val="ru-RU"/>
        </w:rPr>
        <w:t>зеленый</w:t>
      </w:r>
      <w:r w:rsidRPr="00D26162">
        <w:rPr>
          <w:lang w:val="ru-RU"/>
        </w:rPr>
        <w:t xml:space="preserve"> </w:t>
      </w:r>
      <w:r w:rsidRPr="00D26162">
        <w:rPr>
          <w:rStyle w:val="ezkurwreuab5ozgtqnkl"/>
          <w:lang w:val="ru-RU"/>
        </w:rPr>
        <w:t>новичок</w:t>
      </w:r>
      <w:r w:rsidRPr="00D26162">
        <w:rPr>
          <w:lang w:val="ru-RU"/>
        </w:rPr>
        <w:t xml:space="preserve"> </w:t>
      </w:r>
      <w:r w:rsidRPr="00D26162">
        <w:rPr>
          <w:rStyle w:val="ezkurwreuab5ozgtqnkl"/>
          <w:lang w:val="ru-RU"/>
        </w:rPr>
        <w:t>Ордена.</w:t>
      </w:r>
      <w:r w:rsidRPr="00D26162">
        <w:rPr>
          <w:lang w:val="ru-RU"/>
        </w:rPr>
        <w:t xml:space="preserve"> </w:t>
      </w:r>
      <w:r w:rsidRPr="00D26162">
        <w:rPr>
          <w:rStyle w:val="ezkurwreuab5ozgtqnkl"/>
          <w:lang w:val="ru-RU"/>
        </w:rPr>
        <w:t>Все</w:t>
      </w:r>
      <w:r w:rsidRPr="00D26162">
        <w:rPr>
          <w:lang w:val="ru-RU"/>
        </w:rPr>
        <w:t xml:space="preserve"> </w:t>
      </w:r>
      <w:r w:rsidRPr="00D26162">
        <w:rPr>
          <w:rStyle w:val="ezkurwreuab5ozgtqnkl"/>
          <w:lang w:val="ru-RU"/>
        </w:rPr>
        <w:t>они</w:t>
      </w:r>
      <w:r w:rsidRPr="00D26162">
        <w:rPr>
          <w:lang w:val="ru-RU"/>
        </w:rPr>
        <w:t xml:space="preserve"> </w:t>
      </w:r>
      <w:r w:rsidRPr="00D26162">
        <w:rPr>
          <w:rStyle w:val="ezkurwreuab5ozgtqnkl"/>
          <w:lang w:val="ru-RU"/>
        </w:rPr>
        <w:t>яростно</w:t>
      </w:r>
      <w:r w:rsidRPr="00D26162">
        <w:rPr>
          <w:lang w:val="ru-RU"/>
        </w:rPr>
        <w:t xml:space="preserve"> </w:t>
      </w:r>
      <w:r w:rsidRPr="00D26162">
        <w:rPr>
          <w:rStyle w:val="ezkurwreuab5ozgtqnkl"/>
          <w:lang w:val="ru-RU"/>
        </w:rPr>
        <w:t>пробивались</w:t>
      </w:r>
      <w:r w:rsidRPr="00D26162">
        <w:rPr>
          <w:lang w:val="ru-RU"/>
        </w:rPr>
        <w:t xml:space="preserve"> </w:t>
      </w:r>
      <w:r w:rsidRPr="00D26162">
        <w:rPr>
          <w:rStyle w:val="ezkurwreuab5ozgtqnkl"/>
          <w:lang w:val="ru-RU"/>
        </w:rPr>
        <w:t>навстречу</w:t>
      </w:r>
      <w:r w:rsidRPr="00D26162">
        <w:rPr>
          <w:lang w:val="ru-RU"/>
        </w:rPr>
        <w:t xml:space="preserve"> </w:t>
      </w:r>
      <w:r w:rsidRPr="00D26162">
        <w:rPr>
          <w:rStyle w:val="ezkurwreuab5ozgtqnkl"/>
          <w:lang w:val="ru-RU"/>
        </w:rPr>
        <w:t>Рагнару,</w:t>
      </w:r>
      <w:r w:rsidRPr="00D26162">
        <w:rPr>
          <w:lang w:val="ru-RU"/>
        </w:rPr>
        <w:t xml:space="preserve"> </w:t>
      </w:r>
      <w:r w:rsidRPr="00D26162">
        <w:rPr>
          <w:rStyle w:val="ezkurwreuab5ozgtqnkl"/>
          <w:lang w:val="ru-RU"/>
        </w:rPr>
        <w:t>прокладывая</w:t>
      </w:r>
      <w:r w:rsidRPr="00D26162">
        <w:rPr>
          <w:lang w:val="ru-RU"/>
        </w:rPr>
        <w:t xml:space="preserve"> </w:t>
      </w:r>
      <w:r w:rsidRPr="00D26162">
        <w:rPr>
          <w:rStyle w:val="ezkurwreuab5ozgtqnkl"/>
          <w:lang w:val="ru-RU"/>
        </w:rPr>
        <w:t>путь</w:t>
      </w:r>
      <w:r w:rsidRPr="00D26162">
        <w:rPr>
          <w:lang w:val="ru-RU"/>
        </w:rPr>
        <w:t xml:space="preserve"> </w:t>
      </w:r>
      <w:r w:rsidRPr="00D26162">
        <w:rPr>
          <w:rStyle w:val="ezkurwreuab5ozgtqnkl"/>
          <w:lang w:val="ru-RU"/>
        </w:rPr>
        <w:t>сквозь</w:t>
      </w:r>
      <w:r w:rsidRPr="00D26162">
        <w:rPr>
          <w:lang w:val="ru-RU"/>
        </w:rPr>
        <w:t xml:space="preserve"> </w:t>
      </w:r>
      <w:r w:rsidRPr="00D26162">
        <w:rPr>
          <w:rStyle w:val="ezkurwreuab5ozgtqnkl"/>
          <w:lang w:val="ru-RU"/>
        </w:rPr>
        <w:t>толпу</w:t>
      </w:r>
      <w:r w:rsidRPr="00D26162">
        <w:rPr>
          <w:lang w:val="ru-RU"/>
        </w:rPr>
        <w:t xml:space="preserve"> </w:t>
      </w:r>
      <w:r w:rsidRPr="00D26162">
        <w:rPr>
          <w:rStyle w:val="ezkurwreuab5ozgtqnkl"/>
          <w:lang w:val="ru-RU"/>
        </w:rPr>
        <w:t>убийц,</w:t>
      </w:r>
      <w:r w:rsidRPr="00D26162">
        <w:rPr>
          <w:lang w:val="ru-RU"/>
        </w:rPr>
        <w:t xml:space="preserve"> </w:t>
      </w:r>
      <w:r w:rsidRPr="00D26162">
        <w:rPr>
          <w:rStyle w:val="ezkurwreuab5ozgtqnkl"/>
          <w:lang w:val="ru-RU"/>
        </w:rPr>
        <w:t>сея</w:t>
      </w:r>
      <w:r w:rsidRPr="00D26162">
        <w:rPr>
          <w:lang w:val="ru-RU"/>
        </w:rPr>
        <w:t xml:space="preserve"> </w:t>
      </w:r>
      <w:r w:rsidRPr="00D26162">
        <w:rPr>
          <w:rStyle w:val="ezkurwreuab5ozgtqnkl"/>
          <w:lang w:val="ru-RU"/>
        </w:rPr>
        <w:t>панику</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арьергарде</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срывая</w:t>
      </w:r>
      <w:r w:rsidRPr="00D26162">
        <w:rPr>
          <w:lang w:val="ru-RU"/>
        </w:rPr>
        <w:t xml:space="preserve"> </w:t>
      </w:r>
      <w:r w:rsidRPr="00D26162">
        <w:rPr>
          <w:rStyle w:val="ezkurwreuab5ozgtqnkl"/>
          <w:lang w:val="ru-RU"/>
        </w:rPr>
        <w:t>их</w:t>
      </w:r>
      <w:r w:rsidRPr="00D26162">
        <w:rPr>
          <w:lang w:val="ru-RU"/>
        </w:rPr>
        <w:t xml:space="preserve"> </w:t>
      </w:r>
      <w:r w:rsidRPr="00D26162">
        <w:rPr>
          <w:rStyle w:val="ezkurwreuab5ozgtqnkl"/>
          <w:lang w:val="ru-RU"/>
        </w:rPr>
        <w:t>организованный</w:t>
      </w:r>
      <w:r w:rsidRPr="00D26162">
        <w:rPr>
          <w:lang w:val="ru-RU"/>
        </w:rPr>
        <w:t xml:space="preserve"> </w:t>
      </w:r>
      <w:r w:rsidRPr="00D26162">
        <w:rPr>
          <w:rStyle w:val="ezkurwreuab5ozgtqnkl"/>
          <w:lang w:val="ru-RU"/>
        </w:rPr>
        <w:t>натиск.</w:t>
      </w:r>
      <w:r w:rsidRPr="00D26162">
        <w:rPr>
          <w:lang w:val="ru-RU"/>
        </w:rPr>
        <w:t xml:space="preserve"> </w:t>
      </w:r>
    </w:p>
    <w:p w14:paraId="612F4620" w14:textId="035B5D19" w:rsidR="00FF5A40" w:rsidRPr="00D26162" w:rsidRDefault="00FF5A40" w:rsidP="00FF5A40">
      <w:pPr>
        <w:rPr>
          <w:lang w:val="ru-RU"/>
        </w:rPr>
      </w:pPr>
      <w:r w:rsidRPr="00D26162">
        <w:rPr>
          <w:rStyle w:val="ezkurwreuab5ozgtqnkl"/>
          <w:lang w:val="ru-RU"/>
        </w:rPr>
        <w:t>Но</w:t>
      </w:r>
      <w:r w:rsidRPr="00D26162">
        <w:rPr>
          <w:lang w:val="ru-RU"/>
        </w:rPr>
        <w:t xml:space="preserve"> </w:t>
      </w:r>
      <w:r w:rsidRPr="00D26162">
        <w:rPr>
          <w:rStyle w:val="ezkurwreuab5ozgtqnkl"/>
          <w:lang w:val="ru-RU"/>
        </w:rPr>
        <w:t>возглавлял их</w:t>
      </w:r>
      <w:r w:rsidRPr="00D26162">
        <w:rPr>
          <w:lang w:val="ru-RU"/>
        </w:rPr>
        <w:t xml:space="preserve"> </w:t>
      </w:r>
      <w:r w:rsidRPr="00D26162">
        <w:rPr>
          <w:rStyle w:val="ezkurwreuab5ozgtqnkl"/>
          <w:lang w:val="ru-RU"/>
        </w:rPr>
        <w:t>четвертый.</w:t>
      </w:r>
      <w:r w:rsidRPr="00D26162">
        <w:rPr>
          <w:lang w:val="ru-RU"/>
        </w:rPr>
        <w:t xml:space="preserve"> </w:t>
      </w:r>
      <w:r w:rsidRPr="00D26162">
        <w:rPr>
          <w:rStyle w:val="ezkurwreuab5ozgtqnkl"/>
          <w:lang w:val="ru-RU"/>
        </w:rPr>
        <w:t>На</w:t>
      </w:r>
      <w:r w:rsidRPr="00D26162">
        <w:rPr>
          <w:lang w:val="ru-RU"/>
        </w:rPr>
        <w:t xml:space="preserve"> </w:t>
      </w:r>
      <w:r w:rsidRPr="00D26162">
        <w:rPr>
          <w:rStyle w:val="ezkurwreuab5ozgtqnkl"/>
          <w:lang w:val="ru-RU"/>
        </w:rPr>
        <w:t>него</w:t>
      </w:r>
      <w:r w:rsidRPr="00D26162">
        <w:rPr>
          <w:lang w:val="ru-RU"/>
        </w:rPr>
        <w:t xml:space="preserve"> </w:t>
      </w:r>
      <w:r w:rsidRPr="00D26162">
        <w:rPr>
          <w:rStyle w:val="ezkurwreuab5ozgtqnkl"/>
          <w:lang w:val="ru-RU"/>
        </w:rPr>
        <w:t>трудно</w:t>
      </w:r>
      <w:r w:rsidRPr="00D26162">
        <w:rPr>
          <w:lang w:val="ru-RU"/>
        </w:rPr>
        <w:t xml:space="preserve"> </w:t>
      </w:r>
      <w:r w:rsidRPr="00D26162">
        <w:rPr>
          <w:rStyle w:val="ezkurwreuab5ozgtqnkl"/>
          <w:lang w:val="ru-RU"/>
        </w:rPr>
        <w:t>было</w:t>
      </w:r>
      <w:r w:rsidRPr="00D26162">
        <w:rPr>
          <w:lang w:val="ru-RU"/>
        </w:rPr>
        <w:t xml:space="preserve"> </w:t>
      </w:r>
      <w:r w:rsidRPr="00D26162">
        <w:rPr>
          <w:rStyle w:val="ezkurwreuab5ozgtqnkl"/>
          <w:lang w:val="ru-RU"/>
        </w:rPr>
        <w:t>смотреть.</w:t>
      </w:r>
      <w:r w:rsidRPr="00D26162">
        <w:rPr>
          <w:lang w:val="ru-RU"/>
        </w:rPr>
        <w:t xml:space="preserve"> </w:t>
      </w:r>
      <w:r w:rsidRPr="00D26162">
        <w:rPr>
          <w:rStyle w:val="ezkurwreuab5ozgtqnkl"/>
          <w:lang w:val="ru-RU"/>
        </w:rPr>
        <w:t>Трудно</w:t>
      </w:r>
      <w:r w:rsidRPr="00D26162">
        <w:rPr>
          <w:lang w:val="ru-RU"/>
        </w:rPr>
        <w:t xml:space="preserve"> было </w:t>
      </w:r>
      <w:r w:rsidRPr="00D26162">
        <w:rPr>
          <w:rStyle w:val="ezkurwreuab5ozgtqnkl"/>
          <w:lang w:val="ru-RU"/>
        </w:rPr>
        <w:t>даже</w:t>
      </w:r>
      <w:r w:rsidRPr="00D26162">
        <w:rPr>
          <w:lang w:val="ru-RU"/>
        </w:rPr>
        <w:t xml:space="preserve"> </w:t>
      </w:r>
      <w:r w:rsidRPr="00D26162">
        <w:rPr>
          <w:rStyle w:val="ezkurwreuab5ozgtqnkl"/>
          <w:lang w:val="ru-RU"/>
        </w:rPr>
        <w:t>понять</w:t>
      </w:r>
      <w:r w:rsidRPr="00D26162">
        <w:rPr>
          <w:lang w:val="ru-RU"/>
        </w:rPr>
        <w:t xml:space="preserve">, </w:t>
      </w:r>
      <w:r w:rsidRPr="00D26162">
        <w:rPr>
          <w:rStyle w:val="ezkurwreuab5ozgtqnkl"/>
          <w:lang w:val="ru-RU"/>
        </w:rPr>
        <w:t>что</w:t>
      </w:r>
      <w:r w:rsidRPr="00D26162">
        <w:rPr>
          <w:lang w:val="ru-RU"/>
        </w:rPr>
        <w:t xml:space="preserve"> это </w:t>
      </w:r>
      <w:r w:rsidRPr="00D26162">
        <w:rPr>
          <w:rStyle w:val="ezkurwreuab5ozgtqnkl"/>
          <w:lang w:val="ru-RU"/>
        </w:rPr>
        <w:t>за</w:t>
      </w:r>
      <w:r w:rsidRPr="00D26162">
        <w:rPr>
          <w:lang w:val="ru-RU"/>
        </w:rPr>
        <w:t xml:space="preserve"> </w:t>
      </w:r>
      <w:r w:rsidRPr="00D26162">
        <w:rPr>
          <w:rStyle w:val="ezkurwreuab5ozgtqnkl"/>
          <w:lang w:val="ru-RU"/>
        </w:rPr>
        <w:t>существо,</w:t>
      </w:r>
      <w:r w:rsidRPr="00D26162">
        <w:rPr>
          <w:lang w:val="ru-RU"/>
        </w:rPr>
        <w:t xml:space="preserve"> </w:t>
      </w:r>
      <w:r w:rsidRPr="00D26162">
        <w:rPr>
          <w:rStyle w:val="ezkurwreuab5ozgtqnkl"/>
          <w:lang w:val="ru-RU"/>
        </w:rPr>
        <w:t>но</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нес</w:t>
      </w:r>
      <w:r w:rsidRPr="00D26162">
        <w:rPr>
          <w:lang w:val="ru-RU"/>
        </w:rPr>
        <w:t xml:space="preserve"> </w:t>
      </w:r>
      <w:r w:rsidRPr="00D26162">
        <w:rPr>
          <w:rStyle w:val="ezkurwreuab5ozgtqnkl"/>
          <w:lang w:val="ru-RU"/>
        </w:rPr>
        <w:t>на</w:t>
      </w:r>
      <w:r w:rsidRPr="00D26162">
        <w:rPr>
          <w:lang w:val="ru-RU"/>
        </w:rPr>
        <w:t xml:space="preserve"> </w:t>
      </w:r>
      <w:r w:rsidRPr="00D26162">
        <w:rPr>
          <w:rStyle w:val="ezkurwreuab5ozgtqnkl"/>
          <w:lang w:val="ru-RU"/>
        </w:rPr>
        <w:t>себе</w:t>
      </w:r>
      <w:r w:rsidRPr="00D26162">
        <w:rPr>
          <w:lang w:val="ru-RU"/>
        </w:rPr>
        <w:t xml:space="preserve"> </w:t>
      </w:r>
      <w:r w:rsidRPr="00D26162">
        <w:rPr>
          <w:rStyle w:val="ezkurwreuab5ozgtqnkl"/>
          <w:lang w:val="ru-RU"/>
        </w:rPr>
        <w:t>символы</w:t>
      </w:r>
      <w:r w:rsidRPr="00D26162">
        <w:rPr>
          <w:lang w:val="ru-RU"/>
        </w:rPr>
        <w:t xml:space="preserve"> </w:t>
      </w:r>
      <w:proofErr w:type="spellStart"/>
      <w:r w:rsidRPr="00D26162">
        <w:rPr>
          <w:rStyle w:val="ezkurwreuab5ozgtqnkl"/>
          <w:lang w:val="ru-RU"/>
        </w:rPr>
        <w:t>Фенриса</w:t>
      </w:r>
      <w:proofErr w:type="spellEnd"/>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призрачно-сером</w:t>
      </w:r>
      <w:r w:rsidRPr="00D26162">
        <w:rPr>
          <w:lang w:val="ru-RU"/>
        </w:rPr>
        <w:t xml:space="preserve"> </w:t>
      </w:r>
      <w:r w:rsidRPr="00D26162">
        <w:rPr>
          <w:rStyle w:val="ezkurwreuab5ozgtqnkl"/>
          <w:lang w:val="ru-RU"/>
        </w:rPr>
        <w:t>потоке,</w:t>
      </w:r>
      <w:r w:rsidRPr="00D26162">
        <w:rPr>
          <w:lang w:val="ru-RU"/>
        </w:rPr>
        <w:t xml:space="preserve"> </w:t>
      </w:r>
      <w:r w:rsidRPr="00D26162">
        <w:rPr>
          <w:rStyle w:val="ezkurwreuab5ozgtqnkl"/>
          <w:lang w:val="ru-RU"/>
        </w:rPr>
        <w:t>мерцая</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переливаясь,</w:t>
      </w:r>
      <w:r w:rsidRPr="00D26162">
        <w:rPr>
          <w:lang w:val="ru-RU"/>
        </w:rPr>
        <w:t xml:space="preserve"> </w:t>
      </w:r>
      <w:r w:rsidRPr="00D26162">
        <w:rPr>
          <w:rStyle w:val="ezkurwreuab5ozgtqnkl"/>
          <w:lang w:val="ru-RU"/>
        </w:rPr>
        <w:t>пойманный</w:t>
      </w:r>
      <w:r w:rsidRPr="00D26162">
        <w:rPr>
          <w:lang w:val="ru-RU"/>
        </w:rPr>
        <w:t xml:space="preserve"> </w:t>
      </w:r>
      <w:r w:rsidRPr="00D26162">
        <w:rPr>
          <w:rStyle w:val="ezkurwreuab5ozgtqnkl"/>
          <w:lang w:val="ru-RU"/>
        </w:rPr>
        <w:t>между</w:t>
      </w:r>
      <w:r w:rsidRPr="00D26162">
        <w:rPr>
          <w:lang w:val="ru-RU"/>
        </w:rPr>
        <w:t xml:space="preserve"> </w:t>
      </w:r>
      <w:r w:rsidRPr="00D26162">
        <w:rPr>
          <w:rStyle w:val="ezkurwreuab5ozgtqnkl"/>
          <w:lang w:val="ru-RU"/>
        </w:rPr>
        <w:t>миром</w:t>
      </w:r>
      <w:r w:rsidRPr="00D26162">
        <w:rPr>
          <w:lang w:val="ru-RU"/>
        </w:rPr>
        <w:t xml:space="preserve"> </w:t>
      </w:r>
      <w:r w:rsidRPr="00D26162">
        <w:rPr>
          <w:rStyle w:val="ezkurwreuab5ozgtqnkl"/>
          <w:lang w:val="ru-RU"/>
        </w:rPr>
        <w:t>чувств</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миром</w:t>
      </w:r>
      <w:r w:rsidRPr="00D26162">
        <w:rPr>
          <w:lang w:val="ru-RU"/>
        </w:rPr>
        <w:t xml:space="preserve"> </w:t>
      </w:r>
      <w:r w:rsidRPr="00D26162">
        <w:rPr>
          <w:rStyle w:val="ezkurwreuab5ozgtqnkl"/>
          <w:lang w:val="ru-RU"/>
        </w:rPr>
        <w:t>грез.</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казался выше</w:t>
      </w:r>
      <w:r w:rsidRPr="00D26162">
        <w:rPr>
          <w:lang w:val="ru-RU"/>
        </w:rPr>
        <w:t xml:space="preserve">, </w:t>
      </w:r>
      <w:r w:rsidRPr="00D26162">
        <w:rPr>
          <w:rStyle w:val="ezkurwreuab5ozgtqnkl"/>
          <w:lang w:val="ru-RU"/>
        </w:rPr>
        <w:t>чем</w:t>
      </w:r>
      <w:r w:rsidRPr="00D26162">
        <w:rPr>
          <w:lang w:val="ru-RU"/>
        </w:rPr>
        <w:t xml:space="preserve"> </w:t>
      </w:r>
      <w:r w:rsidRPr="00D26162">
        <w:rPr>
          <w:rStyle w:val="ezkurwreuab5ozgtqnkl"/>
          <w:lang w:val="ru-RU"/>
        </w:rPr>
        <w:t>следовало</w:t>
      </w:r>
      <w:r w:rsidRPr="00D26162">
        <w:rPr>
          <w:lang w:val="ru-RU"/>
        </w:rPr>
        <w:t xml:space="preserve"> </w:t>
      </w:r>
      <w:r w:rsidRPr="00D26162">
        <w:rPr>
          <w:rStyle w:val="ezkurwreuab5ozgtqnkl"/>
          <w:lang w:val="ru-RU"/>
        </w:rPr>
        <w:t>бы,</w:t>
      </w:r>
      <w:r w:rsidRPr="00D26162">
        <w:rPr>
          <w:lang w:val="ru-RU"/>
        </w:rPr>
        <w:t xml:space="preserve"> </w:t>
      </w:r>
      <w:r w:rsidRPr="00D26162">
        <w:rPr>
          <w:rStyle w:val="ezkurwreuab5ozgtqnkl"/>
          <w:lang w:val="ru-RU"/>
        </w:rPr>
        <w:t>хотя</w:t>
      </w:r>
      <w:r w:rsidRPr="00D26162">
        <w:rPr>
          <w:lang w:val="ru-RU"/>
        </w:rPr>
        <w:t xml:space="preserve"> по-прежнему носил доспех </w:t>
      </w:r>
      <w:r w:rsidRPr="00D26162">
        <w:rPr>
          <w:rStyle w:val="ezkurwreuab5ozgtqnkl"/>
          <w:lang w:val="ru-RU"/>
        </w:rPr>
        <w:t>Небесного</w:t>
      </w:r>
      <w:r w:rsidRPr="00D26162">
        <w:rPr>
          <w:lang w:val="ru-RU"/>
        </w:rPr>
        <w:t xml:space="preserve"> </w:t>
      </w:r>
      <w:r w:rsidRPr="00D26162">
        <w:rPr>
          <w:rStyle w:val="ezkurwreuab5ozgtqnkl"/>
          <w:lang w:val="ru-RU"/>
        </w:rPr>
        <w:t>Воина,</w:t>
      </w:r>
      <w:r w:rsidRPr="00D26162">
        <w:rPr>
          <w:lang w:val="ru-RU"/>
        </w:rPr>
        <w:t xml:space="preserve"> </w:t>
      </w:r>
      <w:r w:rsidRPr="00D26162">
        <w:rPr>
          <w:rStyle w:val="ezkurwreuab5ozgtqnkl"/>
          <w:lang w:val="ru-RU"/>
        </w:rPr>
        <w:t>его</w:t>
      </w:r>
      <w:r w:rsidRPr="00D26162">
        <w:rPr>
          <w:lang w:val="ru-RU"/>
        </w:rPr>
        <w:t xml:space="preserve"> </w:t>
      </w:r>
      <w:r w:rsidRPr="00D26162">
        <w:rPr>
          <w:rStyle w:val="ezkurwreuab5ozgtqnkl"/>
          <w:lang w:val="ru-RU"/>
        </w:rPr>
        <w:t>перчатки</w:t>
      </w:r>
      <w:r w:rsidRPr="00D26162">
        <w:rPr>
          <w:lang w:val="ru-RU"/>
        </w:rPr>
        <w:t xml:space="preserve"> </w:t>
      </w:r>
      <w:r w:rsidRPr="00D26162">
        <w:rPr>
          <w:rStyle w:val="ezkurwreuab5ozgtqnkl"/>
          <w:lang w:val="ru-RU"/>
        </w:rPr>
        <w:t>вспыхивали</w:t>
      </w:r>
      <w:r w:rsidRPr="00D26162">
        <w:rPr>
          <w:lang w:val="ru-RU"/>
        </w:rPr>
        <w:t xml:space="preserve"> </w:t>
      </w:r>
      <w:r w:rsidRPr="00D26162">
        <w:rPr>
          <w:rStyle w:val="ezkurwreuab5ozgtqnkl"/>
          <w:lang w:val="ru-RU"/>
        </w:rPr>
        <w:t>ледяными</w:t>
      </w:r>
      <w:r w:rsidRPr="00D26162">
        <w:rPr>
          <w:lang w:val="ru-RU"/>
        </w:rPr>
        <w:t xml:space="preserve"> </w:t>
      </w:r>
      <w:r w:rsidRPr="00D26162">
        <w:rPr>
          <w:rStyle w:val="ezkurwreuab5ozgtqnkl"/>
          <w:lang w:val="ru-RU"/>
        </w:rPr>
        <w:t>молниями,</w:t>
      </w:r>
      <w:r w:rsidRPr="00D26162">
        <w:rPr>
          <w:lang w:val="ru-RU"/>
        </w:rPr>
        <w:t xml:space="preserve"> а </w:t>
      </w:r>
      <w:r w:rsidRPr="00D26162">
        <w:rPr>
          <w:rStyle w:val="ezkurwreuab5ozgtqnkl"/>
          <w:lang w:val="ru-RU"/>
        </w:rPr>
        <w:t>глаза</w:t>
      </w:r>
      <w:r w:rsidRPr="00D26162">
        <w:rPr>
          <w:lang w:val="ru-RU"/>
        </w:rPr>
        <w:t xml:space="preserve"> </w:t>
      </w:r>
      <w:r w:rsidRPr="00D26162">
        <w:rPr>
          <w:rStyle w:val="ezkurwreuab5ozgtqnkl"/>
          <w:lang w:val="ru-RU"/>
        </w:rPr>
        <w:t>сверкали.</w:t>
      </w:r>
      <w:r w:rsidRPr="00D26162">
        <w:rPr>
          <w:lang w:val="ru-RU"/>
        </w:rPr>
        <w:t xml:space="preserve"> </w:t>
      </w:r>
      <w:r w:rsidRPr="00D26162">
        <w:rPr>
          <w:rStyle w:val="ezkurwreuab5ozgtqnkl"/>
          <w:lang w:val="ru-RU"/>
        </w:rPr>
        <w:t>Подле него неслись существа,</w:t>
      </w:r>
      <w:r w:rsidRPr="00D26162">
        <w:rPr>
          <w:lang w:val="ru-RU"/>
        </w:rPr>
        <w:t xml:space="preserve"> </w:t>
      </w:r>
      <w:r w:rsidRPr="00D26162">
        <w:rPr>
          <w:rStyle w:val="ezkurwreuab5ozgtqnkl"/>
          <w:lang w:val="ru-RU"/>
        </w:rPr>
        <w:t>нереальные</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дробящиеся</w:t>
      </w:r>
      <w:r w:rsidRPr="00D26162">
        <w:rPr>
          <w:lang w:val="ru-RU"/>
        </w:rPr>
        <w:t xml:space="preserve"> </w:t>
      </w:r>
      <w:r w:rsidRPr="00D26162">
        <w:rPr>
          <w:rStyle w:val="ezkurwreuab5ozgtqnkl"/>
          <w:lang w:val="ru-RU"/>
        </w:rPr>
        <w:t>— тучи</w:t>
      </w:r>
      <w:r w:rsidRPr="00D26162">
        <w:rPr>
          <w:lang w:val="ru-RU"/>
        </w:rPr>
        <w:t xml:space="preserve"> </w:t>
      </w:r>
      <w:r w:rsidRPr="00D26162">
        <w:rPr>
          <w:rStyle w:val="ezkurwreuab5ozgtqnkl"/>
          <w:lang w:val="ru-RU"/>
        </w:rPr>
        <w:t>воронов,</w:t>
      </w:r>
      <w:r w:rsidRPr="00D26162">
        <w:rPr>
          <w:lang w:val="ru-RU"/>
        </w:rPr>
        <w:t xml:space="preserve"> </w:t>
      </w:r>
      <w:r w:rsidRPr="00D26162">
        <w:rPr>
          <w:rStyle w:val="ezkurwreuab5ozgtqnkl"/>
          <w:lang w:val="ru-RU"/>
        </w:rPr>
        <w:t>плотные</w:t>
      </w:r>
      <w:r w:rsidRPr="00D26162">
        <w:rPr>
          <w:lang w:val="ru-RU"/>
        </w:rPr>
        <w:t xml:space="preserve">, </w:t>
      </w:r>
      <w:r w:rsidRPr="00D26162">
        <w:rPr>
          <w:rStyle w:val="ezkurwreuab5ozgtqnkl"/>
          <w:lang w:val="ru-RU"/>
        </w:rPr>
        <w:t>как</w:t>
      </w:r>
      <w:r w:rsidRPr="00D26162">
        <w:rPr>
          <w:lang w:val="ru-RU"/>
        </w:rPr>
        <w:t xml:space="preserve"> </w:t>
      </w:r>
      <w:r w:rsidRPr="00D26162">
        <w:rPr>
          <w:rStyle w:val="ezkurwreuab5ozgtqnkl"/>
          <w:lang w:val="ru-RU"/>
        </w:rPr>
        <w:t>сгустившиеся</w:t>
      </w:r>
      <w:r w:rsidRPr="00D26162">
        <w:rPr>
          <w:lang w:val="ru-RU"/>
        </w:rPr>
        <w:t xml:space="preserve"> </w:t>
      </w:r>
      <w:r w:rsidRPr="00D26162">
        <w:rPr>
          <w:rStyle w:val="ezkurwreuab5ozgtqnkl"/>
          <w:lang w:val="ru-RU"/>
        </w:rPr>
        <w:t>грозовые</w:t>
      </w:r>
      <w:r w:rsidRPr="00D26162">
        <w:rPr>
          <w:lang w:val="ru-RU"/>
        </w:rPr>
        <w:t xml:space="preserve"> </w:t>
      </w:r>
      <w:r w:rsidRPr="00D26162">
        <w:rPr>
          <w:rStyle w:val="ezkurwreuab5ozgtqnkl"/>
          <w:lang w:val="ru-RU"/>
        </w:rPr>
        <w:t>фронты,</w:t>
      </w:r>
      <w:r w:rsidRPr="00D26162">
        <w:rPr>
          <w:lang w:val="ru-RU"/>
        </w:rPr>
        <w:t xml:space="preserve"> </w:t>
      </w:r>
      <w:r w:rsidRPr="00D26162">
        <w:rPr>
          <w:rStyle w:val="ezkurwreuab5ozgtqnkl"/>
          <w:lang w:val="ru-RU"/>
        </w:rPr>
        <w:t>пикирующие</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разрывающие</w:t>
      </w:r>
      <w:r w:rsidRPr="00D26162">
        <w:rPr>
          <w:lang w:val="ru-RU"/>
        </w:rPr>
        <w:t xml:space="preserve"> воздух </w:t>
      </w:r>
      <w:r w:rsidRPr="00D26162">
        <w:rPr>
          <w:rStyle w:val="ezkurwreuab5ozgtqnkl"/>
          <w:lang w:val="ru-RU"/>
        </w:rPr>
        <w:t>полупрозрачными</w:t>
      </w:r>
      <w:r w:rsidRPr="00D26162">
        <w:rPr>
          <w:lang w:val="ru-RU"/>
        </w:rPr>
        <w:t xml:space="preserve"> </w:t>
      </w:r>
      <w:r w:rsidRPr="00D26162">
        <w:rPr>
          <w:rStyle w:val="ezkurwreuab5ozgtqnkl"/>
          <w:lang w:val="ru-RU"/>
        </w:rPr>
        <w:t>клювами.</w:t>
      </w:r>
      <w:r w:rsidRPr="00D26162">
        <w:rPr>
          <w:lang w:val="ru-RU"/>
        </w:rPr>
        <w:t xml:space="preserve"> </w:t>
      </w:r>
      <w:r w:rsidRPr="00D26162">
        <w:rPr>
          <w:rStyle w:val="ezkurwreuab5ozgtqnkl"/>
          <w:lang w:val="ru-RU"/>
        </w:rPr>
        <w:t>Огромные</w:t>
      </w:r>
      <w:r w:rsidRPr="00D26162">
        <w:rPr>
          <w:lang w:val="ru-RU"/>
        </w:rPr>
        <w:t xml:space="preserve"> </w:t>
      </w:r>
      <w:r w:rsidRPr="00D26162">
        <w:rPr>
          <w:rStyle w:val="ezkurwreuab5ozgtqnkl"/>
          <w:lang w:val="ru-RU"/>
        </w:rPr>
        <w:t>звери</w:t>
      </w:r>
      <w:r w:rsidRPr="00D26162">
        <w:rPr>
          <w:lang w:val="ru-RU"/>
        </w:rPr>
        <w:t xml:space="preserve"> </w:t>
      </w:r>
      <w:r w:rsidRPr="00D26162">
        <w:rPr>
          <w:rStyle w:val="ezkurwreuab5ozgtqnkl"/>
          <w:lang w:val="ru-RU"/>
        </w:rPr>
        <w:t>ревели</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этих</w:t>
      </w:r>
      <w:r w:rsidRPr="00D26162">
        <w:rPr>
          <w:lang w:val="ru-RU"/>
        </w:rPr>
        <w:t xml:space="preserve"> </w:t>
      </w:r>
      <w:r w:rsidRPr="00D26162">
        <w:rPr>
          <w:rStyle w:val="ezkurwreuab5ozgtqnkl"/>
          <w:lang w:val="ru-RU"/>
        </w:rPr>
        <w:t>миазмах</w:t>
      </w:r>
      <w:r w:rsidRPr="00D26162">
        <w:rPr>
          <w:lang w:val="ru-RU"/>
        </w:rPr>
        <w:t xml:space="preserve"> </w:t>
      </w:r>
      <w:r w:rsidRPr="00D26162">
        <w:rPr>
          <w:rStyle w:val="ezkurwreuab5ozgtqnkl"/>
          <w:lang w:val="ru-RU"/>
        </w:rPr>
        <w:t>— все</w:t>
      </w:r>
      <w:r w:rsidRPr="00D26162">
        <w:rPr>
          <w:lang w:val="ru-RU"/>
        </w:rPr>
        <w:t xml:space="preserve"> </w:t>
      </w:r>
      <w:r w:rsidRPr="00D26162">
        <w:rPr>
          <w:rStyle w:val="ezkurwreuab5ozgtqnkl"/>
          <w:lang w:val="ru-RU"/>
        </w:rPr>
        <w:t>существа</w:t>
      </w:r>
      <w:r w:rsidRPr="00D26162">
        <w:rPr>
          <w:lang w:val="ru-RU"/>
        </w:rPr>
        <w:t xml:space="preserve"> </w:t>
      </w:r>
      <w:proofErr w:type="spellStart"/>
      <w:r w:rsidRPr="00D26162">
        <w:rPr>
          <w:rStyle w:val="ezkurwreuab5ozgtqnkl"/>
          <w:lang w:val="ru-RU"/>
        </w:rPr>
        <w:t>фенрисийского</w:t>
      </w:r>
      <w:proofErr w:type="spellEnd"/>
      <w:r w:rsidRPr="00D26162">
        <w:rPr>
          <w:lang w:val="ru-RU"/>
        </w:rPr>
        <w:t xml:space="preserve"> </w:t>
      </w:r>
      <w:r w:rsidRPr="00D26162">
        <w:rPr>
          <w:rStyle w:val="ezkurwreuab5ozgtqnkl"/>
          <w:lang w:val="ru-RU"/>
        </w:rPr>
        <w:t>бестиария,</w:t>
      </w:r>
      <w:r w:rsidRPr="00D26162">
        <w:rPr>
          <w:lang w:val="ru-RU"/>
        </w:rPr>
        <w:t xml:space="preserve"> </w:t>
      </w:r>
      <w:r w:rsidRPr="00D26162">
        <w:rPr>
          <w:rStyle w:val="ezkurwreuab5ozgtqnkl"/>
          <w:lang w:val="ru-RU"/>
        </w:rPr>
        <w:t>охотники</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добыча,</w:t>
      </w:r>
      <w:r w:rsidRPr="00D26162">
        <w:rPr>
          <w:lang w:val="ru-RU"/>
        </w:rPr>
        <w:t xml:space="preserve"> с </w:t>
      </w:r>
      <w:r w:rsidRPr="00D26162">
        <w:rPr>
          <w:rStyle w:val="ezkurwreuab5ozgtqnkl"/>
          <w:lang w:val="ru-RU"/>
        </w:rPr>
        <w:t>толстыми</w:t>
      </w:r>
      <w:r w:rsidRPr="00D26162">
        <w:rPr>
          <w:lang w:val="ru-RU"/>
        </w:rPr>
        <w:t xml:space="preserve"> </w:t>
      </w:r>
      <w:r w:rsidRPr="00D26162">
        <w:rPr>
          <w:rStyle w:val="ezkurwreuab5ozgtqnkl"/>
          <w:lang w:val="ru-RU"/>
        </w:rPr>
        <w:t>шкурами</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оскаленными</w:t>
      </w:r>
      <w:r w:rsidRPr="00D26162">
        <w:rPr>
          <w:lang w:val="ru-RU"/>
        </w:rPr>
        <w:t xml:space="preserve"> </w:t>
      </w:r>
      <w:r w:rsidRPr="00D26162">
        <w:rPr>
          <w:rStyle w:val="ezkurwreuab5ozgtqnkl"/>
          <w:lang w:val="ru-RU"/>
        </w:rPr>
        <w:t>пастями</w:t>
      </w:r>
      <w:r w:rsidR="00C71DF2">
        <w:rPr>
          <w:rStyle w:val="ezkurwreuab5ozgtqnkl"/>
          <w:lang w:val="ru-RU"/>
        </w:rPr>
        <w:t>; они</w:t>
      </w:r>
      <w:r w:rsidRPr="00D26162">
        <w:rPr>
          <w:lang w:val="ru-RU"/>
        </w:rPr>
        <w:t xml:space="preserve"> </w:t>
      </w:r>
      <w:r w:rsidRPr="00D26162">
        <w:rPr>
          <w:rStyle w:val="ezkurwreuab5ozgtqnkl"/>
          <w:lang w:val="ru-RU"/>
        </w:rPr>
        <w:t>прыгали,</w:t>
      </w:r>
      <w:r w:rsidRPr="00D26162">
        <w:rPr>
          <w:lang w:val="ru-RU"/>
        </w:rPr>
        <w:t xml:space="preserve"> </w:t>
      </w:r>
      <w:r w:rsidRPr="00D26162">
        <w:rPr>
          <w:rStyle w:val="ezkurwreuab5ozgtqnkl"/>
          <w:lang w:val="ru-RU"/>
        </w:rPr>
        <w:t>тяжело</w:t>
      </w:r>
      <w:r w:rsidRPr="00D26162">
        <w:rPr>
          <w:lang w:val="ru-RU"/>
        </w:rPr>
        <w:t xml:space="preserve"> дыша</w:t>
      </w:r>
      <w:r w:rsidRPr="00D26162">
        <w:rPr>
          <w:rStyle w:val="ezkurwreuab5ozgtqnkl"/>
          <w:lang w:val="ru-RU"/>
        </w:rPr>
        <w:t>,</w:t>
      </w:r>
      <w:r w:rsidRPr="00D26162">
        <w:rPr>
          <w:lang w:val="ru-RU"/>
        </w:rPr>
        <w:t xml:space="preserve"> набрасыва</w:t>
      </w:r>
      <w:r w:rsidR="00C71DF2">
        <w:rPr>
          <w:lang w:val="ru-RU"/>
        </w:rPr>
        <w:t>ли</w:t>
      </w:r>
      <w:r w:rsidRPr="00D26162">
        <w:rPr>
          <w:lang w:val="ru-RU"/>
        </w:rPr>
        <w:t xml:space="preserve">сь </w:t>
      </w:r>
      <w:r w:rsidRPr="00D26162">
        <w:rPr>
          <w:rStyle w:val="ezkurwreuab5ozgtqnkl"/>
          <w:lang w:val="ru-RU"/>
        </w:rPr>
        <w:t>на</w:t>
      </w:r>
      <w:r w:rsidRPr="00D26162">
        <w:rPr>
          <w:lang w:val="ru-RU"/>
        </w:rPr>
        <w:t xml:space="preserve"> </w:t>
      </w:r>
      <w:r w:rsidRPr="00D26162">
        <w:rPr>
          <w:rStyle w:val="ezkurwreuab5ozgtqnkl"/>
          <w:lang w:val="ru-RU"/>
        </w:rPr>
        <w:t>ошеломленных</w:t>
      </w:r>
      <w:r w:rsidRPr="00D26162">
        <w:rPr>
          <w:lang w:val="ru-RU"/>
        </w:rPr>
        <w:t xml:space="preserve"> </w:t>
      </w:r>
      <w:r w:rsidR="00C71DF2">
        <w:rPr>
          <w:rStyle w:val="ezkurwreuab5ozgtqnkl"/>
          <w:lang w:val="ru-RU"/>
        </w:rPr>
        <w:t>бойц</w:t>
      </w:r>
      <w:r w:rsidRPr="00D26162">
        <w:rPr>
          <w:rStyle w:val="ezkurwreuab5ozgtqnkl"/>
          <w:lang w:val="ru-RU"/>
        </w:rPr>
        <w:t>ов</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разрыва</w:t>
      </w:r>
      <w:r w:rsidR="00C71DF2">
        <w:rPr>
          <w:rStyle w:val="ezkurwreuab5ozgtqnkl"/>
          <w:lang w:val="ru-RU"/>
        </w:rPr>
        <w:t>ли</w:t>
      </w:r>
      <w:r w:rsidRPr="00D26162">
        <w:rPr>
          <w:lang w:val="ru-RU"/>
        </w:rPr>
        <w:t xml:space="preserve"> </w:t>
      </w:r>
      <w:r w:rsidRPr="00D26162">
        <w:rPr>
          <w:rStyle w:val="ezkurwreuab5ozgtqnkl"/>
          <w:lang w:val="ru-RU"/>
        </w:rPr>
        <w:t>их</w:t>
      </w:r>
      <w:r w:rsidRPr="00D26162">
        <w:rPr>
          <w:lang w:val="ru-RU"/>
        </w:rPr>
        <w:t xml:space="preserve"> на части</w:t>
      </w:r>
      <w:r w:rsidRPr="00D26162">
        <w:rPr>
          <w:rStyle w:val="ezkurwreuab5ozgtqnkl"/>
          <w:lang w:val="ru-RU"/>
        </w:rPr>
        <w:t>.</w:t>
      </w:r>
      <w:r w:rsidRPr="00D26162">
        <w:rPr>
          <w:lang w:val="ru-RU"/>
        </w:rPr>
        <w:t xml:space="preserve"> </w:t>
      </w:r>
      <w:r w:rsidRPr="00D26162">
        <w:rPr>
          <w:rStyle w:val="ezkurwreuab5ozgtqnkl"/>
          <w:lang w:val="ru-RU"/>
        </w:rPr>
        <w:t>Одни</w:t>
      </w:r>
      <w:r w:rsidRPr="00D26162">
        <w:rPr>
          <w:lang w:val="ru-RU"/>
        </w:rPr>
        <w:t xml:space="preserve"> </w:t>
      </w:r>
      <w:r w:rsidRPr="00D26162">
        <w:rPr>
          <w:rStyle w:val="ezkurwreuab5ozgtqnkl"/>
          <w:lang w:val="ru-RU"/>
        </w:rPr>
        <w:t>были</w:t>
      </w:r>
      <w:r w:rsidRPr="00D26162">
        <w:rPr>
          <w:lang w:val="ru-RU"/>
        </w:rPr>
        <w:t xml:space="preserve"> </w:t>
      </w:r>
      <w:r w:rsidRPr="00D26162">
        <w:rPr>
          <w:rStyle w:val="ezkurwreuab5ozgtqnkl"/>
          <w:lang w:val="ru-RU"/>
        </w:rPr>
        <w:t>косматыми</w:t>
      </w:r>
      <w:r w:rsidRPr="00D26162">
        <w:rPr>
          <w:lang w:val="ru-RU"/>
        </w:rPr>
        <w:t xml:space="preserve"> </w:t>
      </w:r>
      <w:r w:rsidRPr="00D26162">
        <w:rPr>
          <w:rStyle w:val="ezkurwreuab5ozgtqnkl"/>
          <w:lang w:val="ru-RU"/>
        </w:rPr>
        <w:t>гигантами,</w:t>
      </w:r>
      <w:r w:rsidRPr="00D26162">
        <w:rPr>
          <w:lang w:val="ru-RU"/>
        </w:rPr>
        <w:t xml:space="preserve"> </w:t>
      </w:r>
      <w:r w:rsidRPr="00D26162">
        <w:rPr>
          <w:rStyle w:val="ezkurwreuab5ozgtqnkl"/>
          <w:lang w:val="ru-RU"/>
        </w:rPr>
        <w:t>другие</w:t>
      </w:r>
      <w:r w:rsidRPr="00D26162">
        <w:rPr>
          <w:lang w:val="ru-RU"/>
        </w:rPr>
        <w:t xml:space="preserve"> — </w:t>
      </w:r>
      <w:r w:rsidRPr="00D26162">
        <w:rPr>
          <w:rStyle w:val="ezkurwreuab5ozgtqnkl"/>
          <w:lang w:val="ru-RU"/>
        </w:rPr>
        <w:t>гладкими</w:t>
      </w:r>
      <w:r w:rsidRPr="00D26162">
        <w:rPr>
          <w:lang w:val="ru-RU"/>
        </w:rPr>
        <w:t xml:space="preserve"> </w:t>
      </w:r>
      <w:r w:rsidRPr="00D26162">
        <w:rPr>
          <w:rStyle w:val="ezkurwreuab5ozgtqnkl"/>
          <w:lang w:val="ru-RU"/>
        </w:rPr>
        <w:t>и</w:t>
      </w:r>
      <w:r w:rsidRPr="00D26162">
        <w:rPr>
          <w:lang w:val="ru-RU"/>
        </w:rPr>
        <w:t xml:space="preserve"> длинноногими</w:t>
      </w:r>
      <w:r w:rsidRPr="00D26162">
        <w:rPr>
          <w:rStyle w:val="ezkurwreuab5ozgtqnkl"/>
          <w:lang w:val="ru-RU"/>
        </w:rPr>
        <w:t>,</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первых</w:t>
      </w:r>
      <w:r w:rsidRPr="00D26162">
        <w:rPr>
          <w:lang w:val="ru-RU"/>
        </w:rPr>
        <w:t xml:space="preserve"> </w:t>
      </w:r>
      <w:r w:rsidRPr="00D26162">
        <w:rPr>
          <w:rStyle w:val="ezkurwreuab5ozgtqnkl"/>
          <w:lang w:val="ru-RU"/>
        </w:rPr>
        <w:t>рядах,</w:t>
      </w:r>
      <w:r w:rsidRPr="00D26162">
        <w:rPr>
          <w:lang w:val="ru-RU"/>
        </w:rPr>
        <w:t xml:space="preserve"> </w:t>
      </w:r>
      <w:r w:rsidRPr="00D26162">
        <w:rPr>
          <w:rStyle w:val="ezkurwreuab5ozgtqnkl"/>
          <w:lang w:val="ru-RU"/>
        </w:rPr>
        <w:t>как</w:t>
      </w:r>
      <w:r w:rsidRPr="00D26162">
        <w:rPr>
          <w:lang w:val="ru-RU"/>
        </w:rPr>
        <w:t xml:space="preserve"> </w:t>
      </w:r>
      <w:r w:rsidRPr="00D26162">
        <w:rPr>
          <w:rStyle w:val="ezkurwreuab5ozgtqnkl"/>
          <w:lang w:val="ru-RU"/>
        </w:rPr>
        <w:t>всегда,</w:t>
      </w:r>
      <w:r w:rsidRPr="00D26162">
        <w:rPr>
          <w:lang w:val="ru-RU"/>
        </w:rPr>
        <w:t xml:space="preserve"> </w:t>
      </w:r>
      <w:r w:rsidRPr="00D26162">
        <w:rPr>
          <w:rStyle w:val="ezkurwreuab5ozgtqnkl"/>
          <w:lang w:val="ru-RU"/>
        </w:rPr>
        <w:t>шел</w:t>
      </w:r>
      <w:r w:rsidRPr="00D26162">
        <w:rPr>
          <w:lang w:val="ru-RU"/>
        </w:rPr>
        <w:t xml:space="preserve"> </w:t>
      </w:r>
      <w:r w:rsidRPr="00D26162">
        <w:rPr>
          <w:rStyle w:val="ezkurwreuab5ozgtqnkl"/>
          <w:lang w:val="ru-RU"/>
        </w:rPr>
        <w:t>величайший</w:t>
      </w:r>
      <w:r w:rsidRPr="00D26162">
        <w:rPr>
          <w:lang w:val="ru-RU"/>
        </w:rPr>
        <w:t xml:space="preserve"> </w:t>
      </w:r>
      <w:r w:rsidRPr="00D26162">
        <w:rPr>
          <w:rStyle w:val="ezkurwreuab5ozgtqnkl"/>
          <w:lang w:val="ru-RU"/>
        </w:rPr>
        <w:t>из</w:t>
      </w:r>
      <w:r w:rsidRPr="00D26162">
        <w:rPr>
          <w:lang w:val="ru-RU"/>
        </w:rPr>
        <w:t xml:space="preserve"> </w:t>
      </w:r>
      <w:r w:rsidRPr="00D26162">
        <w:rPr>
          <w:rStyle w:val="ezkurwreuab5ozgtqnkl"/>
          <w:lang w:val="ru-RU"/>
        </w:rPr>
        <w:t>них</w:t>
      </w:r>
      <w:r w:rsidRPr="00D26162">
        <w:rPr>
          <w:lang w:val="ru-RU"/>
        </w:rPr>
        <w:t xml:space="preserve"> </w:t>
      </w:r>
      <w:r w:rsidRPr="00D26162">
        <w:rPr>
          <w:rStyle w:val="ezkurwreuab5ozgtqnkl"/>
          <w:lang w:val="ru-RU"/>
        </w:rPr>
        <w:t>— громадный</w:t>
      </w:r>
      <w:r w:rsidRPr="00D26162">
        <w:rPr>
          <w:lang w:val="ru-RU"/>
        </w:rPr>
        <w:t xml:space="preserve"> Черно</w:t>
      </w:r>
      <w:r w:rsidRPr="00D26162">
        <w:rPr>
          <w:rStyle w:val="ezkurwreuab5ozgtqnkl"/>
          <w:lang w:val="ru-RU"/>
        </w:rPr>
        <w:t>гривый</w:t>
      </w:r>
      <w:r w:rsidRPr="00D26162">
        <w:rPr>
          <w:lang w:val="ru-RU"/>
        </w:rPr>
        <w:t xml:space="preserve"> </w:t>
      </w:r>
      <w:r w:rsidRPr="00D26162">
        <w:rPr>
          <w:rStyle w:val="ezkurwreuab5ozgtqnkl"/>
          <w:lang w:val="ru-RU"/>
        </w:rPr>
        <w:t>из</w:t>
      </w:r>
      <w:r w:rsidRPr="00D26162">
        <w:rPr>
          <w:lang w:val="ru-RU"/>
        </w:rPr>
        <w:t xml:space="preserve"> </w:t>
      </w:r>
      <w:r w:rsidRPr="00D26162">
        <w:rPr>
          <w:rStyle w:val="ezkurwreuab5ozgtqnkl"/>
          <w:lang w:val="ru-RU"/>
        </w:rPr>
        <w:t>легенд,</w:t>
      </w:r>
      <w:r w:rsidRPr="00D26162">
        <w:rPr>
          <w:lang w:val="ru-RU"/>
        </w:rPr>
        <w:t xml:space="preserve"> </w:t>
      </w:r>
      <w:r w:rsidRPr="00D26162">
        <w:rPr>
          <w:rStyle w:val="ezkurwreuab5ozgtqnkl"/>
          <w:lang w:val="ru-RU"/>
        </w:rPr>
        <w:t>желтоглазый,</w:t>
      </w:r>
      <w:r w:rsidRPr="00D26162">
        <w:rPr>
          <w:lang w:val="ru-RU"/>
        </w:rPr>
        <w:t xml:space="preserve"> с </w:t>
      </w:r>
      <w:r w:rsidRPr="00D26162">
        <w:rPr>
          <w:rStyle w:val="ezkurwreuab5ozgtqnkl"/>
          <w:lang w:val="ru-RU"/>
        </w:rPr>
        <w:t>окровавленными</w:t>
      </w:r>
      <w:r w:rsidRPr="00D26162">
        <w:rPr>
          <w:lang w:val="ru-RU"/>
        </w:rPr>
        <w:t xml:space="preserve"> </w:t>
      </w:r>
      <w:r w:rsidRPr="00D26162">
        <w:rPr>
          <w:rStyle w:val="ezkurwreuab5ozgtqnkl"/>
          <w:lang w:val="ru-RU"/>
        </w:rPr>
        <w:t>клыками,</w:t>
      </w:r>
      <w:r w:rsidRPr="00D26162">
        <w:rPr>
          <w:lang w:val="ru-RU"/>
        </w:rPr>
        <w:t xml:space="preserve"> пускающий слюни </w:t>
      </w:r>
      <w:r w:rsidRPr="00D26162">
        <w:rPr>
          <w:rStyle w:val="ezkurwreuab5ozgtqnkl"/>
          <w:lang w:val="ru-RU"/>
        </w:rPr>
        <w:t>во</w:t>
      </w:r>
      <w:r w:rsidRPr="00D26162">
        <w:rPr>
          <w:lang w:val="ru-RU"/>
        </w:rPr>
        <w:t xml:space="preserve"> </w:t>
      </w:r>
      <w:r w:rsidRPr="00D26162">
        <w:rPr>
          <w:rStyle w:val="ezkurwreuab5ozgtqnkl"/>
          <w:lang w:val="ru-RU"/>
        </w:rPr>
        <w:t>время</w:t>
      </w:r>
      <w:r w:rsidRPr="00D26162">
        <w:rPr>
          <w:lang w:val="ru-RU"/>
        </w:rPr>
        <w:t xml:space="preserve"> </w:t>
      </w:r>
      <w:r w:rsidRPr="00D26162">
        <w:rPr>
          <w:rStyle w:val="ezkurwreuab5ozgtqnkl"/>
          <w:lang w:val="ru-RU"/>
        </w:rPr>
        <w:t>резни,</w:t>
      </w:r>
      <w:r w:rsidRPr="00D26162">
        <w:rPr>
          <w:lang w:val="ru-RU"/>
        </w:rPr>
        <w:t xml:space="preserve"> </w:t>
      </w:r>
      <w:r w:rsidRPr="00D26162">
        <w:rPr>
          <w:rStyle w:val="ezkurwreuab5ozgtqnkl"/>
          <w:lang w:val="ru-RU"/>
        </w:rPr>
        <w:t>словно</w:t>
      </w:r>
      <w:r w:rsidRPr="00D26162">
        <w:rPr>
          <w:lang w:val="ru-RU"/>
        </w:rPr>
        <w:t xml:space="preserve"> </w:t>
      </w:r>
      <w:r w:rsidRPr="00D26162">
        <w:rPr>
          <w:rStyle w:val="ezkurwreuab5ozgtqnkl"/>
          <w:lang w:val="ru-RU"/>
        </w:rPr>
        <w:t>призывая</w:t>
      </w:r>
      <w:r w:rsidRPr="00D26162">
        <w:rPr>
          <w:lang w:val="ru-RU"/>
        </w:rPr>
        <w:t xml:space="preserve"> </w:t>
      </w:r>
      <w:r w:rsidRPr="00D26162">
        <w:rPr>
          <w:rStyle w:val="ezkurwreuab5ozgtqnkl"/>
          <w:lang w:val="ru-RU"/>
        </w:rPr>
        <w:t>к</w:t>
      </w:r>
      <w:r w:rsidRPr="00D26162">
        <w:rPr>
          <w:lang w:val="ru-RU"/>
        </w:rPr>
        <w:t xml:space="preserve"> </w:t>
      </w:r>
      <w:r w:rsidRPr="00D26162">
        <w:rPr>
          <w:rStyle w:val="ezkurwreuab5ozgtqnkl"/>
          <w:lang w:val="ru-RU"/>
        </w:rPr>
        <w:t>концу</w:t>
      </w:r>
      <w:r w:rsidRPr="00D26162">
        <w:rPr>
          <w:lang w:val="ru-RU"/>
        </w:rPr>
        <w:t xml:space="preserve"> </w:t>
      </w:r>
      <w:r w:rsidRPr="00D26162">
        <w:rPr>
          <w:rStyle w:val="ezkurwreuab5ozgtqnkl"/>
          <w:lang w:val="ru-RU"/>
        </w:rPr>
        <w:t>миров.</w:t>
      </w:r>
      <w:r w:rsidRPr="00D26162">
        <w:rPr>
          <w:lang w:val="ru-RU"/>
        </w:rPr>
        <w:t xml:space="preserve"> </w:t>
      </w:r>
    </w:p>
    <w:p w14:paraId="6DA22D3D" w14:textId="77777777" w:rsidR="00FF5A40" w:rsidRPr="00D26162" w:rsidRDefault="00FF5A40" w:rsidP="00FF5A40">
      <w:pPr>
        <w:rPr>
          <w:lang w:val="ru-RU"/>
        </w:rPr>
      </w:pPr>
      <w:r w:rsidRPr="00D26162">
        <w:rPr>
          <w:rStyle w:val="ezkurwreuab5ozgtqnkl"/>
          <w:lang w:val="ru-RU"/>
        </w:rPr>
        <w:t>Рагнар</w:t>
      </w:r>
      <w:r w:rsidRPr="00D26162">
        <w:rPr>
          <w:lang w:val="ru-RU"/>
        </w:rPr>
        <w:t xml:space="preserve"> </w:t>
      </w:r>
      <w:r w:rsidRPr="00D26162">
        <w:rPr>
          <w:rStyle w:val="ezkurwreuab5ozgtqnkl"/>
          <w:lang w:val="ru-RU"/>
        </w:rPr>
        <w:t>узнал</w:t>
      </w:r>
      <w:r w:rsidRPr="00D26162">
        <w:rPr>
          <w:lang w:val="ru-RU"/>
        </w:rPr>
        <w:t xml:space="preserve"> </w:t>
      </w:r>
      <w:r w:rsidRPr="00D26162">
        <w:rPr>
          <w:rStyle w:val="ezkurwreuab5ozgtqnkl"/>
          <w:lang w:val="ru-RU"/>
        </w:rPr>
        <w:t>острый</w:t>
      </w:r>
      <w:r w:rsidRPr="00D26162">
        <w:rPr>
          <w:lang w:val="ru-RU"/>
        </w:rPr>
        <w:t xml:space="preserve"> </w:t>
      </w:r>
      <w:r w:rsidRPr="00D26162">
        <w:rPr>
          <w:rStyle w:val="ezkurwreuab5ozgtqnkl"/>
          <w:lang w:val="ru-RU"/>
        </w:rPr>
        <w:t>привкус</w:t>
      </w:r>
      <w:r w:rsidRPr="00D26162">
        <w:rPr>
          <w:lang w:val="ru-RU"/>
        </w:rPr>
        <w:t xml:space="preserve"> </w:t>
      </w:r>
      <w:proofErr w:type="spellStart"/>
      <w:r w:rsidRPr="00D26162">
        <w:rPr>
          <w:rStyle w:val="ezkurwreuab5ozgtqnkl"/>
          <w:lang w:val="ru-RU"/>
        </w:rPr>
        <w:t>вирда</w:t>
      </w:r>
      <w:proofErr w:type="spellEnd"/>
      <w:r w:rsidRPr="00D26162">
        <w:rPr>
          <w:rStyle w:val="ezkurwreuab5ozgtqnkl"/>
          <w:lang w:val="ru-RU"/>
        </w:rPr>
        <w:t xml:space="preserve"> — покалывающую</w:t>
      </w:r>
      <w:r w:rsidRPr="00D26162">
        <w:rPr>
          <w:lang w:val="ru-RU"/>
        </w:rPr>
        <w:t xml:space="preserve"> </w:t>
      </w:r>
      <w:r w:rsidRPr="00D26162">
        <w:rPr>
          <w:rStyle w:val="ezkurwreuab5ozgtqnkl"/>
          <w:lang w:val="ru-RU"/>
        </w:rPr>
        <w:t>ауру</w:t>
      </w:r>
      <w:r w:rsidRPr="00D26162">
        <w:rPr>
          <w:lang w:val="ru-RU"/>
        </w:rPr>
        <w:t xml:space="preserve">, которую </w:t>
      </w:r>
      <w:r w:rsidRPr="00D26162">
        <w:rPr>
          <w:rStyle w:val="ezkurwreuab5ozgtqnkl"/>
          <w:lang w:val="ru-RU"/>
        </w:rPr>
        <w:t>творили</w:t>
      </w:r>
      <w:r w:rsidRPr="00D26162">
        <w:rPr>
          <w:lang w:val="ru-RU"/>
        </w:rPr>
        <w:t xml:space="preserve"> </w:t>
      </w:r>
      <w:proofErr w:type="spellStart"/>
      <w:r w:rsidRPr="00D26162">
        <w:rPr>
          <w:rStyle w:val="ezkurwreuab5ozgtqnkl"/>
          <w:lang w:val="ru-RU"/>
        </w:rPr>
        <w:t>готи</w:t>
      </w:r>
      <w:proofErr w:type="spellEnd"/>
      <w:r w:rsidRPr="00D26162">
        <w:rPr>
          <w:lang w:val="ru-RU"/>
        </w:rPr>
        <w:t xml:space="preserve">, </w:t>
      </w:r>
      <w:r w:rsidRPr="00D26162">
        <w:rPr>
          <w:rStyle w:val="ezkurwreuab5ozgtqnkl"/>
          <w:lang w:val="ru-RU"/>
        </w:rPr>
        <w:t>вызывая</w:t>
      </w:r>
      <w:r w:rsidRPr="00D26162">
        <w:rPr>
          <w:lang w:val="ru-RU"/>
        </w:rPr>
        <w:t xml:space="preserve"> </w:t>
      </w:r>
      <w:r w:rsidRPr="00D26162">
        <w:rPr>
          <w:rStyle w:val="ezkurwreuab5ozgtqnkl"/>
          <w:lang w:val="ru-RU"/>
        </w:rPr>
        <w:t>бурю.</w:t>
      </w:r>
      <w:r w:rsidRPr="00D26162">
        <w:rPr>
          <w:lang w:val="ru-RU"/>
        </w:rPr>
        <w:t xml:space="preserve"> </w:t>
      </w:r>
      <w:r w:rsidRPr="00D26162">
        <w:rPr>
          <w:rStyle w:val="ezkurwreuab5ozgtqnkl"/>
          <w:lang w:val="ru-RU"/>
        </w:rPr>
        <w:t>Может</w:t>
      </w:r>
      <w:r w:rsidRPr="00D26162">
        <w:rPr>
          <w:lang w:val="ru-RU"/>
        </w:rPr>
        <w:t xml:space="preserve">, сейчас </w:t>
      </w:r>
      <w:r w:rsidRPr="00D26162">
        <w:rPr>
          <w:rStyle w:val="ezkurwreuab5ozgtqnkl"/>
          <w:lang w:val="ru-RU"/>
        </w:rPr>
        <w:t>она</w:t>
      </w:r>
      <w:r w:rsidRPr="00D26162">
        <w:rPr>
          <w:lang w:val="ru-RU"/>
        </w:rPr>
        <w:t xml:space="preserve"> </w:t>
      </w:r>
      <w:r w:rsidRPr="00D26162">
        <w:rPr>
          <w:rStyle w:val="ezkurwreuab5ozgtqnkl"/>
          <w:lang w:val="ru-RU"/>
        </w:rPr>
        <w:t>была</w:t>
      </w:r>
      <w:r w:rsidRPr="00D26162">
        <w:rPr>
          <w:lang w:val="ru-RU"/>
        </w:rPr>
        <w:t xml:space="preserve"> более </w:t>
      </w:r>
      <w:r w:rsidRPr="00D26162">
        <w:rPr>
          <w:rStyle w:val="ezkurwreuab5ozgtqnkl"/>
          <w:lang w:val="ru-RU"/>
        </w:rPr>
        <w:t>грубой,</w:t>
      </w:r>
      <w:r w:rsidRPr="00D26162">
        <w:rPr>
          <w:lang w:val="ru-RU"/>
        </w:rPr>
        <w:t xml:space="preserve"> </w:t>
      </w:r>
      <w:r w:rsidRPr="00D26162">
        <w:rPr>
          <w:rStyle w:val="ezkurwreuab5ozgtqnkl"/>
          <w:lang w:val="ru-RU"/>
        </w:rPr>
        <w:t>более</w:t>
      </w:r>
      <w:r w:rsidRPr="00D26162">
        <w:rPr>
          <w:lang w:val="ru-RU"/>
        </w:rPr>
        <w:t xml:space="preserve"> </w:t>
      </w:r>
      <w:r w:rsidRPr="00D26162">
        <w:rPr>
          <w:rStyle w:val="ezkurwreuab5ozgtqnkl"/>
          <w:lang w:val="ru-RU"/>
        </w:rPr>
        <w:t>диковатой</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пронзительной,</w:t>
      </w:r>
      <w:r w:rsidRPr="00D26162">
        <w:rPr>
          <w:lang w:val="ru-RU"/>
        </w:rPr>
        <w:t xml:space="preserve"> </w:t>
      </w:r>
      <w:r w:rsidRPr="00D26162">
        <w:rPr>
          <w:rStyle w:val="ezkurwreuab5ozgtqnkl"/>
          <w:lang w:val="ru-RU"/>
        </w:rPr>
        <w:t>но</w:t>
      </w:r>
      <w:r w:rsidRPr="00D26162">
        <w:rPr>
          <w:lang w:val="ru-RU"/>
        </w:rPr>
        <w:t xml:space="preserve"> в </w:t>
      </w:r>
      <w:r w:rsidRPr="00D26162">
        <w:rPr>
          <w:rStyle w:val="ezkurwreuab5ozgtqnkl"/>
          <w:lang w:val="ru-RU"/>
        </w:rPr>
        <w:t>основе</w:t>
      </w:r>
      <w:r w:rsidRPr="00D26162">
        <w:rPr>
          <w:lang w:val="ru-RU"/>
        </w:rPr>
        <w:t xml:space="preserve"> своей оставалась </w:t>
      </w:r>
      <w:r w:rsidRPr="00D26162">
        <w:rPr>
          <w:rStyle w:val="ezkurwreuab5ozgtqnkl"/>
          <w:lang w:val="ru-RU"/>
        </w:rPr>
        <w:t>той</w:t>
      </w:r>
      <w:r w:rsidRPr="00D26162">
        <w:rPr>
          <w:lang w:val="ru-RU"/>
        </w:rPr>
        <w:t xml:space="preserve"> </w:t>
      </w:r>
      <w:r w:rsidRPr="00D26162">
        <w:rPr>
          <w:rStyle w:val="ezkurwreuab5ozgtqnkl"/>
          <w:lang w:val="ru-RU"/>
        </w:rPr>
        <w:t>же.</w:t>
      </w:r>
      <w:r w:rsidRPr="00D26162">
        <w:rPr>
          <w:lang w:val="ru-RU"/>
        </w:rPr>
        <w:t xml:space="preserve"> </w:t>
      </w:r>
      <w:r w:rsidRPr="00D26162">
        <w:rPr>
          <w:rStyle w:val="ezkurwreuab5ozgtqnkl"/>
          <w:lang w:val="ru-RU"/>
        </w:rPr>
        <w:t>Да сам</w:t>
      </w:r>
      <w:r w:rsidRPr="00D26162">
        <w:rPr>
          <w:lang w:val="ru-RU"/>
        </w:rPr>
        <w:t xml:space="preserve"> </w:t>
      </w:r>
      <w:proofErr w:type="spellStart"/>
      <w:r w:rsidRPr="00D26162">
        <w:rPr>
          <w:rStyle w:val="ezkurwreuab5ozgtqnkl"/>
          <w:lang w:val="ru-RU"/>
        </w:rPr>
        <w:t>Ньяль</w:t>
      </w:r>
      <w:proofErr w:type="spellEnd"/>
      <w:r w:rsidRPr="00D26162">
        <w:rPr>
          <w:lang w:val="ru-RU"/>
        </w:rPr>
        <w:t xml:space="preserve"> </w:t>
      </w:r>
      <w:r w:rsidRPr="00D26162">
        <w:rPr>
          <w:rStyle w:val="ezkurwreuab5ozgtqnkl"/>
          <w:lang w:val="ru-RU"/>
        </w:rPr>
        <w:t>гордился</w:t>
      </w:r>
      <w:r w:rsidRPr="00D26162">
        <w:rPr>
          <w:lang w:val="ru-RU"/>
        </w:rPr>
        <w:t xml:space="preserve"> </w:t>
      </w:r>
      <w:r w:rsidRPr="00D26162">
        <w:rPr>
          <w:rStyle w:val="ezkurwreuab5ozgtqnkl"/>
          <w:lang w:val="ru-RU"/>
        </w:rPr>
        <w:t>бы</w:t>
      </w:r>
      <w:r w:rsidRPr="00D26162">
        <w:rPr>
          <w:lang w:val="ru-RU"/>
        </w:rPr>
        <w:t xml:space="preserve"> </w:t>
      </w:r>
      <w:r w:rsidRPr="00D26162">
        <w:rPr>
          <w:rStyle w:val="ezkurwreuab5ozgtqnkl"/>
          <w:lang w:val="ru-RU"/>
        </w:rPr>
        <w:t>ужасом</w:t>
      </w:r>
      <w:r w:rsidRPr="00D26162">
        <w:rPr>
          <w:lang w:val="ru-RU"/>
        </w:rPr>
        <w:t xml:space="preserve">, </w:t>
      </w:r>
      <w:r w:rsidRPr="00D26162">
        <w:rPr>
          <w:rStyle w:val="ezkurwreuab5ozgtqnkl"/>
          <w:lang w:val="ru-RU"/>
        </w:rPr>
        <w:t>воцарившимся в</w:t>
      </w:r>
      <w:r w:rsidRPr="00D26162">
        <w:rPr>
          <w:lang w:val="ru-RU"/>
        </w:rPr>
        <w:t xml:space="preserve"> </w:t>
      </w:r>
      <w:r w:rsidRPr="00D26162">
        <w:rPr>
          <w:rStyle w:val="ezkurwreuab5ozgtqnkl"/>
          <w:lang w:val="ru-RU"/>
        </w:rPr>
        <w:t>туннеле:</w:t>
      </w:r>
      <w:r w:rsidRPr="00D26162">
        <w:rPr>
          <w:lang w:val="ru-RU"/>
        </w:rPr>
        <w:t xml:space="preserve"> </w:t>
      </w:r>
      <w:r w:rsidRPr="00D26162">
        <w:rPr>
          <w:rStyle w:val="ezkurwreuab5ozgtqnkl"/>
          <w:lang w:val="ru-RU"/>
        </w:rPr>
        <w:t>крики</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рычание,</w:t>
      </w:r>
      <w:r w:rsidRPr="00D26162">
        <w:rPr>
          <w:lang w:val="ru-RU"/>
        </w:rPr>
        <w:t xml:space="preserve"> </w:t>
      </w:r>
      <w:r w:rsidRPr="00D26162">
        <w:rPr>
          <w:rStyle w:val="ezkurwreuab5ozgtqnkl"/>
          <w:lang w:val="ru-RU"/>
        </w:rPr>
        <w:t>вой</w:t>
      </w:r>
      <w:r w:rsidRPr="00D26162">
        <w:rPr>
          <w:lang w:val="ru-RU"/>
        </w:rPr>
        <w:t xml:space="preserve"> </w:t>
      </w:r>
      <w:r w:rsidRPr="00D26162">
        <w:rPr>
          <w:rStyle w:val="ezkurwreuab5ozgtqnkl"/>
          <w:lang w:val="ru-RU"/>
        </w:rPr>
        <w:t>ветра</w:t>
      </w:r>
      <w:r w:rsidRPr="00D26162">
        <w:rPr>
          <w:lang w:val="ru-RU"/>
        </w:rPr>
        <w:t xml:space="preserve"> </w:t>
      </w:r>
      <w:r w:rsidRPr="00D26162">
        <w:rPr>
          <w:rStyle w:val="ezkurwreuab5ozgtqnkl"/>
          <w:lang w:val="ru-RU"/>
        </w:rPr>
        <w:t>и</w:t>
      </w:r>
      <w:r w:rsidRPr="00D26162">
        <w:rPr>
          <w:lang w:val="ru-RU"/>
        </w:rPr>
        <w:t xml:space="preserve"> вспышки </w:t>
      </w:r>
      <w:r w:rsidRPr="00D26162">
        <w:rPr>
          <w:rStyle w:val="ezkurwreuab5ozgtqnkl"/>
          <w:lang w:val="ru-RU"/>
        </w:rPr>
        <w:t>молний!</w:t>
      </w:r>
      <w:r w:rsidRPr="00D26162">
        <w:rPr>
          <w:lang w:val="ru-RU"/>
        </w:rPr>
        <w:t xml:space="preserve"> </w:t>
      </w:r>
      <w:r w:rsidRPr="00D26162">
        <w:rPr>
          <w:rStyle w:val="ezkurwreuab5ozgtqnkl"/>
          <w:lang w:val="ru-RU"/>
        </w:rPr>
        <w:t>Рагнар</w:t>
      </w:r>
      <w:r w:rsidRPr="00D26162">
        <w:rPr>
          <w:lang w:val="ru-RU"/>
        </w:rPr>
        <w:t xml:space="preserve"> </w:t>
      </w:r>
      <w:r w:rsidRPr="00D26162">
        <w:rPr>
          <w:rStyle w:val="ezkurwreuab5ozgtqnkl"/>
          <w:lang w:val="ru-RU"/>
        </w:rPr>
        <w:t>распорядился</w:t>
      </w:r>
      <w:r w:rsidRPr="00D26162">
        <w:rPr>
          <w:lang w:val="ru-RU"/>
        </w:rPr>
        <w:t xml:space="preserve"> этим в </w:t>
      </w:r>
      <w:r w:rsidRPr="00D26162">
        <w:rPr>
          <w:rStyle w:val="ezkurwreuab5ozgtqnkl"/>
          <w:lang w:val="ru-RU"/>
        </w:rPr>
        <w:t>полной</w:t>
      </w:r>
      <w:r w:rsidRPr="00D26162">
        <w:rPr>
          <w:lang w:val="ru-RU"/>
        </w:rPr>
        <w:t xml:space="preserve"> </w:t>
      </w:r>
      <w:r w:rsidRPr="00D26162">
        <w:rPr>
          <w:rStyle w:val="ezkurwreuab5ozgtqnkl"/>
          <w:lang w:val="ru-RU"/>
        </w:rPr>
        <w:t>мере,</w:t>
      </w:r>
      <w:r w:rsidRPr="00D26162">
        <w:rPr>
          <w:lang w:val="ru-RU"/>
        </w:rPr>
        <w:t xml:space="preserve"> </w:t>
      </w:r>
      <w:r w:rsidRPr="00D26162">
        <w:rPr>
          <w:rStyle w:val="ezkurwreuab5ozgtqnkl"/>
          <w:lang w:val="ru-RU"/>
        </w:rPr>
        <w:t>устроив врагу кровавую баню.</w:t>
      </w:r>
      <w:r w:rsidRPr="00D26162">
        <w:rPr>
          <w:lang w:val="ru-RU"/>
        </w:rPr>
        <w:t xml:space="preserve"> Еретиков </w:t>
      </w:r>
      <w:r w:rsidRPr="00D26162">
        <w:rPr>
          <w:rStyle w:val="ezkurwreuab5ozgtqnkl"/>
          <w:lang w:val="ru-RU"/>
        </w:rPr>
        <w:t>зажало</w:t>
      </w:r>
      <w:r w:rsidRPr="00D26162">
        <w:rPr>
          <w:lang w:val="ru-RU"/>
        </w:rPr>
        <w:t xml:space="preserve"> </w:t>
      </w:r>
      <w:r w:rsidRPr="00D26162">
        <w:rPr>
          <w:rStyle w:val="ezkurwreuab5ozgtqnkl"/>
          <w:lang w:val="ru-RU"/>
        </w:rPr>
        <w:t>между</w:t>
      </w:r>
      <w:r w:rsidRPr="00D26162">
        <w:rPr>
          <w:lang w:val="ru-RU"/>
        </w:rPr>
        <w:t xml:space="preserve"> </w:t>
      </w:r>
      <w:r w:rsidRPr="00D26162">
        <w:rPr>
          <w:rStyle w:val="ezkurwreuab5ozgtqnkl"/>
          <w:lang w:val="ru-RU"/>
        </w:rPr>
        <w:t>разрушительным</w:t>
      </w:r>
      <w:r w:rsidRPr="00D26162">
        <w:rPr>
          <w:lang w:val="ru-RU"/>
        </w:rPr>
        <w:t xml:space="preserve"> </w:t>
      </w:r>
      <w:r w:rsidRPr="00D26162">
        <w:rPr>
          <w:rStyle w:val="ezkurwreuab5ozgtqnkl"/>
          <w:lang w:val="ru-RU"/>
        </w:rPr>
        <w:t>искусством</w:t>
      </w:r>
      <w:r w:rsidRPr="00D26162">
        <w:rPr>
          <w:lang w:val="ru-RU"/>
        </w:rPr>
        <w:t xml:space="preserve"> </w:t>
      </w:r>
      <w:proofErr w:type="spellStart"/>
      <w:r w:rsidRPr="00D26162">
        <w:rPr>
          <w:lang w:val="ru-RU"/>
        </w:rPr>
        <w:t>готи</w:t>
      </w:r>
      <w:proofErr w:type="spellEnd"/>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телесной</w:t>
      </w:r>
      <w:r w:rsidRPr="00D26162">
        <w:rPr>
          <w:lang w:val="ru-RU"/>
        </w:rPr>
        <w:t xml:space="preserve"> </w:t>
      </w:r>
      <w:r w:rsidRPr="00D26162">
        <w:rPr>
          <w:rStyle w:val="ezkurwreuab5ozgtqnkl"/>
          <w:lang w:val="ru-RU"/>
        </w:rPr>
        <w:t>яростью</w:t>
      </w:r>
      <w:r w:rsidRPr="00D26162">
        <w:rPr>
          <w:lang w:val="ru-RU"/>
        </w:rPr>
        <w:t xml:space="preserve"> </w:t>
      </w:r>
      <w:r w:rsidRPr="00D26162">
        <w:rPr>
          <w:rStyle w:val="ezkurwreuab5ozgtqnkl"/>
          <w:lang w:val="ru-RU"/>
        </w:rPr>
        <w:t>Серых</w:t>
      </w:r>
      <w:r w:rsidRPr="00D26162">
        <w:rPr>
          <w:lang w:val="ru-RU"/>
        </w:rPr>
        <w:t xml:space="preserve"> </w:t>
      </w:r>
      <w:r w:rsidRPr="00D26162">
        <w:rPr>
          <w:rStyle w:val="ezkurwreuab5ozgtqnkl"/>
          <w:lang w:val="ru-RU"/>
        </w:rPr>
        <w:t>Охотников,</w:t>
      </w:r>
      <w:r w:rsidRPr="00D26162">
        <w:rPr>
          <w:lang w:val="ru-RU"/>
        </w:rPr>
        <w:t xml:space="preserve"> </w:t>
      </w:r>
      <w:r w:rsidRPr="00D26162">
        <w:rPr>
          <w:rStyle w:val="ezkurwreuab5ozgtqnkl"/>
          <w:lang w:val="ru-RU"/>
        </w:rPr>
        <w:t>дисциплина их в</w:t>
      </w:r>
      <w:r w:rsidRPr="00D26162">
        <w:rPr>
          <w:lang w:val="ru-RU"/>
        </w:rPr>
        <w:t xml:space="preserve"> </w:t>
      </w:r>
      <w:r w:rsidRPr="00D26162">
        <w:rPr>
          <w:rStyle w:val="ezkurwreuab5ozgtqnkl"/>
          <w:lang w:val="ru-RU"/>
        </w:rPr>
        <w:t>конце</w:t>
      </w:r>
      <w:r w:rsidRPr="00D26162">
        <w:rPr>
          <w:lang w:val="ru-RU"/>
        </w:rPr>
        <w:t xml:space="preserve"> концов </w:t>
      </w:r>
      <w:r w:rsidRPr="00D26162">
        <w:rPr>
          <w:rStyle w:val="ezkurwreuab5ozgtqnkl"/>
          <w:lang w:val="ru-RU"/>
        </w:rPr>
        <w:t>дрогнула,</w:t>
      </w:r>
      <w:r w:rsidRPr="00D26162">
        <w:rPr>
          <w:lang w:val="ru-RU"/>
        </w:rPr>
        <w:t xml:space="preserve"> и это </w:t>
      </w:r>
      <w:r w:rsidRPr="00D26162">
        <w:rPr>
          <w:rStyle w:val="ezkurwreuab5ozgtqnkl"/>
          <w:lang w:val="ru-RU"/>
        </w:rPr>
        <w:t>сделало</w:t>
      </w:r>
      <w:r w:rsidRPr="00D26162">
        <w:rPr>
          <w:lang w:val="ru-RU"/>
        </w:rPr>
        <w:t xml:space="preserve"> </w:t>
      </w:r>
      <w:r w:rsidRPr="00D26162">
        <w:rPr>
          <w:rStyle w:val="ezkurwreuab5ozgtqnkl"/>
          <w:lang w:val="ru-RU"/>
        </w:rPr>
        <w:t>их</w:t>
      </w:r>
      <w:r w:rsidRPr="00D26162">
        <w:rPr>
          <w:lang w:val="ru-RU"/>
        </w:rPr>
        <w:t xml:space="preserve"> </w:t>
      </w:r>
      <w:r w:rsidRPr="00D26162">
        <w:rPr>
          <w:rStyle w:val="ezkurwreuab5ozgtqnkl"/>
          <w:lang w:val="ru-RU"/>
        </w:rPr>
        <w:t>легкой</w:t>
      </w:r>
      <w:r w:rsidRPr="00D26162">
        <w:rPr>
          <w:lang w:val="ru-RU"/>
        </w:rPr>
        <w:t xml:space="preserve"> </w:t>
      </w:r>
      <w:r w:rsidRPr="00D26162">
        <w:rPr>
          <w:rStyle w:val="ezkurwreuab5ozgtqnkl"/>
          <w:lang w:val="ru-RU"/>
        </w:rPr>
        <w:t>добычей.</w:t>
      </w:r>
      <w:r w:rsidRPr="00D26162">
        <w:rPr>
          <w:lang w:val="ru-RU"/>
        </w:rPr>
        <w:t xml:space="preserve"> </w:t>
      </w:r>
    </w:p>
    <w:p w14:paraId="01AE616B" w14:textId="77777777" w:rsidR="00FF5A40" w:rsidRPr="00D26162" w:rsidRDefault="00FF5A40" w:rsidP="00FF5A40">
      <w:pPr>
        <w:rPr>
          <w:lang w:val="ru-RU"/>
        </w:rPr>
      </w:pPr>
      <w:r w:rsidRPr="00D26162">
        <w:rPr>
          <w:lang w:val="ru-RU"/>
        </w:rPr>
        <w:t xml:space="preserve">Ледяной </w:t>
      </w:r>
      <w:r w:rsidRPr="00D26162">
        <w:rPr>
          <w:rStyle w:val="ezkurwreuab5ozgtqnkl"/>
          <w:lang w:val="ru-RU"/>
        </w:rPr>
        <w:t>Клык</w:t>
      </w:r>
      <w:r w:rsidRPr="00D26162">
        <w:rPr>
          <w:lang w:val="ru-RU"/>
        </w:rPr>
        <w:t xml:space="preserve"> </w:t>
      </w:r>
      <w:r w:rsidRPr="00D26162">
        <w:rPr>
          <w:rStyle w:val="ezkurwreuab5ozgtqnkl"/>
          <w:lang w:val="ru-RU"/>
        </w:rPr>
        <w:t>развернулся,</w:t>
      </w:r>
      <w:r w:rsidRPr="00D26162">
        <w:rPr>
          <w:lang w:val="ru-RU"/>
        </w:rPr>
        <w:t xml:space="preserve"> </w:t>
      </w:r>
      <w:r w:rsidRPr="00D26162">
        <w:rPr>
          <w:rStyle w:val="ezkurwreuab5ozgtqnkl"/>
          <w:lang w:val="ru-RU"/>
        </w:rPr>
        <w:t>разрубая, точно гордиев узел,</w:t>
      </w:r>
      <w:r w:rsidRPr="00D26162">
        <w:rPr>
          <w:lang w:val="ru-RU"/>
        </w:rPr>
        <w:t xml:space="preserve"> передние ряды </w:t>
      </w:r>
      <w:r w:rsidRPr="00D26162">
        <w:rPr>
          <w:rStyle w:val="ezkurwreuab5ozgtqnkl"/>
          <w:lang w:val="ru-RU"/>
        </w:rPr>
        <w:t>врагов, внезапно</w:t>
      </w:r>
      <w:r w:rsidRPr="00D26162">
        <w:rPr>
          <w:lang w:val="ru-RU"/>
        </w:rPr>
        <w:t xml:space="preserve"> утративших кураж</w:t>
      </w:r>
      <w:r w:rsidRPr="00D26162">
        <w:rPr>
          <w:rStyle w:val="ezkurwreuab5ozgtqnkl"/>
          <w:lang w:val="ru-RU"/>
        </w:rPr>
        <w:t>,</w:t>
      </w:r>
      <w:r w:rsidRPr="00D26162">
        <w:rPr>
          <w:lang w:val="ru-RU"/>
        </w:rPr>
        <w:t xml:space="preserve"> а тем временем </w:t>
      </w:r>
      <w:r w:rsidRPr="00D26162">
        <w:rPr>
          <w:rStyle w:val="ezkurwreuab5ozgtqnkl"/>
          <w:lang w:val="ru-RU"/>
        </w:rPr>
        <w:t>угрожающие</w:t>
      </w:r>
      <w:r w:rsidRPr="00D26162">
        <w:rPr>
          <w:lang w:val="ru-RU"/>
        </w:rPr>
        <w:t xml:space="preserve"> </w:t>
      </w:r>
      <w:r w:rsidRPr="00D26162">
        <w:rPr>
          <w:rStyle w:val="ezkurwreuab5ozgtqnkl"/>
          <w:lang w:val="ru-RU"/>
        </w:rPr>
        <w:t>клинки</w:t>
      </w:r>
      <w:r w:rsidRPr="00D26162">
        <w:rPr>
          <w:lang w:val="ru-RU"/>
        </w:rPr>
        <w:t xml:space="preserve"> </w:t>
      </w:r>
      <w:r w:rsidRPr="00D26162">
        <w:rPr>
          <w:rStyle w:val="ezkurwreuab5ozgtqnkl"/>
          <w:lang w:val="ru-RU"/>
        </w:rPr>
        <w:t>Серых</w:t>
      </w:r>
      <w:r w:rsidRPr="00D26162">
        <w:rPr>
          <w:lang w:val="ru-RU"/>
        </w:rPr>
        <w:t xml:space="preserve"> </w:t>
      </w:r>
      <w:r w:rsidRPr="00D26162">
        <w:rPr>
          <w:rStyle w:val="ezkurwreuab5ozgtqnkl"/>
          <w:lang w:val="ru-RU"/>
        </w:rPr>
        <w:t>Охотников</w:t>
      </w:r>
      <w:r w:rsidRPr="00D26162">
        <w:rPr>
          <w:lang w:val="ru-RU"/>
        </w:rPr>
        <w:t xml:space="preserve"> </w:t>
      </w:r>
      <w:r w:rsidRPr="00D26162">
        <w:rPr>
          <w:rStyle w:val="ezkurwreuab5ozgtqnkl"/>
          <w:lang w:val="ru-RU"/>
        </w:rPr>
        <w:t>быстро</w:t>
      </w:r>
      <w:r w:rsidRPr="00D26162">
        <w:rPr>
          <w:lang w:val="ru-RU"/>
        </w:rPr>
        <w:t xml:space="preserve"> </w:t>
      </w:r>
      <w:r w:rsidRPr="00D26162">
        <w:rPr>
          <w:rStyle w:val="ezkurwreuab5ozgtqnkl"/>
          <w:lang w:val="ru-RU"/>
        </w:rPr>
        <w:t>расправились</w:t>
      </w:r>
      <w:r w:rsidRPr="00D26162">
        <w:rPr>
          <w:lang w:val="ru-RU"/>
        </w:rPr>
        <w:t xml:space="preserve"> с </w:t>
      </w:r>
      <w:r w:rsidRPr="00D26162">
        <w:rPr>
          <w:rStyle w:val="ezkurwreuab5ozgtqnkl"/>
          <w:lang w:val="ru-RU"/>
        </w:rPr>
        <w:t>отставшими.</w:t>
      </w:r>
      <w:r w:rsidRPr="00D26162">
        <w:rPr>
          <w:lang w:val="ru-RU"/>
        </w:rPr>
        <w:t xml:space="preserve"> За </w:t>
      </w:r>
      <w:r w:rsidRPr="00D26162">
        <w:rPr>
          <w:rStyle w:val="ezkurwreuab5ozgtqnkl"/>
          <w:lang w:val="ru-RU"/>
        </w:rPr>
        <w:t>этим</w:t>
      </w:r>
      <w:r w:rsidRPr="00D26162">
        <w:rPr>
          <w:lang w:val="ru-RU"/>
        </w:rPr>
        <w:t xml:space="preserve"> </w:t>
      </w:r>
      <w:r w:rsidRPr="00D26162">
        <w:rPr>
          <w:rStyle w:val="ezkurwreuab5ozgtqnkl"/>
          <w:lang w:val="ru-RU"/>
        </w:rPr>
        <w:t>последовало</w:t>
      </w:r>
      <w:r w:rsidRPr="00D26162">
        <w:rPr>
          <w:lang w:val="ru-RU"/>
        </w:rPr>
        <w:t xml:space="preserve"> настоящее </w:t>
      </w:r>
      <w:r w:rsidRPr="00D26162">
        <w:rPr>
          <w:rStyle w:val="ezkurwreuab5ozgtqnkl"/>
          <w:lang w:val="ru-RU"/>
        </w:rPr>
        <w:t>побоище — беспощадное, до затупленных лезвий,</w:t>
      </w:r>
      <w:r w:rsidRPr="00D26162">
        <w:rPr>
          <w:lang w:val="ru-RU"/>
        </w:rPr>
        <w:t xml:space="preserve"> </w:t>
      </w:r>
      <w:r w:rsidRPr="00D26162">
        <w:rPr>
          <w:rStyle w:val="ezkurwreuab5ozgtqnkl"/>
          <w:lang w:val="ru-RU"/>
        </w:rPr>
        <w:t>подхваченное</w:t>
      </w:r>
      <w:r w:rsidRPr="00D26162">
        <w:rPr>
          <w:lang w:val="ru-RU"/>
        </w:rPr>
        <w:t xml:space="preserve"> </w:t>
      </w:r>
      <w:r w:rsidRPr="00D26162">
        <w:rPr>
          <w:rStyle w:val="ezkurwreuab5ozgtqnkl"/>
          <w:lang w:val="ru-RU"/>
        </w:rPr>
        <w:t>водоворотом</w:t>
      </w:r>
      <w:r w:rsidRPr="00D26162">
        <w:rPr>
          <w:lang w:val="ru-RU"/>
        </w:rPr>
        <w:t xml:space="preserve"> </w:t>
      </w:r>
      <w:r w:rsidRPr="00D26162">
        <w:rPr>
          <w:rStyle w:val="ezkurwreuab5ozgtqnkl"/>
          <w:lang w:val="ru-RU"/>
        </w:rPr>
        <w:t>неистовствующих</w:t>
      </w:r>
      <w:r w:rsidRPr="00D26162">
        <w:rPr>
          <w:lang w:val="ru-RU"/>
        </w:rPr>
        <w:t xml:space="preserve"> </w:t>
      </w:r>
      <w:proofErr w:type="spellStart"/>
      <w:r w:rsidRPr="00D26162">
        <w:rPr>
          <w:rStyle w:val="ezkurwreuab5ozgtqnkl"/>
          <w:lang w:val="ru-RU"/>
        </w:rPr>
        <w:t>вирд</w:t>
      </w:r>
      <w:proofErr w:type="spellEnd"/>
      <w:r w:rsidRPr="00D26162">
        <w:rPr>
          <w:rStyle w:val="ezkurwreuab5ozgtqnkl"/>
          <w:lang w:val="ru-RU"/>
        </w:rPr>
        <w:t>-тварей</w:t>
      </w:r>
      <w:r w:rsidRPr="00D26162">
        <w:rPr>
          <w:lang w:val="ru-RU"/>
        </w:rPr>
        <w:t xml:space="preserve"> </w:t>
      </w:r>
      <w:proofErr w:type="spellStart"/>
      <w:r w:rsidRPr="00D26162">
        <w:rPr>
          <w:lang w:val="ru-RU"/>
        </w:rPr>
        <w:t>готи</w:t>
      </w:r>
      <w:proofErr w:type="spellEnd"/>
      <w:r w:rsidRPr="00D26162">
        <w:rPr>
          <w:rStyle w:val="ezkurwreuab5ozgtqnkl"/>
          <w:lang w:val="ru-RU"/>
        </w:rPr>
        <w:t>.</w:t>
      </w:r>
      <w:r w:rsidRPr="00D26162">
        <w:rPr>
          <w:lang w:val="ru-RU"/>
        </w:rPr>
        <w:t xml:space="preserve"> Пусть они и напоминали </w:t>
      </w:r>
      <w:r w:rsidRPr="00D26162">
        <w:rPr>
          <w:rStyle w:val="ezkurwreuab5ozgtqnkl"/>
          <w:lang w:val="ru-RU"/>
        </w:rPr>
        <w:t>призраков,</w:t>
      </w:r>
      <w:r w:rsidRPr="00D26162">
        <w:rPr>
          <w:lang w:val="ru-RU"/>
        </w:rPr>
        <w:t xml:space="preserve"> </w:t>
      </w:r>
      <w:r w:rsidRPr="00D26162">
        <w:rPr>
          <w:rStyle w:val="ezkurwreuab5ozgtqnkl"/>
          <w:lang w:val="ru-RU"/>
        </w:rPr>
        <w:t>но</w:t>
      </w:r>
      <w:r w:rsidRPr="00D26162">
        <w:rPr>
          <w:lang w:val="ru-RU"/>
        </w:rPr>
        <w:t xml:space="preserve"> </w:t>
      </w:r>
      <w:r w:rsidRPr="00D26162">
        <w:rPr>
          <w:rStyle w:val="ezkurwreuab5ozgtqnkl"/>
          <w:lang w:val="ru-RU"/>
        </w:rPr>
        <w:t>урон наносили</w:t>
      </w:r>
      <w:r w:rsidRPr="00D26162">
        <w:rPr>
          <w:lang w:val="ru-RU"/>
        </w:rPr>
        <w:t xml:space="preserve"> </w:t>
      </w:r>
      <w:r w:rsidRPr="00D26162">
        <w:rPr>
          <w:rStyle w:val="ezkurwreuab5ozgtqnkl"/>
          <w:lang w:val="ru-RU"/>
        </w:rPr>
        <w:t>вещественный.</w:t>
      </w:r>
      <w:r w:rsidRPr="00D26162">
        <w:rPr>
          <w:lang w:val="ru-RU"/>
        </w:rPr>
        <w:t xml:space="preserve"> </w:t>
      </w:r>
      <w:r w:rsidRPr="00D26162">
        <w:rPr>
          <w:rStyle w:val="ezkurwreuab5ozgtqnkl"/>
          <w:lang w:val="ru-RU"/>
        </w:rPr>
        <w:t>Они</w:t>
      </w:r>
      <w:r w:rsidRPr="00D26162">
        <w:rPr>
          <w:lang w:val="ru-RU"/>
        </w:rPr>
        <w:t xml:space="preserve"> парировали </w:t>
      </w:r>
      <w:r w:rsidRPr="00D26162">
        <w:rPr>
          <w:rStyle w:val="ezkurwreuab5ozgtqnkl"/>
          <w:lang w:val="ru-RU"/>
        </w:rPr>
        <w:t>удары</w:t>
      </w:r>
      <w:r w:rsidRPr="00D26162">
        <w:rPr>
          <w:lang w:val="ru-RU"/>
        </w:rPr>
        <w:t xml:space="preserve"> </w:t>
      </w:r>
      <w:r w:rsidRPr="00D26162">
        <w:rPr>
          <w:rStyle w:val="ezkurwreuab5ozgtqnkl"/>
          <w:lang w:val="ru-RU"/>
        </w:rPr>
        <w:t>самого</w:t>
      </w:r>
      <w:r w:rsidRPr="00D26162">
        <w:rPr>
          <w:lang w:val="ru-RU"/>
        </w:rPr>
        <w:t xml:space="preserve"> </w:t>
      </w:r>
      <w:r w:rsidRPr="00D26162">
        <w:rPr>
          <w:rStyle w:val="ezkurwreuab5ozgtqnkl"/>
          <w:lang w:val="ru-RU"/>
        </w:rPr>
        <w:t>Рагнара,</w:t>
      </w:r>
      <w:r w:rsidRPr="00D26162">
        <w:rPr>
          <w:lang w:val="ru-RU"/>
        </w:rPr>
        <w:t xml:space="preserve"> </w:t>
      </w:r>
      <w:r w:rsidRPr="00D26162">
        <w:rPr>
          <w:rStyle w:val="ezkurwreuab5ozgtqnkl"/>
          <w:lang w:val="ru-RU"/>
        </w:rPr>
        <w:t>вороны</w:t>
      </w:r>
      <w:r w:rsidRPr="00D26162">
        <w:rPr>
          <w:lang w:val="ru-RU"/>
        </w:rPr>
        <w:t xml:space="preserve"> </w:t>
      </w:r>
      <w:r w:rsidRPr="00D26162">
        <w:rPr>
          <w:rStyle w:val="ezkurwreuab5ozgtqnkl"/>
          <w:lang w:val="ru-RU"/>
        </w:rPr>
        <w:t>парили</w:t>
      </w:r>
      <w:r w:rsidRPr="00D26162">
        <w:rPr>
          <w:lang w:val="ru-RU"/>
        </w:rPr>
        <w:t xml:space="preserve"> </w:t>
      </w:r>
      <w:r w:rsidRPr="00D26162">
        <w:rPr>
          <w:rStyle w:val="ezkurwreuab5ozgtqnkl"/>
          <w:lang w:val="ru-RU"/>
        </w:rPr>
        <w:t>с</w:t>
      </w:r>
      <w:r w:rsidRPr="00D26162">
        <w:rPr>
          <w:lang w:val="ru-RU"/>
        </w:rPr>
        <w:t xml:space="preserve"> </w:t>
      </w:r>
      <w:r w:rsidRPr="00D26162">
        <w:rPr>
          <w:rStyle w:val="ezkurwreuab5ozgtqnkl"/>
          <w:lang w:val="ru-RU"/>
        </w:rPr>
        <w:t>подветренной</w:t>
      </w:r>
      <w:r w:rsidRPr="00D26162">
        <w:rPr>
          <w:lang w:val="ru-RU"/>
        </w:rPr>
        <w:t xml:space="preserve"> стороны </w:t>
      </w:r>
      <w:r w:rsidRPr="00D26162">
        <w:rPr>
          <w:rStyle w:val="ezkurwreuab5ozgtqnkl"/>
          <w:lang w:val="ru-RU"/>
        </w:rPr>
        <w:t>от</w:t>
      </w:r>
      <w:r w:rsidRPr="00D26162">
        <w:rPr>
          <w:lang w:val="ru-RU"/>
        </w:rPr>
        <w:t xml:space="preserve"> </w:t>
      </w:r>
      <w:r w:rsidRPr="00D26162">
        <w:rPr>
          <w:rStyle w:val="ezkurwreuab5ozgtqnkl"/>
          <w:lang w:val="ru-RU"/>
        </w:rPr>
        <w:t>его</w:t>
      </w:r>
      <w:r w:rsidRPr="00D26162">
        <w:rPr>
          <w:lang w:val="ru-RU"/>
        </w:rPr>
        <w:t xml:space="preserve"> </w:t>
      </w:r>
      <w:r w:rsidRPr="00D26162">
        <w:rPr>
          <w:rStyle w:val="ezkurwreuab5ozgtqnkl"/>
          <w:lang w:val="ru-RU"/>
        </w:rPr>
        <w:t>развевающихся</w:t>
      </w:r>
      <w:r w:rsidRPr="00D26162">
        <w:rPr>
          <w:lang w:val="ru-RU"/>
        </w:rPr>
        <w:t xml:space="preserve"> </w:t>
      </w:r>
      <w:r w:rsidRPr="00D26162">
        <w:rPr>
          <w:rStyle w:val="ezkurwreuab5ozgtqnkl"/>
          <w:lang w:val="ru-RU"/>
        </w:rPr>
        <w:t>шкур,</w:t>
      </w:r>
      <w:r w:rsidRPr="00D26162">
        <w:rPr>
          <w:lang w:val="ru-RU"/>
        </w:rPr>
        <w:t xml:space="preserve"> </w:t>
      </w:r>
      <w:r w:rsidRPr="00D26162">
        <w:rPr>
          <w:rStyle w:val="ezkurwreuab5ozgtqnkl"/>
          <w:lang w:val="ru-RU"/>
        </w:rPr>
        <w:t>змеи</w:t>
      </w:r>
      <w:r w:rsidRPr="00D26162">
        <w:rPr>
          <w:lang w:val="ru-RU"/>
        </w:rPr>
        <w:t xml:space="preserve"> </w:t>
      </w:r>
      <w:r w:rsidRPr="00D26162">
        <w:rPr>
          <w:rStyle w:val="ezkurwreuab5ozgtqnkl"/>
          <w:lang w:val="ru-RU"/>
        </w:rPr>
        <w:t>обвивались</w:t>
      </w:r>
      <w:r w:rsidRPr="00D26162">
        <w:rPr>
          <w:lang w:val="ru-RU"/>
        </w:rPr>
        <w:t xml:space="preserve"> </w:t>
      </w:r>
      <w:r w:rsidRPr="00D26162">
        <w:rPr>
          <w:rStyle w:val="ezkurwreuab5ozgtqnkl"/>
          <w:lang w:val="ru-RU"/>
        </w:rPr>
        <w:t>вокруг</w:t>
      </w:r>
      <w:r w:rsidRPr="00D26162">
        <w:rPr>
          <w:lang w:val="ru-RU"/>
        </w:rPr>
        <w:t xml:space="preserve"> </w:t>
      </w:r>
      <w:r w:rsidRPr="00D26162">
        <w:rPr>
          <w:rStyle w:val="ezkurwreuab5ozgtqnkl"/>
          <w:lang w:val="ru-RU"/>
        </w:rPr>
        <w:t>его</w:t>
      </w:r>
      <w:r w:rsidRPr="00D26162">
        <w:rPr>
          <w:lang w:val="ru-RU"/>
        </w:rPr>
        <w:t xml:space="preserve"> широких </w:t>
      </w:r>
      <w:r w:rsidRPr="00D26162">
        <w:rPr>
          <w:rStyle w:val="ezkurwreuab5ozgtqnkl"/>
          <w:lang w:val="ru-RU"/>
        </w:rPr>
        <w:t>сапог,</w:t>
      </w:r>
      <w:r w:rsidRPr="00D26162">
        <w:rPr>
          <w:lang w:val="ru-RU"/>
        </w:rPr>
        <w:t xml:space="preserve"> волшебные </w:t>
      </w:r>
      <w:r w:rsidRPr="00D26162">
        <w:rPr>
          <w:rStyle w:val="ezkurwreuab5ozgtqnkl"/>
          <w:lang w:val="ru-RU"/>
        </w:rPr>
        <w:t>волки</w:t>
      </w:r>
      <w:r w:rsidRPr="00D26162">
        <w:rPr>
          <w:lang w:val="ru-RU"/>
        </w:rPr>
        <w:t xml:space="preserve"> </w:t>
      </w:r>
      <w:r w:rsidRPr="00D26162">
        <w:rPr>
          <w:rStyle w:val="ezkurwreuab5ozgtqnkl"/>
          <w:lang w:val="ru-RU"/>
        </w:rPr>
        <w:t>нападали</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тени</w:t>
      </w:r>
      <w:r w:rsidRPr="00D26162">
        <w:rPr>
          <w:lang w:val="ru-RU"/>
        </w:rPr>
        <w:t xml:space="preserve"> </w:t>
      </w:r>
      <w:r w:rsidRPr="00D26162">
        <w:rPr>
          <w:rStyle w:val="ezkurwreuab5ozgtqnkl"/>
          <w:lang w:val="ru-RU"/>
        </w:rPr>
        <w:t>его</w:t>
      </w:r>
      <w:r w:rsidRPr="00D26162">
        <w:rPr>
          <w:lang w:val="ru-RU"/>
        </w:rPr>
        <w:t xml:space="preserve"> </w:t>
      </w:r>
      <w:r w:rsidRPr="00D26162">
        <w:rPr>
          <w:rStyle w:val="ezkurwreuab5ozgtqnkl"/>
          <w:lang w:val="ru-RU"/>
        </w:rPr>
        <w:t>цепного</w:t>
      </w:r>
      <w:r w:rsidRPr="00D26162">
        <w:rPr>
          <w:lang w:val="ru-RU"/>
        </w:rPr>
        <w:t xml:space="preserve"> меча</w:t>
      </w:r>
      <w:r w:rsidRPr="00D26162">
        <w:rPr>
          <w:rStyle w:val="ezkurwreuab5ozgtqnkl"/>
          <w:lang w:val="ru-RU"/>
        </w:rPr>
        <w:t>.</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чувствовал</w:t>
      </w:r>
      <w:r w:rsidRPr="00D26162">
        <w:rPr>
          <w:lang w:val="ru-RU"/>
        </w:rPr>
        <w:t xml:space="preserve"> себя </w:t>
      </w:r>
      <w:r w:rsidRPr="00D26162">
        <w:rPr>
          <w:rStyle w:val="ezkurwreuab5ozgtqnkl"/>
          <w:lang w:val="ru-RU"/>
        </w:rPr>
        <w:t>погруженным</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магию,</w:t>
      </w:r>
      <w:r w:rsidRPr="00D26162">
        <w:rPr>
          <w:lang w:val="ru-RU"/>
        </w:rPr>
        <w:t xml:space="preserve"> </w:t>
      </w:r>
      <w:r w:rsidRPr="00D26162">
        <w:rPr>
          <w:rStyle w:val="ezkurwreuab5ozgtqnkl"/>
          <w:lang w:val="ru-RU"/>
        </w:rPr>
        <w:t>его</w:t>
      </w:r>
      <w:r w:rsidRPr="00D26162">
        <w:rPr>
          <w:lang w:val="ru-RU"/>
        </w:rPr>
        <w:t xml:space="preserve"> </w:t>
      </w:r>
      <w:r w:rsidRPr="00D26162">
        <w:rPr>
          <w:rStyle w:val="ezkurwreuab5ozgtqnkl"/>
          <w:lang w:val="ru-RU"/>
        </w:rPr>
        <w:t>кровь</w:t>
      </w:r>
      <w:r w:rsidRPr="00D26162">
        <w:rPr>
          <w:lang w:val="ru-RU"/>
        </w:rPr>
        <w:t xml:space="preserve"> вс</w:t>
      </w:r>
      <w:r w:rsidRPr="00D26162">
        <w:rPr>
          <w:rStyle w:val="ezkurwreuab5ozgtqnkl"/>
          <w:lang w:val="ru-RU"/>
        </w:rPr>
        <w:t>кипала</w:t>
      </w:r>
      <w:r w:rsidRPr="00D26162">
        <w:rPr>
          <w:lang w:val="ru-RU"/>
        </w:rPr>
        <w:t xml:space="preserve"> </w:t>
      </w:r>
      <w:r w:rsidRPr="00D26162">
        <w:rPr>
          <w:rStyle w:val="ezkurwreuab5ozgtqnkl"/>
          <w:lang w:val="ru-RU"/>
        </w:rPr>
        <w:t>от</w:t>
      </w:r>
      <w:r w:rsidRPr="00D26162">
        <w:rPr>
          <w:lang w:val="ru-RU"/>
        </w:rPr>
        <w:t xml:space="preserve"> </w:t>
      </w:r>
      <w:r w:rsidRPr="00D26162">
        <w:rPr>
          <w:rStyle w:val="ezkurwreuab5ozgtqnkl"/>
          <w:lang w:val="ru-RU"/>
        </w:rPr>
        <w:t>нее,</w:t>
      </w:r>
      <w:r w:rsidRPr="00D26162">
        <w:rPr>
          <w:lang w:val="ru-RU"/>
        </w:rPr>
        <w:t xml:space="preserve"> </w:t>
      </w:r>
      <w:r w:rsidRPr="00D26162">
        <w:rPr>
          <w:rStyle w:val="ezkurwreuab5ozgtqnkl"/>
          <w:lang w:val="ru-RU"/>
        </w:rPr>
        <w:t>придавая</w:t>
      </w:r>
      <w:r w:rsidRPr="00D26162">
        <w:rPr>
          <w:lang w:val="ru-RU"/>
        </w:rPr>
        <w:t xml:space="preserve"> </w:t>
      </w:r>
      <w:r w:rsidRPr="00D26162">
        <w:rPr>
          <w:rStyle w:val="ezkurwreuab5ozgtqnkl"/>
          <w:lang w:val="ru-RU"/>
        </w:rPr>
        <w:t>сил</w:t>
      </w:r>
      <w:r w:rsidRPr="00D26162">
        <w:rPr>
          <w:lang w:val="ru-RU"/>
        </w:rPr>
        <w:t xml:space="preserve"> </w:t>
      </w:r>
      <w:r w:rsidRPr="00D26162">
        <w:rPr>
          <w:rStyle w:val="ezkurwreuab5ozgtqnkl"/>
          <w:lang w:val="ru-RU"/>
        </w:rPr>
        <w:t>каждому</w:t>
      </w:r>
      <w:r w:rsidRPr="00D26162">
        <w:rPr>
          <w:lang w:val="ru-RU"/>
        </w:rPr>
        <w:t xml:space="preserve"> </w:t>
      </w:r>
      <w:r w:rsidRPr="00D26162">
        <w:rPr>
          <w:rStyle w:val="ezkurwreuab5ozgtqnkl"/>
          <w:lang w:val="ru-RU"/>
        </w:rPr>
        <w:t>удару</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утоляя</w:t>
      </w:r>
      <w:r w:rsidRPr="00D26162">
        <w:rPr>
          <w:lang w:val="ru-RU"/>
        </w:rPr>
        <w:t xml:space="preserve"> </w:t>
      </w:r>
      <w:r w:rsidRPr="00D26162">
        <w:rPr>
          <w:rStyle w:val="ezkurwreuab5ozgtqnkl"/>
          <w:lang w:val="ru-RU"/>
        </w:rPr>
        <w:t>боль</w:t>
      </w:r>
      <w:r w:rsidRPr="00D26162">
        <w:rPr>
          <w:lang w:val="ru-RU"/>
        </w:rPr>
        <w:t xml:space="preserve"> </w:t>
      </w:r>
      <w:r w:rsidRPr="00D26162">
        <w:rPr>
          <w:rStyle w:val="ezkurwreuab5ozgtqnkl"/>
          <w:lang w:val="ru-RU"/>
        </w:rPr>
        <w:t>от</w:t>
      </w:r>
      <w:r w:rsidRPr="00D26162">
        <w:rPr>
          <w:lang w:val="ru-RU"/>
        </w:rPr>
        <w:t xml:space="preserve"> </w:t>
      </w:r>
      <w:r w:rsidRPr="00D26162">
        <w:rPr>
          <w:rStyle w:val="ezkurwreuab5ozgtqnkl"/>
          <w:lang w:val="ru-RU"/>
        </w:rPr>
        <w:t>ран.</w:t>
      </w:r>
      <w:r w:rsidRPr="00D26162">
        <w:rPr>
          <w:lang w:val="ru-RU"/>
        </w:rPr>
        <w:t xml:space="preserve"> </w:t>
      </w:r>
    </w:p>
    <w:p w14:paraId="19DBFAD9" w14:textId="77777777" w:rsidR="00FF5A40" w:rsidRPr="00D26162" w:rsidRDefault="00FF5A40" w:rsidP="00FF5A40">
      <w:pPr>
        <w:rPr>
          <w:lang w:val="ru-RU"/>
        </w:rPr>
      </w:pPr>
      <w:r w:rsidRPr="00D26162">
        <w:rPr>
          <w:rStyle w:val="ezkurwreuab5ozgtqnkl"/>
          <w:lang w:val="ru-RU"/>
        </w:rPr>
        <w:t>Пока</w:t>
      </w:r>
      <w:r w:rsidRPr="00D26162">
        <w:rPr>
          <w:lang w:val="ru-RU"/>
        </w:rPr>
        <w:t xml:space="preserve"> </w:t>
      </w:r>
      <w:r w:rsidRPr="00D26162">
        <w:rPr>
          <w:rStyle w:val="ezkurwreuab5ozgtqnkl"/>
          <w:lang w:val="ru-RU"/>
        </w:rPr>
        <w:t>призраки</w:t>
      </w:r>
      <w:r w:rsidRPr="00D26162">
        <w:rPr>
          <w:lang w:val="ru-RU"/>
        </w:rPr>
        <w:t xml:space="preserve"> </w:t>
      </w:r>
      <w:r w:rsidRPr="00D26162">
        <w:rPr>
          <w:rStyle w:val="ezkurwreuab5ozgtqnkl"/>
          <w:lang w:val="ru-RU"/>
        </w:rPr>
        <w:t>кружились</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пикировали,</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пробился</w:t>
      </w:r>
      <w:r w:rsidRPr="00D26162">
        <w:rPr>
          <w:lang w:val="ru-RU"/>
        </w:rPr>
        <w:t xml:space="preserve"> </w:t>
      </w:r>
      <w:r w:rsidRPr="00D26162">
        <w:rPr>
          <w:rStyle w:val="ezkurwreuab5ozgtqnkl"/>
          <w:lang w:val="ru-RU"/>
        </w:rPr>
        <w:t>к</w:t>
      </w:r>
      <w:r w:rsidRPr="00D26162">
        <w:rPr>
          <w:lang w:val="ru-RU"/>
        </w:rPr>
        <w:t xml:space="preserve"> </w:t>
      </w:r>
      <w:r w:rsidRPr="00D26162">
        <w:rPr>
          <w:rStyle w:val="ezkurwreuab5ozgtqnkl"/>
          <w:lang w:val="ru-RU"/>
        </w:rPr>
        <w:t>Серому</w:t>
      </w:r>
      <w:r w:rsidRPr="00D26162">
        <w:rPr>
          <w:lang w:val="ru-RU"/>
        </w:rPr>
        <w:t xml:space="preserve"> </w:t>
      </w:r>
      <w:r w:rsidRPr="00D26162">
        <w:rPr>
          <w:rStyle w:val="ezkurwreuab5ozgtqnkl"/>
          <w:lang w:val="ru-RU"/>
        </w:rPr>
        <w:t>Охотнику,</w:t>
      </w:r>
      <w:r w:rsidRPr="00D26162">
        <w:rPr>
          <w:lang w:val="ru-RU"/>
        </w:rPr>
        <w:t xml:space="preserve"> </w:t>
      </w:r>
      <w:r w:rsidRPr="00D26162">
        <w:rPr>
          <w:rStyle w:val="ezkurwreuab5ozgtqnkl"/>
          <w:lang w:val="ru-RU"/>
        </w:rPr>
        <w:t>знаки</w:t>
      </w:r>
      <w:r w:rsidRPr="00D26162">
        <w:rPr>
          <w:lang w:val="ru-RU"/>
        </w:rPr>
        <w:t xml:space="preserve"> на </w:t>
      </w:r>
      <w:r w:rsidRPr="00D26162">
        <w:rPr>
          <w:rStyle w:val="ezkurwreuab5ozgtqnkl"/>
          <w:lang w:val="ru-RU"/>
        </w:rPr>
        <w:t>доспехах</w:t>
      </w:r>
      <w:r w:rsidRPr="00D26162">
        <w:rPr>
          <w:lang w:val="ru-RU"/>
        </w:rPr>
        <w:t xml:space="preserve"> которого </w:t>
      </w:r>
      <w:r w:rsidRPr="00D26162">
        <w:rPr>
          <w:rStyle w:val="ezkurwreuab5ozgtqnkl"/>
          <w:lang w:val="ru-RU"/>
        </w:rPr>
        <w:t>давным</w:t>
      </w:r>
      <w:r w:rsidRPr="00D26162">
        <w:rPr>
          <w:lang w:val="ru-RU"/>
        </w:rPr>
        <w:t>-</w:t>
      </w:r>
      <w:r w:rsidRPr="00D26162">
        <w:rPr>
          <w:rStyle w:val="ezkurwreuab5ozgtqnkl"/>
          <w:lang w:val="ru-RU"/>
        </w:rPr>
        <w:t>давно узнал,</w:t>
      </w:r>
      <w:r w:rsidRPr="00D26162">
        <w:rPr>
          <w:lang w:val="ru-RU"/>
        </w:rPr>
        <w:t xml:space="preserve"> </w:t>
      </w:r>
      <w:r w:rsidRPr="00D26162">
        <w:rPr>
          <w:rStyle w:val="ezkurwreuab5ozgtqnkl"/>
          <w:lang w:val="ru-RU"/>
        </w:rPr>
        <w:t>и</w:t>
      </w:r>
      <w:r w:rsidRPr="00D26162">
        <w:rPr>
          <w:lang w:val="ru-RU"/>
        </w:rPr>
        <w:t xml:space="preserve"> теперь </w:t>
      </w:r>
      <w:r w:rsidRPr="00D26162">
        <w:rPr>
          <w:rStyle w:val="ezkurwreuab5ozgtqnkl"/>
          <w:lang w:val="ru-RU"/>
        </w:rPr>
        <w:t>они</w:t>
      </w:r>
      <w:r w:rsidRPr="00D26162">
        <w:rPr>
          <w:lang w:val="ru-RU"/>
        </w:rPr>
        <w:t xml:space="preserve"> сражались </w:t>
      </w:r>
      <w:r w:rsidRPr="00D26162">
        <w:rPr>
          <w:rStyle w:val="ezkurwreuab5ozgtqnkl"/>
          <w:lang w:val="ru-RU"/>
        </w:rPr>
        <w:t>вместе</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самом</w:t>
      </w:r>
      <w:r w:rsidRPr="00D26162">
        <w:rPr>
          <w:lang w:val="ru-RU"/>
        </w:rPr>
        <w:t xml:space="preserve"> </w:t>
      </w:r>
      <w:r w:rsidRPr="00D26162">
        <w:rPr>
          <w:rStyle w:val="ezkurwreuab5ozgtqnkl"/>
          <w:lang w:val="ru-RU"/>
        </w:rPr>
        <w:t>сердце</w:t>
      </w:r>
      <w:r w:rsidRPr="00D26162">
        <w:rPr>
          <w:lang w:val="ru-RU"/>
        </w:rPr>
        <w:t xml:space="preserve"> </w:t>
      </w:r>
      <w:r w:rsidRPr="00D26162">
        <w:rPr>
          <w:rStyle w:val="ezkurwreuab5ozgtqnkl"/>
          <w:lang w:val="ru-RU"/>
        </w:rPr>
        <w:t>тьмы, мерцающей</w:t>
      </w:r>
      <w:r w:rsidRPr="00D26162">
        <w:rPr>
          <w:lang w:val="ru-RU"/>
        </w:rPr>
        <w:t xml:space="preserve"> </w:t>
      </w:r>
      <w:r w:rsidRPr="00D26162">
        <w:rPr>
          <w:rStyle w:val="ezkurwreuab5ozgtqnkl"/>
          <w:lang w:val="ru-RU"/>
        </w:rPr>
        <w:t>колдовским</w:t>
      </w:r>
      <w:r w:rsidRPr="00D26162">
        <w:rPr>
          <w:lang w:val="ru-RU"/>
        </w:rPr>
        <w:t xml:space="preserve"> </w:t>
      </w:r>
      <w:r w:rsidRPr="00D26162">
        <w:rPr>
          <w:rStyle w:val="ezkurwreuab5ozgtqnkl"/>
          <w:lang w:val="ru-RU"/>
        </w:rPr>
        <w:t>светом.</w:t>
      </w:r>
      <w:r w:rsidRPr="00D26162">
        <w:rPr>
          <w:lang w:val="ru-RU"/>
        </w:rPr>
        <w:t xml:space="preserve"> </w:t>
      </w:r>
    </w:p>
    <w:p w14:paraId="27331A6C" w14:textId="77777777" w:rsidR="00FF5A40" w:rsidRPr="00D26162" w:rsidRDefault="00FF5A40" w:rsidP="00FF5A40">
      <w:pPr>
        <w:rPr>
          <w:lang w:val="ru-RU"/>
        </w:rPr>
      </w:pPr>
      <w:r w:rsidRPr="00D26162">
        <w:rPr>
          <w:rStyle w:val="ezkurwreuab5ozgtqnkl"/>
          <w:lang w:val="ru-RU"/>
        </w:rPr>
        <w:t xml:space="preserve">— </w:t>
      </w:r>
      <w:proofErr w:type="spellStart"/>
      <w:r w:rsidRPr="00D26162">
        <w:rPr>
          <w:rStyle w:val="ezkurwreuab5ozgtqnkl"/>
          <w:lang w:val="ru-RU"/>
        </w:rPr>
        <w:t>Гирфалькон</w:t>
      </w:r>
      <w:proofErr w:type="spellEnd"/>
      <w:r w:rsidRPr="00D26162">
        <w:rPr>
          <w:rStyle w:val="ezkurwreuab5ozgtqnkl"/>
          <w:lang w:val="ru-RU"/>
        </w:rPr>
        <w:t>,</w:t>
      </w:r>
      <w:r w:rsidRPr="00D26162">
        <w:rPr>
          <w:lang w:val="ru-RU"/>
        </w:rPr>
        <w:t xml:space="preserve"> </w:t>
      </w:r>
      <w:r w:rsidRPr="00D26162">
        <w:rPr>
          <w:rStyle w:val="ezkurwreuab5ozgtqnkl"/>
          <w:lang w:val="ru-RU"/>
        </w:rPr>
        <w:t>— выдохнул</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быстро</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яростно</w:t>
      </w:r>
      <w:r w:rsidRPr="00D26162">
        <w:rPr>
          <w:lang w:val="ru-RU"/>
        </w:rPr>
        <w:t xml:space="preserve"> </w:t>
      </w:r>
      <w:r w:rsidRPr="00D26162">
        <w:rPr>
          <w:rStyle w:val="ezkurwreuab5ozgtqnkl"/>
          <w:lang w:val="ru-RU"/>
        </w:rPr>
        <w:t>орудуя</w:t>
      </w:r>
      <w:r w:rsidRPr="00D26162">
        <w:rPr>
          <w:lang w:val="ru-RU"/>
        </w:rPr>
        <w:t xml:space="preserve"> </w:t>
      </w:r>
      <w:r w:rsidRPr="00D26162">
        <w:rPr>
          <w:rStyle w:val="ezkurwreuab5ozgtqnkl"/>
          <w:lang w:val="ru-RU"/>
        </w:rPr>
        <w:t>клинком.</w:t>
      </w:r>
      <w:r w:rsidRPr="00D26162">
        <w:rPr>
          <w:lang w:val="ru-RU"/>
        </w:rPr>
        <w:t xml:space="preserve"> </w:t>
      </w:r>
      <w:r w:rsidRPr="00D26162">
        <w:rPr>
          <w:rStyle w:val="ezkurwreuab5ozgtqnkl"/>
          <w:lang w:val="ru-RU"/>
        </w:rPr>
        <w:t>— Сколько лет, сколько зим!</w:t>
      </w:r>
      <w:r w:rsidRPr="00D26162">
        <w:rPr>
          <w:lang w:val="ru-RU"/>
        </w:rPr>
        <w:t xml:space="preserve"> </w:t>
      </w:r>
    </w:p>
    <w:p w14:paraId="6E896591" w14:textId="77777777" w:rsidR="00FF5A40" w:rsidRPr="00D26162" w:rsidRDefault="00FF5A40" w:rsidP="00FF5A40">
      <w:pPr>
        <w:rPr>
          <w:lang w:val="ru-RU"/>
        </w:rPr>
      </w:pPr>
      <w:r w:rsidRPr="00D26162">
        <w:rPr>
          <w:rStyle w:val="ezkurwreuab5ozgtqnkl"/>
          <w:lang w:val="ru-RU"/>
        </w:rPr>
        <w:t>Серый</w:t>
      </w:r>
      <w:r w:rsidRPr="00D26162">
        <w:rPr>
          <w:lang w:val="ru-RU"/>
        </w:rPr>
        <w:t xml:space="preserve"> </w:t>
      </w:r>
      <w:r w:rsidRPr="00D26162">
        <w:rPr>
          <w:rStyle w:val="ezkurwreuab5ozgtqnkl"/>
          <w:lang w:val="ru-RU"/>
        </w:rPr>
        <w:t>Охотник</w:t>
      </w:r>
      <w:r w:rsidRPr="00D26162">
        <w:rPr>
          <w:lang w:val="ru-RU"/>
        </w:rPr>
        <w:t xml:space="preserve"> </w:t>
      </w:r>
      <w:r w:rsidRPr="00D26162">
        <w:rPr>
          <w:rStyle w:val="ezkurwreuab5ozgtqnkl"/>
          <w:lang w:val="ru-RU"/>
        </w:rPr>
        <w:t>продолжал</w:t>
      </w:r>
      <w:r w:rsidRPr="00D26162">
        <w:rPr>
          <w:lang w:val="ru-RU"/>
        </w:rPr>
        <w:t xml:space="preserve"> </w:t>
      </w:r>
      <w:r w:rsidRPr="00D26162">
        <w:rPr>
          <w:rStyle w:val="ezkurwreuab5ozgtqnkl"/>
          <w:lang w:val="ru-RU"/>
        </w:rPr>
        <w:t>сражаться;</w:t>
      </w:r>
      <w:r w:rsidRPr="00D26162">
        <w:rPr>
          <w:lang w:val="ru-RU"/>
        </w:rPr>
        <w:t xml:space="preserve"> </w:t>
      </w:r>
      <w:r w:rsidRPr="00D26162">
        <w:rPr>
          <w:rStyle w:val="ezkurwreuab5ozgtqnkl"/>
          <w:lang w:val="ru-RU"/>
        </w:rPr>
        <w:t>его</w:t>
      </w:r>
      <w:r w:rsidRPr="00D26162">
        <w:rPr>
          <w:lang w:val="ru-RU"/>
        </w:rPr>
        <w:t xml:space="preserve"> </w:t>
      </w:r>
      <w:r w:rsidRPr="00D26162">
        <w:rPr>
          <w:rStyle w:val="ezkurwreuab5ozgtqnkl"/>
          <w:lang w:val="ru-RU"/>
        </w:rPr>
        <w:t>движения</w:t>
      </w:r>
      <w:r w:rsidRPr="00D26162">
        <w:rPr>
          <w:lang w:val="ru-RU"/>
        </w:rPr>
        <w:t xml:space="preserve"> были </w:t>
      </w:r>
      <w:r w:rsidRPr="00D26162">
        <w:rPr>
          <w:rStyle w:val="ezkurwreuab5ozgtqnkl"/>
          <w:lang w:val="ru-RU"/>
        </w:rPr>
        <w:t>необузданными</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щедрыми,</w:t>
      </w:r>
      <w:r w:rsidRPr="00D26162">
        <w:rPr>
          <w:lang w:val="ru-RU"/>
        </w:rPr>
        <w:t xml:space="preserve"> </w:t>
      </w:r>
      <w:r w:rsidRPr="00D26162">
        <w:rPr>
          <w:rStyle w:val="ezkurwreuab5ozgtqnkl"/>
          <w:lang w:val="ru-RU"/>
        </w:rPr>
        <w:t>как</w:t>
      </w:r>
      <w:r w:rsidRPr="00D26162">
        <w:rPr>
          <w:lang w:val="ru-RU"/>
        </w:rPr>
        <w:t xml:space="preserve"> </w:t>
      </w:r>
      <w:r w:rsidRPr="00D26162">
        <w:rPr>
          <w:rStyle w:val="ezkurwreuab5ozgtqnkl"/>
          <w:lang w:val="ru-RU"/>
        </w:rPr>
        <w:t>будто</w:t>
      </w:r>
      <w:r w:rsidRPr="00D26162">
        <w:rPr>
          <w:lang w:val="ru-RU"/>
        </w:rPr>
        <w:t xml:space="preserve"> </w:t>
      </w:r>
      <w:r w:rsidRPr="00D26162">
        <w:rPr>
          <w:rStyle w:val="ezkurwreuab5ozgtqnkl"/>
          <w:lang w:val="ru-RU"/>
        </w:rPr>
        <w:t>энергия</w:t>
      </w:r>
      <w:r w:rsidRPr="00D26162">
        <w:rPr>
          <w:lang w:val="ru-RU"/>
        </w:rPr>
        <w:t xml:space="preserve">, </w:t>
      </w:r>
      <w:r w:rsidRPr="00D26162">
        <w:rPr>
          <w:rStyle w:val="ezkurwreuab5ozgtqnkl"/>
          <w:lang w:val="ru-RU"/>
        </w:rPr>
        <w:t>сдерживаемая</w:t>
      </w:r>
      <w:r w:rsidRPr="00D26162">
        <w:rPr>
          <w:lang w:val="ru-RU"/>
        </w:rPr>
        <w:t xml:space="preserve"> </w:t>
      </w:r>
      <w:r w:rsidRPr="00D26162">
        <w:rPr>
          <w:rStyle w:val="ezkurwreuab5ozgtqnkl"/>
          <w:lang w:val="ru-RU"/>
        </w:rPr>
        <w:t>целую</w:t>
      </w:r>
      <w:r w:rsidRPr="00D26162">
        <w:rPr>
          <w:lang w:val="ru-RU"/>
        </w:rPr>
        <w:t xml:space="preserve"> </w:t>
      </w:r>
      <w:r w:rsidRPr="00D26162">
        <w:rPr>
          <w:rStyle w:val="ezkurwreuab5ozgtqnkl"/>
          <w:lang w:val="ru-RU"/>
        </w:rPr>
        <w:t>вечность</w:t>
      </w:r>
      <w:r w:rsidRPr="00D26162">
        <w:rPr>
          <w:lang w:val="ru-RU"/>
        </w:rPr>
        <w:t xml:space="preserve">, </w:t>
      </w:r>
      <w:r w:rsidRPr="00D26162">
        <w:rPr>
          <w:rStyle w:val="ezkurwreuab5ozgtqnkl"/>
          <w:lang w:val="ru-RU"/>
        </w:rPr>
        <w:t>внезапно</w:t>
      </w:r>
      <w:r w:rsidRPr="00D26162">
        <w:rPr>
          <w:lang w:val="ru-RU"/>
        </w:rPr>
        <w:t xml:space="preserve"> </w:t>
      </w:r>
      <w:r w:rsidRPr="00D26162">
        <w:rPr>
          <w:rStyle w:val="ezkurwreuab5ozgtqnkl"/>
          <w:lang w:val="ru-RU"/>
        </w:rPr>
        <w:t>вырвалась</w:t>
      </w:r>
      <w:r w:rsidRPr="00D26162">
        <w:rPr>
          <w:lang w:val="ru-RU"/>
        </w:rPr>
        <w:t xml:space="preserve"> на </w:t>
      </w:r>
      <w:r w:rsidRPr="00D26162">
        <w:rPr>
          <w:rStyle w:val="ezkurwreuab5ozgtqnkl"/>
          <w:lang w:val="ru-RU"/>
        </w:rPr>
        <w:t>свободу.</w:t>
      </w:r>
      <w:r w:rsidRPr="00D26162">
        <w:rPr>
          <w:lang w:val="ru-RU"/>
        </w:rPr>
        <w:t xml:space="preserve"> </w:t>
      </w:r>
    </w:p>
    <w:p w14:paraId="280A5EB1" w14:textId="77777777" w:rsidR="00FF5A40" w:rsidRPr="00D26162" w:rsidRDefault="00FF5A40" w:rsidP="00FF5A40">
      <w:pPr>
        <w:rPr>
          <w:rStyle w:val="ezkurwreuab5ozgtqnkl"/>
          <w:lang w:val="ru-RU"/>
        </w:rPr>
      </w:pPr>
      <w:r w:rsidRPr="00D26162">
        <w:rPr>
          <w:rStyle w:val="ezkurwreuab5ozgtqnkl"/>
          <w:lang w:val="ru-RU"/>
        </w:rPr>
        <w:t>— Ты же</w:t>
      </w:r>
      <w:r w:rsidRPr="00D26162">
        <w:rPr>
          <w:lang w:val="ru-RU"/>
        </w:rPr>
        <w:t xml:space="preserve"> </w:t>
      </w:r>
      <w:r w:rsidRPr="00D26162">
        <w:rPr>
          <w:rStyle w:val="ezkurwreuab5ozgtqnkl"/>
          <w:lang w:val="ru-RU"/>
        </w:rPr>
        <w:t>велел</w:t>
      </w:r>
      <w:r w:rsidRPr="00D26162">
        <w:rPr>
          <w:lang w:val="ru-RU"/>
        </w:rPr>
        <w:t xml:space="preserve"> </w:t>
      </w:r>
      <w:r w:rsidRPr="00D26162">
        <w:rPr>
          <w:rStyle w:val="ezkurwreuab5ozgtqnkl"/>
          <w:lang w:val="ru-RU"/>
        </w:rPr>
        <w:t>мне</w:t>
      </w:r>
      <w:r w:rsidRPr="00D26162">
        <w:rPr>
          <w:lang w:val="ru-RU"/>
        </w:rPr>
        <w:t xml:space="preserve"> </w:t>
      </w:r>
      <w:r w:rsidRPr="00D26162">
        <w:rPr>
          <w:rStyle w:val="ezkurwreuab5ozgtqnkl"/>
          <w:lang w:val="ru-RU"/>
        </w:rPr>
        <w:t>держать</w:t>
      </w:r>
      <w:r w:rsidRPr="00D26162">
        <w:rPr>
          <w:lang w:val="ru-RU"/>
        </w:rPr>
        <w:t xml:space="preserve"> </w:t>
      </w:r>
      <w:r w:rsidRPr="00D26162">
        <w:rPr>
          <w:rStyle w:val="ezkurwreuab5ozgtqnkl"/>
          <w:lang w:val="ru-RU"/>
        </w:rPr>
        <w:t>острие</w:t>
      </w:r>
      <w:r w:rsidRPr="00D26162">
        <w:rPr>
          <w:lang w:val="ru-RU"/>
        </w:rPr>
        <w:t xml:space="preserve"> </w:t>
      </w:r>
      <w:r w:rsidRPr="00D26162">
        <w:rPr>
          <w:rStyle w:val="ezkurwreuab5ozgtqnkl"/>
          <w:lang w:val="ru-RU"/>
        </w:rPr>
        <w:t>меча</w:t>
      </w:r>
      <w:r w:rsidRPr="00D26162">
        <w:rPr>
          <w:lang w:val="ru-RU"/>
        </w:rPr>
        <w:t xml:space="preserve"> </w:t>
      </w:r>
      <w:r w:rsidRPr="00D26162">
        <w:rPr>
          <w:rStyle w:val="ezkurwreuab5ozgtqnkl"/>
          <w:lang w:val="ru-RU"/>
        </w:rPr>
        <w:t>заточенным,</w:t>
      </w:r>
      <w:r w:rsidRPr="00D26162">
        <w:rPr>
          <w:lang w:val="ru-RU"/>
        </w:rPr>
        <w:t xml:space="preserve"> </w:t>
      </w:r>
      <w:r w:rsidRPr="00D26162">
        <w:rPr>
          <w:rStyle w:val="ezkurwreuab5ozgtqnkl"/>
          <w:lang w:val="ru-RU"/>
        </w:rPr>
        <w:t>— отозвался</w:t>
      </w:r>
      <w:r w:rsidRPr="00D26162">
        <w:rPr>
          <w:lang w:val="ru-RU"/>
        </w:rPr>
        <w:t xml:space="preserve"> </w:t>
      </w:r>
      <w:r w:rsidRPr="00D26162">
        <w:rPr>
          <w:rStyle w:val="ezkurwreuab5ozgtqnkl"/>
          <w:lang w:val="ru-RU"/>
        </w:rPr>
        <w:t>Ингвар,</w:t>
      </w:r>
      <w:r w:rsidRPr="00D26162">
        <w:rPr>
          <w:lang w:val="ru-RU"/>
        </w:rPr>
        <w:t xml:space="preserve"> со </w:t>
      </w:r>
      <w:r w:rsidRPr="00D26162">
        <w:rPr>
          <w:rStyle w:val="ezkurwreuab5ozgtqnkl"/>
          <w:lang w:val="ru-RU"/>
        </w:rPr>
        <w:t>свистом</w:t>
      </w:r>
      <w:r w:rsidRPr="00D26162">
        <w:rPr>
          <w:lang w:val="ru-RU"/>
        </w:rPr>
        <w:t xml:space="preserve"> </w:t>
      </w:r>
      <w:r w:rsidRPr="00D26162">
        <w:rPr>
          <w:rStyle w:val="ezkurwreuab5ozgtqnkl"/>
          <w:lang w:val="ru-RU"/>
        </w:rPr>
        <w:t>вонзая</w:t>
      </w:r>
      <w:r w:rsidRPr="00D26162">
        <w:rPr>
          <w:lang w:val="ru-RU"/>
        </w:rPr>
        <w:t xml:space="preserve"> меч </w:t>
      </w:r>
      <w:r w:rsidRPr="00D26162">
        <w:rPr>
          <w:rStyle w:val="ezkurwreuab5ozgtqnkl"/>
          <w:lang w:val="ru-RU"/>
        </w:rPr>
        <w:t>в</w:t>
      </w:r>
      <w:r w:rsidRPr="00D26162">
        <w:rPr>
          <w:lang w:val="ru-RU"/>
        </w:rPr>
        <w:t xml:space="preserve"> </w:t>
      </w:r>
      <w:r w:rsidRPr="00D26162">
        <w:rPr>
          <w:rStyle w:val="ezkurwreuab5ozgtqnkl"/>
          <w:lang w:val="ru-RU"/>
        </w:rPr>
        <w:t>шею</w:t>
      </w:r>
      <w:r w:rsidRPr="00D26162">
        <w:rPr>
          <w:lang w:val="ru-RU"/>
        </w:rPr>
        <w:t xml:space="preserve"> </w:t>
      </w:r>
      <w:r w:rsidRPr="00D26162">
        <w:rPr>
          <w:rStyle w:val="ezkurwreuab5ozgtqnkl"/>
          <w:lang w:val="ru-RU"/>
        </w:rPr>
        <w:t>разоблаченного</w:t>
      </w:r>
      <w:r w:rsidRPr="00D26162">
        <w:rPr>
          <w:lang w:val="ru-RU"/>
        </w:rPr>
        <w:t xml:space="preserve"> </w:t>
      </w:r>
      <w:r w:rsidRPr="00D26162">
        <w:rPr>
          <w:rStyle w:val="ezkurwreuab5ozgtqnkl"/>
          <w:lang w:val="ru-RU"/>
        </w:rPr>
        <w:t>предателя.</w:t>
      </w:r>
      <w:r w:rsidRPr="00D26162">
        <w:rPr>
          <w:lang w:val="ru-RU"/>
        </w:rPr>
        <w:t xml:space="preserve"> </w:t>
      </w:r>
      <w:r w:rsidRPr="00D26162">
        <w:rPr>
          <w:rStyle w:val="ezkurwreuab5ozgtqnkl"/>
          <w:lang w:val="ru-RU"/>
        </w:rPr>
        <w:t>— Я</w:t>
      </w:r>
      <w:r w:rsidRPr="00D26162">
        <w:rPr>
          <w:lang w:val="ru-RU"/>
        </w:rPr>
        <w:t xml:space="preserve"> </w:t>
      </w:r>
      <w:r w:rsidRPr="00D26162">
        <w:rPr>
          <w:rStyle w:val="ezkurwreuab5ozgtqnkl"/>
          <w:lang w:val="ru-RU"/>
        </w:rPr>
        <w:t>сделал</w:t>
      </w:r>
      <w:r w:rsidRPr="00D26162">
        <w:rPr>
          <w:lang w:val="ru-RU"/>
        </w:rPr>
        <w:t xml:space="preserve"> по твоему слову</w:t>
      </w:r>
      <w:r w:rsidRPr="00D26162">
        <w:rPr>
          <w:rStyle w:val="ezkurwreuab5ozgtqnkl"/>
          <w:lang w:val="ru-RU"/>
        </w:rPr>
        <w:t>.</w:t>
      </w:r>
    </w:p>
    <w:p w14:paraId="30DF7F3F" w14:textId="77777777" w:rsidR="00FF5A40" w:rsidRPr="00D26162" w:rsidRDefault="00FF5A40" w:rsidP="00FF5A40">
      <w:pPr>
        <w:rPr>
          <w:rStyle w:val="ezkurwreuab5ozgtqnkl"/>
          <w:lang w:val="ru-RU"/>
        </w:rPr>
      </w:pPr>
    </w:p>
    <w:p w14:paraId="092170A7" w14:textId="77777777" w:rsidR="00FF5A40" w:rsidRPr="00D26162" w:rsidRDefault="00FF5A40" w:rsidP="00FF5A40">
      <w:pPr>
        <w:pStyle w:val="2"/>
        <w:rPr>
          <w:lang w:val="ru-RU"/>
        </w:rPr>
      </w:pPr>
      <w:r w:rsidRPr="00D26162">
        <w:rPr>
          <w:rStyle w:val="ezkurwreuab5ozgtqnkl"/>
          <w:lang w:val="ru-RU"/>
        </w:rPr>
        <w:lastRenderedPageBreak/>
        <w:t>Глава</w:t>
      </w:r>
      <w:r w:rsidRPr="00D26162">
        <w:rPr>
          <w:lang w:val="ru-RU"/>
        </w:rPr>
        <w:t xml:space="preserve"> </w:t>
      </w:r>
      <w:r w:rsidRPr="00D26162">
        <w:rPr>
          <w:rStyle w:val="ezkurwreuab5ozgtqnkl"/>
          <w:lang w:val="ru-RU"/>
        </w:rPr>
        <w:t>тридцать</w:t>
      </w:r>
      <w:r w:rsidRPr="00D26162">
        <w:rPr>
          <w:lang w:val="ru-RU"/>
        </w:rPr>
        <w:t xml:space="preserve"> </w:t>
      </w:r>
      <w:r w:rsidRPr="00D26162">
        <w:rPr>
          <w:rStyle w:val="ezkurwreuab5ozgtqnkl"/>
          <w:lang w:val="ru-RU"/>
        </w:rPr>
        <w:t>третья</w:t>
      </w:r>
      <w:r w:rsidRPr="00D26162">
        <w:rPr>
          <w:lang w:val="ru-RU"/>
        </w:rPr>
        <w:t xml:space="preserve"> </w:t>
      </w:r>
    </w:p>
    <w:p w14:paraId="62EB6532" w14:textId="77777777" w:rsidR="00FF5A40" w:rsidRPr="00D26162" w:rsidRDefault="00FF5A40" w:rsidP="00FF5A40">
      <w:pPr>
        <w:rPr>
          <w:lang w:val="ru-RU"/>
        </w:rPr>
      </w:pPr>
    </w:p>
    <w:p w14:paraId="7B9627A5" w14:textId="5FDEDEB6" w:rsidR="00FF5A40" w:rsidRPr="00D26162" w:rsidRDefault="00FF5A40" w:rsidP="00FF5A40">
      <w:pPr>
        <w:rPr>
          <w:lang w:val="ru-RU"/>
        </w:rPr>
      </w:pPr>
      <w:r w:rsidRPr="00D26162">
        <w:rPr>
          <w:rStyle w:val="ezkurwreuab5ozgtqnkl"/>
          <w:lang w:val="ru-RU"/>
        </w:rPr>
        <w:t>После</w:t>
      </w:r>
      <w:r w:rsidRPr="00D26162">
        <w:rPr>
          <w:lang w:val="ru-RU"/>
        </w:rPr>
        <w:t xml:space="preserve"> </w:t>
      </w:r>
      <w:r w:rsidRPr="00D26162">
        <w:rPr>
          <w:rStyle w:val="ezkurwreuab5ozgtqnkl"/>
          <w:lang w:val="ru-RU"/>
        </w:rPr>
        <w:t>этого</w:t>
      </w:r>
      <w:r w:rsidRPr="00D26162">
        <w:rPr>
          <w:lang w:val="ru-RU"/>
        </w:rPr>
        <w:t xml:space="preserve"> </w:t>
      </w:r>
      <w:r w:rsidRPr="00D26162">
        <w:rPr>
          <w:rStyle w:val="ezkurwreuab5ozgtqnkl"/>
          <w:lang w:val="ru-RU"/>
        </w:rPr>
        <w:t>бои</w:t>
      </w:r>
      <w:r w:rsidRPr="00D26162">
        <w:rPr>
          <w:lang w:val="ru-RU"/>
        </w:rPr>
        <w:t xml:space="preserve"> так и </w:t>
      </w:r>
      <w:r w:rsidRPr="00D26162">
        <w:rPr>
          <w:rStyle w:val="ezkurwreuab5ozgtqnkl"/>
          <w:lang w:val="ru-RU"/>
        </w:rPr>
        <w:t>не</w:t>
      </w:r>
      <w:r w:rsidRPr="00D26162">
        <w:rPr>
          <w:lang w:val="ru-RU"/>
        </w:rPr>
        <w:t xml:space="preserve"> </w:t>
      </w:r>
      <w:r w:rsidRPr="00D26162">
        <w:rPr>
          <w:rStyle w:val="ezkurwreuab5ozgtqnkl"/>
          <w:lang w:val="ru-RU"/>
        </w:rPr>
        <w:t>прекратились</w:t>
      </w:r>
      <w:r w:rsidRPr="00D26162">
        <w:rPr>
          <w:lang w:val="ru-RU"/>
        </w:rPr>
        <w:t xml:space="preserve"> по-</w:t>
      </w:r>
      <w:r w:rsidRPr="00D26162">
        <w:rPr>
          <w:rStyle w:val="ezkurwreuab5ozgtqnkl"/>
          <w:lang w:val="ru-RU"/>
        </w:rPr>
        <w:t>настоящему.</w:t>
      </w:r>
      <w:r w:rsidRPr="00D26162">
        <w:rPr>
          <w:lang w:val="ru-RU"/>
        </w:rPr>
        <w:t xml:space="preserve"> </w:t>
      </w:r>
      <w:r w:rsidRPr="00D26162">
        <w:rPr>
          <w:rStyle w:val="ezkurwreuab5ozgtqnkl"/>
          <w:lang w:val="ru-RU"/>
        </w:rPr>
        <w:t>Потребовалось</w:t>
      </w:r>
      <w:r w:rsidRPr="00D26162">
        <w:rPr>
          <w:lang w:val="ru-RU"/>
        </w:rPr>
        <w:t xml:space="preserve"> </w:t>
      </w:r>
      <w:r w:rsidRPr="00D26162">
        <w:rPr>
          <w:rStyle w:val="ezkurwreuab5ozgtqnkl"/>
          <w:lang w:val="ru-RU"/>
        </w:rPr>
        <w:t>некоторое</w:t>
      </w:r>
      <w:r w:rsidRPr="00D26162">
        <w:rPr>
          <w:lang w:val="ru-RU"/>
        </w:rPr>
        <w:t xml:space="preserve"> </w:t>
      </w:r>
      <w:r w:rsidRPr="00D26162">
        <w:rPr>
          <w:rStyle w:val="ezkurwreuab5ozgtqnkl"/>
          <w:lang w:val="ru-RU"/>
        </w:rPr>
        <w:t>время</w:t>
      </w:r>
      <w:r w:rsidRPr="00D26162">
        <w:rPr>
          <w:lang w:val="ru-RU"/>
        </w:rPr>
        <w:t xml:space="preserve">, </w:t>
      </w:r>
      <w:r w:rsidRPr="00D26162">
        <w:rPr>
          <w:rStyle w:val="ezkurwreuab5ozgtqnkl"/>
          <w:lang w:val="ru-RU"/>
        </w:rPr>
        <w:t>чтобы</w:t>
      </w:r>
      <w:r w:rsidRPr="00D26162">
        <w:rPr>
          <w:lang w:val="ru-RU"/>
        </w:rPr>
        <w:t xml:space="preserve"> </w:t>
      </w:r>
      <w:r w:rsidRPr="00D26162">
        <w:rPr>
          <w:rStyle w:val="ezkurwreuab5ozgtqnkl"/>
          <w:lang w:val="ru-RU"/>
        </w:rPr>
        <w:t>уничтожить</w:t>
      </w:r>
      <w:r w:rsidRPr="00D26162">
        <w:rPr>
          <w:lang w:val="ru-RU"/>
        </w:rPr>
        <w:t xml:space="preserve"> </w:t>
      </w:r>
      <w:r w:rsidRPr="00D26162">
        <w:rPr>
          <w:rStyle w:val="ezkurwreuab5ozgtqnkl"/>
          <w:lang w:val="ru-RU"/>
        </w:rPr>
        <w:t>пятьсот</w:t>
      </w:r>
      <w:r w:rsidRPr="00D26162">
        <w:rPr>
          <w:lang w:val="ru-RU"/>
        </w:rPr>
        <w:t xml:space="preserve"> </w:t>
      </w:r>
      <w:r w:rsidRPr="00D26162">
        <w:rPr>
          <w:rStyle w:val="ezkurwreuab5ozgtqnkl"/>
          <w:lang w:val="ru-RU"/>
        </w:rPr>
        <w:t>обученных</w:t>
      </w:r>
      <w:r w:rsidRPr="00D26162">
        <w:rPr>
          <w:lang w:val="ru-RU"/>
        </w:rPr>
        <w:t xml:space="preserve"> </w:t>
      </w:r>
      <w:r w:rsidRPr="00D26162">
        <w:rPr>
          <w:rStyle w:val="ezkurwreuab5ozgtqnkl"/>
          <w:lang w:val="ru-RU"/>
        </w:rPr>
        <w:t>убийц,</w:t>
      </w:r>
      <w:r w:rsidRPr="00D26162">
        <w:rPr>
          <w:lang w:val="ru-RU"/>
        </w:rPr>
        <w:t xml:space="preserve"> </w:t>
      </w:r>
      <w:r w:rsidRPr="00D26162">
        <w:rPr>
          <w:rStyle w:val="ezkurwreuab5ozgtqnkl"/>
          <w:lang w:val="ru-RU"/>
        </w:rPr>
        <w:t>даже</w:t>
      </w:r>
      <w:r w:rsidRPr="00D26162">
        <w:rPr>
          <w:lang w:val="ru-RU"/>
        </w:rPr>
        <w:t xml:space="preserve"> </w:t>
      </w:r>
      <w:r w:rsidRPr="00D26162">
        <w:rPr>
          <w:rStyle w:val="ezkurwreuab5ozgtqnkl"/>
          <w:lang w:val="ru-RU"/>
        </w:rPr>
        <w:t>с</w:t>
      </w:r>
      <w:r w:rsidRPr="00D26162">
        <w:rPr>
          <w:lang w:val="ru-RU"/>
        </w:rPr>
        <w:t xml:space="preserve"> </w:t>
      </w:r>
      <w:r w:rsidRPr="00D26162">
        <w:rPr>
          <w:rStyle w:val="ezkurwreuab5ozgtqnkl"/>
          <w:lang w:val="ru-RU"/>
        </w:rPr>
        <w:t>союзной ордой</w:t>
      </w:r>
      <w:r w:rsidRPr="00D26162">
        <w:rPr>
          <w:lang w:val="ru-RU"/>
        </w:rPr>
        <w:t xml:space="preserve"> </w:t>
      </w:r>
      <w:r w:rsidRPr="00D26162">
        <w:rPr>
          <w:rStyle w:val="ezkurwreuab5ozgtqnkl"/>
          <w:lang w:val="ru-RU"/>
        </w:rPr>
        <w:t>Бальдра</w:t>
      </w:r>
      <w:r w:rsidRPr="00D26162">
        <w:rPr>
          <w:lang w:val="ru-RU"/>
        </w:rPr>
        <w:t xml:space="preserve">, владеющей </w:t>
      </w:r>
      <w:r w:rsidRPr="00D26162">
        <w:rPr>
          <w:rStyle w:val="ezkurwreuab5ozgtqnkl"/>
          <w:lang w:val="ru-RU"/>
        </w:rPr>
        <w:t>штормовой</w:t>
      </w:r>
      <w:r w:rsidRPr="00D26162">
        <w:rPr>
          <w:lang w:val="ru-RU"/>
        </w:rPr>
        <w:t xml:space="preserve"> </w:t>
      </w:r>
      <w:r w:rsidRPr="00D26162">
        <w:rPr>
          <w:rStyle w:val="ezkurwreuab5ozgtqnkl"/>
          <w:lang w:val="ru-RU"/>
        </w:rPr>
        <w:t>магией.</w:t>
      </w:r>
      <w:r w:rsidRPr="00D26162">
        <w:rPr>
          <w:lang w:val="ru-RU"/>
        </w:rPr>
        <w:t xml:space="preserve"> </w:t>
      </w:r>
      <w:r w:rsidRPr="00D26162">
        <w:rPr>
          <w:rStyle w:val="ezkurwreuab5ozgtqnkl"/>
          <w:lang w:val="ru-RU"/>
        </w:rPr>
        <w:t>На шум</w:t>
      </w:r>
      <w:r w:rsidRPr="00D26162">
        <w:rPr>
          <w:lang w:val="ru-RU"/>
        </w:rPr>
        <w:t xml:space="preserve"> </w:t>
      </w:r>
      <w:r w:rsidRPr="00D26162">
        <w:rPr>
          <w:rStyle w:val="ezkurwreuab5ozgtqnkl"/>
          <w:lang w:val="ru-RU"/>
        </w:rPr>
        <w:t>боя</w:t>
      </w:r>
      <w:r w:rsidRPr="00D26162">
        <w:rPr>
          <w:lang w:val="ru-RU"/>
        </w:rPr>
        <w:t xml:space="preserve"> </w:t>
      </w:r>
      <w:r w:rsidRPr="00D26162">
        <w:rPr>
          <w:rStyle w:val="ezkurwreuab5ozgtqnkl"/>
          <w:lang w:val="ru-RU"/>
        </w:rPr>
        <w:t>явился</w:t>
      </w:r>
      <w:r w:rsidRPr="00D26162">
        <w:rPr>
          <w:lang w:val="ru-RU"/>
        </w:rPr>
        <w:t xml:space="preserve"> </w:t>
      </w:r>
      <w:r w:rsidR="00FF367E">
        <w:rPr>
          <w:rStyle w:val="ezkurwreuab5ozgtqnkl"/>
          <w:lang w:val="ru-RU"/>
        </w:rPr>
        <w:t>и</w:t>
      </w:r>
      <w:r w:rsidRPr="00D26162">
        <w:rPr>
          <w:rStyle w:val="ezkurwreuab5ozgtqnkl"/>
          <w:lang w:val="ru-RU"/>
        </w:rPr>
        <w:t>стинный</w:t>
      </w:r>
      <w:r w:rsidRPr="00D26162">
        <w:rPr>
          <w:lang w:val="ru-RU"/>
        </w:rPr>
        <w:t xml:space="preserve"> </w:t>
      </w:r>
      <w:r w:rsidRPr="00D26162">
        <w:rPr>
          <w:rStyle w:val="ezkurwreuab5ozgtqnkl"/>
          <w:lang w:val="ru-RU"/>
        </w:rPr>
        <w:t>враг,</w:t>
      </w:r>
      <w:r w:rsidRPr="00D26162">
        <w:rPr>
          <w:lang w:val="ru-RU"/>
        </w:rPr>
        <w:t xml:space="preserve"> </w:t>
      </w:r>
      <w:r w:rsidRPr="00D26162">
        <w:rPr>
          <w:rStyle w:val="ezkurwreuab5ozgtqnkl"/>
          <w:lang w:val="ru-RU"/>
        </w:rPr>
        <w:t>и</w:t>
      </w:r>
      <w:r w:rsidRPr="00D26162">
        <w:rPr>
          <w:lang w:val="ru-RU"/>
        </w:rPr>
        <w:t xml:space="preserve"> пока </w:t>
      </w:r>
      <w:r w:rsidRPr="00D26162">
        <w:rPr>
          <w:rStyle w:val="ezkurwreuab5ozgtqnkl"/>
          <w:lang w:val="ru-RU"/>
        </w:rPr>
        <w:t>охотники</w:t>
      </w:r>
      <w:r w:rsidRPr="00D26162">
        <w:rPr>
          <w:lang w:val="ru-RU"/>
        </w:rPr>
        <w:t xml:space="preserve"> </w:t>
      </w:r>
      <w:proofErr w:type="spellStart"/>
      <w:r w:rsidR="00DC0B37">
        <w:rPr>
          <w:lang w:val="ru-RU"/>
        </w:rPr>
        <w:t>Фалкрум</w:t>
      </w:r>
      <w:r w:rsidRPr="00D26162">
        <w:rPr>
          <w:lang w:val="ru-RU"/>
        </w:rPr>
        <w:t>а</w:t>
      </w:r>
      <w:proofErr w:type="spellEnd"/>
      <w:r w:rsidRPr="00D26162">
        <w:rPr>
          <w:lang w:val="ru-RU"/>
        </w:rPr>
        <w:t xml:space="preserve"> все </w:t>
      </w:r>
      <w:r w:rsidRPr="00D26162">
        <w:rPr>
          <w:rStyle w:val="ezkurwreuab5ozgtqnkl"/>
          <w:lang w:val="ru-RU"/>
        </w:rPr>
        <w:t>еще</w:t>
      </w:r>
      <w:r w:rsidRPr="00D26162">
        <w:rPr>
          <w:lang w:val="ru-RU"/>
        </w:rPr>
        <w:t xml:space="preserve"> </w:t>
      </w:r>
      <w:r w:rsidRPr="00D26162">
        <w:rPr>
          <w:rStyle w:val="ezkurwreuab5ozgtqnkl"/>
          <w:lang w:val="ru-RU"/>
        </w:rPr>
        <w:t>вели</w:t>
      </w:r>
      <w:r w:rsidRPr="00D26162">
        <w:rPr>
          <w:lang w:val="ru-RU"/>
        </w:rPr>
        <w:t xml:space="preserve"> </w:t>
      </w:r>
      <w:r w:rsidRPr="00D26162">
        <w:rPr>
          <w:rStyle w:val="ezkurwreuab5ozgtqnkl"/>
          <w:lang w:val="ru-RU"/>
        </w:rPr>
        <w:t>отчаянные</w:t>
      </w:r>
      <w:r w:rsidRPr="00D26162">
        <w:rPr>
          <w:lang w:val="ru-RU"/>
        </w:rPr>
        <w:t xml:space="preserve"> </w:t>
      </w:r>
      <w:r w:rsidRPr="00D26162">
        <w:rPr>
          <w:rStyle w:val="ezkurwreuab5ozgtqnkl"/>
          <w:lang w:val="ru-RU"/>
        </w:rPr>
        <w:t>арьергардные</w:t>
      </w:r>
      <w:r w:rsidRPr="00D26162">
        <w:rPr>
          <w:lang w:val="ru-RU"/>
        </w:rPr>
        <w:t xml:space="preserve"> </w:t>
      </w:r>
      <w:r w:rsidRPr="00D26162">
        <w:rPr>
          <w:rStyle w:val="ezkurwreuab5ozgtqnkl"/>
          <w:lang w:val="ru-RU"/>
        </w:rPr>
        <w:t>бои,</w:t>
      </w:r>
      <w:r w:rsidRPr="00D26162">
        <w:rPr>
          <w:lang w:val="ru-RU"/>
        </w:rPr>
        <w:t xml:space="preserve"> </w:t>
      </w:r>
      <w:r w:rsidRPr="00D26162">
        <w:rPr>
          <w:rStyle w:val="ezkurwreuab5ozgtqnkl"/>
          <w:lang w:val="ru-RU"/>
        </w:rPr>
        <w:t>передовые</w:t>
      </w:r>
      <w:r w:rsidRPr="00D26162">
        <w:rPr>
          <w:lang w:val="ru-RU"/>
        </w:rPr>
        <w:t xml:space="preserve"> </w:t>
      </w:r>
      <w:r w:rsidRPr="00D26162">
        <w:rPr>
          <w:rStyle w:val="ezkurwreuab5ozgtqnkl"/>
          <w:lang w:val="ru-RU"/>
        </w:rPr>
        <w:t>отряды</w:t>
      </w:r>
      <w:r w:rsidRPr="00D26162">
        <w:rPr>
          <w:lang w:val="ru-RU"/>
        </w:rPr>
        <w:t xml:space="preserve"> </w:t>
      </w:r>
      <w:r w:rsidRPr="00D26162">
        <w:rPr>
          <w:rStyle w:val="ezkurwreuab5ozgtqnkl"/>
          <w:lang w:val="ru-RU"/>
        </w:rPr>
        <w:t>более</w:t>
      </w:r>
      <w:r w:rsidRPr="00D26162">
        <w:rPr>
          <w:lang w:val="ru-RU"/>
        </w:rPr>
        <w:t xml:space="preserve"> многочисленной </w:t>
      </w:r>
      <w:r w:rsidRPr="00D26162">
        <w:rPr>
          <w:rStyle w:val="ezkurwreuab5ozgtqnkl"/>
          <w:lang w:val="ru-RU"/>
        </w:rPr>
        <w:t>армии</w:t>
      </w:r>
      <w:r w:rsidRPr="00D26162">
        <w:rPr>
          <w:lang w:val="ru-RU"/>
        </w:rPr>
        <w:t xml:space="preserve"> </w:t>
      </w:r>
      <w:r w:rsidRPr="00D26162">
        <w:rPr>
          <w:rStyle w:val="ezkurwreuab5ozgtqnkl"/>
          <w:lang w:val="ru-RU"/>
        </w:rPr>
        <w:t>вторжения</w:t>
      </w:r>
      <w:r w:rsidRPr="00D26162">
        <w:rPr>
          <w:lang w:val="ru-RU"/>
        </w:rPr>
        <w:t xml:space="preserve"> </w:t>
      </w:r>
      <w:r w:rsidRPr="00D26162">
        <w:rPr>
          <w:rStyle w:val="ezkurwreuab5ozgtqnkl"/>
          <w:lang w:val="ru-RU"/>
        </w:rPr>
        <w:t>уже</w:t>
      </w:r>
      <w:r w:rsidRPr="00D26162">
        <w:rPr>
          <w:lang w:val="ru-RU"/>
        </w:rPr>
        <w:t xml:space="preserve"> пробирались </w:t>
      </w:r>
      <w:r w:rsidRPr="00D26162">
        <w:rPr>
          <w:rStyle w:val="ezkurwreuab5ozgtqnkl"/>
          <w:lang w:val="ru-RU"/>
        </w:rPr>
        <w:t>к</w:t>
      </w:r>
      <w:r w:rsidRPr="00D26162">
        <w:rPr>
          <w:lang w:val="ru-RU"/>
        </w:rPr>
        <w:t xml:space="preserve"> </w:t>
      </w:r>
      <w:r w:rsidRPr="00D26162">
        <w:rPr>
          <w:rStyle w:val="ezkurwreuab5ozgtqnkl"/>
          <w:lang w:val="ru-RU"/>
        </w:rPr>
        <w:t>ним</w:t>
      </w:r>
      <w:r w:rsidRPr="00D26162">
        <w:rPr>
          <w:lang w:val="ru-RU"/>
        </w:rPr>
        <w:t xml:space="preserve"> по </w:t>
      </w:r>
      <w:r w:rsidRPr="00D26162">
        <w:rPr>
          <w:rStyle w:val="ezkurwreuab5ozgtqnkl"/>
          <w:lang w:val="ru-RU"/>
        </w:rPr>
        <w:t>извилистым</w:t>
      </w:r>
      <w:r w:rsidRPr="00D26162">
        <w:rPr>
          <w:lang w:val="ru-RU"/>
        </w:rPr>
        <w:t xml:space="preserve"> </w:t>
      </w:r>
      <w:r w:rsidRPr="00D26162">
        <w:rPr>
          <w:rStyle w:val="ezkurwreuab5ozgtqnkl"/>
          <w:lang w:val="ru-RU"/>
        </w:rPr>
        <w:t>туннелям.</w:t>
      </w:r>
      <w:r w:rsidRPr="00D26162">
        <w:rPr>
          <w:lang w:val="ru-RU"/>
        </w:rPr>
        <w:t xml:space="preserve"> Волшебные </w:t>
      </w:r>
      <w:r w:rsidRPr="00D26162">
        <w:rPr>
          <w:rStyle w:val="ezkurwreuab5ozgtqnkl"/>
          <w:lang w:val="ru-RU"/>
        </w:rPr>
        <w:t>звери</w:t>
      </w:r>
      <w:r w:rsidRPr="00D26162">
        <w:rPr>
          <w:lang w:val="ru-RU"/>
        </w:rPr>
        <w:t xml:space="preserve"> </w:t>
      </w:r>
      <w:r w:rsidRPr="00D26162">
        <w:rPr>
          <w:rStyle w:val="ezkurwreuab5ozgtqnkl"/>
          <w:lang w:val="ru-RU"/>
        </w:rPr>
        <w:t>Бальдра</w:t>
      </w:r>
      <w:r w:rsidRPr="00D26162">
        <w:rPr>
          <w:lang w:val="ru-RU"/>
        </w:rPr>
        <w:t xml:space="preserve"> </w:t>
      </w:r>
      <w:r w:rsidRPr="00D26162">
        <w:rPr>
          <w:rStyle w:val="ezkurwreuab5ozgtqnkl"/>
          <w:lang w:val="ru-RU"/>
        </w:rPr>
        <w:t>обрушились</w:t>
      </w:r>
      <w:r w:rsidRPr="00D26162">
        <w:rPr>
          <w:lang w:val="ru-RU"/>
        </w:rPr>
        <w:t xml:space="preserve"> </w:t>
      </w:r>
      <w:r w:rsidRPr="00D26162">
        <w:rPr>
          <w:rStyle w:val="ezkurwreuab5ozgtqnkl"/>
          <w:lang w:val="ru-RU"/>
        </w:rPr>
        <w:t>во</w:t>
      </w:r>
      <w:r w:rsidRPr="00D26162">
        <w:rPr>
          <w:lang w:val="ru-RU"/>
        </w:rPr>
        <w:t xml:space="preserve"> </w:t>
      </w:r>
      <w:r w:rsidRPr="00D26162">
        <w:rPr>
          <w:rStyle w:val="ezkurwreuab5ozgtqnkl"/>
          <w:lang w:val="ru-RU"/>
        </w:rPr>
        <w:t>тьме</w:t>
      </w:r>
      <w:r w:rsidRPr="00D26162">
        <w:rPr>
          <w:lang w:val="ru-RU"/>
        </w:rPr>
        <w:t xml:space="preserve"> </w:t>
      </w:r>
      <w:r w:rsidRPr="00D26162">
        <w:rPr>
          <w:rStyle w:val="ezkurwreuab5ozgtqnkl"/>
          <w:lang w:val="ru-RU"/>
        </w:rPr>
        <w:t>подобно</w:t>
      </w:r>
      <w:r w:rsidRPr="00D26162">
        <w:rPr>
          <w:lang w:val="ru-RU"/>
        </w:rPr>
        <w:t xml:space="preserve"> </w:t>
      </w:r>
      <w:r w:rsidRPr="00D26162">
        <w:rPr>
          <w:rStyle w:val="ezkurwreuab5ozgtqnkl"/>
          <w:lang w:val="ru-RU"/>
        </w:rPr>
        <w:t>разбивающимся</w:t>
      </w:r>
      <w:r w:rsidRPr="00D26162">
        <w:rPr>
          <w:lang w:val="ru-RU"/>
        </w:rPr>
        <w:t xml:space="preserve"> </w:t>
      </w:r>
      <w:r w:rsidRPr="00D26162">
        <w:rPr>
          <w:rStyle w:val="ezkurwreuab5ozgtqnkl"/>
          <w:lang w:val="ru-RU"/>
        </w:rPr>
        <w:t>волнам,</w:t>
      </w:r>
      <w:r w:rsidRPr="00D26162">
        <w:rPr>
          <w:lang w:val="ru-RU"/>
        </w:rPr>
        <w:t xml:space="preserve"> </w:t>
      </w:r>
      <w:r w:rsidRPr="00D26162">
        <w:rPr>
          <w:rStyle w:val="ezkurwreuab5ozgtqnkl"/>
          <w:lang w:val="ru-RU"/>
        </w:rPr>
        <w:t>сметая</w:t>
      </w:r>
      <w:r w:rsidRPr="00D26162">
        <w:rPr>
          <w:lang w:val="ru-RU"/>
        </w:rPr>
        <w:t xml:space="preserve"> </w:t>
      </w:r>
      <w:r w:rsidRPr="00D26162">
        <w:rPr>
          <w:rStyle w:val="ezkurwreuab5ozgtqnkl"/>
          <w:lang w:val="ru-RU"/>
        </w:rPr>
        <w:t>последнее</w:t>
      </w:r>
      <w:r w:rsidRPr="00D26162">
        <w:rPr>
          <w:lang w:val="ru-RU"/>
        </w:rPr>
        <w:t xml:space="preserve"> </w:t>
      </w:r>
      <w:r w:rsidRPr="00D26162">
        <w:rPr>
          <w:rStyle w:val="ezkurwreuab5ozgtqnkl"/>
          <w:lang w:val="ru-RU"/>
        </w:rPr>
        <w:t>сопротивление</w:t>
      </w:r>
      <w:r w:rsidRPr="00D26162">
        <w:rPr>
          <w:lang w:val="ru-RU"/>
        </w:rPr>
        <w:t xml:space="preserve"> </w:t>
      </w:r>
      <w:r w:rsidRPr="00D26162">
        <w:rPr>
          <w:rStyle w:val="ezkurwreuab5ozgtqnkl"/>
          <w:lang w:val="ru-RU"/>
        </w:rPr>
        <w:t>шквалом</w:t>
      </w:r>
      <w:r w:rsidRPr="00D26162">
        <w:rPr>
          <w:lang w:val="ru-RU"/>
        </w:rPr>
        <w:t xml:space="preserve"> </w:t>
      </w:r>
      <w:r w:rsidRPr="00D26162">
        <w:rPr>
          <w:rStyle w:val="ezkurwreuab5ozgtqnkl"/>
          <w:lang w:val="ru-RU"/>
        </w:rPr>
        <w:t>осколков,</w:t>
      </w:r>
      <w:r w:rsidRPr="00D26162">
        <w:rPr>
          <w:lang w:val="ru-RU"/>
        </w:rPr>
        <w:t xml:space="preserve"> </w:t>
      </w:r>
      <w:r w:rsidRPr="00D26162">
        <w:rPr>
          <w:rStyle w:val="ezkurwreuab5ozgtqnkl"/>
          <w:lang w:val="ru-RU"/>
        </w:rPr>
        <w:t>порожденных</w:t>
      </w:r>
      <w:r w:rsidRPr="00D26162">
        <w:rPr>
          <w:lang w:val="ru-RU"/>
        </w:rPr>
        <w:t xml:space="preserve"> </w:t>
      </w:r>
      <w:r w:rsidRPr="00D26162">
        <w:rPr>
          <w:rStyle w:val="ezkurwreuab5ozgtqnkl"/>
          <w:lang w:val="ru-RU"/>
        </w:rPr>
        <w:t>сн</w:t>
      </w:r>
      <w:r w:rsidR="00FF367E">
        <w:rPr>
          <w:rStyle w:val="ezkurwreuab5ozgtqnkl"/>
          <w:lang w:val="ru-RU"/>
        </w:rPr>
        <w:t>ами</w:t>
      </w:r>
      <w:r w:rsidRPr="00D26162">
        <w:rPr>
          <w:lang w:val="ru-RU"/>
        </w:rPr>
        <w:t xml:space="preserve">, — как </w:t>
      </w:r>
      <w:r w:rsidRPr="00D26162">
        <w:rPr>
          <w:rStyle w:val="ezkurwreuab5ozgtqnkl"/>
          <w:lang w:val="ru-RU"/>
        </w:rPr>
        <w:t>раз</w:t>
      </w:r>
      <w:r w:rsidRPr="00D26162">
        <w:rPr>
          <w:lang w:val="ru-RU"/>
        </w:rPr>
        <w:t xml:space="preserve"> </w:t>
      </w:r>
      <w:r w:rsidRPr="00D26162">
        <w:rPr>
          <w:rStyle w:val="ezkurwreuab5ozgtqnkl"/>
          <w:lang w:val="ru-RU"/>
        </w:rPr>
        <w:t>вовремя</w:t>
      </w:r>
      <w:r w:rsidRPr="00D26162">
        <w:rPr>
          <w:lang w:val="ru-RU"/>
        </w:rPr>
        <w:t xml:space="preserve">, </w:t>
      </w:r>
      <w:r w:rsidRPr="00D26162">
        <w:rPr>
          <w:rStyle w:val="ezkurwreuab5ozgtqnkl"/>
          <w:lang w:val="ru-RU"/>
        </w:rPr>
        <w:t>чтобы</w:t>
      </w:r>
      <w:r w:rsidRPr="00D26162">
        <w:rPr>
          <w:lang w:val="ru-RU"/>
        </w:rPr>
        <w:t xml:space="preserve"> </w:t>
      </w:r>
      <w:r w:rsidRPr="00D26162">
        <w:rPr>
          <w:rStyle w:val="ezkurwreuab5ozgtqnkl"/>
          <w:lang w:val="ru-RU"/>
        </w:rPr>
        <w:t>появился</w:t>
      </w:r>
      <w:r w:rsidRPr="00D26162">
        <w:rPr>
          <w:lang w:val="ru-RU"/>
        </w:rPr>
        <w:t xml:space="preserve"> </w:t>
      </w:r>
      <w:r w:rsidRPr="00D26162">
        <w:rPr>
          <w:rStyle w:val="ezkurwreuab5ozgtqnkl"/>
          <w:lang w:val="ru-RU"/>
        </w:rPr>
        <w:t>первый</w:t>
      </w:r>
      <w:r w:rsidRPr="00D26162">
        <w:rPr>
          <w:lang w:val="ru-RU"/>
        </w:rPr>
        <w:t xml:space="preserve"> </w:t>
      </w:r>
      <w:r w:rsidRPr="00D26162">
        <w:rPr>
          <w:rStyle w:val="ezkurwreuab5ozgtqnkl"/>
          <w:lang w:val="ru-RU"/>
        </w:rPr>
        <w:t>астартес</w:t>
      </w:r>
      <w:r w:rsidRPr="00D26162">
        <w:rPr>
          <w:lang w:val="ru-RU"/>
        </w:rPr>
        <w:t>-</w:t>
      </w:r>
      <w:r w:rsidRPr="00D26162">
        <w:rPr>
          <w:rStyle w:val="ezkurwreuab5ozgtqnkl"/>
          <w:lang w:val="ru-RU"/>
        </w:rPr>
        <w:t>еретик.</w:t>
      </w:r>
      <w:r w:rsidRPr="00D26162">
        <w:rPr>
          <w:lang w:val="ru-RU"/>
        </w:rPr>
        <w:t xml:space="preserve"> </w:t>
      </w:r>
      <w:r w:rsidRPr="00D26162">
        <w:rPr>
          <w:rStyle w:val="ezkurwreuab5ozgtqnkl"/>
          <w:lang w:val="ru-RU"/>
        </w:rPr>
        <w:t>С учетом всего этого,</w:t>
      </w:r>
      <w:r w:rsidRPr="00D26162">
        <w:rPr>
          <w:lang w:val="ru-RU"/>
        </w:rPr>
        <w:t xml:space="preserve"> </w:t>
      </w:r>
      <w:r w:rsidRPr="00D26162">
        <w:rPr>
          <w:rStyle w:val="ezkurwreuab5ozgtqnkl"/>
          <w:lang w:val="ru-RU"/>
        </w:rPr>
        <w:t>времени</w:t>
      </w:r>
      <w:r w:rsidRPr="00D26162">
        <w:rPr>
          <w:lang w:val="ru-RU"/>
        </w:rPr>
        <w:t xml:space="preserve"> </w:t>
      </w:r>
      <w:r w:rsidRPr="00D26162">
        <w:rPr>
          <w:rStyle w:val="ezkurwreuab5ozgtqnkl"/>
          <w:lang w:val="ru-RU"/>
        </w:rPr>
        <w:t>на</w:t>
      </w:r>
      <w:r w:rsidRPr="00D26162">
        <w:rPr>
          <w:lang w:val="ru-RU"/>
        </w:rPr>
        <w:t xml:space="preserve"> </w:t>
      </w:r>
      <w:r w:rsidRPr="00D26162">
        <w:rPr>
          <w:rStyle w:val="ezkurwreuab5ozgtqnkl"/>
          <w:lang w:val="ru-RU"/>
        </w:rPr>
        <w:t>объяснения</w:t>
      </w:r>
      <w:r w:rsidRPr="00D26162">
        <w:rPr>
          <w:lang w:val="ru-RU"/>
        </w:rPr>
        <w:t xml:space="preserve"> </w:t>
      </w:r>
      <w:r w:rsidRPr="00D26162">
        <w:rPr>
          <w:rStyle w:val="ezkurwreuab5ozgtqnkl"/>
          <w:lang w:val="ru-RU"/>
        </w:rPr>
        <w:t>не</w:t>
      </w:r>
      <w:r w:rsidRPr="00D26162">
        <w:rPr>
          <w:lang w:val="ru-RU"/>
        </w:rPr>
        <w:t xml:space="preserve"> было</w:t>
      </w:r>
      <w:r w:rsidRPr="00D26162">
        <w:rPr>
          <w:rStyle w:val="ezkurwreuab5ozgtqnkl"/>
          <w:lang w:val="ru-RU"/>
        </w:rPr>
        <w:t>.</w:t>
      </w:r>
      <w:r w:rsidRPr="00D26162">
        <w:rPr>
          <w:lang w:val="ru-RU"/>
        </w:rPr>
        <w:t xml:space="preserve"> </w:t>
      </w:r>
    </w:p>
    <w:p w14:paraId="4A7BE824" w14:textId="2DB57765" w:rsidR="00FF5A40" w:rsidRPr="00D26162" w:rsidRDefault="00FF5A40" w:rsidP="00FF5A40">
      <w:pPr>
        <w:rPr>
          <w:lang w:val="ru-RU"/>
        </w:rPr>
      </w:pPr>
      <w:r w:rsidRPr="00D26162">
        <w:rPr>
          <w:rStyle w:val="ezkurwreuab5ozgtqnkl"/>
          <w:lang w:val="ru-RU"/>
        </w:rPr>
        <w:t>Ингвар</w:t>
      </w:r>
      <w:r w:rsidRPr="00D26162">
        <w:rPr>
          <w:lang w:val="ru-RU"/>
        </w:rPr>
        <w:t xml:space="preserve"> </w:t>
      </w:r>
      <w:r w:rsidRPr="00D26162">
        <w:rPr>
          <w:rStyle w:val="ezkurwreuab5ozgtqnkl"/>
          <w:lang w:val="ru-RU"/>
        </w:rPr>
        <w:t>сражался</w:t>
      </w:r>
      <w:r w:rsidRPr="00D26162">
        <w:rPr>
          <w:lang w:val="ru-RU"/>
        </w:rPr>
        <w:t xml:space="preserve"> </w:t>
      </w:r>
      <w:r w:rsidRPr="00D26162">
        <w:rPr>
          <w:rStyle w:val="ezkurwreuab5ozgtqnkl"/>
          <w:lang w:val="ru-RU"/>
        </w:rPr>
        <w:t>на</w:t>
      </w:r>
      <w:r w:rsidRPr="00D26162">
        <w:rPr>
          <w:lang w:val="ru-RU"/>
        </w:rPr>
        <w:t xml:space="preserve"> </w:t>
      </w:r>
      <w:r w:rsidRPr="00D26162">
        <w:rPr>
          <w:rStyle w:val="ezkurwreuab5ozgtqnkl"/>
          <w:lang w:val="ru-RU"/>
        </w:rPr>
        <w:t>стороне</w:t>
      </w:r>
      <w:r w:rsidRPr="00D26162">
        <w:rPr>
          <w:lang w:val="ru-RU"/>
        </w:rPr>
        <w:t xml:space="preserve"> </w:t>
      </w:r>
      <w:r w:rsidRPr="00D26162">
        <w:rPr>
          <w:rStyle w:val="ezkurwreuab5ozgtqnkl"/>
          <w:lang w:val="ru-RU"/>
        </w:rPr>
        <w:t>Молодого</w:t>
      </w:r>
      <w:r w:rsidRPr="00D26162">
        <w:rPr>
          <w:lang w:val="ru-RU"/>
        </w:rPr>
        <w:t xml:space="preserve"> </w:t>
      </w:r>
      <w:r w:rsidRPr="00D26162">
        <w:rPr>
          <w:rStyle w:val="ezkurwreuab5ozgtqnkl"/>
          <w:lang w:val="ru-RU"/>
        </w:rPr>
        <w:t>Короля</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вскоре</w:t>
      </w:r>
      <w:r w:rsidRPr="00D26162">
        <w:rPr>
          <w:lang w:val="ru-RU"/>
        </w:rPr>
        <w:t xml:space="preserve"> </w:t>
      </w:r>
      <w:r w:rsidRPr="00D26162">
        <w:rPr>
          <w:rStyle w:val="ezkurwreuab5ozgtqnkl"/>
          <w:lang w:val="ru-RU"/>
        </w:rPr>
        <w:t>вспомнил</w:t>
      </w:r>
      <w:r w:rsidRPr="00D26162">
        <w:rPr>
          <w:lang w:val="ru-RU"/>
        </w:rPr>
        <w:t xml:space="preserve">, </w:t>
      </w:r>
      <w:r w:rsidRPr="00D26162">
        <w:rPr>
          <w:rStyle w:val="ezkurwreuab5ozgtqnkl"/>
          <w:lang w:val="ru-RU"/>
        </w:rPr>
        <w:t>насколько</w:t>
      </w:r>
      <w:r w:rsidRPr="00D26162">
        <w:rPr>
          <w:lang w:val="ru-RU"/>
        </w:rPr>
        <w:t xml:space="preserve"> </w:t>
      </w:r>
      <w:r w:rsidRPr="00D26162">
        <w:rPr>
          <w:rStyle w:val="ezkurwreuab5ozgtqnkl"/>
          <w:lang w:val="ru-RU"/>
        </w:rPr>
        <w:t>опасен</w:t>
      </w:r>
      <w:r w:rsidRPr="00D26162">
        <w:rPr>
          <w:lang w:val="ru-RU"/>
        </w:rPr>
        <w:t xml:space="preserve"> </w:t>
      </w:r>
      <w:r w:rsidRPr="00D26162">
        <w:rPr>
          <w:rStyle w:val="ezkurwreuab5ozgtqnkl"/>
          <w:lang w:val="ru-RU"/>
        </w:rPr>
        <w:t>ярл</w:t>
      </w:r>
      <w:r w:rsidRPr="00D26162">
        <w:rPr>
          <w:lang w:val="ru-RU"/>
        </w:rPr>
        <w:t xml:space="preserve">, </w:t>
      </w:r>
      <w:r w:rsidRPr="00D26162">
        <w:rPr>
          <w:rStyle w:val="ezkurwreuab5ozgtqnkl"/>
          <w:lang w:val="ru-RU"/>
        </w:rPr>
        <w:t>когда</w:t>
      </w:r>
      <w:r w:rsidRPr="00D26162">
        <w:rPr>
          <w:lang w:val="ru-RU"/>
        </w:rPr>
        <w:t xml:space="preserve"> ему </w:t>
      </w:r>
      <w:r w:rsidRPr="00D26162">
        <w:rPr>
          <w:rStyle w:val="ezkurwreuab5ozgtqnkl"/>
          <w:lang w:val="ru-RU"/>
        </w:rPr>
        <w:t>дают</w:t>
      </w:r>
      <w:r w:rsidRPr="00D26162">
        <w:rPr>
          <w:lang w:val="ru-RU"/>
        </w:rPr>
        <w:t xml:space="preserve"> </w:t>
      </w:r>
      <w:r w:rsidRPr="00D26162">
        <w:rPr>
          <w:rStyle w:val="ezkurwreuab5ozgtqnkl"/>
          <w:lang w:val="ru-RU"/>
        </w:rPr>
        <w:t>свободу</w:t>
      </w:r>
      <w:r w:rsidRPr="00D26162">
        <w:rPr>
          <w:lang w:val="ru-RU"/>
        </w:rPr>
        <w:t xml:space="preserve"> </w:t>
      </w:r>
      <w:r w:rsidRPr="00D26162">
        <w:rPr>
          <w:rStyle w:val="ezkurwreuab5ozgtqnkl"/>
          <w:lang w:val="ru-RU"/>
        </w:rPr>
        <w:t>действий.</w:t>
      </w:r>
      <w:r w:rsidRPr="00D26162">
        <w:rPr>
          <w:lang w:val="ru-RU"/>
        </w:rPr>
        <w:t xml:space="preserve"> Со свитой из </w:t>
      </w:r>
      <w:r w:rsidRPr="00D26162">
        <w:rPr>
          <w:rStyle w:val="ezkurwreuab5ozgtqnkl"/>
          <w:lang w:val="ru-RU"/>
        </w:rPr>
        <w:t>призрачных</w:t>
      </w:r>
      <w:r w:rsidRPr="00D26162">
        <w:rPr>
          <w:lang w:val="ru-RU"/>
        </w:rPr>
        <w:t xml:space="preserve"> </w:t>
      </w:r>
      <w:r w:rsidRPr="00D26162">
        <w:rPr>
          <w:rStyle w:val="ezkurwreuab5ozgtqnkl"/>
          <w:lang w:val="ru-RU"/>
        </w:rPr>
        <w:t>духов-зверей</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был</w:t>
      </w:r>
      <w:r w:rsidRPr="00D26162">
        <w:rPr>
          <w:lang w:val="ru-RU"/>
        </w:rPr>
        <w:t xml:space="preserve"> </w:t>
      </w:r>
      <w:r w:rsidRPr="00D26162">
        <w:rPr>
          <w:rStyle w:val="ezkurwreuab5ozgtqnkl"/>
          <w:lang w:val="ru-RU"/>
        </w:rPr>
        <w:t>почти</w:t>
      </w:r>
      <w:r w:rsidRPr="00D26162">
        <w:rPr>
          <w:lang w:val="ru-RU"/>
        </w:rPr>
        <w:t xml:space="preserve"> </w:t>
      </w:r>
      <w:r w:rsidRPr="00D26162">
        <w:rPr>
          <w:rStyle w:val="ezkurwreuab5ozgtqnkl"/>
          <w:lang w:val="ru-RU"/>
        </w:rPr>
        <w:t>неудержим</w:t>
      </w:r>
      <w:r w:rsidRPr="00D26162">
        <w:rPr>
          <w:lang w:val="ru-RU"/>
        </w:rPr>
        <w:t xml:space="preserve"> </w:t>
      </w:r>
      <w:r w:rsidRPr="00D26162">
        <w:rPr>
          <w:rStyle w:val="ezkurwreuab5ozgtqnkl"/>
          <w:lang w:val="ru-RU"/>
        </w:rPr>
        <w:t>— словно</w:t>
      </w:r>
      <w:r w:rsidRPr="00D26162">
        <w:rPr>
          <w:lang w:val="ru-RU"/>
        </w:rPr>
        <w:t xml:space="preserve"> </w:t>
      </w:r>
      <w:r w:rsidRPr="00D26162">
        <w:rPr>
          <w:rStyle w:val="ezkurwreuab5ozgtqnkl"/>
          <w:lang w:val="ru-RU"/>
        </w:rPr>
        <w:t>видение</w:t>
      </w:r>
      <w:r w:rsidRPr="00D26162">
        <w:rPr>
          <w:lang w:val="ru-RU"/>
        </w:rPr>
        <w:t xml:space="preserve"> </w:t>
      </w:r>
      <w:r w:rsidRPr="00D26162">
        <w:rPr>
          <w:rStyle w:val="ezkurwreuab5ozgtqnkl"/>
          <w:lang w:val="ru-RU"/>
        </w:rPr>
        <w:t>из</w:t>
      </w:r>
      <w:r w:rsidRPr="00D26162">
        <w:rPr>
          <w:lang w:val="ru-RU"/>
        </w:rPr>
        <w:t xml:space="preserve"> </w:t>
      </w:r>
      <w:r w:rsidRPr="00D26162">
        <w:rPr>
          <w:rStyle w:val="ezkurwreuab5ozgtqnkl"/>
          <w:lang w:val="ru-RU"/>
        </w:rPr>
        <w:t>древних</w:t>
      </w:r>
      <w:r w:rsidRPr="00D26162">
        <w:rPr>
          <w:lang w:val="ru-RU"/>
        </w:rPr>
        <w:t xml:space="preserve"> </w:t>
      </w:r>
      <w:r w:rsidRPr="00D26162">
        <w:rPr>
          <w:rStyle w:val="ezkurwreuab5ozgtqnkl"/>
          <w:lang w:val="ru-RU"/>
        </w:rPr>
        <w:t>миф</w:t>
      </w:r>
      <w:r w:rsidR="00FF367E">
        <w:rPr>
          <w:rStyle w:val="ezkurwreuab5ozgtqnkl"/>
          <w:lang w:val="ru-RU"/>
        </w:rPr>
        <w:t>ов,</w:t>
      </w:r>
      <w:r w:rsidRPr="00D26162">
        <w:rPr>
          <w:rStyle w:val="ezkurwreuab5ozgtqnkl"/>
          <w:lang w:val="ru-RU"/>
        </w:rPr>
        <w:t xml:space="preserve"> с </w:t>
      </w:r>
      <w:r w:rsidRPr="00D26162">
        <w:rPr>
          <w:lang w:val="ru-RU"/>
        </w:rPr>
        <w:t xml:space="preserve">тех </w:t>
      </w:r>
      <w:r w:rsidRPr="00D26162">
        <w:rPr>
          <w:rStyle w:val="ezkurwreuab5ozgtqnkl"/>
          <w:lang w:val="ru-RU"/>
        </w:rPr>
        <w:t>времен</w:t>
      </w:r>
      <w:r w:rsidRPr="00D26162">
        <w:rPr>
          <w:lang w:val="ru-RU"/>
        </w:rPr>
        <w:t xml:space="preserve">, </w:t>
      </w:r>
      <w:r w:rsidRPr="00D26162">
        <w:rPr>
          <w:rStyle w:val="ezkurwreuab5ozgtqnkl"/>
          <w:lang w:val="ru-RU"/>
        </w:rPr>
        <w:t>когда</w:t>
      </w:r>
      <w:r w:rsidRPr="00D26162">
        <w:rPr>
          <w:lang w:val="ru-RU"/>
        </w:rPr>
        <w:t xml:space="preserve"> </w:t>
      </w:r>
      <w:proofErr w:type="spellStart"/>
      <w:r w:rsidRPr="00D26162">
        <w:rPr>
          <w:rStyle w:val="ezkurwreuab5ozgtqnkl"/>
          <w:lang w:val="ru-RU"/>
        </w:rPr>
        <w:t>Империум</w:t>
      </w:r>
      <w:proofErr w:type="spellEnd"/>
      <w:r w:rsidRPr="00D26162">
        <w:rPr>
          <w:lang w:val="ru-RU"/>
        </w:rPr>
        <w:t xml:space="preserve"> </w:t>
      </w:r>
      <w:r w:rsidRPr="00D26162">
        <w:rPr>
          <w:rStyle w:val="ezkurwreuab5ozgtqnkl"/>
          <w:lang w:val="ru-RU"/>
        </w:rPr>
        <w:t>еще</w:t>
      </w:r>
      <w:r w:rsidRPr="00D26162">
        <w:rPr>
          <w:lang w:val="ru-RU"/>
        </w:rPr>
        <w:t xml:space="preserve"> не оставил </w:t>
      </w:r>
      <w:r w:rsidRPr="00D26162">
        <w:rPr>
          <w:rStyle w:val="ezkurwreuab5ozgtqnkl"/>
          <w:lang w:val="ru-RU"/>
        </w:rPr>
        <w:t>свой</w:t>
      </w:r>
      <w:r w:rsidRPr="00D26162">
        <w:rPr>
          <w:lang w:val="ru-RU"/>
        </w:rPr>
        <w:t xml:space="preserve"> </w:t>
      </w:r>
      <w:r w:rsidRPr="00D26162">
        <w:rPr>
          <w:rStyle w:val="ezkurwreuab5ozgtqnkl"/>
          <w:lang w:val="ru-RU"/>
        </w:rPr>
        <w:t>след</w:t>
      </w:r>
      <w:r w:rsidRPr="00D26162">
        <w:rPr>
          <w:lang w:val="ru-RU"/>
        </w:rPr>
        <w:t xml:space="preserve"> </w:t>
      </w:r>
      <w:r w:rsidRPr="00D26162">
        <w:rPr>
          <w:rStyle w:val="ezkurwreuab5ozgtqnkl"/>
          <w:lang w:val="ru-RU"/>
        </w:rPr>
        <w:t>на</w:t>
      </w:r>
      <w:r w:rsidRPr="00D26162">
        <w:rPr>
          <w:lang w:val="ru-RU"/>
        </w:rPr>
        <w:t xml:space="preserve"> </w:t>
      </w:r>
      <w:r w:rsidRPr="00D26162">
        <w:rPr>
          <w:rStyle w:val="ezkurwreuab5ozgtqnkl"/>
          <w:lang w:val="ru-RU"/>
        </w:rPr>
        <w:t>Горе.</w:t>
      </w:r>
      <w:r w:rsidRPr="00D26162">
        <w:rPr>
          <w:lang w:val="ru-RU"/>
        </w:rPr>
        <w:t xml:space="preserve"> </w:t>
      </w:r>
      <w:r w:rsidRPr="00D26162">
        <w:rPr>
          <w:rStyle w:val="ezkurwreuab5ozgtqnkl"/>
          <w:lang w:val="ru-RU"/>
        </w:rPr>
        <w:t>Временами</w:t>
      </w:r>
      <w:r w:rsidRPr="00D26162">
        <w:rPr>
          <w:lang w:val="ru-RU"/>
        </w:rPr>
        <w:t xml:space="preserve"> </w:t>
      </w:r>
      <w:r w:rsidRPr="00D26162">
        <w:rPr>
          <w:rStyle w:val="ezkurwreuab5ozgtqnkl"/>
          <w:lang w:val="ru-RU"/>
        </w:rPr>
        <w:t>Ингвар</w:t>
      </w:r>
      <w:r w:rsidRPr="00D26162">
        <w:rPr>
          <w:lang w:val="ru-RU"/>
        </w:rPr>
        <w:t xml:space="preserve"> </w:t>
      </w:r>
      <w:r w:rsidRPr="00D26162">
        <w:rPr>
          <w:rStyle w:val="ezkurwreuab5ozgtqnkl"/>
          <w:lang w:val="ru-RU"/>
        </w:rPr>
        <w:t>еле</w:t>
      </w:r>
      <w:r w:rsidRPr="00D26162">
        <w:rPr>
          <w:lang w:val="ru-RU"/>
        </w:rPr>
        <w:t xml:space="preserve"> </w:t>
      </w:r>
      <w:r w:rsidRPr="00D26162">
        <w:rPr>
          <w:rStyle w:val="ezkurwreuab5ozgtqnkl"/>
          <w:lang w:val="ru-RU"/>
        </w:rPr>
        <w:t>удерживался от того</w:t>
      </w:r>
      <w:r w:rsidRPr="00D26162">
        <w:rPr>
          <w:lang w:val="ru-RU"/>
        </w:rPr>
        <w:t xml:space="preserve">, чтобы </w:t>
      </w:r>
      <w:r w:rsidRPr="00D26162">
        <w:rPr>
          <w:rStyle w:val="ezkurwreuab5ozgtqnkl"/>
          <w:lang w:val="ru-RU"/>
        </w:rPr>
        <w:t>не</w:t>
      </w:r>
      <w:r w:rsidRPr="00D26162">
        <w:rPr>
          <w:lang w:val="ru-RU"/>
        </w:rPr>
        <w:t xml:space="preserve"> </w:t>
      </w:r>
      <w:r w:rsidRPr="00D26162">
        <w:rPr>
          <w:rStyle w:val="ezkurwreuab5ozgtqnkl"/>
          <w:lang w:val="ru-RU"/>
        </w:rPr>
        <w:t>рассмеяться</w:t>
      </w:r>
      <w:r w:rsidRPr="00D26162">
        <w:rPr>
          <w:lang w:val="ru-RU"/>
        </w:rPr>
        <w:t xml:space="preserve"> </w:t>
      </w:r>
      <w:r w:rsidRPr="00D26162">
        <w:rPr>
          <w:rStyle w:val="ezkurwreuab5ozgtqnkl"/>
          <w:lang w:val="ru-RU"/>
        </w:rPr>
        <w:t>в голос</w:t>
      </w:r>
      <w:r w:rsidRPr="00D26162">
        <w:rPr>
          <w:lang w:val="ru-RU"/>
        </w:rPr>
        <w:t xml:space="preserve"> </w:t>
      </w:r>
      <w:r w:rsidRPr="00D26162">
        <w:rPr>
          <w:rStyle w:val="ezkurwreuab5ozgtqnkl"/>
          <w:lang w:val="ru-RU"/>
        </w:rPr>
        <w:t>от</w:t>
      </w:r>
      <w:r w:rsidRPr="00D26162">
        <w:rPr>
          <w:lang w:val="ru-RU"/>
        </w:rPr>
        <w:t xml:space="preserve"> </w:t>
      </w:r>
      <w:r w:rsidRPr="00D26162">
        <w:rPr>
          <w:rStyle w:val="ezkurwreuab5ozgtqnkl"/>
          <w:lang w:val="ru-RU"/>
        </w:rPr>
        <w:t>удовольствия</w:t>
      </w:r>
      <w:r w:rsidRPr="00D26162">
        <w:rPr>
          <w:lang w:val="ru-RU"/>
        </w:rPr>
        <w:t xml:space="preserve"> </w:t>
      </w:r>
      <w:r w:rsidRPr="00D26162">
        <w:rPr>
          <w:rStyle w:val="ezkurwreuab5ozgtqnkl"/>
          <w:lang w:val="ru-RU"/>
        </w:rPr>
        <w:t>при виде поистине</w:t>
      </w:r>
      <w:r w:rsidRPr="00D26162">
        <w:rPr>
          <w:lang w:val="ru-RU"/>
        </w:rPr>
        <w:t xml:space="preserve"> </w:t>
      </w:r>
      <w:r w:rsidRPr="00D26162">
        <w:rPr>
          <w:rStyle w:val="ezkurwreuab5ozgtqnkl"/>
          <w:lang w:val="ru-RU"/>
        </w:rPr>
        <w:t>нелепых</w:t>
      </w:r>
      <w:r w:rsidRPr="00D26162">
        <w:rPr>
          <w:lang w:val="ru-RU"/>
        </w:rPr>
        <w:t xml:space="preserve"> </w:t>
      </w:r>
      <w:r w:rsidRPr="00D26162">
        <w:rPr>
          <w:rStyle w:val="ezkurwreuab5ozgtqnkl"/>
          <w:lang w:val="ru-RU"/>
        </w:rPr>
        <w:t>ударов,</w:t>
      </w:r>
      <w:r w:rsidRPr="00D26162">
        <w:rPr>
          <w:lang w:val="ru-RU"/>
        </w:rPr>
        <w:t xml:space="preserve"> </w:t>
      </w:r>
      <w:r w:rsidRPr="00D26162">
        <w:rPr>
          <w:rStyle w:val="ezkurwreuab5ozgtqnkl"/>
          <w:lang w:val="ru-RU"/>
        </w:rPr>
        <w:t>наносимых</w:t>
      </w:r>
      <w:r w:rsidRPr="00D26162">
        <w:rPr>
          <w:lang w:val="ru-RU"/>
        </w:rPr>
        <w:t xml:space="preserve"> </w:t>
      </w:r>
      <w:r w:rsidRPr="00D26162">
        <w:rPr>
          <w:rStyle w:val="ezkurwreuab5ozgtqnkl"/>
          <w:lang w:val="ru-RU"/>
        </w:rPr>
        <w:t>руками</w:t>
      </w:r>
      <w:r w:rsidRPr="00D26162">
        <w:rPr>
          <w:lang w:val="ru-RU"/>
        </w:rPr>
        <w:t xml:space="preserve">, </w:t>
      </w:r>
      <w:r w:rsidRPr="00D26162">
        <w:rPr>
          <w:rStyle w:val="ezkurwreuab5ozgtqnkl"/>
          <w:lang w:val="ru-RU"/>
        </w:rPr>
        <w:t>которым</w:t>
      </w:r>
      <w:r w:rsidRPr="00D26162">
        <w:rPr>
          <w:lang w:val="ru-RU"/>
        </w:rPr>
        <w:t xml:space="preserve"> </w:t>
      </w:r>
      <w:r w:rsidRPr="00D26162">
        <w:rPr>
          <w:rStyle w:val="ezkurwreuab5ozgtqnkl"/>
          <w:lang w:val="ru-RU"/>
        </w:rPr>
        <w:t>не</w:t>
      </w:r>
      <w:r w:rsidRPr="00D26162">
        <w:rPr>
          <w:lang w:val="ru-RU"/>
        </w:rPr>
        <w:t xml:space="preserve"> было </w:t>
      </w:r>
      <w:r w:rsidRPr="00D26162">
        <w:rPr>
          <w:rStyle w:val="ezkurwreuab5ozgtqnkl"/>
          <w:lang w:val="ru-RU"/>
        </w:rPr>
        <w:t>равных</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 xml:space="preserve">Ордене — </w:t>
      </w:r>
      <w:r w:rsidRPr="00D26162">
        <w:rPr>
          <w:lang w:val="ru-RU"/>
        </w:rPr>
        <w:t xml:space="preserve">за </w:t>
      </w:r>
      <w:r w:rsidRPr="00D26162">
        <w:rPr>
          <w:rStyle w:val="ezkurwreuab5ozgtqnkl"/>
          <w:lang w:val="ru-RU"/>
        </w:rPr>
        <w:t>исключением</w:t>
      </w:r>
      <w:r w:rsidRPr="00D26162">
        <w:rPr>
          <w:lang w:val="ru-RU"/>
        </w:rPr>
        <w:t xml:space="preserve"> </w:t>
      </w:r>
      <w:r w:rsidRPr="00D26162">
        <w:rPr>
          <w:rStyle w:val="ezkurwreuab5ozgtqnkl"/>
          <w:lang w:val="ru-RU"/>
        </w:rPr>
        <w:t>самого</w:t>
      </w:r>
      <w:r w:rsidRPr="00D26162">
        <w:rPr>
          <w:lang w:val="ru-RU"/>
        </w:rPr>
        <w:t xml:space="preserve"> </w:t>
      </w:r>
      <w:proofErr w:type="spellStart"/>
      <w:r w:rsidRPr="00D26162">
        <w:rPr>
          <w:rStyle w:val="ezkurwreuab5ozgtqnkl"/>
          <w:lang w:val="ru-RU"/>
        </w:rPr>
        <w:t>Гримнара</w:t>
      </w:r>
      <w:proofErr w:type="spellEnd"/>
      <w:r w:rsidRPr="00D26162">
        <w:rPr>
          <w:rStyle w:val="ezkurwreuab5ozgtqnkl"/>
          <w:lang w:val="ru-RU"/>
        </w:rPr>
        <w:t>.</w:t>
      </w:r>
      <w:r w:rsidRPr="00D26162">
        <w:rPr>
          <w:lang w:val="ru-RU"/>
        </w:rPr>
        <w:t xml:space="preserve"> </w:t>
      </w:r>
    </w:p>
    <w:p w14:paraId="0E858905" w14:textId="77777777" w:rsidR="00FF5A40" w:rsidRPr="00D26162" w:rsidRDefault="00FF5A40" w:rsidP="00FF5A40">
      <w:pPr>
        <w:rPr>
          <w:lang w:val="ru-RU"/>
        </w:rPr>
      </w:pPr>
      <w:r w:rsidRPr="00D26162">
        <w:rPr>
          <w:rStyle w:val="ezkurwreuab5ozgtqnkl"/>
          <w:lang w:val="ru-RU"/>
        </w:rPr>
        <w:t>Охотников</w:t>
      </w:r>
      <w:r w:rsidRPr="00D26162">
        <w:rPr>
          <w:lang w:val="ru-RU"/>
        </w:rPr>
        <w:t xml:space="preserve"> </w:t>
      </w:r>
      <w:proofErr w:type="spellStart"/>
      <w:r w:rsidRPr="00D26162">
        <w:rPr>
          <w:lang w:val="ru-RU"/>
        </w:rPr>
        <w:t>Ояды</w:t>
      </w:r>
      <w:proofErr w:type="spellEnd"/>
      <w:r w:rsidRPr="00D26162">
        <w:rPr>
          <w:lang w:val="ru-RU"/>
        </w:rPr>
        <w:t xml:space="preserve"> истребили, и после этого </w:t>
      </w:r>
      <w:r w:rsidRPr="00D26162">
        <w:rPr>
          <w:rStyle w:val="ezkurwreuab5ozgtqnkl"/>
          <w:lang w:val="ru-RU"/>
        </w:rPr>
        <w:t>снова</w:t>
      </w:r>
      <w:r w:rsidRPr="00D26162">
        <w:rPr>
          <w:lang w:val="ru-RU"/>
        </w:rPr>
        <w:t xml:space="preserve"> заработала</w:t>
      </w:r>
      <w:r w:rsidRPr="00D26162">
        <w:rPr>
          <w:rStyle w:val="ezkurwreuab5ozgtqnkl"/>
          <w:lang w:val="ru-RU"/>
        </w:rPr>
        <w:t xml:space="preserve"> связь,</w:t>
      </w:r>
      <w:r w:rsidRPr="00D26162">
        <w:rPr>
          <w:lang w:val="ru-RU"/>
        </w:rPr>
        <w:t xml:space="preserve"> </w:t>
      </w:r>
      <w:r w:rsidRPr="00D26162">
        <w:rPr>
          <w:rStyle w:val="ezkurwreuab5ozgtqnkl"/>
          <w:lang w:val="ru-RU"/>
        </w:rPr>
        <w:t>так что</w:t>
      </w:r>
      <w:r w:rsidRPr="00D26162">
        <w:rPr>
          <w:lang w:val="ru-RU"/>
        </w:rPr>
        <w:t xml:space="preserve"> </w:t>
      </w:r>
      <w:r w:rsidRPr="00D26162">
        <w:rPr>
          <w:rStyle w:val="ezkurwreuab5ozgtqnkl"/>
          <w:lang w:val="ru-RU"/>
        </w:rPr>
        <w:t>Рагнар смог</w:t>
      </w:r>
      <w:r w:rsidRPr="00D26162">
        <w:rPr>
          <w:lang w:val="ru-RU"/>
        </w:rPr>
        <w:t xml:space="preserve"> </w:t>
      </w:r>
      <w:r w:rsidRPr="00D26162">
        <w:rPr>
          <w:rStyle w:val="ezkurwreuab5ozgtqnkl"/>
          <w:lang w:val="ru-RU"/>
        </w:rPr>
        <w:t>обратиться</w:t>
      </w:r>
      <w:r w:rsidRPr="00D26162">
        <w:rPr>
          <w:lang w:val="ru-RU"/>
        </w:rPr>
        <w:t xml:space="preserve"> </w:t>
      </w:r>
      <w:r w:rsidRPr="00D26162">
        <w:rPr>
          <w:rStyle w:val="ezkurwreuab5ozgtqnkl"/>
          <w:lang w:val="ru-RU"/>
        </w:rPr>
        <w:t>за</w:t>
      </w:r>
      <w:r w:rsidRPr="00D26162">
        <w:rPr>
          <w:lang w:val="ru-RU"/>
        </w:rPr>
        <w:t xml:space="preserve"> </w:t>
      </w:r>
      <w:r w:rsidRPr="00D26162">
        <w:rPr>
          <w:rStyle w:val="ezkurwreuab5ozgtqnkl"/>
          <w:lang w:val="ru-RU"/>
        </w:rPr>
        <w:t>помощью</w:t>
      </w:r>
      <w:r w:rsidRPr="00D26162">
        <w:rPr>
          <w:lang w:val="ru-RU"/>
        </w:rPr>
        <w:t xml:space="preserve"> </w:t>
      </w:r>
      <w:r w:rsidRPr="00D26162">
        <w:rPr>
          <w:rStyle w:val="ezkurwreuab5ozgtqnkl"/>
          <w:lang w:val="ru-RU"/>
        </w:rPr>
        <w:t>к</w:t>
      </w:r>
      <w:r w:rsidRPr="00D26162">
        <w:rPr>
          <w:lang w:val="ru-RU"/>
        </w:rPr>
        <w:t xml:space="preserve"> </w:t>
      </w:r>
      <w:r w:rsidRPr="00D26162">
        <w:rPr>
          <w:rStyle w:val="ezkurwreuab5ozgtqnkl"/>
          <w:lang w:val="ru-RU"/>
        </w:rPr>
        <w:t>остальным</w:t>
      </w:r>
      <w:r w:rsidRPr="00D26162">
        <w:rPr>
          <w:lang w:val="ru-RU"/>
        </w:rPr>
        <w:t xml:space="preserve"> </w:t>
      </w:r>
      <w:r w:rsidRPr="00D26162">
        <w:rPr>
          <w:rStyle w:val="ezkurwreuab5ozgtqnkl"/>
          <w:lang w:val="ru-RU"/>
        </w:rPr>
        <w:t>стаям.</w:t>
      </w:r>
      <w:r w:rsidRPr="00D26162">
        <w:rPr>
          <w:lang w:val="ru-RU"/>
        </w:rPr>
        <w:t xml:space="preserve"> </w:t>
      </w:r>
      <w:r w:rsidRPr="00D26162">
        <w:rPr>
          <w:rStyle w:val="ezkurwreuab5ozgtqnkl"/>
          <w:lang w:val="ru-RU"/>
        </w:rPr>
        <w:t>Многие</w:t>
      </w:r>
      <w:r w:rsidRPr="00D26162">
        <w:rPr>
          <w:lang w:val="ru-RU"/>
        </w:rPr>
        <w:t xml:space="preserve"> </w:t>
      </w:r>
      <w:r w:rsidRPr="00D26162">
        <w:rPr>
          <w:rStyle w:val="ezkurwreuab5ozgtqnkl"/>
          <w:lang w:val="ru-RU"/>
        </w:rPr>
        <w:t>из</w:t>
      </w:r>
      <w:r w:rsidRPr="00D26162">
        <w:rPr>
          <w:lang w:val="ru-RU"/>
        </w:rPr>
        <w:t xml:space="preserve"> </w:t>
      </w:r>
      <w:r w:rsidRPr="00D26162">
        <w:rPr>
          <w:rStyle w:val="ezkurwreuab5ozgtqnkl"/>
          <w:lang w:val="ru-RU"/>
        </w:rPr>
        <w:t>Волчьих</w:t>
      </w:r>
      <w:r w:rsidRPr="00D26162">
        <w:rPr>
          <w:lang w:val="ru-RU"/>
        </w:rPr>
        <w:t xml:space="preserve"> </w:t>
      </w:r>
      <w:r w:rsidRPr="00D26162">
        <w:rPr>
          <w:rStyle w:val="ezkurwreuab5ozgtqnkl"/>
          <w:lang w:val="ru-RU"/>
        </w:rPr>
        <w:t>Гвардейцев</w:t>
      </w:r>
      <w:r w:rsidRPr="00D26162">
        <w:rPr>
          <w:lang w:val="ru-RU"/>
        </w:rPr>
        <w:t xml:space="preserve"> </w:t>
      </w:r>
      <w:r w:rsidRPr="00D26162">
        <w:rPr>
          <w:rStyle w:val="ezkurwreuab5ozgtqnkl"/>
          <w:lang w:val="ru-RU"/>
        </w:rPr>
        <w:t>держались</w:t>
      </w:r>
      <w:r w:rsidRPr="00D26162">
        <w:rPr>
          <w:lang w:val="ru-RU"/>
        </w:rPr>
        <w:t xml:space="preserve"> </w:t>
      </w:r>
      <w:r w:rsidRPr="00D26162">
        <w:rPr>
          <w:rStyle w:val="ezkurwreuab5ozgtqnkl"/>
          <w:lang w:val="ru-RU"/>
        </w:rPr>
        <w:t>поблизости,</w:t>
      </w:r>
      <w:r w:rsidRPr="00D26162">
        <w:rPr>
          <w:lang w:val="ru-RU"/>
        </w:rPr>
        <w:t xml:space="preserve"> </w:t>
      </w:r>
      <w:r w:rsidRPr="00D26162">
        <w:rPr>
          <w:rStyle w:val="ezkurwreuab5ozgtqnkl"/>
          <w:lang w:val="ru-RU"/>
        </w:rPr>
        <w:t>продвигаясь</w:t>
      </w:r>
      <w:r w:rsidRPr="00D26162">
        <w:rPr>
          <w:lang w:val="ru-RU"/>
        </w:rPr>
        <w:t xml:space="preserve"> </w:t>
      </w:r>
      <w:r w:rsidRPr="00D26162">
        <w:rPr>
          <w:rStyle w:val="ezkurwreuab5ozgtqnkl"/>
          <w:lang w:val="ru-RU"/>
        </w:rPr>
        <w:t>по</w:t>
      </w:r>
      <w:r w:rsidRPr="00D26162">
        <w:rPr>
          <w:lang w:val="ru-RU"/>
        </w:rPr>
        <w:t xml:space="preserve"> </w:t>
      </w:r>
      <w:r w:rsidRPr="00D26162">
        <w:rPr>
          <w:rStyle w:val="ezkurwreuab5ozgtqnkl"/>
          <w:lang w:val="ru-RU"/>
        </w:rPr>
        <w:t>соседним</w:t>
      </w:r>
      <w:r w:rsidRPr="00D26162">
        <w:rPr>
          <w:lang w:val="ru-RU"/>
        </w:rPr>
        <w:t xml:space="preserve"> </w:t>
      </w:r>
      <w:r w:rsidRPr="00D26162">
        <w:rPr>
          <w:rStyle w:val="ezkurwreuab5ozgtqnkl"/>
          <w:lang w:val="ru-RU"/>
        </w:rPr>
        <w:t>туннелям</w:t>
      </w:r>
      <w:r w:rsidRPr="00D26162">
        <w:rPr>
          <w:lang w:val="ru-RU"/>
        </w:rPr>
        <w:t xml:space="preserve"> </w:t>
      </w:r>
      <w:r w:rsidRPr="00D26162">
        <w:rPr>
          <w:rStyle w:val="ezkurwreuab5ozgtqnkl"/>
          <w:lang w:val="ru-RU"/>
        </w:rPr>
        <w:t>или</w:t>
      </w:r>
      <w:r w:rsidRPr="00D26162">
        <w:rPr>
          <w:lang w:val="ru-RU"/>
        </w:rPr>
        <w:t xml:space="preserve"> </w:t>
      </w:r>
      <w:r w:rsidRPr="00D26162">
        <w:rPr>
          <w:rStyle w:val="ezkurwreuab5ozgtqnkl"/>
          <w:lang w:val="ru-RU"/>
        </w:rPr>
        <w:t>окапываясь</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ближайших</w:t>
      </w:r>
      <w:r w:rsidRPr="00D26162">
        <w:rPr>
          <w:lang w:val="ru-RU"/>
        </w:rPr>
        <w:t xml:space="preserve"> </w:t>
      </w:r>
      <w:r w:rsidRPr="00D26162">
        <w:rPr>
          <w:rStyle w:val="ezkurwreuab5ozgtqnkl"/>
          <w:lang w:val="ru-RU"/>
        </w:rPr>
        <w:t>камерах,</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поспешили</w:t>
      </w:r>
      <w:r w:rsidRPr="00D26162">
        <w:rPr>
          <w:lang w:val="ru-RU"/>
        </w:rPr>
        <w:t xml:space="preserve"> </w:t>
      </w:r>
      <w:r w:rsidRPr="00D26162">
        <w:rPr>
          <w:rStyle w:val="ezkurwreuab5ozgtqnkl"/>
          <w:lang w:val="ru-RU"/>
        </w:rPr>
        <w:t>вернуться</w:t>
      </w:r>
      <w:r w:rsidRPr="00D26162">
        <w:rPr>
          <w:lang w:val="ru-RU"/>
        </w:rPr>
        <w:t xml:space="preserve">, </w:t>
      </w:r>
      <w:r w:rsidRPr="00D26162">
        <w:rPr>
          <w:rStyle w:val="ezkurwreuab5ozgtqnkl"/>
          <w:lang w:val="ru-RU"/>
        </w:rPr>
        <w:t>чтобы</w:t>
      </w:r>
      <w:r w:rsidRPr="00D26162">
        <w:rPr>
          <w:lang w:val="ru-RU"/>
        </w:rPr>
        <w:t xml:space="preserve"> </w:t>
      </w:r>
      <w:r w:rsidRPr="00D26162">
        <w:rPr>
          <w:rStyle w:val="ezkurwreuab5ozgtqnkl"/>
          <w:lang w:val="ru-RU"/>
        </w:rPr>
        <w:t>тоже вступить в бой.</w:t>
      </w:r>
      <w:r w:rsidRPr="00D26162">
        <w:rPr>
          <w:lang w:val="ru-RU"/>
        </w:rPr>
        <w:t xml:space="preserve"> </w:t>
      </w:r>
      <w:r w:rsidRPr="00D26162">
        <w:rPr>
          <w:rStyle w:val="ezkurwreuab5ozgtqnkl"/>
          <w:lang w:val="ru-RU"/>
        </w:rPr>
        <w:t>Они</w:t>
      </w:r>
      <w:r w:rsidRPr="00D26162">
        <w:rPr>
          <w:lang w:val="ru-RU"/>
        </w:rPr>
        <w:t xml:space="preserve"> </w:t>
      </w:r>
      <w:r w:rsidRPr="00D26162">
        <w:rPr>
          <w:rStyle w:val="ezkurwreuab5ozgtqnkl"/>
          <w:lang w:val="ru-RU"/>
        </w:rPr>
        <w:t>оставили</w:t>
      </w:r>
      <w:r w:rsidRPr="00D26162">
        <w:rPr>
          <w:lang w:val="ru-RU"/>
        </w:rPr>
        <w:t xml:space="preserve"> </w:t>
      </w:r>
      <w:r w:rsidRPr="00D26162">
        <w:rPr>
          <w:rStyle w:val="ezkurwreuab5ozgtqnkl"/>
          <w:lang w:val="ru-RU"/>
        </w:rPr>
        <w:t>позади</w:t>
      </w:r>
      <w:r w:rsidRPr="00D26162">
        <w:rPr>
          <w:lang w:val="ru-RU"/>
        </w:rPr>
        <w:t xml:space="preserve"> </w:t>
      </w:r>
      <w:r w:rsidRPr="00D26162">
        <w:rPr>
          <w:rStyle w:val="ezkurwreuab5ozgtqnkl"/>
          <w:lang w:val="ru-RU"/>
        </w:rPr>
        <w:t>сопровождавшие</w:t>
      </w:r>
      <w:r w:rsidRPr="00D26162">
        <w:rPr>
          <w:lang w:val="ru-RU"/>
        </w:rPr>
        <w:t xml:space="preserve"> </w:t>
      </w:r>
      <w:r w:rsidRPr="00D26162">
        <w:rPr>
          <w:rStyle w:val="ezkurwreuab5ozgtqnkl"/>
          <w:lang w:val="ru-RU"/>
        </w:rPr>
        <w:t>их</w:t>
      </w:r>
      <w:r w:rsidRPr="00D26162">
        <w:rPr>
          <w:lang w:val="ru-RU"/>
        </w:rPr>
        <w:t xml:space="preserve"> </w:t>
      </w:r>
      <w:r w:rsidRPr="00D26162">
        <w:rPr>
          <w:rStyle w:val="ezkurwreuab5ozgtqnkl"/>
          <w:lang w:val="ru-RU"/>
        </w:rPr>
        <w:t>подразделения</w:t>
      </w:r>
      <w:r w:rsidRPr="00D26162">
        <w:rPr>
          <w:lang w:val="ru-RU"/>
        </w:rPr>
        <w:t xml:space="preserve"> </w:t>
      </w:r>
      <w:proofErr w:type="spellStart"/>
      <w:r w:rsidRPr="00D26162">
        <w:rPr>
          <w:lang w:val="ru-RU"/>
        </w:rPr>
        <w:t>Ояды</w:t>
      </w:r>
      <w:proofErr w:type="spellEnd"/>
      <w:r w:rsidRPr="00D26162">
        <w:rPr>
          <w:rStyle w:val="ezkurwreuab5ozgtqnkl"/>
          <w:lang w:val="ru-RU"/>
        </w:rPr>
        <w:t>;</w:t>
      </w:r>
      <w:r w:rsidRPr="00D26162">
        <w:rPr>
          <w:lang w:val="ru-RU"/>
        </w:rPr>
        <w:t xml:space="preserve"> </w:t>
      </w:r>
      <w:r w:rsidRPr="00D26162">
        <w:rPr>
          <w:rStyle w:val="ezkurwreuab5ozgtqnkl"/>
          <w:lang w:val="ru-RU"/>
        </w:rPr>
        <w:t>вероятно</w:t>
      </w:r>
      <w:r w:rsidRPr="00D26162">
        <w:rPr>
          <w:lang w:val="ru-RU"/>
        </w:rPr>
        <w:t xml:space="preserve">, те были так </w:t>
      </w:r>
      <w:r w:rsidRPr="00D26162">
        <w:rPr>
          <w:rStyle w:val="ezkurwreuab5ozgtqnkl"/>
          <w:lang w:val="ru-RU"/>
        </w:rPr>
        <w:t>же</w:t>
      </w:r>
      <w:r w:rsidRPr="00D26162">
        <w:rPr>
          <w:lang w:val="ru-RU"/>
        </w:rPr>
        <w:t xml:space="preserve"> </w:t>
      </w:r>
      <w:r w:rsidRPr="00D26162">
        <w:rPr>
          <w:rStyle w:val="ezkurwreuab5ozgtqnkl"/>
          <w:lang w:val="ru-RU"/>
        </w:rPr>
        <w:t>верны</w:t>
      </w:r>
      <w:r w:rsidRPr="00D26162">
        <w:rPr>
          <w:lang w:val="ru-RU"/>
        </w:rPr>
        <w:t xml:space="preserve">, </w:t>
      </w:r>
      <w:r w:rsidRPr="00D26162">
        <w:rPr>
          <w:rStyle w:val="ezkurwreuab5ozgtqnkl"/>
          <w:lang w:val="ru-RU"/>
        </w:rPr>
        <w:t>как</w:t>
      </w:r>
      <w:r w:rsidRPr="00D26162">
        <w:rPr>
          <w:lang w:val="ru-RU"/>
        </w:rPr>
        <w:t xml:space="preserve"> и </w:t>
      </w:r>
      <w:r w:rsidRPr="00D26162">
        <w:rPr>
          <w:rStyle w:val="ezkurwreuab5ozgtqnkl"/>
          <w:lang w:val="ru-RU"/>
        </w:rPr>
        <w:t>любой</w:t>
      </w:r>
      <w:r w:rsidRPr="00D26162">
        <w:rPr>
          <w:lang w:val="ru-RU"/>
        </w:rPr>
        <w:t xml:space="preserve"> </w:t>
      </w:r>
      <w:r w:rsidRPr="00D26162">
        <w:rPr>
          <w:rStyle w:val="ezkurwreuab5ozgtqnkl"/>
          <w:lang w:val="ru-RU"/>
        </w:rPr>
        <w:t>другой</w:t>
      </w:r>
      <w:r w:rsidRPr="00D26162">
        <w:rPr>
          <w:lang w:val="ru-RU"/>
        </w:rPr>
        <w:t xml:space="preserve"> </w:t>
      </w:r>
      <w:r w:rsidRPr="00D26162">
        <w:rPr>
          <w:rStyle w:val="ezkurwreuab5ozgtqnkl"/>
          <w:lang w:val="ru-RU"/>
        </w:rPr>
        <w:t>полк,</w:t>
      </w:r>
      <w:r w:rsidRPr="00D26162">
        <w:rPr>
          <w:lang w:val="ru-RU"/>
        </w:rPr>
        <w:t xml:space="preserve"> </w:t>
      </w:r>
      <w:r w:rsidRPr="00D26162">
        <w:rPr>
          <w:rStyle w:val="ezkurwreuab5ozgtqnkl"/>
          <w:lang w:val="ru-RU"/>
        </w:rPr>
        <w:t>но</w:t>
      </w:r>
      <w:r w:rsidRPr="00D26162">
        <w:rPr>
          <w:lang w:val="ru-RU"/>
        </w:rPr>
        <w:t xml:space="preserve"> </w:t>
      </w:r>
      <w:r w:rsidRPr="00D26162">
        <w:rPr>
          <w:rStyle w:val="ezkurwreuab5ozgtqnkl"/>
          <w:lang w:val="ru-RU"/>
        </w:rPr>
        <w:t>не было времени проверять это</w:t>
      </w:r>
      <w:r w:rsidRPr="00D26162">
        <w:rPr>
          <w:lang w:val="ru-RU"/>
        </w:rPr>
        <w:t xml:space="preserve">: </w:t>
      </w:r>
      <w:r w:rsidRPr="00D26162">
        <w:rPr>
          <w:rStyle w:val="ezkurwreuab5ozgtqnkl"/>
          <w:lang w:val="ru-RU"/>
        </w:rPr>
        <w:t>их</w:t>
      </w:r>
      <w:r w:rsidRPr="00D26162">
        <w:rPr>
          <w:lang w:val="ru-RU"/>
        </w:rPr>
        <w:t xml:space="preserve"> </w:t>
      </w:r>
      <w:r w:rsidRPr="00D26162">
        <w:rPr>
          <w:rStyle w:val="ezkurwreuab5ozgtqnkl"/>
          <w:lang w:val="ru-RU"/>
        </w:rPr>
        <w:t>настиг</w:t>
      </w:r>
      <w:r w:rsidRPr="00D26162">
        <w:rPr>
          <w:lang w:val="ru-RU"/>
        </w:rPr>
        <w:t xml:space="preserve"> </w:t>
      </w:r>
      <w:r w:rsidRPr="00D26162">
        <w:rPr>
          <w:rStyle w:val="ezkurwreuab5ozgtqnkl"/>
          <w:lang w:val="ru-RU"/>
        </w:rPr>
        <w:t>новый</w:t>
      </w:r>
      <w:r w:rsidRPr="00D26162">
        <w:rPr>
          <w:lang w:val="ru-RU"/>
        </w:rPr>
        <w:t xml:space="preserve"> </w:t>
      </w:r>
      <w:r w:rsidRPr="00D26162">
        <w:rPr>
          <w:rStyle w:val="ezkurwreuab5ozgtqnkl"/>
          <w:lang w:val="ru-RU"/>
        </w:rPr>
        <w:t>бой.</w:t>
      </w:r>
      <w:r w:rsidRPr="00D26162">
        <w:rPr>
          <w:lang w:val="ru-RU"/>
        </w:rPr>
        <w:t xml:space="preserve"> </w:t>
      </w:r>
    </w:p>
    <w:p w14:paraId="33E6336C" w14:textId="77777777" w:rsidR="00FF5A40" w:rsidRPr="00D26162" w:rsidRDefault="00FF5A40" w:rsidP="00FF5A40">
      <w:pPr>
        <w:rPr>
          <w:lang w:val="ru-RU"/>
        </w:rPr>
      </w:pPr>
      <w:r w:rsidRPr="00D26162">
        <w:rPr>
          <w:rStyle w:val="ezkurwreuab5ozgtqnkl"/>
          <w:lang w:val="ru-RU"/>
        </w:rPr>
        <w:t>Вражеский</w:t>
      </w:r>
      <w:r w:rsidRPr="00D26162">
        <w:rPr>
          <w:lang w:val="ru-RU"/>
        </w:rPr>
        <w:t xml:space="preserve"> </w:t>
      </w:r>
      <w:r w:rsidRPr="00D26162">
        <w:rPr>
          <w:rStyle w:val="ezkurwreuab5ozgtqnkl"/>
          <w:lang w:val="ru-RU"/>
        </w:rPr>
        <w:t>авангард</w:t>
      </w:r>
      <w:r w:rsidRPr="00D26162">
        <w:rPr>
          <w:lang w:val="ru-RU"/>
        </w:rPr>
        <w:t xml:space="preserve"> </w:t>
      </w:r>
      <w:r w:rsidRPr="00D26162">
        <w:rPr>
          <w:rStyle w:val="ezkurwreuab5ozgtqnkl"/>
          <w:lang w:val="ru-RU"/>
        </w:rPr>
        <w:t>двинулся</w:t>
      </w:r>
      <w:r w:rsidRPr="00D26162">
        <w:rPr>
          <w:lang w:val="ru-RU"/>
        </w:rPr>
        <w:t xml:space="preserve"> </w:t>
      </w:r>
      <w:r w:rsidRPr="00D26162">
        <w:rPr>
          <w:rStyle w:val="ezkurwreuab5ozgtqnkl"/>
          <w:lang w:val="ru-RU"/>
        </w:rPr>
        <w:t>вверх</w:t>
      </w:r>
      <w:r w:rsidRPr="00D26162">
        <w:rPr>
          <w:lang w:val="ru-RU"/>
        </w:rPr>
        <w:t xml:space="preserve"> </w:t>
      </w:r>
      <w:r w:rsidRPr="00D26162">
        <w:rPr>
          <w:rStyle w:val="ezkurwreuab5ozgtqnkl"/>
          <w:lang w:val="ru-RU"/>
        </w:rPr>
        <w:t>по</w:t>
      </w:r>
      <w:r w:rsidRPr="00D26162">
        <w:rPr>
          <w:lang w:val="ru-RU"/>
        </w:rPr>
        <w:t xml:space="preserve"> </w:t>
      </w:r>
      <w:r w:rsidRPr="00D26162">
        <w:rPr>
          <w:rStyle w:val="ezkurwreuab5ozgtqnkl"/>
          <w:lang w:val="ru-RU"/>
        </w:rPr>
        <w:t>туннелям,</w:t>
      </w:r>
      <w:r w:rsidRPr="00D26162">
        <w:rPr>
          <w:lang w:val="ru-RU"/>
        </w:rPr>
        <w:t xml:space="preserve"> и </w:t>
      </w:r>
      <w:r w:rsidRPr="00D26162">
        <w:rPr>
          <w:rStyle w:val="ezkurwreuab5ozgtqnkl"/>
          <w:lang w:val="ru-RU"/>
        </w:rPr>
        <w:t>Бальдр</w:t>
      </w:r>
      <w:r w:rsidRPr="00D26162">
        <w:rPr>
          <w:lang w:val="ru-RU"/>
        </w:rPr>
        <w:t xml:space="preserve"> </w:t>
      </w:r>
      <w:r w:rsidRPr="00D26162">
        <w:rPr>
          <w:rStyle w:val="ezkurwreuab5ozgtqnkl"/>
          <w:lang w:val="ru-RU"/>
        </w:rPr>
        <w:t>атаковал</w:t>
      </w:r>
      <w:r w:rsidRPr="00D26162">
        <w:rPr>
          <w:lang w:val="ru-RU"/>
        </w:rPr>
        <w:t xml:space="preserve"> </w:t>
      </w:r>
      <w:r w:rsidRPr="00D26162">
        <w:rPr>
          <w:rStyle w:val="ezkurwreuab5ozgtqnkl"/>
          <w:lang w:val="ru-RU"/>
        </w:rPr>
        <w:t>их;</w:t>
      </w:r>
      <w:r w:rsidRPr="00D26162">
        <w:rPr>
          <w:lang w:val="ru-RU"/>
        </w:rPr>
        <w:t xml:space="preserve"> </w:t>
      </w:r>
      <w:r w:rsidRPr="00D26162">
        <w:rPr>
          <w:rStyle w:val="ezkurwreuab5ozgtqnkl"/>
          <w:lang w:val="ru-RU"/>
        </w:rPr>
        <w:t>его</w:t>
      </w:r>
      <w:r w:rsidRPr="00D26162">
        <w:rPr>
          <w:lang w:val="ru-RU"/>
        </w:rPr>
        <w:t xml:space="preserve"> </w:t>
      </w:r>
      <w:r w:rsidRPr="00D26162">
        <w:rPr>
          <w:rStyle w:val="ezkurwreuab5ozgtqnkl"/>
          <w:lang w:val="ru-RU"/>
        </w:rPr>
        <w:t>доспехи</w:t>
      </w:r>
      <w:r w:rsidRPr="00D26162">
        <w:rPr>
          <w:lang w:val="ru-RU"/>
        </w:rPr>
        <w:t xml:space="preserve"> </w:t>
      </w:r>
      <w:r w:rsidRPr="00D26162">
        <w:rPr>
          <w:rStyle w:val="ezkurwreuab5ozgtqnkl"/>
          <w:lang w:val="ru-RU"/>
        </w:rPr>
        <w:t>изнутри вспыхнули</w:t>
      </w:r>
      <w:r w:rsidRPr="00D26162">
        <w:rPr>
          <w:lang w:val="ru-RU"/>
        </w:rPr>
        <w:t xml:space="preserve"> </w:t>
      </w:r>
      <w:r w:rsidRPr="00D26162">
        <w:rPr>
          <w:rStyle w:val="ezkurwreuab5ozgtqnkl"/>
          <w:lang w:val="ru-RU"/>
        </w:rPr>
        <w:t>и</w:t>
      </w:r>
      <w:r w:rsidRPr="00D26162">
        <w:rPr>
          <w:lang w:val="ru-RU"/>
        </w:rPr>
        <w:t xml:space="preserve"> озарились </w:t>
      </w:r>
      <w:r w:rsidRPr="00D26162">
        <w:rPr>
          <w:rStyle w:val="ezkurwreuab5ozgtqnkl"/>
          <w:lang w:val="ru-RU"/>
        </w:rPr>
        <w:t>короной</w:t>
      </w:r>
      <w:r w:rsidRPr="00D26162">
        <w:rPr>
          <w:lang w:val="ru-RU"/>
        </w:rPr>
        <w:t xml:space="preserve"> </w:t>
      </w:r>
      <w:r w:rsidRPr="00D26162">
        <w:rPr>
          <w:rStyle w:val="ezkurwreuab5ozgtqnkl"/>
          <w:lang w:val="ru-RU"/>
        </w:rPr>
        <w:t>бело-голубого</w:t>
      </w:r>
      <w:r w:rsidRPr="00D26162">
        <w:rPr>
          <w:lang w:val="ru-RU"/>
        </w:rPr>
        <w:t xml:space="preserve"> </w:t>
      </w:r>
      <w:r w:rsidRPr="00D26162">
        <w:rPr>
          <w:rStyle w:val="ezkurwreuab5ozgtqnkl"/>
          <w:lang w:val="ru-RU"/>
        </w:rPr>
        <w:t>пламени.</w:t>
      </w:r>
      <w:r w:rsidRPr="00D26162">
        <w:rPr>
          <w:lang w:val="ru-RU"/>
        </w:rPr>
        <w:t xml:space="preserve"> К тому времени </w:t>
      </w:r>
      <w:r w:rsidRPr="00D26162">
        <w:rPr>
          <w:rStyle w:val="ezkurwreuab5ozgtqnkl"/>
          <w:lang w:val="ru-RU"/>
        </w:rPr>
        <w:t>он</w:t>
      </w:r>
      <w:r w:rsidRPr="00D26162">
        <w:rPr>
          <w:lang w:val="ru-RU"/>
        </w:rPr>
        <w:t xml:space="preserve"> </w:t>
      </w:r>
      <w:r w:rsidRPr="00D26162">
        <w:rPr>
          <w:rStyle w:val="ezkurwreuab5ozgtqnkl"/>
          <w:lang w:val="ru-RU"/>
        </w:rPr>
        <w:t>уже не откликался</w:t>
      </w:r>
      <w:r w:rsidRPr="00D26162">
        <w:rPr>
          <w:lang w:val="ru-RU"/>
        </w:rPr>
        <w:t xml:space="preserve"> </w:t>
      </w:r>
      <w:r w:rsidRPr="00D26162">
        <w:rPr>
          <w:rStyle w:val="ezkurwreuab5ozgtqnkl"/>
          <w:lang w:val="ru-RU"/>
        </w:rPr>
        <w:t>на</w:t>
      </w:r>
      <w:r w:rsidRPr="00D26162">
        <w:rPr>
          <w:lang w:val="ru-RU"/>
        </w:rPr>
        <w:t xml:space="preserve"> </w:t>
      </w:r>
      <w:r w:rsidRPr="00D26162">
        <w:rPr>
          <w:rStyle w:val="ezkurwreuab5ozgtqnkl"/>
          <w:lang w:val="ru-RU"/>
        </w:rPr>
        <w:t>приказы; его</w:t>
      </w:r>
      <w:r w:rsidRPr="00D26162">
        <w:rPr>
          <w:lang w:val="ru-RU"/>
        </w:rPr>
        <w:t xml:space="preserve"> </w:t>
      </w:r>
      <w:r w:rsidRPr="00D26162">
        <w:rPr>
          <w:rStyle w:val="ezkurwreuab5ozgtqnkl"/>
          <w:lang w:val="ru-RU"/>
        </w:rPr>
        <w:t>окружали</w:t>
      </w:r>
      <w:r w:rsidRPr="00D26162">
        <w:rPr>
          <w:lang w:val="ru-RU"/>
        </w:rPr>
        <w:t xml:space="preserve"> </w:t>
      </w:r>
      <w:r w:rsidRPr="00D26162">
        <w:rPr>
          <w:rStyle w:val="ezkurwreuab5ozgtqnkl"/>
          <w:lang w:val="ru-RU"/>
        </w:rPr>
        <w:t>полупрозрачные</w:t>
      </w:r>
      <w:r w:rsidRPr="00D26162">
        <w:rPr>
          <w:lang w:val="ru-RU"/>
        </w:rPr>
        <w:t xml:space="preserve"> </w:t>
      </w:r>
      <w:r w:rsidRPr="00D26162">
        <w:rPr>
          <w:rStyle w:val="ezkurwreuab5ozgtqnkl"/>
          <w:lang w:val="ru-RU"/>
        </w:rPr>
        <w:t>стаи</w:t>
      </w:r>
      <w:r w:rsidRPr="00D26162">
        <w:rPr>
          <w:lang w:val="ru-RU"/>
        </w:rPr>
        <w:t xml:space="preserve"> </w:t>
      </w:r>
      <w:r w:rsidRPr="00D26162">
        <w:rPr>
          <w:rStyle w:val="ezkurwreuab5ozgtqnkl"/>
          <w:lang w:val="ru-RU"/>
        </w:rPr>
        <w:t>зверей-сновидцев,</w:t>
      </w:r>
      <w:r w:rsidRPr="00D26162">
        <w:rPr>
          <w:lang w:val="ru-RU"/>
        </w:rPr>
        <w:t xml:space="preserve"> а </w:t>
      </w:r>
      <w:r w:rsidRPr="00D26162">
        <w:rPr>
          <w:rStyle w:val="ezkurwreuab5ozgtqnkl"/>
          <w:lang w:val="ru-RU"/>
        </w:rPr>
        <w:t>теперь</w:t>
      </w:r>
      <w:r w:rsidRPr="00D26162">
        <w:rPr>
          <w:lang w:val="ru-RU"/>
        </w:rPr>
        <w:t xml:space="preserve"> </w:t>
      </w:r>
      <w:r w:rsidRPr="00D26162">
        <w:rPr>
          <w:rStyle w:val="ezkurwreuab5ozgtqnkl"/>
          <w:lang w:val="ru-RU"/>
        </w:rPr>
        <w:t>поглощали</w:t>
      </w:r>
      <w:r w:rsidRPr="00D26162">
        <w:rPr>
          <w:lang w:val="ru-RU"/>
        </w:rPr>
        <w:t xml:space="preserve"> </w:t>
      </w:r>
      <w:r w:rsidRPr="00D26162">
        <w:rPr>
          <w:rStyle w:val="ezkurwreuab5ozgtqnkl"/>
          <w:lang w:val="ru-RU"/>
        </w:rPr>
        <w:t>запахи</w:t>
      </w:r>
      <w:r w:rsidRPr="00D26162">
        <w:rPr>
          <w:lang w:val="ru-RU"/>
        </w:rPr>
        <w:t xml:space="preserve"> </w:t>
      </w:r>
      <w:r w:rsidRPr="00D26162">
        <w:rPr>
          <w:rStyle w:val="ezkurwreuab5ozgtqnkl"/>
          <w:lang w:val="ru-RU"/>
        </w:rPr>
        <w:t>более</w:t>
      </w:r>
      <w:r w:rsidRPr="00D26162">
        <w:rPr>
          <w:lang w:val="ru-RU"/>
        </w:rPr>
        <w:t xml:space="preserve"> могущественного </w:t>
      </w:r>
      <w:r w:rsidRPr="00D26162">
        <w:rPr>
          <w:rStyle w:val="ezkurwreuab5ozgtqnkl"/>
          <w:lang w:val="ru-RU"/>
        </w:rPr>
        <w:t>и</w:t>
      </w:r>
      <w:r w:rsidRPr="00D26162">
        <w:rPr>
          <w:lang w:val="ru-RU"/>
        </w:rPr>
        <w:t xml:space="preserve"> </w:t>
      </w:r>
      <w:r w:rsidRPr="00D26162">
        <w:rPr>
          <w:rStyle w:val="ezkurwreuab5ozgtqnkl"/>
          <w:lang w:val="ru-RU"/>
        </w:rPr>
        <w:t>развращенного</w:t>
      </w:r>
      <w:r w:rsidRPr="00D26162">
        <w:rPr>
          <w:lang w:val="ru-RU"/>
        </w:rPr>
        <w:t xml:space="preserve"> </w:t>
      </w:r>
      <w:r w:rsidRPr="00D26162">
        <w:rPr>
          <w:rStyle w:val="ezkurwreuab5ozgtqnkl"/>
          <w:lang w:val="ru-RU"/>
        </w:rPr>
        <w:t>врага.</w:t>
      </w:r>
      <w:r w:rsidRPr="00D26162">
        <w:rPr>
          <w:lang w:val="ru-RU"/>
        </w:rPr>
        <w:t xml:space="preserve"> </w:t>
      </w:r>
      <w:r w:rsidRPr="00D26162">
        <w:rPr>
          <w:rStyle w:val="ezkurwreuab5ozgtqnkl"/>
          <w:lang w:val="ru-RU"/>
        </w:rPr>
        <w:t>Огромный</w:t>
      </w:r>
      <w:r w:rsidRPr="00D26162">
        <w:rPr>
          <w:lang w:val="ru-RU"/>
        </w:rPr>
        <w:t xml:space="preserve"> </w:t>
      </w:r>
      <w:r w:rsidRPr="00D26162">
        <w:rPr>
          <w:rStyle w:val="ezkurwreuab5ozgtqnkl"/>
          <w:lang w:val="ru-RU"/>
        </w:rPr>
        <w:t>призрак</w:t>
      </w:r>
      <w:r w:rsidRPr="00D26162">
        <w:rPr>
          <w:lang w:val="ru-RU"/>
        </w:rPr>
        <w:t xml:space="preserve"> Черно</w:t>
      </w:r>
      <w:r w:rsidRPr="00D26162">
        <w:rPr>
          <w:rStyle w:val="ezkurwreuab5ozgtqnkl"/>
          <w:lang w:val="ru-RU"/>
        </w:rPr>
        <w:t>гривого</w:t>
      </w:r>
      <w:r w:rsidRPr="00D26162">
        <w:rPr>
          <w:lang w:val="ru-RU"/>
        </w:rPr>
        <w:t xml:space="preserve"> </w:t>
      </w:r>
      <w:r w:rsidRPr="00D26162">
        <w:rPr>
          <w:rStyle w:val="ezkurwreuab5ozgtqnkl"/>
          <w:lang w:val="ru-RU"/>
        </w:rPr>
        <w:t>бродил</w:t>
      </w:r>
      <w:r w:rsidRPr="00D26162">
        <w:rPr>
          <w:lang w:val="ru-RU"/>
        </w:rPr>
        <w:t xml:space="preserve"> </w:t>
      </w:r>
      <w:r w:rsidRPr="00D26162">
        <w:rPr>
          <w:rStyle w:val="ezkurwreuab5ozgtqnkl"/>
          <w:lang w:val="ru-RU"/>
        </w:rPr>
        <w:t>вокруг</w:t>
      </w:r>
      <w:r w:rsidRPr="00D26162">
        <w:rPr>
          <w:lang w:val="ru-RU"/>
        </w:rPr>
        <w:t xml:space="preserve"> </w:t>
      </w:r>
      <w:r w:rsidRPr="00D26162">
        <w:rPr>
          <w:rStyle w:val="ezkurwreuab5ozgtqnkl"/>
          <w:lang w:val="ru-RU"/>
        </w:rPr>
        <w:t>него</w:t>
      </w:r>
      <w:r w:rsidRPr="00D26162">
        <w:rPr>
          <w:lang w:val="ru-RU"/>
        </w:rPr>
        <w:t xml:space="preserve">, словно </w:t>
      </w:r>
      <w:r w:rsidRPr="00D26162">
        <w:rPr>
          <w:rStyle w:val="ezkurwreuab5ozgtqnkl"/>
          <w:lang w:val="ru-RU"/>
        </w:rPr>
        <w:t>защищая,</w:t>
      </w:r>
      <w:r w:rsidRPr="00D26162">
        <w:rPr>
          <w:lang w:val="ru-RU"/>
        </w:rPr>
        <w:t xml:space="preserve"> пуская </w:t>
      </w:r>
      <w:r w:rsidRPr="00D26162">
        <w:rPr>
          <w:rStyle w:val="ezkurwreuab5ozgtqnkl"/>
          <w:lang w:val="ru-RU"/>
        </w:rPr>
        <w:t>слюни</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вскидываясь</w:t>
      </w:r>
      <w:r w:rsidRPr="00D26162">
        <w:rPr>
          <w:lang w:val="ru-RU"/>
        </w:rPr>
        <w:t xml:space="preserve">, </w:t>
      </w:r>
      <w:r w:rsidRPr="00D26162">
        <w:rPr>
          <w:rStyle w:val="ezkurwreuab5ozgtqnkl"/>
          <w:lang w:val="ru-RU"/>
        </w:rPr>
        <w:t>если</w:t>
      </w:r>
      <w:r w:rsidRPr="00D26162">
        <w:rPr>
          <w:lang w:val="ru-RU"/>
        </w:rPr>
        <w:t xml:space="preserve"> кто-</w:t>
      </w:r>
      <w:r w:rsidRPr="00D26162">
        <w:rPr>
          <w:rStyle w:val="ezkurwreuab5ozgtqnkl"/>
          <w:lang w:val="ru-RU"/>
        </w:rPr>
        <w:t>нибудь</w:t>
      </w:r>
      <w:r w:rsidRPr="00D26162">
        <w:rPr>
          <w:lang w:val="ru-RU"/>
        </w:rPr>
        <w:t xml:space="preserve"> </w:t>
      </w:r>
      <w:r w:rsidRPr="00D26162">
        <w:rPr>
          <w:rStyle w:val="ezkurwreuab5ozgtqnkl"/>
          <w:lang w:val="ru-RU"/>
        </w:rPr>
        <w:t>подходил близко.</w:t>
      </w:r>
      <w:r w:rsidRPr="00D26162">
        <w:rPr>
          <w:lang w:val="ru-RU"/>
        </w:rPr>
        <w:t xml:space="preserve"> </w:t>
      </w:r>
      <w:proofErr w:type="spellStart"/>
      <w:r w:rsidRPr="00D26162">
        <w:rPr>
          <w:rStyle w:val="ezkurwreuab5ozgtqnkl"/>
          <w:lang w:val="ru-RU"/>
        </w:rPr>
        <w:t>Хафлои</w:t>
      </w:r>
      <w:proofErr w:type="spellEnd"/>
      <w:r w:rsidRPr="00D26162">
        <w:rPr>
          <w:lang w:val="ru-RU"/>
        </w:rPr>
        <w:t xml:space="preserve"> </w:t>
      </w:r>
      <w:r w:rsidRPr="00D26162">
        <w:rPr>
          <w:rStyle w:val="ezkurwreuab5ozgtqnkl"/>
          <w:lang w:val="ru-RU"/>
        </w:rPr>
        <w:t>попытался было,</w:t>
      </w:r>
      <w:r w:rsidRPr="00D26162">
        <w:rPr>
          <w:lang w:val="ru-RU"/>
        </w:rPr>
        <w:t xml:space="preserve"> </w:t>
      </w:r>
      <w:r w:rsidRPr="00D26162">
        <w:rPr>
          <w:rStyle w:val="ezkurwreuab5ozgtqnkl"/>
          <w:lang w:val="ru-RU"/>
        </w:rPr>
        <w:t>но</w:t>
      </w:r>
      <w:r w:rsidRPr="00D26162">
        <w:rPr>
          <w:lang w:val="ru-RU"/>
        </w:rPr>
        <w:t xml:space="preserve"> </w:t>
      </w:r>
      <w:r w:rsidRPr="00D26162">
        <w:rPr>
          <w:rStyle w:val="ezkurwreuab5ozgtqnkl"/>
          <w:lang w:val="ru-RU"/>
        </w:rPr>
        <w:t>попятился.</w:t>
      </w:r>
      <w:r w:rsidRPr="00D26162">
        <w:rPr>
          <w:lang w:val="ru-RU"/>
        </w:rPr>
        <w:t xml:space="preserve"> </w:t>
      </w:r>
      <w:r w:rsidRPr="00D26162">
        <w:rPr>
          <w:rStyle w:val="ezkurwreuab5ozgtqnkl"/>
          <w:lang w:val="ru-RU"/>
        </w:rPr>
        <w:t>Бальдра</w:t>
      </w:r>
      <w:r w:rsidRPr="00D26162">
        <w:rPr>
          <w:lang w:val="ru-RU"/>
        </w:rPr>
        <w:t xml:space="preserve"> </w:t>
      </w:r>
      <w:r w:rsidRPr="00D26162">
        <w:rPr>
          <w:rStyle w:val="ezkurwreuab5ozgtqnkl"/>
          <w:lang w:val="ru-RU"/>
        </w:rPr>
        <w:t>оставили</w:t>
      </w:r>
      <w:r w:rsidRPr="00D26162">
        <w:rPr>
          <w:lang w:val="ru-RU"/>
        </w:rPr>
        <w:t xml:space="preserve"> </w:t>
      </w:r>
      <w:r w:rsidRPr="00D26162">
        <w:rPr>
          <w:rStyle w:val="ezkurwreuab5ozgtqnkl"/>
          <w:lang w:val="ru-RU"/>
        </w:rPr>
        <w:t>в одиночестве,</w:t>
      </w:r>
      <w:r w:rsidRPr="00D26162">
        <w:rPr>
          <w:lang w:val="ru-RU"/>
        </w:rPr>
        <w:t xml:space="preserve"> </w:t>
      </w:r>
      <w:r w:rsidRPr="00D26162">
        <w:rPr>
          <w:rStyle w:val="ezkurwreuab5ozgtqnkl"/>
          <w:lang w:val="ru-RU"/>
        </w:rPr>
        <w:t>погруженного</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мир</w:t>
      </w:r>
      <w:r w:rsidRPr="00D26162">
        <w:rPr>
          <w:lang w:val="ru-RU"/>
        </w:rPr>
        <w:t xml:space="preserve"> </w:t>
      </w:r>
      <w:r w:rsidRPr="00D26162">
        <w:rPr>
          <w:rStyle w:val="ezkurwreuab5ozgtqnkl"/>
          <w:lang w:val="ru-RU"/>
        </w:rPr>
        <w:t>мести.</w:t>
      </w:r>
      <w:r w:rsidRPr="00D26162">
        <w:rPr>
          <w:lang w:val="ru-RU"/>
        </w:rPr>
        <w:t xml:space="preserve"> </w:t>
      </w:r>
    </w:p>
    <w:p w14:paraId="214F8F54" w14:textId="14BE845F" w:rsidR="00FF5A40" w:rsidRPr="00D26162" w:rsidRDefault="00FF5A40" w:rsidP="00FF5A40">
      <w:pPr>
        <w:rPr>
          <w:rStyle w:val="ezkurwreuab5ozgtqnkl"/>
          <w:lang w:val="ru-RU"/>
        </w:rPr>
      </w:pPr>
      <w:r w:rsidRPr="00D26162">
        <w:rPr>
          <w:rStyle w:val="ezkurwreuab5ozgtqnkl"/>
          <w:lang w:val="ru-RU"/>
        </w:rPr>
        <w:t>Все</w:t>
      </w:r>
      <w:r w:rsidRPr="00D26162">
        <w:rPr>
          <w:lang w:val="ru-RU"/>
        </w:rPr>
        <w:t xml:space="preserve"> </w:t>
      </w:r>
      <w:r w:rsidRPr="00D26162">
        <w:rPr>
          <w:rStyle w:val="ezkurwreuab5ozgtqnkl"/>
          <w:lang w:val="ru-RU"/>
        </w:rPr>
        <w:t>мысли</w:t>
      </w:r>
      <w:r w:rsidRPr="00D26162">
        <w:rPr>
          <w:lang w:val="ru-RU"/>
        </w:rPr>
        <w:t xml:space="preserve"> </w:t>
      </w:r>
      <w:r w:rsidRPr="00D26162">
        <w:rPr>
          <w:rStyle w:val="ezkurwreuab5ozgtqnkl"/>
          <w:lang w:val="ru-RU"/>
        </w:rPr>
        <w:t>о</w:t>
      </w:r>
      <w:r w:rsidRPr="00D26162">
        <w:rPr>
          <w:lang w:val="ru-RU"/>
        </w:rPr>
        <w:t xml:space="preserve"> </w:t>
      </w:r>
      <w:r w:rsidRPr="00D26162">
        <w:rPr>
          <w:rStyle w:val="ezkurwreuab5ozgtqnkl"/>
          <w:lang w:val="ru-RU"/>
        </w:rPr>
        <w:t>захвате</w:t>
      </w:r>
      <w:r w:rsidRPr="00D26162">
        <w:rPr>
          <w:lang w:val="ru-RU"/>
        </w:rPr>
        <w:t xml:space="preserve"> </w:t>
      </w:r>
      <w:r w:rsidRPr="00D26162">
        <w:rPr>
          <w:rStyle w:val="ezkurwreuab5ozgtqnkl"/>
          <w:lang w:val="ru-RU"/>
        </w:rPr>
        <w:t>Второй</w:t>
      </w:r>
      <w:r w:rsidRPr="00D26162">
        <w:rPr>
          <w:lang w:val="ru-RU"/>
        </w:rPr>
        <w:t xml:space="preserve"> </w:t>
      </w:r>
      <w:r w:rsidRPr="00D26162">
        <w:rPr>
          <w:rStyle w:val="ezkurwreuab5ozgtqnkl"/>
          <w:lang w:val="ru-RU"/>
        </w:rPr>
        <w:t>галереи</w:t>
      </w:r>
      <w:r w:rsidRPr="00D26162">
        <w:rPr>
          <w:lang w:val="ru-RU"/>
        </w:rPr>
        <w:t xml:space="preserve"> </w:t>
      </w:r>
      <w:r w:rsidRPr="00D26162">
        <w:rPr>
          <w:rStyle w:val="ezkurwreuab5ozgtqnkl"/>
          <w:lang w:val="ru-RU"/>
        </w:rPr>
        <w:t>давно</w:t>
      </w:r>
      <w:r w:rsidRPr="00D26162">
        <w:rPr>
          <w:lang w:val="ru-RU"/>
        </w:rPr>
        <w:t xml:space="preserve"> отпали</w:t>
      </w:r>
      <w:r w:rsidRPr="00D26162">
        <w:rPr>
          <w:rStyle w:val="ezkurwreuab5ozgtqnkl"/>
          <w:lang w:val="ru-RU"/>
        </w:rPr>
        <w:t>.</w:t>
      </w:r>
      <w:r w:rsidRPr="00D26162">
        <w:rPr>
          <w:lang w:val="ru-RU"/>
        </w:rPr>
        <w:t xml:space="preserve"> </w:t>
      </w:r>
      <w:r w:rsidRPr="00D26162">
        <w:rPr>
          <w:rStyle w:val="ezkurwreuab5ozgtqnkl"/>
          <w:lang w:val="ru-RU"/>
        </w:rPr>
        <w:t>Теперь</w:t>
      </w:r>
      <w:r w:rsidRPr="00D26162">
        <w:rPr>
          <w:lang w:val="ru-RU"/>
        </w:rPr>
        <w:t xml:space="preserve"> </w:t>
      </w:r>
      <w:r w:rsidRPr="00D26162">
        <w:rPr>
          <w:rStyle w:val="ezkurwreuab5ozgtqnkl"/>
          <w:lang w:val="ru-RU"/>
        </w:rPr>
        <w:t xml:space="preserve">им </w:t>
      </w:r>
      <w:r w:rsidR="00FF367E" w:rsidRPr="00D26162">
        <w:rPr>
          <w:lang w:val="ru-RU"/>
        </w:rPr>
        <w:t>следова</w:t>
      </w:r>
      <w:r w:rsidR="00FF367E" w:rsidRPr="00D26162">
        <w:rPr>
          <w:rStyle w:val="ezkurwreuab5ozgtqnkl"/>
          <w:lang w:val="ru-RU"/>
        </w:rPr>
        <w:t>ло</w:t>
      </w:r>
      <w:r w:rsidR="00FF367E"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лучшем</w:t>
      </w:r>
      <w:r w:rsidRPr="00D26162">
        <w:rPr>
          <w:lang w:val="ru-RU"/>
        </w:rPr>
        <w:t xml:space="preserve"> случае </w:t>
      </w:r>
      <w:r w:rsidRPr="00D26162">
        <w:rPr>
          <w:rStyle w:val="ezkurwreuab5ozgtqnkl"/>
          <w:lang w:val="ru-RU"/>
        </w:rPr>
        <w:t>выжить,</w:t>
      </w:r>
      <w:r w:rsidRPr="00D26162">
        <w:rPr>
          <w:lang w:val="ru-RU"/>
        </w:rPr>
        <w:t xml:space="preserve"> </w:t>
      </w:r>
      <w:r w:rsidRPr="00D26162">
        <w:rPr>
          <w:rStyle w:val="ezkurwreuab5ozgtqnkl"/>
          <w:lang w:val="ru-RU"/>
        </w:rPr>
        <w:t>вызвать</w:t>
      </w:r>
      <w:r w:rsidRPr="00D26162">
        <w:rPr>
          <w:lang w:val="ru-RU"/>
        </w:rPr>
        <w:t xml:space="preserve"> </w:t>
      </w:r>
      <w:r w:rsidRPr="00D26162">
        <w:rPr>
          <w:rStyle w:val="ezkurwreuab5ozgtqnkl"/>
          <w:lang w:val="ru-RU"/>
        </w:rPr>
        <w:t>настоящие подкрепления,</w:t>
      </w:r>
      <w:r w:rsidRPr="00D26162">
        <w:rPr>
          <w:lang w:val="ru-RU"/>
        </w:rPr>
        <w:t xml:space="preserve"> </w:t>
      </w:r>
      <w:r w:rsidRPr="00D26162">
        <w:rPr>
          <w:rStyle w:val="ezkurwreuab5ozgtqnkl"/>
          <w:lang w:val="ru-RU"/>
        </w:rPr>
        <w:t>отстоять хотя бы ту</w:t>
      </w:r>
      <w:r w:rsidRPr="00D26162">
        <w:rPr>
          <w:lang w:val="ru-RU"/>
        </w:rPr>
        <w:t xml:space="preserve"> </w:t>
      </w:r>
      <w:r w:rsidRPr="00D26162">
        <w:rPr>
          <w:rStyle w:val="ezkurwreuab5ozgtqnkl"/>
          <w:lang w:val="ru-RU"/>
        </w:rPr>
        <w:t>территорию</w:t>
      </w:r>
      <w:r w:rsidRPr="00D26162">
        <w:rPr>
          <w:lang w:val="ru-RU"/>
        </w:rPr>
        <w:t xml:space="preserve">, которую </w:t>
      </w:r>
      <w:r w:rsidRPr="00D26162">
        <w:rPr>
          <w:rStyle w:val="ezkurwreuab5ozgtqnkl"/>
          <w:lang w:val="ru-RU"/>
        </w:rPr>
        <w:t>они</w:t>
      </w:r>
      <w:r w:rsidRPr="00D26162">
        <w:rPr>
          <w:lang w:val="ru-RU"/>
        </w:rPr>
        <w:t xml:space="preserve"> </w:t>
      </w:r>
      <w:r w:rsidRPr="00D26162">
        <w:rPr>
          <w:rStyle w:val="ezkurwreuab5ozgtqnkl"/>
          <w:lang w:val="ru-RU"/>
        </w:rPr>
        <w:t>еще</w:t>
      </w:r>
      <w:r w:rsidRPr="00D26162">
        <w:rPr>
          <w:lang w:val="ru-RU"/>
        </w:rPr>
        <w:t xml:space="preserve"> </w:t>
      </w:r>
      <w:r w:rsidRPr="00D26162">
        <w:rPr>
          <w:rStyle w:val="ezkurwreuab5ozgtqnkl"/>
          <w:lang w:val="ru-RU"/>
        </w:rPr>
        <w:t>удерживали,</w:t>
      </w:r>
      <w:r w:rsidRPr="00D26162">
        <w:rPr>
          <w:lang w:val="ru-RU"/>
        </w:rPr>
        <w:t xml:space="preserve"> и </w:t>
      </w:r>
      <w:r w:rsidRPr="00D26162">
        <w:rPr>
          <w:rStyle w:val="ezkurwreuab5ozgtqnkl"/>
          <w:lang w:val="ru-RU"/>
        </w:rPr>
        <w:t>восполнить</w:t>
      </w:r>
      <w:r w:rsidRPr="00D26162">
        <w:rPr>
          <w:lang w:val="ru-RU"/>
        </w:rPr>
        <w:t xml:space="preserve"> </w:t>
      </w:r>
      <w:r w:rsidRPr="00D26162">
        <w:rPr>
          <w:rStyle w:val="ezkurwreuab5ozgtqnkl"/>
          <w:lang w:val="ru-RU"/>
        </w:rPr>
        <w:t>потери.</w:t>
      </w:r>
      <w:r w:rsidRPr="00D26162">
        <w:rPr>
          <w:lang w:val="ru-RU"/>
        </w:rPr>
        <w:t xml:space="preserve"> </w:t>
      </w:r>
    </w:p>
    <w:p w14:paraId="043A3BDF" w14:textId="77777777" w:rsidR="00FF5A40" w:rsidRPr="00D26162" w:rsidRDefault="00FF5A40" w:rsidP="00FF5A40">
      <w:pPr>
        <w:rPr>
          <w:lang w:val="ru-RU"/>
        </w:rPr>
      </w:pPr>
      <w:r w:rsidRPr="00D26162">
        <w:rPr>
          <w:rStyle w:val="ezkurwreuab5ozgtqnkl"/>
          <w:lang w:val="ru-RU"/>
        </w:rPr>
        <w:t>— Сокрушитель Черепов</w:t>
      </w:r>
      <w:r w:rsidRPr="00D26162">
        <w:rPr>
          <w:lang w:val="ru-RU"/>
        </w:rPr>
        <w:t xml:space="preserve"> </w:t>
      </w:r>
      <w:r w:rsidRPr="00D26162">
        <w:rPr>
          <w:rStyle w:val="ezkurwreuab5ozgtqnkl"/>
          <w:lang w:val="ru-RU"/>
        </w:rPr>
        <w:t xml:space="preserve">там бьется один! </w:t>
      </w:r>
      <w:r w:rsidRPr="00D26162">
        <w:rPr>
          <w:lang w:val="ru-RU"/>
        </w:rPr>
        <w:t xml:space="preserve">— </w:t>
      </w:r>
      <w:r w:rsidRPr="00D26162">
        <w:rPr>
          <w:rStyle w:val="ezkurwreuab5ozgtqnkl"/>
          <w:lang w:val="ru-RU"/>
        </w:rPr>
        <w:t>крикнул</w:t>
      </w:r>
      <w:r w:rsidRPr="00D26162">
        <w:rPr>
          <w:lang w:val="ru-RU"/>
        </w:rPr>
        <w:t xml:space="preserve"> </w:t>
      </w:r>
      <w:r w:rsidRPr="00D26162">
        <w:rPr>
          <w:rStyle w:val="ezkurwreuab5ozgtqnkl"/>
          <w:lang w:val="ru-RU"/>
        </w:rPr>
        <w:t>Ингвар</w:t>
      </w:r>
      <w:r w:rsidRPr="00D26162">
        <w:rPr>
          <w:lang w:val="ru-RU"/>
        </w:rPr>
        <w:t xml:space="preserve"> </w:t>
      </w:r>
      <w:r w:rsidRPr="00D26162">
        <w:rPr>
          <w:rStyle w:val="ezkurwreuab5ozgtqnkl"/>
          <w:lang w:val="ru-RU"/>
        </w:rPr>
        <w:t>Рагнару.</w:t>
      </w:r>
      <w:r w:rsidRPr="00D26162">
        <w:rPr>
          <w:lang w:val="ru-RU"/>
        </w:rPr>
        <w:t xml:space="preserve"> </w:t>
      </w:r>
    </w:p>
    <w:p w14:paraId="49178FE3" w14:textId="77777777" w:rsidR="00FF5A40" w:rsidRPr="00D26162" w:rsidRDefault="00FF5A40" w:rsidP="00FF5A40">
      <w:pPr>
        <w:rPr>
          <w:lang w:val="ru-RU"/>
        </w:rPr>
      </w:pPr>
      <w:r w:rsidRPr="00D26162">
        <w:rPr>
          <w:rStyle w:val="ezkurwreuab5ozgtqnkl"/>
          <w:lang w:val="ru-RU"/>
        </w:rPr>
        <w:t>— Где?</w:t>
      </w:r>
      <w:r w:rsidRPr="00D26162">
        <w:rPr>
          <w:lang w:val="ru-RU"/>
        </w:rPr>
        <w:t xml:space="preserve"> — </w:t>
      </w:r>
      <w:r w:rsidRPr="00D26162">
        <w:rPr>
          <w:rStyle w:val="ezkurwreuab5ozgtqnkl"/>
          <w:lang w:val="ru-RU"/>
        </w:rPr>
        <w:t>переспросил</w:t>
      </w:r>
      <w:r w:rsidRPr="00D26162">
        <w:rPr>
          <w:lang w:val="ru-RU"/>
        </w:rPr>
        <w:t xml:space="preserve"> </w:t>
      </w:r>
      <w:r w:rsidRPr="00D26162">
        <w:rPr>
          <w:rStyle w:val="ezkurwreuab5ozgtqnkl"/>
          <w:lang w:val="ru-RU"/>
        </w:rPr>
        <w:t>Рагнар,</w:t>
      </w:r>
      <w:r w:rsidRPr="00D26162">
        <w:rPr>
          <w:lang w:val="ru-RU"/>
        </w:rPr>
        <w:t xml:space="preserve"> </w:t>
      </w:r>
      <w:r w:rsidRPr="00D26162">
        <w:rPr>
          <w:rStyle w:val="ezkurwreuab5ozgtqnkl"/>
          <w:lang w:val="ru-RU"/>
        </w:rPr>
        <w:t>связанный боем с</w:t>
      </w:r>
      <w:r w:rsidRPr="00D26162">
        <w:rPr>
          <w:lang w:val="ru-RU"/>
        </w:rPr>
        <w:t xml:space="preserve"> </w:t>
      </w:r>
      <w:r w:rsidRPr="00D26162">
        <w:rPr>
          <w:rStyle w:val="ezkurwreuab5ozgtqnkl"/>
          <w:lang w:val="ru-RU"/>
        </w:rPr>
        <w:t>еретиком</w:t>
      </w:r>
      <w:r w:rsidRPr="00D26162">
        <w:rPr>
          <w:lang w:val="ru-RU"/>
        </w:rPr>
        <w:t>-</w:t>
      </w:r>
      <w:r w:rsidRPr="00D26162">
        <w:rPr>
          <w:rStyle w:val="ezkurwreuab5ozgtqnkl"/>
          <w:lang w:val="ru-RU"/>
        </w:rPr>
        <w:t>астартес</w:t>
      </w:r>
      <w:r w:rsidRPr="00D26162">
        <w:rPr>
          <w:lang w:val="ru-RU"/>
        </w:rPr>
        <w:t xml:space="preserve"> </w:t>
      </w:r>
      <w:r w:rsidRPr="00D26162">
        <w:rPr>
          <w:rStyle w:val="ezkurwreuab5ozgtqnkl"/>
          <w:lang w:val="ru-RU"/>
        </w:rPr>
        <w:t>в</w:t>
      </w:r>
      <w:r w:rsidRPr="00D26162">
        <w:rPr>
          <w:lang w:val="ru-RU"/>
        </w:rPr>
        <w:t xml:space="preserve"> доспехе </w:t>
      </w:r>
      <w:r w:rsidRPr="00D26162">
        <w:rPr>
          <w:rStyle w:val="ezkurwreuab5ozgtqnkl"/>
          <w:lang w:val="ru-RU"/>
        </w:rPr>
        <w:t>Пожирателей</w:t>
      </w:r>
      <w:r w:rsidRPr="00D26162">
        <w:rPr>
          <w:lang w:val="ru-RU"/>
        </w:rPr>
        <w:t xml:space="preserve"> </w:t>
      </w:r>
      <w:r w:rsidRPr="00D26162">
        <w:rPr>
          <w:rStyle w:val="ezkurwreuab5ozgtqnkl"/>
          <w:lang w:val="ru-RU"/>
        </w:rPr>
        <w:t>Миров.</w:t>
      </w:r>
      <w:r w:rsidRPr="00D26162">
        <w:rPr>
          <w:lang w:val="ru-RU"/>
        </w:rPr>
        <w:t xml:space="preserve"> </w:t>
      </w:r>
    </w:p>
    <w:p w14:paraId="27F7C1F2" w14:textId="77777777" w:rsidR="00FF5A40" w:rsidRPr="00D26162" w:rsidRDefault="00FF5A40" w:rsidP="00FF5A40">
      <w:pPr>
        <w:rPr>
          <w:rStyle w:val="ezkurwreuab5ozgtqnkl"/>
          <w:lang w:val="ru-RU"/>
        </w:rPr>
      </w:pPr>
      <w:r w:rsidRPr="00D26162">
        <w:rPr>
          <w:rStyle w:val="ezkurwreuab5ozgtqnkl"/>
          <w:lang w:val="ru-RU"/>
        </w:rPr>
        <w:t>— Секция</w:t>
      </w:r>
      <w:r w:rsidRPr="00D26162">
        <w:rPr>
          <w:lang w:val="ru-RU"/>
        </w:rPr>
        <w:t xml:space="preserve"> </w:t>
      </w:r>
      <w:r w:rsidRPr="00D26162">
        <w:rPr>
          <w:rStyle w:val="ezkurwreuab5ozgtqnkl"/>
          <w:lang w:val="ru-RU"/>
        </w:rPr>
        <w:t>пятьдесят</w:t>
      </w:r>
      <w:r w:rsidRPr="00D26162">
        <w:rPr>
          <w:lang w:val="ru-RU"/>
        </w:rPr>
        <w:t xml:space="preserve"> </w:t>
      </w:r>
      <w:r w:rsidRPr="00D26162">
        <w:rPr>
          <w:rStyle w:val="ezkurwreuab5ozgtqnkl"/>
          <w:lang w:val="ru-RU"/>
        </w:rPr>
        <w:t>шесть — если</w:t>
      </w:r>
      <w:r w:rsidRPr="00D26162">
        <w:rPr>
          <w:lang w:val="ru-RU"/>
        </w:rPr>
        <w:t xml:space="preserve"> </w:t>
      </w:r>
      <w:r w:rsidRPr="00D26162">
        <w:rPr>
          <w:rStyle w:val="ezkurwreuab5ozgtqnkl"/>
          <w:lang w:val="ru-RU"/>
        </w:rPr>
        <w:t>она</w:t>
      </w:r>
      <w:r w:rsidRPr="00D26162">
        <w:rPr>
          <w:lang w:val="ru-RU"/>
        </w:rPr>
        <w:t xml:space="preserve"> </w:t>
      </w:r>
      <w:r w:rsidRPr="00D26162">
        <w:rPr>
          <w:rStyle w:val="ezkurwreuab5ozgtqnkl"/>
          <w:lang w:val="ru-RU"/>
        </w:rPr>
        <w:t xml:space="preserve">еще держится. </w:t>
      </w:r>
    </w:p>
    <w:p w14:paraId="66D82984" w14:textId="77777777" w:rsidR="00FF5A40" w:rsidRPr="00D26162" w:rsidRDefault="00FF5A40" w:rsidP="00FF5A40">
      <w:pPr>
        <w:rPr>
          <w:lang w:val="ru-RU"/>
        </w:rPr>
      </w:pPr>
      <w:r w:rsidRPr="00D26162">
        <w:rPr>
          <w:rStyle w:val="ezkurwreuab5ozgtqnkl"/>
          <w:lang w:val="ru-RU"/>
        </w:rPr>
        <w:t>Рагнар</w:t>
      </w:r>
      <w:r w:rsidRPr="00D26162">
        <w:rPr>
          <w:lang w:val="ru-RU"/>
        </w:rPr>
        <w:t xml:space="preserve"> </w:t>
      </w:r>
      <w:r w:rsidRPr="00D26162">
        <w:rPr>
          <w:rStyle w:val="ezkurwreuab5ozgtqnkl"/>
          <w:lang w:val="ru-RU"/>
        </w:rPr>
        <w:t>отмалчивался.</w:t>
      </w:r>
      <w:r w:rsidRPr="00D26162">
        <w:rPr>
          <w:lang w:val="ru-RU"/>
        </w:rPr>
        <w:t xml:space="preserve"> </w:t>
      </w:r>
      <w:r w:rsidRPr="00D26162">
        <w:rPr>
          <w:rStyle w:val="ezkurwreuab5ozgtqnkl"/>
          <w:lang w:val="ru-RU"/>
        </w:rPr>
        <w:t>Ингвар</w:t>
      </w:r>
      <w:r w:rsidRPr="00D26162">
        <w:rPr>
          <w:lang w:val="ru-RU"/>
        </w:rPr>
        <w:t xml:space="preserve"> </w:t>
      </w:r>
      <w:r w:rsidRPr="00D26162">
        <w:rPr>
          <w:rStyle w:val="ezkurwreuab5ozgtqnkl"/>
          <w:lang w:val="ru-RU"/>
        </w:rPr>
        <w:t>понимал,</w:t>
      </w:r>
      <w:r w:rsidRPr="00D26162">
        <w:rPr>
          <w:lang w:val="ru-RU"/>
        </w:rPr>
        <w:t xml:space="preserve"> </w:t>
      </w:r>
      <w:r w:rsidRPr="00D26162">
        <w:rPr>
          <w:rStyle w:val="ezkurwreuab5ozgtqnkl"/>
          <w:lang w:val="ru-RU"/>
        </w:rPr>
        <w:t>почему</w:t>
      </w:r>
      <w:r w:rsidRPr="00D26162">
        <w:rPr>
          <w:lang w:val="ru-RU"/>
        </w:rPr>
        <w:t xml:space="preserve"> </w:t>
      </w:r>
      <w:r w:rsidRPr="00D26162">
        <w:rPr>
          <w:rStyle w:val="ezkurwreuab5ozgtqnkl"/>
          <w:lang w:val="ru-RU"/>
        </w:rPr>
        <w:t>— они</w:t>
      </w:r>
      <w:r w:rsidRPr="00D26162">
        <w:rPr>
          <w:lang w:val="ru-RU"/>
        </w:rPr>
        <w:t xml:space="preserve"> и так </w:t>
      </w:r>
      <w:r w:rsidRPr="00D26162">
        <w:rPr>
          <w:rStyle w:val="ezkurwreuab5ozgtqnkl"/>
          <w:lang w:val="ru-RU"/>
        </w:rPr>
        <w:t>едва</w:t>
      </w:r>
      <w:r w:rsidRPr="00D26162">
        <w:rPr>
          <w:lang w:val="ru-RU"/>
        </w:rPr>
        <w:t xml:space="preserve"> </w:t>
      </w:r>
      <w:r w:rsidRPr="00D26162">
        <w:rPr>
          <w:rStyle w:val="ezkurwreuab5ozgtqnkl"/>
          <w:lang w:val="ru-RU"/>
        </w:rPr>
        <w:t>уцелели,</w:t>
      </w:r>
      <w:r w:rsidRPr="00D26162">
        <w:rPr>
          <w:lang w:val="ru-RU"/>
        </w:rPr>
        <w:t xml:space="preserve"> </w:t>
      </w:r>
      <w:r w:rsidRPr="00D26162">
        <w:rPr>
          <w:rStyle w:val="ezkurwreuab5ozgtqnkl"/>
          <w:lang w:val="ru-RU"/>
        </w:rPr>
        <w:t>и</w:t>
      </w:r>
      <w:r w:rsidRPr="00D26162">
        <w:rPr>
          <w:lang w:val="ru-RU"/>
        </w:rPr>
        <w:t xml:space="preserve"> если </w:t>
      </w:r>
      <w:r w:rsidRPr="00D26162">
        <w:rPr>
          <w:rStyle w:val="ezkurwreuab5ozgtqnkl"/>
          <w:lang w:val="ru-RU"/>
        </w:rPr>
        <w:t>отступят назад, в</w:t>
      </w:r>
      <w:r w:rsidRPr="00D26162">
        <w:rPr>
          <w:lang w:val="ru-RU"/>
        </w:rPr>
        <w:t xml:space="preserve"> </w:t>
      </w:r>
      <w:r w:rsidRPr="00D26162">
        <w:rPr>
          <w:rStyle w:val="ezkurwreuab5ozgtqnkl"/>
          <w:lang w:val="ru-RU"/>
        </w:rPr>
        <w:t>туннели</w:t>
      </w:r>
      <w:r w:rsidRPr="00D26162">
        <w:rPr>
          <w:lang w:val="ru-RU"/>
        </w:rPr>
        <w:t>, то растеряют все остатки сплоченности</w:t>
      </w:r>
      <w:r w:rsidRPr="00D26162">
        <w:rPr>
          <w:rStyle w:val="ezkurwreuab5ozgtqnkl"/>
          <w:lang w:val="ru-RU"/>
        </w:rPr>
        <w:t>.</w:t>
      </w:r>
      <w:r w:rsidRPr="00D26162">
        <w:rPr>
          <w:lang w:val="ru-RU"/>
        </w:rPr>
        <w:t xml:space="preserve"> </w:t>
      </w:r>
    </w:p>
    <w:p w14:paraId="0DBDAD89" w14:textId="77777777" w:rsidR="00FF5A40" w:rsidRPr="00D26162" w:rsidRDefault="00FF5A40" w:rsidP="00FF5A40">
      <w:pPr>
        <w:rPr>
          <w:rStyle w:val="ezkurwreuab5ozgtqnkl"/>
          <w:lang w:val="ru-RU"/>
        </w:rPr>
      </w:pPr>
      <w:r w:rsidRPr="00D26162">
        <w:rPr>
          <w:rStyle w:val="ezkurwreuab5ozgtqnkl"/>
          <w:lang w:val="ru-RU"/>
        </w:rPr>
        <w:t>— Идем</w:t>
      </w:r>
      <w:r w:rsidRPr="00D26162">
        <w:rPr>
          <w:lang w:val="ru-RU"/>
        </w:rPr>
        <w:t xml:space="preserve"> </w:t>
      </w:r>
      <w:r w:rsidRPr="00D26162">
        <w:rPr>
          <w:rStyle w:val="ezkurwreuab5ozgtqnkl"/>
          <w:lang w:val="ru-RU"/>
        </w:rPr>
        <w:t>к</w:t>
      </w:r>
      <w:r w:rsidRPr="00D26162">
        <w:rPr>
          <w:lang w:val="ru-RU"/>
        </w:rPr>
        <w:t xml:space="preserve"> </w:t>
      </w:r>
      <w:r w:rsidRPr="00D26162">
        <w:rPr>
          <w:rStyle w:val="ezkurwreuab5ozgtqnkl"/>
          <w:lang w:val="ru-RU"/>
        </w:rPr>
        <w:t>Третьей</w:t>
      </w:r>
      <w:r w:rsidRPr="00D26162">
        <w:rPr>
          <w:lang w:val="ru-RU"/>
        </w:rPr>
        <w:t xml:space="preserve"> </w:t>
      </w:r>
      <w:r w:rsidRPr="00D26162">
        <w:rPr>
          <w:rStyle w:val="ezkurwreuab5ozgtqnkl"/>
          <w:lang w:val="ru-RU"/>
        </w:rPr>
        <w:t>галерее!</w:t>
      </w:r>
      <w:r w:rsidRPr="00D26162">
        <w:rPr>
          <w:lang w:val="ru-RU"/>
        </w:rPr>
        <w:t xml:space="preserve"> — </w:t>
      </w:r>
      <w:r w:rsidRPr="00D26162">
        <w:rPr>
          <w:rStyle w:val="ezkurwreuab5ozgtqnkl"/>
          <w:lang w:val="ru-RU"/>
        </w:rPr>
        <w:t>наконец</w:t>
      </w:r>
      <w:r w:rsidRPr="00D26162">
        <w:rPr>
          <w:lang w:val="ru-RU"/>
        </w:rPr>
        <w:t xml:space="preserve"> </w:t>
      </w:r>
      <w:r w:rsidRPr="00D26162">
        <w:rPr>
          <w:rStyle w:val="ezkurwreuab5ozgtqnkl"/>
          <w:lang w:val="ru-RU"/>
        </w:rPr>
        <w:t>проорал</w:t>
      </w:r>
      <w:r w:rsidRPr="00D26162">
        <w:rPr>
          <w:lang w:val="ru-RU"/>
        </w:rPr>
        <w:t xml:space="preserve"> </w:t>
      </w:r>
      <w:r w:rsidRPr="00D26162">
        <w:rPr>
          <w:rStyle w:val="ezkurwreuab5ozgtqnkl"/>
          <w:lang w:val="ru-RU"/>
        </w:rPr>
        <w:t>Рагнар.</w:t>
      </w:r>
      <w:r w:rsidRPr="00D26162">
        <w:rPr>
          <w:lang w:val="ru-RU"/>
        </w:rPr>
        <w:t xml:space="preserve"> </w:t>
      </w:r>
      <w:r w:rsidRPr="00D26162">
        <w:rPr>
          <w:rStyle w:val="ezkurwreuab5ozgtqnkl"/>
          <w:lang w:val="ru-RU"/>
        </w:rPr>
        <w:t>— Удерживай эту.</w:t>
      </w:r>
      <w:r w:rsidRPr="00D26162">
        <w:rPr>
          <w:lang w:val="ru-RU"/>
        </w:rPr>
        <w:t xml:space="preserve"> </w:t>
      </w:r>
      <w:r w:rsidRPr="00D26162">
        <w:rPr>
          <w:rStyle w:val="ezkurwreuab5ozgtqnkl"/>
          <w:lang w:val="ru-RU"/>
        </w:rPr>
        <w:t>Потом,</w:t>
      </w:r>
      <w:r w:rsidRPr="00D26162">
        <w:rPr>
          <w:lang w:val="ru-RU"/>
        </w:rPr>
        <w:t xml:space="preserve"> </w:t>
      </w:r>
      <w:r w:rsidRPr="00D26162">
        <w:rPr>
          <w:rStyle w:val="ezkurwreuab5ozgtqnkl"/>
          <w:lang w:val="ru-RU"/>
        </w:rPr>
        <w:t>даст судьба,</w:t>
      </w:r>
      <w:r w:rsidRPr="00D26162">
        <w:rPr>
          <w:lang w:val="ru-RU"/>
        </w:rPr>
        <w:t xml:space="preserve"> </w:t>
      </w:r>
      <w:r w:rsidRPr="00D26162">
        <w:rPr>
          <w:rStyle w:val="ezkurwreuab5ozgtqnkl"/>
          <w:lang w:val="ru-RU"/>
        </w:rPr>
        <w:t>пойдем</w:t>
      </w:r>
      <w:r w:rsidRPr="00D26162">
        <w:rPr>
          <w:lang w:val="ru-RU"/>
        </w:rPr>
        <w:t xml:space="preserve"> </w:t>
      </w:r>
      <w:r w:rsidRPr="00D26162">
        <w:rPr>
          <w:rStyle w:val="ezkurwreuab5ozgtqnkl"/>
          <w:lang w:val="ru-RU"/>
        </w:rPr>
        <w:t>за</w:t>
      </w:r>
      <w:r w:rsidRPr="00D26162">
        <w:rPr>
          <w:lang w:val="ru-RU"/>
        </w:rPr>
        <w:t xml:space="preserve"> </w:t>
      </w:r>
      <w:r w:rsidRPr="00D26162">
        <w:rPr>
          <w:rStyle w:val="ezkurwreuab5ozgtqnkl"/>
          <w:lang w:val="ru-RU"/>
        </w:rPr>
        <w:t xml:space="preserve">ним. </w:t>
      </w:r>
    </w:p>
    <w:p w14:paraId="40B7088F" w14:textId="77777777" w:rsidR="00FF5A40" w:rsidRPr="00D26162" w:rsidRDefault="00FF5A40" w:rsidP="00FF5A40">
      <w:pPr>
        <w:rPr>
          <w:lang w:val="ru-RU"/>
        </w:rPr>
      </w:pPr>
      <w:r w:rsidRPr="00D26162">
        <w:rPr>
          <w:rStyle w:val="ezkurwreuab5ozgtqnkl"/>
          <w:lang w:val="ru-RU"/>
        </w:rPr>
        <w:t>Лучше этого у него и быть не могло.</w:t>
      </w:r>
      <w:r w:rsidRPr="00D26162">
        <w:rPr>
          <w:lang w:val="ru-RU"/>
        </w:rPr>
        <w:t xml:space="preserve"> </w:t>
      </w:r>
      <w:r w:rsidRPr="00D26162">
        <w:rPr>
          <w:rStyle w:val="ezkurwreuab5ozgtqnkl"/>
          <w:lang w:val="ru-RU"/>
        </w:rPr>
        <w:t>На него напирали</w:t>
      </w:r>
      <w:r w:rsidRPr="00D26162">
        <w:rPr>
          <w:lang w:val="ru-RU"/>
        </w:rPr>
        <w:t xml:space="preserve"> </w:t>
      </w:r>
      <w:r w:rsidRPr="00D26162">
        <w:rPr>
          <w:rStyle w:val="ezkurwreuab5ozgtqnkl"/>
          <w:lang w:val="ru-RU"/>
        </w:rPr>
        <w:t>новые</w:t>
      </w:r>
      <w:r w:rsidRPr="00D26162">
        <w:rPr>
          <w:lang w:val="ru-RU"/>
        </w:rPr>
        <w:t xml:space="preserve"> </w:t>
      </w:r>
      <w:r w:rsidRPr="00D26162">
        <w:rPr>
          <w:rStyle w:val="ezkurwreuab5ozgtqnkl"/>
          <w:lang w:val="ru-RU"/>
        </w:rPr>
        <w:t>захватчики,</w:t>
      </w:r>
      <w:r w:rsidRPr="00D26162">
        <w:rPr>
          <w:lang w:val="ru-RU"/>
        </w:rPr>
        <w:t xml:space="preserve"> </w:t>
      </w:r>
      <w:r w:rsidRPr="00D26162">
        <w:rPr>
          <w:rStyle w:val="ezkurwreuab5ozgtqnkl"/>
          <w:lang w:val="ru-RU"/>
        </w:rPr>
        <w:t>жаждущие</w:t>
      </w:r>
      <w:r w:rsidRPr="00D26162">
        <w:rPr>
          <w:lang w:val="ru-RU"/>
        </w:rPr>
        <w:t xml:space="preserve"> </w:t>
      </w:r>
      <w:r w:rsidRPr="00D26162">
        <w:rPr>
          <w:rStyle w:val="ezkurwreuab5ozgtqnkl"/>
          <w:lang w:val="ru-RU"/>
        </w:rPr>
        <w:t>крови</w:t>
      </w:r>
      <w:r w:rsidRPr="00D26162">
        <w:rPr>
          <w:lang w:val="ru-RU"/>
        </w:rPr>
        <w:t xml:space="preserve"> </w:t>
      </w:r>
      <w:r w:rsidRPr="00D26162">
        <w:rPr>
          <w:rStyle w:val="ezkurwreuab5ozgtqnkl"/>
          <w:lang w:val="ru-RU"/>
        </w:rPr>
        <w:t>и</w:t>
      </w:r>
      <w:r w:rsidRPr="00D26162">
        <w:rPr>
          <w:lang w:val="ru-RU"/>
        </w:rPr>
        <w:t xml:space="preserve"> грабежей</w:t>
      </w:r>
      <w:r w:rsidRPr="00D26162">
        <w:rPr>
          <w:rStyle w:val="ezkurwreuab5ozgtqnkl"/>
          <w:lang w:val="ru-RU"/>
        </w:rPr>
        <w:t>.</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тыл</w:t>
      </w:r>
      <w:r w:rsidRPr="00D26162">
        <w:rPr>
          <w:lang w:val="ru-RU"/>
        </w:rPr>
        <w:t xml:space="preserve"> им </w:t>
      </w:r>
      <w:r w:rsidRPr="00D26162">
        <w:rPr>
          <w:rStyle w:val="ezkurwreuab5ozgtqnkl"/>
          <w:lang w:val="ru-RU"/>
        </w:rPr>
        <w:t>прибывали</w:t>
      </w:r>
      <w:r w:rsidRPr="00D26162">
        <w:rPr>
          <w:lang w:val="ru-RU"/>
        </w:rPr>
        <w:t xml:space="preserve"> очередные </w:t>
      </w:r>
      <w:r w:rsidRPr="00D26162">
        <w:rPr>
          <w:rStyle w:val="ezkurwreuab5ozgtqnkl"/>
          <w:lang w:val="ru-RU"/>
        </w:rPr>
        <w:t>подкрепления</w:t>
      </w:r>
      <w:r w:rsidRPr="00D26162">
        <w:rPr>
          <w:lang w:val="ru-RU"/>
        </w:rPr>
        <w:t xml:space="preserve">, которые со всех ног </w:t>
      </w:r>
      <w:r w:rsidRPr="00D26162">
        <w:rPr>
          <w:rStyle w:val="ezkurwreuab5ozgtqnkl"/>
          <w:lang w:val="ru-RU"/>
        </w:rPr>
        <w:t>бросились</w:t>
      </w:r>
      <w:r w:rsidRPr="00D26162">
        <w:rPr>
          <w:lang w:val="ru-RU"/>
        </w:rPr>
        <w:t xml:space="preserve"> </w:t>
      </w:r>
      <w:r w:rsidRPr="00D26162">
        <w:rPr>
          <w:rStyle w:val="ezkurwreuab5ozgtqnkl"/>
          <w:lang w:val="ru-RU"/>
        </w:rPr>
        <w:t>на</w:t>
      </w:r>
      <w:r w:rsidRPr="00D26162">
        <w:rPr>
          <w:lang w:val="ru-RU"/>
        </w:rPr>
        <w:t xml:space="preserve"> </w:t>
      </w:r>
      <w:r w:rsidRPr="00D26162">
        <w:rPr>
          <w:lang w:val="ru-RU"/>
        </w:rPr>
        <w:lastRenderedPageBreak/>
        <w:t>вы</w:t>
      </w:r>
      <w:r w:rsidRPr="00D26162">
        <w:rPr>
          <w:rStyle w:val="ezkurwreuab5ozgtqnkl"/>
          <w:lang w:val="ru-RU"/>
        </w:rPr>
        <w:t>зов</w:t>
      </w:r>
      <w:r w:rsidRPr="00D26162">
        <w:rPr>
          <w:lang w:val="ru-RU"/>
        </w:rPr>
        <w:t xml:space="preserve"> </w:t>
      </w:r>
      <w:r w:rsidRPr="00D26162">
        <w:rPr>
          <w:rStyle w:val="ezkurwreuab5ozgtqnkl"/>
          <w:lang w:val="ru-RU"/>
        </w:rPr>
        <w:t>Рагнара,</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началось</w:t>
      </w:r>
      <w:r w:rsidRPr="00D26162">
        <w:rPr>
          <w:lang w:val="ru-RU"/>
        </w:rPr>
        <w:t xml:space="preserve"> </w:t>
      </w:r>
      <w:r w:rsidRPr="00D26162">
        <w:rPr>
          <w:rStyle w:val="ezkurwreuab5ozgtqnkl"/>
          <w:lang w:val="ru-RU"/>
        </w:rPr>
        <w:t>отступление</w:t>
      </w:r>
      <w:r w:rsidRPr="00D26162">
        <w:rPr>
          <w:lang w:val="ru-RU"/>
        </w:rPr>
        <w:t xml:space="preserve"> с </w:t>
      </w:r>
      <w:r w:rsidRPr="00D26162">
        <w:rPr>
          <w:rStyle w:val="ezkurwreuab5ozgtqnkl"/>
          <w:lang w:val="ru-RU"/>
        </w:rPr>
        <w:t>боями.</w:t>
      </w:r>
      <w:r w:rsidRPr="00D26162">
        <w:rPr>
          <w:lang w:val="ru-RU"/>
        </w:rPr>
        <w:t xml:space="preserve"> </w:t>
      </w:r>
      <w:r w:rsidRPr="00D26162">
        <w:rPr>
          <w:rStyle w:val="ezkurwreuab5ozgtqnkl"/>
          <w:lang w:val="ru-RU"/>
        </w:rPr>
        <w:t>Теперь</w:t>
      </w:r>
      <w:r w:rsidRPr="00D26162">
        <w:rPr>
          <w:lang w:val="ru-RU"/>
        </w:rPr>
        <w:t xml:space="preserve"> </w:t>
      </w:r>
      <w:r w:rsidRPr="00D26162">
        <w:rPr>
          <w:rStyle w:val="ezkurwreuab5ozgtqnkl"/>
          <w:lang w:val="ru-RU"/>
        </w:rPr>
        <w:t>не</w:t>
      </w:r>
      <w:r w:rsidRPr="00D26162">
        <w:rPr>
          <w:lang w:val="ru-RU"/>
        </w:rPr>
        <w:t xml:space="preserve"> </w:t>
      </w:r>
      <w:r w:rsidRPr="00D26162">
        <w:rPr>
          <w:rStyle w:val="ezkurwreuab5ozgtqnkl"/>
          <w:lang w:val="ru-RU"/>
        </w:rPr>
        <w:t>будет</w:t>
      </w:r>
      <w:r w:rsidRPr="00D26162">
        <w:rPr>
          <w:lang w:val="ru-RU"/>
        </w:rPr>
        <w:t xml:space="preserve"> </w:t>
      </w:r>
      <w:r w:rsidRPr="00D26162">
        <w:rPr>
          <w:rStyle w:val="ezkurwreuab5ozgtqnkl"/>
          <w:lang w:val="ru-RU"/>
        </w:rPr>
        <w:t>ни</w:t>
      </w:r>
      <w:r w:rsidRPr="00D26162">
        <w:rPr>
          <w:lang w:val="ru-RU"/>
        </w:rPr>
        <w:t xml:space="preserve"> </w:t>
      </w:r>
      <w:r w:rsidRPr="00D26162">
        <w:rPr>
          <w:rStyle w:val="ezkurwreuab5ozgtqnkl"/>
          <w:lang w:val="ru-RU"/>
        </w:rPr>
        <w:t>передышки,</w:t>
      </w:r>
      <w:r w:rsidRPr="00D26162">
        <w:rPr>
          <w:lang w:val="ru-RU"/>
        </w:rPr>
        <w:t xml:space="preserve"> </w:t>
      </w:r>
      <w:r w:rsidRPr="00D26162">
        <w:rPr>
          <w:rStyle w:val="ezkurwreuab5ozgtqnkl"/>
          <w:lang w:val="ru-RU"/>
        </w:rPr>
        <w:t>ни</w:t>
      </w:r>
      <w:r w:rsidRPr="00D26162">
        <w:rPr>
          <w:lang w:val="ru-RU"/>
        </w:rPr>
        <w:t xml:space="preserve"> </w:t>
      </w:r>
      <w:r w:rsidRPr="00D26162">
        <w:rPr>
          <w:rStyle w:val="ezkurwreuab5ozgtqnkl"/>
          <w:lang w:val="ru-RU"/>
        </w:rPr>
        <w:t>шанса</w:t>
      </w:r>
      <w:r w:rsidRPr="00D26162">
        <w:rPr>
          <w:lang w:val="ru-RU"/>
        </w:rPr>
        <w:t xml:space="preserve"> </w:t>
      </w:r>
      <w:r w:rsidRPr="00D26162">
        <w:rPr>
          <w:rStyle w:val="ezkurwreuab5ozgtqnkl"/>
          <w:lang w:val="ru-RU"/>
        </w:rPr>
        <w:t>на</w:t>
      </w:r>
      <w:r w:rsidRPr="00D26162">
        <w:rPr>
          <w:lang w:val="ru-RU"/>
        </w:rPr>
        <w:t xml:space="preserve"> </w:t>
      </w:r>
      <w:r w:rsidRPr="00D26162">
        <w:rPr>
          <w:rStyle w:val="ezkurwreuab5ozgtqnkl"/>
          <w:lang w:val="ru-RU"/>
        </w:rPr>
        <w:t>славу</w:t>
      </w:r>
      <w:r w:rsidRPr="00D26162">
        <w:rPr>
          <w:lang w:val="ru-RU"/>
        </w:rPr>
        <w:t xml:space="preserve"> </w:t>
      </w:r>
      <w:r w:rsidRPr="00D26162">
        <w:rPr>
          <w:rStyle w:val="ezkurwreuab5ozgtqnkl"/>
          <w:lang w:val="ru-RU"/>
        </w:rPr>
        <w:t>или</w:t>
      </w:r>
      <w:r w:rsidRPr="00D26162">
        <w:rPr>
          <w:lang w:val="ru-RU"/>
        </w:rPr>
        <w:t xml:space="preserve"> </w:t>
      </w:r>
      <w:r w:rsidRPr="00D26162">
        <w:rPr>
          <w:rStyle w:val="ezkurwreuab5ozgtqnkl"/>
          <w:lang w:val="ru-RU"/>
        </w:rPr>
        <w:t>объяснения — только</w:t>
      </w:r>
      <w:r w:rsidRPr="00D26162">
        <w:rPr>
          <w:lang w:val="ru-RU"/>
        </w:rPr>
        <w:t xml:space="preserve"> еще </w:t>
      </w:r>
      <w:r w:rsidRPr="00D26162">
        <w:rPr>
          <w:rStyle w:val="ezkurwreuab5ozgtqnkl"/>
          <w:lang w:val="ru-RU"/>
        </w:rPr>
        <w:t>более</w:t>
      </w:r>
      <w:r w:rsidRPr="00D26162">
        <w:rPr>
          <w:lang w:val="ru-RU"/>
        </w:rPr>
        <w:t xml:space="preserve"> </w:t>
      </w:r>
      <w:r w:rsidRPr="00D26162">
        <w:rPr>
          <w:rStyle w:val="ezkurwreuab5ozgtqnkl"/>
          <w:lang w:val="ru-RU"/>
        </w:rPr>
        <w:t>угрюмое сопротивление,</w:t>
      </w:r>
      <w:r w:rsidRPr="00D26162">
        <w:rPr>
          <w:lang w:val="ru-RU"/>
        </w:rPr>
        <w:t xml:space="preserve"> еще </w:t>
      </w:r>
      <w:r w:rsidRPr="00D26162">
        <w:rPr>
          <w:rStyle w:val="ezkurwreuab5ozgtqnkl"/>
          <w:lang w:val="ru-RU"/>
        </w:rPr>
        <w:t>больше</w:t>
      </w:r>
      <w:r w:rsidRPr="00D26162">
        <w:rPr>
          <w:lang w:val="ru-RU"/>
        </w:rPr>
        <w:t xml:space="preserve"> </w:t>
      </w:r>
      <w:r w:rsidRPr="00D26162">
        <w:rPr>
          <w:rStyle w:val="ezkurwreuab5ozgtqnkl"/>
          <w:lang w:val="ru-RU"/>
        </w:rPr>
        <w:t>ратного труда</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отчаянного</w:t>
      </w:r>
      <w:r w:rsidRPr="00D26162">
        <w:rPr>
          <w:lang w:val="ru-RU"/>
        </w:rPr>
        <w:t xml:space="preserve"> </w:t>
      </w:r>
      <w:r w:rsidRPr="00D26162">
        <w:rPr>
          <w:rStyle w:val="ezkurwreuab5ozgtqnkl"/>
          <w:lang w:val="ru-RU"/>
        </w:rPr>
        <w:t>кровопролития.</w:t>
      </w:r>
      <w:r w:rsidRPr="00D26162">
        <w:rPr>
          <w:lang w:val="ru-RU"/>
        </w:rPr>
        <w:t xml:space="preserve"> </w:t>
      </w:r>
      <w:r w:rsidRPr="00D26162">
        <w:rPr>
          <w:rStyle w:val="ezkurwreuab5ozgtqnkl"/>
          <w:lang w:val="ru-RU"/>
        </w:rPr>
        <w:t>Но</w:t>
      </w:r>
      <w:r w:rsidRPr="00D26162">
        <w:rPr>
          <w:lang w:val="ru-RU"/>
        </w:rPr>
        <w:t xml:space="preserve"> </w:t>
      </w:r>
      <w:r w:rsidRPr="00D26162">
        <w:rPr>
          <w:rStyle w:val="ezkurwreuab5ozgtqnkl"/>
          <w:lang w:val="ru-RU"/>
        </w:rPr>
        <w:t>стая</w:t>
      </w:r>
      <w:r w:rsidRPr="00D26162">
        <w:rPr>
          <w:lang w:val="ru-RU"/>
        </w:rPr>
        <w:t xml:space="preserve"> была </w:t>
      </w:r>
      <w:r w:rsidRPr="00D26162">
        <w:rPr>
          <w:rStyle w:val="ezkurwreuab5ozgtqnkl"/>
          <w:lang w:val="ru-RU"/>
        </w:rPr>
        <w:t>больше</w:t>
      </w:r>
      <w:r w:rsidRPr="00D26162">
        <w:rPr>
          <w:lang w:val="ru-RU"/>
        </w:rPr>
        <w:t xml:space="preserve"> не </w:t>
      </w:r>
      <w:r w:rsidRPr="00D26162">
        <w:rPr>
          <w:rStyle w:val="ezkurwreuab5ozgtqnkl"/>
          <w:lang w:val="ru-RU"/>
        </w:rPr>
        <w:t>одинока</w:t>
      </w:r>
      <w:r w:rsidRPr="00D26162">
        <w:rPr>
          <w:lang w:val="ru-RU"/>
        </w:rPr>
        <w:t xml:space="preserve"> </w:t>
      </w:r>
      <w:r w:rsidRPr="00D26162">
        <w:rPr>
          <w:rStyle w:val="ezkurwreuab5ozgtqnkl"/>
          <w:lang w:val="ru-RU"/>
        </w:rPr>
        <w:t>— и это чего-то да стоило.</w:t>
      </w:r>
      <w:r w:rsidRPr="00D26162">
        <w:rPr>
          <w:lang w:val="ru-RU"/>
        </w:rPr>
        <w:t xml:space="preserve"> </w:t>
      </w:r>
      <w:r w:rsidRPr="00D26162">
        <w:rPr>
          <w:rStyle w:val="ezkurwreuab5ozgtqnkl"/>
          <w:lang w:val="ru-RU"/>
        </w:rPr>
        <w:t>Когда</w:t>
      </w:r>
      <w:r w:rsidRPr="00D26162">
        <w:rPr>
          <w:lang w:val="ru-RU"/>
        </w:rPr>
        <w:t xml:space="preserve"> </w:t>
      </w:r>
      <w:r w:rsidRPr="00D26162">
        <w:rPr>
          <w:rStyle w:val="ezkurwreuab5ozgtqnkl"/>
          <w:lang w:val="ru-RU"/>
        </w:rPr>
        <w:t>они</w:t>
      </w:r>
      <w:r w:rsidRPr="00D26162">
        <w:rPr>
          <w:lang w:val="ru-RU"/>
        </w:rPr>
        <w:t xml:space="preserve"> </w:t>
      </w:r>
      <w:r w:rsidRPr="00D26162">
        <w:rPr>
          <w:rStyle w:val="ezkurwreuab5ozgtqnkl"/>
          <w:lang w:val="ru-RU"/>
        </w:rPr>
        <w:t>выкрикивали</w:t>
      </w:r>
      <w:r w:rsidRPr="00D26162">
        <w:rPr>
          <w:lang w:val="ru-RU"/>
        </w:rPr>
        <w:t xml:space="preserve"> </w:t>
      </w:r>
      <w:r w:rsidRPr="00D26162">
        <w:rPr>
          <w:rStyle w:val="ezkurwreuab5ozgtqnkl"/>
          <w:lang w:val="ru-RU"/>
        </w:rPr>
        <w:t>свои</w:t>
      </w:r>
      <w:r w:rsidRPr="00D26162">
        <w:rPr>
          <w:lang w:val="ru-RU"/>
        </w:rPr>
        <w:t xml:space="preserve"> </w:t>
      </w:r>
      <w:r w:rsidRPr="00D26162">
        <w:rPr>
          <w:rStyle w:val="ezkurwreuab5ozgtqnkl"/>
          <w:lang w:val="ru-RU"/>
        </w:rPr>
        <w:t>боевые</w:t>
      </w:r>
      <w:r w:rsidRPr="00D26162">
        <w:rPr>
          <w:lang w:val="ru-RU"/>
        </w:rPr>
        <w:t xml:space="preserve"> </w:t>
      </w:r>
      <w:r w:rsidRPr="00D26162">
        <w:rPr>
          <w:rStyle w:val="ezkurwreuab5ozgtqnkl"/>
          <w:lang w:val="ru-RU"/>
        </w:rPr>
        <w:t>кличи,</w:t>
      </w:r>
      <w:r w:rsidRPr="00D26162">
        <w:rPr>
          <w:lang w:val="ru-RU"/>
        </w:rPr>
        <w:t xml:space="preserve"> </w:t>
      </w:r>
      <w:r w:rsidRPr="00D26162">
        <w:rPr>
          <w:rStyle w:val="ezkurwreuab5ozgtqnkl"/>
          <w:lang w:val="ru-RU"/>
        </w:rPr>
        <w:t>им вторили</w:t>
      </w:r>
      <w:r w:rsidRPr="00D26162">
        <w:rPr>
          <w:lang w:val="ru-RU"/>
        </w:rPr>
        <w:t xml:space="preserve"> голоса </w:t>
      </w:r>
      <w:r w:rsidRPr="00D26162">
        <w:rPr>
          <w:rStyle w:val="ezkurwreuab5ozgtqnkl"/>
          <w:lang w:val="ru-RU"/>
        </w:rPr>
        <w:t>сородичей,</w:t>
      </w:r>
      <w:r w:rsidRPr="00D26162">
        <w:rPr>
          <w:lang w:val="ru-RU"/>
        </w:rPr>
        <w:t xml:space="preserve"> и </w:t>
      </w:r>
      <w:r w:rsidRPr="00D26162">
        <w:rPr>
          <w:rStyle w:val="ezkurwreuab5ozgtqnkl"/>
          <w:lang w:val="ru-RU"/>
        </w:rPr>
        <w:t>все</w:t>
      </w:r>
      <w:r w:rsidRPr="00D26162">
        <w:rPr>
          <w:lang w:val="ru-RU"/>
        </w:rPr>
        <w:t xml:space="preserve"> они </w:t>
      </w:r>
      <w:r w:rsidRPr="00D26162">
        <w:rPr>
          <w:rStyle w:val="ezkurwreuab5ozgtqnkl"/>
          <w:lang w:val="ru-RU"/>
        </w:rPr>
        <w:t>бросали</w:t>
      </w:r>
      <w:r w:rsidRPr="00D26162">
        <w:rPr>
          <w:lang w:val="ru-RU"/>
        </w:rPr>
        <w:t xml:space="preserve"> старинные ледяные </w:t>
      </w:r>
      <w:r w:rsidRPr="00D26162">
        <w:rPr>
          <w:rStyle w:val="ezkurwreuab5ozgtqnkl"/>
          <w:lang w:val="ru-RU"/>
        </w:rPr>
        <w:t>проклятия</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лицо</w:t>
      </w:r>
      <w:r w:rsidRPr="00D26162">
        <w:rPr>
          <w:lang w:val="ru-RU"/>
        </w:rPr>
        <w:t xml:space="preserve"> </w:t>
      </w:r>
      <w:r w:rsidRPr="00D26162">
        <w:rPr>
          <w:rStyle w:val="ezkurwreuab5ozgtqnkl"/>
          <w:lang w:val="ru-RU"/>
        </w:rPr>
        <w:t>тем</w:t>
      </w:r>
      <w:r w:rsidRPr="00D26162">
        <w:rPr>
          <w:lang w:val="ru-RU"/>
        </w:rPr>
        <w:t xml:space="preserve">, кому </w:t>
      </w:r>
      <w:r w:rsidRPr="00D26162">
        <w:rPr>
          <w:rStyle w:val="ezkurwreuab5ozgtqnkl"/>
          <w:lang w:val="ru-RU"/>
        </w:rPr>
        <w:t>суждено</w:t>
      </w:r>
      <w:r w:rsidRPr="00D26162">
        <w:rPr>
          <w:lang w:val="ru-RU"/>
        </w:rPr>
        <w:t xml:space="preserve"> </w:t>
      </w:r>
      <w:r w:rsidRPr="00D26162">
        <w:rPr>
          <w:rStyle w:val="ezkurwreuab5ozgtqnkl"/>
          <w:lang w:val="ru-RU"/>
        </w:rPr>
        <w:t>умереть</w:t>
      </w:r>
      <w:r w:rsidRPr="00D26162">
        <w:rPr>
          <w:lang w:val="ru-RU"/>
        </w:rPr>
        <w:t xml:space="preserve"> </w:t>
      </w:r>
      <w:r w:rsidRPr="00D26162">
        <w:rPr>
          <w:rStyle w:val="ezkurwreuab5ozgtqnkl"/>
          <w:lang w:val="ru-RU"/>
        </w:rPr>
        <w:t>под</w:t>
      </w:r>
      <w:r w:rsidRPr="00D26162">
        <w:rPr>
          <w:lang w:val="ru-RU"/>
        </w:rPr>
        <w:t xml:space="preserve"> </w:t>
      </w:r>
      <w:r w:rsidRPr="00D26162">
        <w:rPr>
          <w:rStyle w:val="ezkurwreuab5ozgtqnkl"/>
          <w:lang w:val="ru-RU"/>
        </w:rPr>
        <w:t>их</w:t>
      </w:r>
      <w:r w:rsidRPr="00D26162">
        <w:rPr>
          <w:lang w:val="ru-RU"/>
        </w:rPr>
        <w:t xml:space="preserve"> </w:t>
      </w:r>
      <w:r w:rsidRPr="00D26162">
        <w:rPr>
          <w:rStyle w:val="ezkurwreuab5ozgtqnkl"/>
          <w:lang w:val="ru-RU"/>
        </w:rPr>
        <w:t>священными</w:t>
      </w:r>
      <w:r w:rsidRPr="00D26162">
        <w:rPr>
          <w:lang w:val="ru-RU"/>
        </w:rPr>
        <w:t xml:space="preserve"> </w:t>
      </w:r>
      <w:r w:rsidRPr="00D26162">
        <w:rPr>
          <w:rStyle w:val="ezkurwreuab5ozgtqnkl"/>
          <w:lang w:val="ru-RU"/>
        </w:rPr>
        <w:t>клинками.</w:t>
      </w:r>
      <w:r w:rsidRPr="00D26162">
        <w:rPr>
          <w:lang w:val="ru-RU"/>
        </w:rPr>
        <w:t xml:space="preserve"> </w:t>
      </w:r>
    </w:p>
    <w:p w14:paraId="48D01ABC" w14:textId="77777777" w:rsidR="00FF5A40" w:rsidRPr="00D26162" w:rsidRDefault="00FF5A40" w:rsidP="00FF5A40">
      <w:pPr>
        <w:rPr>
          <w:lang w:val="ru-RU"/>
        </w:rPr>
      </w:pPr>
      <w:r w:rsidRPr="00D26162">
        <w:rPr>
          <w:rStyle w:val="ezkurwreuab5ozgtqnkl"/>
          <w:lang w:val="ru-RU"/>
        </w:rPr>
        <w:t xml:space="preserve">— </w:t>
      </w:r>
      <w:proofErr w:type="spellStart"/>
      <w:r w:rsidRPr="00D26162">
        <w:rPr>
          <w:rStyle w:val="ezkurwreuab5ozgtqnkl"/>
          <w:lang w:val="ru-RU"/>
        </w:rPr>
        <w:t>Фенрис</w:t>
      </w:r>
      <w:proofErr w:type="spellEnd"/>
      <w:r w:rsidRPr="00D26162">
        <w:rPr>
          <w:lang w:val="ru-RU"/>
        </w:rPr>
        <w:t xml:space="preserve"> </w:t>
      </w:r>
      <w:proofErr w:type="spellStart"/>
      <w:r w:rsidRPr="00D26162">
        <w:rPr>
          <w:rStyle w:val="ezkurwreuab5ozgtqnkl"/>
          <w:lang w:val="ru-RU"/>
        </w:rPr>
        <w:t>хьолда</w:t>
      </w:r>
      <w:proofErr w:type="spellEnd"/>
      <w:r w:rsidRPr="00D26162">
        <w:rPr>
          <w:rStyle w:val="ezkurwreuab5ozgtqnkl"/>
          <w:lang w:val="ru-RU"/>
        </w:rPr>
        <w:t>!</w:t>
      </w:r>
      <w:r w:rsidRPr="00D26162">
        <w:rPr>
          <w:lang w:val="ru-RU"/>
        </w:rPr>
        <w:t xml:space="preserve"> — </w:t>
      </w:r>
      <w:r w:rsidRPr="00D26162">
        <w:rPr>
          <w:rStyle w:val="ezkurwreuab5ozgtqnkl"/>
          <w:lang w:val="ru-RU"/>
        </w:rPr>
        <w:t>взревел</w:t>
      </w:r>
      <w:r w:rsidRPr="00D26162">
        <w:rPr>
          <w:lang w:val="ru-RU"/>
        </w:rPr>
        <w:t xml:space="preserve"> </w:t>
      </w:r>
      <w:r w:rsidRPr="00D26162">
        <w:rPr>
          <w:rStyle w:val="ezkurwreuab5ozgtqnkl"/>
          <w:lang w:val="ru-RU"/>
        </w:rPr>
        <w:t>Ингвар,</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Волки</w:t>
      </w:r>
      <w:r w:rsidRPr="00D26162">
        <w:rPr>
          <w:lang w:val="ru-RU"/>
        </w:rPr>
        <w:t xml:space="preserve"> </w:t>
      </w:r>
      <w:proofErr w:type="spellStart"/>
      <w:r w:rsidRPr="00D26162">
        <w:rPr>
          <w:rStyle w:val="ezkurwreuab5ozgtqnkl"/>
          <w:lang w:val="ru-RU"/>
        </w:rPr>
        <w:t>Фенриса</w:t>
      </w:r>
      <w:proofErr w:type="spellEnd"/>
      <w:r w:rsidRPr="00D26162">
        <w:rPr>
          <w:rStyle w:val="ezkurwreuab5ozgtqnkl"/>
          <w:lang w:val="ru-RU"/>
        </w:rPr>
        <w:t>,</w:t>
      </w:r>
      <w:r w:rsidRPr="00D26162">
        <w:rPr>
          <w:lang w:val="ru-RU"/>
        </w:rPr>
        <w:t xml:space="preserve"> </w:t>
      </w:r>
      <w:r w:rsidRPr="00D26162">
        <w:rPr>
          <w:rStyle w:val="ezkurwreuab5ozgtqnkl"/>
          <w:lang w:val="ru-RU"/>
        </w:rPr>
        <w:t>отпрыски</w:t>
      </w:r>
      <w:r w:rsidRPr="00D26162">
        <w:rPr>
          <w:lang w:val="ru-RU"/>
        </w:rPr>
        <w:t xml:space="preserve"> </w:t>
      </w:r>
      <w:proofErr w:type="spellStart"/>
      <w:r w:rsidRPr="00D26162">
        <w:rPr>
          <w:rStyle w:val="ezkurwreuab5ozgtqnkl"/>
          <w:lang w:val="ru-RU"/>
        </w:rPr>
        <w:t>Асахейма</w:t>
      </w:r>
      <w:proofErr w:type="spellEnd"/>
      <w:r w:rsidRPr="00D26162">
        <w:rPr>
          <w:rStyle w:val="ezkurwreuab5ozgtqnkl"/>
          <w:lang w:val="ru-RU"/>
        </w:rPr>
        <w:t>,</w:t>
      </w:r>
      <w:r w:rsidRPr="00D26162">
        <w:rPr>
          <w:lang w:val="ru-RU"/>
        </w:rPr>
        <w:t xml:space="preserve"> </w:t>
      </w:r>
      <w:r w:rsidRPr="00D26162">
        <w:rPr>
          <w:rStyle w:val="ezkurwreuab5ozgtqnkl"/>
          <w:lang w:val="ru-RU"/>
        </w:rPr>
        <w:t>его</w:t>
      </w:r>
      <w:r w:rsidRPr="00D26162">
        <w:rPr>
          <w:lang w:val="ru-RU"/>
        </w:rPr>
        <w:t xml:space="preserve"> </w:t>
      </w:r>
      <w:r w:rsidRPr="00D26162">
        <w:rPr>
          <w:rStyle w:val="ezkurwreuab5ozgtqnkl"/>
          <w:lang w:val="ru-RU"/>
        </w:rPr>
        <w:t>клятвенные</w:t>
      </w:r>
      <w:r w:rsidRPr="00D26162">
        <w:rPr>
          <w:lang w:val="ru-RU"/>
        </w:rPr>
        <w:t xml:space="preserve"> </w:t>
      </w:r>
      <w:r w:rsidRPr="00D26162">
        <w:rPr>
          <w:rStyle w:val="ezkurwreuab5ozgtqnkl"/>
          <w:lang w:val="ru-RU"/>
        </w:rPr>
        <w:t>родичи</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братья</w:t>
      </w:r>
      <w:r w:rsidRPr="00D26162">
        <w:rPr>
          <w:lang w:val="ru-RU"/>
        </w:rPr>
        <w:t xml:space="preserve"> по </w:t>
      </w:r>
      <w:r w:rsidRPr="00D26162">
        <w:rPr>
          <w:rStyle w:val="ezkurwreuab5ozgtqnkl"/>
          <w:lang w:val="ru-RU"/>
        </w:rPr>
        <w:t>оружию,</w:t>
      </w:r>
      <w:r w:rsidRPr="00D26162">
        <w:rPr>
          <w:lang w:val="ru-RU"/>
        </w:rPr>
        <w:t xml:space="preserve"> </w:t>
      </w:r>
      <w:r w:rsidRPr="00D26162">
        <w:rPr>
          <w:rStyle w:val="ezkurwreuab5ozgtqnkl"/>
          <w:lang w:val="ru-RU"/>
        </w:rPr>
        <w:t>ответили</w:t>
      </w:r>
      <w:r w:rsidRPr="00D26162">
        <w:rPr>
          <w:lang w:val="ru-RU"/>
        </w:rPr>
        <w:t xml:space="preserve"> </w:t>
      </w:r>
      <w:r w:rsidRPr="00D26162">
        <w:rPr>
          <w:rStyle w:val="ezkurwreuab5ozgtqnkl"/>
          <w:lang w:val="ru-RU"/>
        </w:rPr>
        <w:t>ему</w:t>
      </w:r>
      <w:r w:rsidRPr="00D26162">
        <w:rPr>
          <w:lang w:val="ru-RU"/>
        </w:rPr>
        <w:t xml:space="preserve"> тем же</w:t>
      </w:r>
      <w:r w:rsidRPr="00D26162">
        <w:rPr>
          <w:rStyle w:val="ezkurwreuab5ozgtqnkl"/>
          <w:lang w:val="ru-RU"/>
        </w:rPr>
        <w:t>.</w:t>
      </w:r>
      <w:r w:rsidRPr="00D26162">
        <w:rPr>
          <w:lang w:val="ru-RU"/>
        </w:rPr>
        <w:t xml:space="preserve"> </w:t>
      </w:r>
    </w:p>
    <w:p w14:paraId="729E6E64" w14:textId="77777777" w:rsidR="00FF5A40" w:rsidRPr="00D26162" w:rsidRDefault="00FF5A40" w:rsidP="00FF5A40">
      <w:pPr>
        <w:rPr>
          <w:rStyle w:val="ezkurwreuab5ozgtqnkl"/>
          <w:lang w:val="ru-RU"/>
        </w:rPr>
      </w:pPr>
    </w:p>
    <w:p w14:paraId="42FDF933" w14:textId="77777777" w:rsidR="00FF5A40" w:rsidRPr="00D26162" w:rsidRDefault="00FF5A40" w:rsidP="00FF5A40">
      <w:pPr>
        <w:rPr>
          <w:lang w:val="ru-RU"/>
        </w:rPr>
      </w:pPr>
      <w:r w:rsidRPr="00D26162">
        <w:rPr>
          <w:rStyle w:val="ezkurwreuab5ozgtqnkl"/>
          <w:lang w:val="ru-RU"/>
        </w:rPr>
        <w:t>Бальдр</w:t>
      </w:r>
      <w:r w:rsidRPr="00D26162">
        <w:rPr>
          <w:lang w:val="ru-RU"/>
        </w:rPr>
        <w:t xml:space="preserve"> </w:t>
      </w:r>
      <w:r w:rsidRPr="00D26162">
        <w:rPr>
          <w:rStyle w:val="ezkurwreuab5ozgtqnkl"/>
          <w:lang w:val="ru-RU"/>
        </w:rPr>
        <w:t>чувствовал</w:t>
      </w:r>
      <w:r w:rsidRPr="00D26162">
        <w:rPr>
          <w:lang w:val="ru-RU"/>
        </w:rPr>
        <w:t xml:space="preserve">, как </w:t>
      </w:r>
      <w:r w:rsidRPr="00D26162">
        <w:rPr>
          <w:rStyle w:val="ezkurwreuab5ozgtqnkl"/>
          <w:lang w:val="ru-RU"/>
        </w:rPr>
        <w:t>ослабевают</w:t>
      </w:r>
      <w:r w:rsidRPr="00D26162">
        <w:rPr>
          <w:lang w:val="ru-RU"/>
        </w:rPr>
        <w:t xml:space="preserve"> </w:t>
      </w:r>
      <w:r w:rsidRPr="00D26162">
        <w:rPr>
          <w:rStyle w:val="ezkurwreuab5ozgtqnkl"/>
          <w:lang w:val="ru-RU"/>
        </w:rPr>
        <w:t>путы,</w:t>
      </w:r>
      <w:r w:rsidRPr="00D26162">
        <w:rPr>
          <w:lang w:val="ru-RU"/>
        </w:rPr>
        <w:t xml:space="preserve"> </w:t>
      </w:r>
      <w:r w:rsidRPr="00D26162">
        <w:rPr>
          <w:rStyle w:val="ezkurwreuab5ozgtqnkl"/>
          <w:lang w:val="ru-RU"/>
        </w:rPr>
        <w:t>связывающие</w:t>
      </w:r>
      <w:r w:rsidRPr="00D26162">
        <w:rPr>
          <w:lang w:val="ru-RU"/>
        </w:rPr>
        <w:t xml:space="preserve"> </w:t>
      </w:r>
      <w:r w:rsidRPr="00D26162">
        <w:rPr>
          <w:rStyle w:val="ezkurwreuab5ozgtqnkl"/>
          <w:lang w:val="ru-RU"/>
        </w:rPr>
        <w:t>его</w:t>
      </w:r>
      <w:r w:rsidRPr="00D26162">
        <w:rPr>
          <w:lang w:val="ru-RU"/>
        </w:rPr>
        <w:t xml:space="preserve"> </w:t>
      </w:r>
      <w:r w:rsidRPr="00D26162">
        <w:rPr>
          <w:rStyle w:val="ezkurwreuab5ozgtqnkl"/>
          <w:lang w:val="ru-RU"/>
        </w:rPr>
        <w:t>с</w:t>
      </w:r>
      <w:r w:rsidRPr="00D26162">
        <w:rPr>
          <w:lang w:val="ru-RU"/>
        </w:rPr>
        <w:t xml:space="preserve"> </w:t>
      </w:r>
      <w:r w:rsidRPr="00D26162">
        <w:rPr>
          <w:rStyle w:val="ezkurwreuab5ozgtqnkl"/>
          <w:lang w:val="ru-RU"/>
        </w:rPr>
        <w:t>чувственным миром</w:t>
      </w:r>
      <w:r w:rsidRPr="00D26162">
        <w:rPr>
          <w:lang w:val="ru-RU"/>
        </w:rPr>
        <w:t xml:space="preserve">, </w:t>
      </w:r>
      <w:r w:rsidRPr="00D26162">
        <w:rPr>
          <w:rStyle w:val="ezkurwreuab5ozgtqnkl"/>
          <w:lang w:val="ru-RU"/>
        </w:rPr>
        <w:t>растягиваясь</w:t>
      </w:r>
      <w:r w:rsidRPr="00D26162">
        <w:rPr>
          <w:lang w:val="ru-RU"/>
        </w:rPr>
        <w:t xml:space="preserve">, </w:t>
      </w:r>
      <w:r w:rsidRPr="00D26162">
        <w:rPr>
          <w:rStyle w:val="ezkurwreuab5ozgtqnkl"/>
          <w:lang w:val="ru-RU"/>
        </w:rPr>
        <w:t>как</w:t>
      </w:r>
      <w:r w:rsidRPr="00D26162">
        <w:rPr>
          <w:lang w:val="ru-RU"/>
        </w:rPr>
        <w:t xml:space="preserve"> </w:t>
      </w:r>
      <w:r w:rsidRPr="00D26162">
        <w:rPr>
          <w:rStyle w:val="ezkurwreuab5ozgtqnkl"/>
          <w:lang w:val="ru-RU"/>
        </w:rPr>
        <w:t>натруженные</w:t>
      </w:r>
      <w:r w:rsidRPr="00D26162">
        <w:rPr>
          <w:lang w:val="ru-RU"/>
        </w:rPr>
        <w:t xml:space="preserve"> </w:t>
      </w:r>
      <w:r w:rsidRPr="00D26162">
        <w:rPr>
          <w:rStyle w:val="ezkurwreuab5ozgtqnkl"/>
          <w:lang w:val="ru-RU"/>
        </w:rPr>
        <w:t>сухожилия.</w:t>
      </w:r>
      <w:r w:rsidRPr="00D26162">
        <w:rPr>
          <w:lang w:val="ru-RU"/>
        </w:rPr>
        <w:t xml:space="preserve"> </w:t>
      </w:r>
      <w:r w:rsidRPr="00D26162">
        <w:rPr>
          <w:rStyle w:val="ezkurwreuab5ozgtqnkl"/>
          <w:lang w:val="ru-RU"/>
        </w:rPr>
        <w:t>Звери</w:t>
      </w:r>
      <w:r w:rsidRPr="00D26162">
        <w:rPr>
          <w:lang w:val="ru-RU"/>
        </w:rPr>
        <w:t xml:space="preserve"> </w:t>
      </w:r>
      <w:r w:rsidRPr="00D26162">
        <w:rPr>
          <w:rStyle w:val="ezkurwreuab5ozgtqnkl"/>
          <w:lang w:val="ru-RU"/>
        </w:rPr>
        <w:t>вокруг</w:t>
      </w:r>
      <w:r w:rsidRPr="00D26162">
        <w:rPr>
          <w:lang w:val="ru-RU"/>
        </w:rPr>
        <w:t xml:space="preserve"> </w:t>
      </w:r>
      <w:r w:rsidRPr="00D26162">
        <w:rPr>
          <w:rStyle w:val="ezkurwreuab5ozgtqnkl"/>
          <w:lang w:val="ru-RU"/>
        </w:rPr>
        <w:t>него</w:t>
      </w:r>
      <w:r w:rsidRPr="00D26162">
        <w:rPr>
          <w:lang w:val="ru-RU"/>
        </w:rPr>
        <w:t xml:space="preserve"> </w:t>
      </w:r>
      <w:r w:rsidRPr="00D26162">
        <w:rPr>
          <w:rStyle w:val="ezkurwreuab5ozgtqnkl"/>
          <w:lang w:val="ru-RU"/>
        </w:rPr>
        <w:t>разрывали</w:t>
      </w:r>
      <w:r w:rsidRPr="00D26162">
        <w:rPr>
          <w:lang w:val="ru-RU"/>
        </w:rPr>
        <w:t xml:space="preserve"> </w:t>
      </w:r>
      <w:r w:rsidRPr="00D26162">
        <w:rPr>
          <w:rStyle w:val="ezkurwreuab5ozgtqnkl"/>
          <w:lang w:val="ru-RU"/>
        </w:rPr>
        <w:t>глотки</w:t>
      </w:r>
      <w:r w:rsidRPr="00D26162">
        <w:rPr>
          <w:lang w:val="ru-RU"/>
        </w:rPr>
        <w:t xml:space="preserve"> </w:t>
      </w:r>
      <w:r w:rsidRPr="00D26162">
        <w:rPr>
          <w:rStyle w:val="ezkurwreuab5ozgtqnkl"/>
          <w:lang w:val="ru-RU"/>
        </w:rPr>
        <w:t>врагам,</w:t>
      </w:r>
      <w:r w:rsidRPr="00D26162">
        <w:rPr>
          <w:lang w:val="ru-RU"/>
        </w:rPr>
        <w:t xml:space="preserve"> </w:t>
      </w:r>
      <w:r w:rsidRPr="00D26162">
        <w:rPr>
          <w:rStyle w:val="ezkurwreuab5ozgtqnkl"/>
          <w:lang w:val="ru-RU"/>
        </w:rPr>
        <w:t>лакали</w:t>
      </w:r>
      <w:r w:rsidRPr="00D26162">
        <w:rPr>
          <w:lang w:val="ru-RU"/>
        </w:rPr>
        <w:t xml:space="preserve"> </w:t>
      </w:r>
      <w:r w:rsidRPr="00D26162">
        <w:rPr>
          <w:rStyle w:val="ezkurwreuab5ozgtqnkl"/>
          <w:lang w:val="ru-RU"/>
        </w:rPr>
        <w:t>кровь</w:t>
      </w:r>
      <w:r w:rsidRPr="00D26162">
        <w:rPr>
          <w:lang w:val="ru-RU"/>
        </w:rPr>
        <w:t xml:space="preserve"> </w:t>
      </w:r>
      <w:r w:rsidRPr="00D26162">
        <w:rPr>
          <w:rStyle w:val="ezkurwreuab5ozgtqnkl"/>
          <w:lang w:val="ru-RU"/>
        </w:rPr>
        <w:t>убитых</w:t>
      </w:r>
      <w:r w:rsidRPr="00D26162">
        <w:rPr>
          <w:lang w:val="ru-RU"/>
        </w:rPr>
        <w:t xml:space="preserve">, </w:t>
      </w:r>
      <w:r w:rsidRPr="00D26162">
        <w:rPr>
          <w:rStyle w:val="ezkurwreuab5ozgtqnkl"/>
          <w:lang w:val="ru-RU"/>
        </w:rPr>
        <w:t>а потом бросались</w:t>
      </w:r>
      <w:r w:rsidRPr="00D26162">
        <w:rPr>
          <w:lang w:val="ru-RU"/>
        </w:rPr>
        <w:t xml:space="preserve"> </w:t>
      </w:r>
      <w:r w:rsidRPr="00D26162">
        <w:rPr>
          <w:rStyle w:val="ezkurwreuab5ozgtqnkl"/>
          <w:lang w:val="ru-RU"/>
        </w:rPr>
        <w:t>на</w:t>
      </w:r>
      <w:r w:rsidRPr="00D26162">
        <w:rPr>
          <w:lang w:val="ru-RU"/>
        </w:rPr>
        <w:t xml:space="preserve"> </w:t>
      </w:r>
      <w:r w:rsidRPr="00D26162">
        <w:rPr>
          <w:rStyle w:val="ezkurwreuab5ozgtqnkl"/>
          <w:lang w:val="ru-RU"/>
        </w:rPr>
        <w:t>очередную</w:t>
      </w:r>
      <w:r w:rsidRPr="00D26162">
        <w:rPr>
          <w:lang w:val="ru-RU"/>
        </w:rPr>
        <w:t xml:space="preserve"> </w:t>
      </w:r>
      <w:r w:rsidRPr="00D26162">
        <w:rPr>
          <w:rStyle w:val="ezkurwreuab5ozgtqnkl"/>
          <w:lang w:val="ru-RU"/>
        </w:rPr>
        <w:t>добычу.</w:t>
      </w:r>
      <w:r w:rsidRPr="00D26162">
        <w:rPr>
          <w:lang w:val="ru-RU"/>
        </w:rPr>
        <w:t xml:space="preserve"> </w:t>
      </w:r>
      <w:r w:rsidRPr="00D26162">
        <w:rPr>
          <w:rStyle w:val="ezkurwreuab5ozgtqnkl"/>
          <w:lang w:val="ru-RU"/>
        </w:rPr>
        <w:t>Они</w:t>
      </w:r>
      <w:r w:rsidRPr="00D26162">
        <w:rPr>
          <w:lang w:val="ru-RU"/>
        </w:rPr>
        <w:t xml:space="preserve"> </w:t>
      </w:r>
      <w:r w:rsidRPr="00D26162">
        <w:rPr>
          <w:rStyle w:val="ezkurwreuab5ozgtqnkl"/>
          <w:lang w:val="ru-RU"/>
        </w:rPr>
        <w:t>были</w:t>
      </w:r>
      <w:r w:rsidRPr="00D26162">
        <w:rPr>
          <w:lang w:val="ru-RU"/>
        </w:rPr>
        <w:t xml:space="preserve"> </w:t>
      </w:r>
      <w:r w:rsidRPr="00D26162">
        <w:rPr>
          <w:rStyle w:val="ezkurwreuab5ozgtqnkl"/>
          <w:lang w:val="ru-RU"/>
        </w:rPr>
        <w:t>дикостью</w:t>
      </w:r>
      <w:r w:rsidRPr="00D26162">
        <w:rPr>
          <w:lang w:val="ru-RU"/>
        </w:rPr>
        <w:t xml:space="preserve"> в </w:t>
      </w:r>
      <w:r w:rsidRPr="00D26162">
        <w:rPr>
          <w:rStyle w:val="ezkurwreuab5ozgtqnkl"/>
          <w:lang w:val="ru-RU"/>
        </w:rPr>
        <w:t>чистом</w:t>
      </w:r>
      <w:r w:rsidRPr="00D26162">
        <w:rPr>
          <w:lang w:val="ru-RU"/>
        </w:rPr>
        <w:t xml:space="preserve"> виде </w:t>
      </w:r>
      <w:r w:rsidRPr="00D26162">
        <w:rPr>
          <w:rStyle w:val="ezkurwreuab5ozgtqnkl"/>
          <w:lang w:val="ru-RU"/>
        </w:rPr>
        <w:t xml:space="preserve">— </w:t>
      </w:r>
      <w:r w:rsidRPr="00D26162">
        <w:rPr>
          <w:lang w:val="ru-RU"/>
        </w:rPr>
        <w:t xml:space="preserve">такими </w:t>
      </w:r>
      <w:r w:rsidRPr="00D26162">
        <w:rPr>
          <w:rStyle w:val="ezkurwreuab5ozgtqnkl"/>
          <w:lang w:val="ru-RU"/>
        </w:rPr>
        <w:t>же</w:t>
      </w:r>
      <w:r w:rsidRPr="00D26162">
        <w:rPr>
          <w:lang w:val="ru-RU"/>
        </w:rPr>
        <w:t xml:space="preserve"> </w:t>
      </w:r>
      <w:r w:rsidRPr="00D26162">
        <w:rPr>
          <w:rStyle w:val="ezkurwreuab5ozgtqnkl"/>
          <w:lang w:val="ru-RU"/>
        </w:rPr>
        <w:t>безжалостными</w:t>
      </w:r>
      <w:r w:rsidRPr="00D26162">
        <w:rPr>
          <w:lang w:val="ru-RU"/>
        </w:rPr>
        <w:t xml:space="preserve">, </w:t>
      </w:r>
      <w:r w:rsidRPr="00D26162">
        <w:rPr>
          <w:rStyle w:val="ezkurwreuab5ozgtqnkl"/>
          <w:lang w:val="ru-RU"/>
        </w:rPr>
        <w:t>как</w:t>
      </w:r>
      <w:r w:rsidRPr="00D26162">
        <w:rPr>
          <w:lang w:val="ru-RU"/>
        </w:rPr>
        <w:t xml:space="preserve"> и </w:t>
      </w:r>
      <w:r w:rsidRPr="00D26162">
        <w:rPr>
          <w:rStyle w:val="ezkurwreuab5ozgtqnkl"/>
          <w:lang w:val="ru-RU"/>
        </w:rPr>
        <w:t>мир</w:t>
      </w:r>
      <w:r w:rsidRPr="00D26162">
        <w:rPr>
          <w:lang w:val="ru-RU"/>
        </w:rPr>
        <w:t xml:space="preserve">, </w:t>
      </w:r>
      <w:r w:rsidRPr="00D26162">
        <w:rPr>
          <w:rStyle w:val="ezkurwreuab5ozgtqnkl"/>
          <w:lang w:val="ru-RU"/>
        </w:rPr>
        <w:t>который</w:t>
      </w:r>
      <w:r w:rsidRPr="00D26162">
        <w:rPr>
          <w:lang w:val="ru-RU"/>
        </w:rPr>
        <w:t xml:space="preserve"> </w:t>
      </w:r>
      <w:r w:rsidRPr="00D26162">
        <w:rPr>
          <w:rStyle w:val="ezkurwreuab5ozgtqnkl"/>
          <w:lang w:val="ru-RU"/>
        </w:rPr>
        <w:t>их</w:t>
      </w:r>
      <w:r w:rsidRPr="00D26162">
        <w:rPr>
          <w:lang w:val="ru-RU"/>
        </w:rPr>
        <w:t xml:space="preserve"> </w:t>
      </w:r>
      <w:r w:rsidRPr="00D26162">
        <w:rPr>
          <w:rStyle w:val="ezkurwreuab5ozgtqnkl"/>
          <w:lang w:val="ru-RU"/>
        </w:rPr>
        <w:t>породил.</w:t>
      </w:r>
      <w:r w:rsidRPr="00D26162">
        <w:rPr>
          <w:lang w:val="ru-RU"/>
        </w:rPr>
        <w:t xml:space="preserve"> </w:t>
      </w:r>
      <w:r w:rsidRPr="00D26162">
        <w:rPr>
          <w:rStyle w:val="ezkurwreuab5ozgtqnkl"/>
          <w:lang w:val="ru-RU"/>
        </w:rPr>
        <w:t>Каждое</w:t>
      </w:r>
      <w:r w:rsidRPr="00D26162">
        <w:rPr>
          <w:lang w:val="ru-RU"/>
        </w:rPr>
        <w:t xml:space="preserve"> </w:t>
      </w:r>
      <w:r w:rsidRPr="00D26162">
        <w:rPr>
          <w:rStyle w:val="ezkurwreuab5ozgtqnkl"/>
          <w:lang w:val="ru-RU"/>
        </w:rPr>
        <w:t>их</w:t>
      </w:r>
      <w:r w:rsidRPr="00D26162">
        <w:rPr>
          <w:lang w:val="ru-RU"/>
        </w:rPr>
        <w:t xml:space="preserve"> </w:t>
      </w:r>
      <w:r w:rsidRPr="00D26162">
        <w:rPr>
          <w:rStyle w:val="ezkurwreuab5ozgtqnkl"/>
          <w:lang w:val="ru-RU"/>
        </w:rPr>
        <w:t>движение</w:t>
      </w:r>
      <w:r w:rsidRPr="00D26162">
        <w:rPr>
          <w:lang w:val="ru-RU"/>
        </w:rPr>
        <w:t xml:space="preserve"> </w:t>
      </w:r>
      <w:r w:rsidRPr="00D26162">
        <w:rPr>
          <w:rStyle w:val="ezkurwreuab5ozgtqnkl"/>
          <w:lang w:val="ru-RU"/>
        </w:rPr>
        <w:t>отзывалось</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его</w:t>
      </w:r>
      <w:r w:rsidRPr="00D26162">
        <w:rPr>
          <w:lang w:val="ru-RU"/>
        </w:rPr>
        <w:t xml:space="preserve"> </w:t>
      </w:r>
      <w:r w:rsidRPr="00D26162">
        <w:rPr>
          <w:rStyle w:val="ezkurwreuab5ozgtqnkl"/>
          <w:lang w:val="ru-RU"/>
        </w:rPr>
        <w:t>собственном</w:t>
      </w:r>
      <w:r w:rsidRPr="00D26162">
        <w:rPr>
          <w:lang w:val="ru-RU"/>
        </w:rPr>
        <w:t xml:space="preserve"> </w:t>
      </w:r>
      <w:r w:rsidRPr="00D26162">
        <w:rPr>
          <w:rStyle w:val="ezkurwreuab5ozgtqnkl"/>
          <w:lang w:val="ru-RU"/>
        </w:rPr>
        <w:t>теле</w:t>
      </w:r>
      <w:r w:rsidRPr="00D26162">
        <w:rPr>
          <w:lang w:val="ru-RU"/>
        </w:rPr>
        <w:t xml:space="preserve"> </w:t>
      </w:r>
      <w:r w:rsidRPr="00D26162">
        <w:rPr>
          <w:rStyle w:val="ezkurwreuab5ozgtqnkl"/>
          <w:lang w:val="ru-RU"/>
        </w:rPr>
        <w:t>— когда</w:t>
      </w:r>
      <w:r w:rsidRPr="00D26162">
        <w:rPr>
          <w:lang w:val="ru-RU"/>
        </w:rPr>
        <w:t xml:space="preserve"> </w:t>
      </w:r>
      <w:r w:rsidRPr="00D26162">
        <w:rPr>
          <w:rStyle w:val="ezkurwreuab5ozgtqnkl"/>
          <w:lang w:val="ru-RU"/>
        </w:rPr>
        <w:t>они</w:t>
      </w:r>
      <w:r w:rsidRPr="00D26162">
        <w:rPr>
          <w:lang w:val="ru-RU"/>
        </w:rPr>
        <w:t xml:space="preserve"> </w:t>
      </w:r>
      <w:r w:rsidRPr="00D26162">
        <w:rPr>
          <w:rStyle w:val="ezkurwreuab5ozgtqnkl"/>
          <w:lang w:val="ru-RU"/>
        </w:rPr>
        <w:t>наносили</w:t>
      </w:r>
      <w:r w:rsidRPr="00D26162">
        <w:rPr>
          <w:lang w:val="ru-RU"/>
        </w:rPr>
        <w:t xml:space="preserve"> </w:t>
      </w:r>
      <w:r w:rsidRPr="00D26162">
        <w:rPr>
          <w:rStyle w:val="ezkurwreuab5ozgtqnkl"/>
          <w:lang w:val="ru-RU"/>
        </w:rPr>
        <w:t>удары,</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чувствовал</w:t>
      </w:r>
      <w:r w:rsidRPr="00D26162">
        <w:rPr>
          <w:lang w:val="ru-RU"/>
        </w:rPr>
        <w:t xml:space="preserve"> </w:t>
      </w:r>
      <w:r w:rsidRPr="00D26162">
        <w:rPr>
          <w:rStyle w:val="ezkurwreuab5ozgtqnkl"/>
          <w:lang w:val="ru-RU"/>
        </w:rPr>
        <w:t>это;</w:t>
      </w:r>
      <w:r w:rsidRPr="00D26162">
        <w:rPr>
          <w:lang w:val="ru-RU"/>
        </w:rPr>
        <w:t xml:space="preserve"> </w:t>
      </w:r>
      <w:r w:rsidRPr="00D26162">
        <w:rPr>
          <w:rStyle w:val="ezkurwreuab5ozgtqnkl"/>
          <w:lang w:val="ru-RU"/>
        </w:rPr>
        <w:t>когда</w:t>
      </w:r>
      <w:r w:rsidRPr="00D26162">
        <w:rPr>
          <w:lang w:val="ru-RU"/>
        </w:rPr>
        <w:t xml:space="preserve"> </w:t>
      </w:r>
      <w:r w:rsidRPr="00D26162">
        <w:rPr>
          <w:rStyle w:val="ezkurwreuab5ozgtqnkl"/>
          <w:lang w:val="ru-RU"/>
        </w:rPr>
        <w:t>они</w:t>
      </w:r>
      <w:r w:rsidRPr="00D26162">
        <w:rPr>
          <w:lang w:val="ru-RU"/>
        </w:rPr>
        <w:t xml:space="preserve"> </w:t>
      </w:r>
      <w:r w:rsidRPr="00D26162">
        <w:rPr>
          <w:rStyle w:val="ezkurwreuab5ozgtqnkl"/>
          <w:lang w:val="ru-RU"/>
        </w:rPr>
        <w:t>убивали,</w:t>
      </w:r>
      <w:r w:rsidRPr="00D26162">
        <w:rPr>
          <w:lang w:val="ru-RU"/>
        </w:rPr>
        <w:t xml:space="preserve"> </w:t>
      </w:r>
      <w:r w:rsidRPr="00D26162">
        <w:rPr>
          <w:rStyle w:val="ezkurwreuab5ozgtqnkl"/>
          <w:lang w:val="ru-RU"/>
        </w:rPr>
        <w:t>его</w:t>
      </w:r>
      <w:r w:rsidRPr="00D26162">
        <w:rPr>
          <w:lang w:val="ru-RU"/>
        </w:rPr>
        <w:t xml:space="preserve"> </w:t>
      </w:r>
      <w:r w:rsidRPr="00D26162">
        <w:rPr>
          <w:rStyle w:val="ezkurwreuab5ozgtqnkl"/>
          <w:lang w:val="ru-RU"/>
        </w:rPr>
        <w:t>душа</w:t>
      </w:r>
      <w:r w:rsidRPr="00D26162">
        <w:rPr>
          <w:lang w:val="ru-RU"/>
        </w:rPr>
        <w:t xml:space="preserve"> </w:t>
      </w:r>
      <w:r w:rsidRPr="00D26162">
        <w:rPr>
          <w:rStyle w:val="ezkurwreuab5ozgtqnkl"/>
          <w:lang w:val="ru-RU"/>
        </w:rPr>
        <w:t>ликовала.</w:t>
      </w:r>
      <w:r w:rsidRPr="00D26162">
        <w:rPr>
          <w:lang w:val="ru-RU"/>
        </w:rPr>
        <w:t xml:space="preserve"> </w:t>
      </w:r>
      <w:r w:rsidRPr="00D26162">
        <w:rPr>
          <w:rStyle w:val="ezkurwreuab5ozgtqnkl"/>
          <w:lang w:val="ru-RU"/>
        </w:rPr>
        <w:t>Это</w:t>
      </w:r>
      <w:r w:rsidRPr="00D26162">
        <w:rPr>
          <w:lang w:val="ru-RU"/>
        </w:rPr>
        <w:t xml:space="preserve"> </w:t>
      </w:r>
      <w:r w:rsidRPr="00D26162">
        <w:rPr>
          <w:rStyle w:val="ezkurwreuab5ozgtqnkl"/>
          <w:lang w:val="ru-RU"/>
        </w:rPr>
        <w:t>был</w:t>
      </w:r>
      <w:r w:rsidRPr="00D26162">
        <w:rPr>
          <w:lang w:val="ru-RU"/>
        </w:rPr>
        <w:t xml:space="preserve"> </w:t>
      </w:r>
      <w:r w:rsidRPr="00D26162">
        <w:rPr>
          <w:rStyle w:val="ezkurwreuab5ozgtqnkl"/>
          <w:lang w:val="ru-RU"/>
        </w:rPr>
        <w:t>волнующий</w:t>
      </w:r>
      <w:r w:rsidRPr="00D26162">
        <w:rPr>
          <w:lang w:val="ru-RU"/>
        </w:rPr>
        <w:t xml:space="preserve"> </w:t>
      </w:r>
      <w:r w:rsidRPr="00D26162">
        <w:rPr>
          <w:rStyle w:val="ezkurwreuab5ozgtqnkl"/>
          <w:lang w:val="ru-RU"/>
        </w:rPr>
        <w:t>прилив</w:t>
      </w:r>
      <w:r w:rsidRPr="00D26162">
        <w:rPr>
          <w:lang w:val="ru-RU"/>
        </w:rPr>
        <w:t xml:space="preserve"> </w:t>
      </w:r>
      <w:r w:rsidRPr="00D26162">
        <w:rPr>
          <w:rStyle w:val="ezkurwreuab5ozgtqnkl"/>
          <w:lang w:val="ru-RU"/>
        </w:rPr>
        <w:t>силы</w:t>
      </w:r>
      <w:r w:rsidRPr="00D26162">
        <w:rPr>
          <w:lang w:val="ru-RU"/>
        </w:rPr>
        <w:t xml:space="preserve">, </w:t>
      </w:r>
      <w:r w:rsidRPr="00D26162">
        <w:rPr>
          <w:rStyle w:val="ezkurwreuab5ozgtqnkl"/>
          <w:lang w:val="ru-RU"/>
        </w:rPr>
        <w:t>какого</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никогда</w:t>
      </w:r>
      <w:r w:rsidRPr="00D26162">
        <w:rPr>
          <w:lang w:val="ru-RU"/>
        </w:rPr>
        <w:t xml:space="preserve"> </w:t>
      </w:r>
      <w:r w:rsidRPr="00D26162">
        <w:rPr>
          <w:rStyle w:val="ezkurwreuab5ozgtqnkl"/>
          <w:lang w:val="ru-RU"/>
        </w:rPr>
        <w:t>прежде</w:t>
      </w:r>
      <w:r w:rsidRPr="00D26162">
        <w:rPr>
          <w:lang w:val="ru-RU"/>
        </w:rPr>
        <w:t xml:space="preserve"> не </w:t>
      </w:r>
      <w:r w:rsidRPr="00D26162">
        <w:rPr>
          <w:rStyle w:val="ezkurwreuab5ozgtqnkl"/>
          <w:lang w:val="ru-RU"/>
        </w:rPr>
        <w:t>испытывал.</w:t>
      </w:r>
      <w:r w:rsidRPr="00D26162">
        <w:rPr>
          <w:lang w:val="ru-RU"/>
        </w:rPr>
        <w:t xml:space="preserve"> </w:t>
      </w:r>
    </w:p>
    <w:p w14:paraId="244DF192" w14:textId="77777777" w:rsidR="00FF5A40" w:rsidRPr="00D26162" w:rsidRDefault="00FF5A40" w:rsidP="00FF5A40">
      <w:pPr>
        <w:rPr>
          <w:lang w:val="ru-RU"/>
        </w:rPr>
      </w:pPr>
      <w:r w:rsidRPr="00D26162">
        <w:rPr>
          <w:rStyle w:val="ezkurwreuab5ozgtqnkl"/>
          <w:lang w:val="ru-RU"/>
        </w:rPr>
        <w:t>Но</w:t>
      </w:r>
      <w:r w:rsidRPr="00D26162">
        <w:rPr>
          <w:lang w:val="ru-RU"/>
        </w:rPr>
        <w:t xml:space="preserve"> </w:t>
      </w:r>
      <w:r w:rsidRPr="00D26162">
        <w:rPr>
          <w:rStyle w:val="ezkurwreuab5ozgtqnkl"/>
          <w:lang w:val="ru-RU"/>
        </w:rPr>
        <w:t>это</w:t>
      </w:r>
      <w:r w:rsidRPr="00D26162">
        <w:rPr>
          <w:lang w:val="ru-RU"/>
        </w:rPr>
        <w:t xml:space="preserve"> </w:t>
      </w:r>
      <w:r w:rsidRPr="00D26162">
        <w:rPr>
          <w:rStyle w:val="ezkurwreuab5ozgtqnkl"/>
          <w:lang w:val="ru-RU"/>
        </w:rPr>
        <w:t>было</w:t>
      </w:r>
      <w:r w:rsidRPr="00D26162">
        <w:rPr>
          <w:lang w:val="ru-RU"/>
        </w:rPr>
        <w:t xml:space="preserve"> и </w:t>
      </w:r>
      <w:r w:rsidRPr="00D26162">
        <w:rPr>
          <w:rStyle w:val="ezkurwreuab5ozgtqnkl"/>
          <w:lang w:val="ru-RU"/>
        </w:rPr>
        <w:t>опасно.</w:t>
      </w:r>
      <w:r w:rsidRPr="00D26162">
        <w:rPr>
          <w:lang w:val="ru-RU"/>
        </w:rPr>
        <w:t xml:space="preserve"> </w:t>
      </w:r>
      <w:r w:rsidRPr="00D26162">
        <w:rPr>
          <w:rStyle w:val="ezkurwreuab5ozgtqnkl"/>
          <w:lang w:val="ru-RU"/>
        </w:rPr>
        <w:t>С</w:t>
      </w:r>
      <w:r w:rsidRPr="00D26162">
        <w:rPr>
          <w:lang w:val="ru-RU"/>
        </w:rPr>
        <w:t xml:space="preserve"> </w:t>
      </w:r>
      <w:r w:rsidRPr="00D26162">
        <w:rPr>
          <w:rStyle w:val="ezkurwreuab5ozgtqnkl"/>
          <w:lang w:val="ru-RU"/>
        </w:rPr>
        <w:t>каждым</w:t>
      </w:r>
      <w:r w:rsidRPr="00D26162">
        <w:rPr>
          <w:lang w:val="ru-RU"/>
        </w:rPr>
        <w:t xml:space="preserve"> </w:t>
      </w:r>
      <w:r w:rsidRPr="00D26162">
        <w:rPr>
          <w:rStyle w:val="ezkurwreuab5ozgtqnkl"/>
          <w:lang w:val="ru-RU"/>
        </w:rPr>
        <w:t>мгновением</w:t>
      </w:r>
      <w:r w:rsidRPr="00D26162">
        <w:rPr>
          <w:lang w:val="ru-RU"/>
        </w:rPr>
        <w:t xml:space="preserve"> </w:t>
      </w:r>
      <w:r w:rsidRPr="00D26162">
        <w:rPr>
          <w:rStyle w:val="ezkurwreuab5ozgtqnkl"/>
          <w:lang w:val="ru-RU"/>
        </w:rPr>
        <w:t>душевной</w:t>
      </w:r>
      <w:r w:rsidRPr="00D26162">
        <w:rPr>
          <w:lang w:val="ru-RU"/>
        </w:rPr>
        <w:t xml:space="preserve"> </w:t>
      </w:r>
      <w:r w:rsidRPr="00D26162">
        <w:rPr>
          <w:rStyle w:val="ezkurwreuab5ozgtqnkl"/>
          <w:lang w:val="ru-RU"/>
        </w:rPr>
        <w:t>ярости</w:t>
      </w:r>
      <w:r w:rsidRPr="00D26162">
        <w:rPr>
          <w:lang w:val="ru-RU"/>
        </w:rPr>
        <w:t xml:space="preserve"> </w:t>
      </w:r>
      <w:r w:rsidRPr="00D26162">
        <w:rPr>
          <w:rStyle w:val="ezkurwreuab5ozgtqnkl"/>
          <w:lang w:val="ru-RU"/>
        </w:rPr>
        <w:t>естество</w:t>
      </w:r>
      <w:r w:rsidRPr="00D26162">
        <w:rPr>
          <w:lang w:val="ru-RU"/>
        </w:rPr>
        <w:t xml:space="preserve"> </w:t>
      </w:r>
      <w:r w:rsidRPr="00D26162">
        <w:rPr>
          <w:rStyle w:val="ezkurwreuab5ozgtqnkl"/>
          <w:lang w:val="ru-RU"/>
        </w:rPr>
        <w:t>Бальдра</w:t>
      </w:r>
      <w:r w:rsidRPr="00D26162">
        <w:rPr>
          <w:lang w:val="ru-RU"/>
        </w:rPr>
        <w:t xml:space="preserve"> </w:t>
      </w:r>
      <w:r w:rsidRPr="00D26162">
        <w:rPr>
          <w:rStyle w:val="ezkurwreuab5ozgtqnkl"/>
          <w:lang w:val="ru-RU"/>
        </w:rPr>
        <w:t>становилось</w:t>
      </w:r>
      <w:r w:rsidRPr="00D26162">
        <w:rPr>
          <w:lang w:val="ru-RU"/>
        </w:rPr>
        <w:t xml:space="preserve"> </w:t>
      </w:r>
      <w:r w:rsidRPr="00D26162">
        <w:rPr>
          <w:rStyle w:val="ezkurwreuab5ozgtqnkl"/>
          <w:lang w:val="ru-RU"/>
        </w:rPr>
        <w:t>чуть</w:t>
      </w:r>
      <w:r w:rsidRPr="00D26162">
        <w:rPr>
          <w:lang w:val="ru-RU"/>
        </w:rPr>
        <w:t xml:space="preserve"> </w:t>
      </w:r>
      <w:r w:rsidRPr="00D26162">
        <w:rPr>
          <w:rStyle w:val="ezkurwreuab5ozgtqnkl"/>
          <w:lang w:val="ru-RU"/>
        </w:rPr>
        <w:t>слабее,</w:t>
      </w:r>
      <w:r w:rsidRPr="00D26162">
        <w:rPr>
          <w:lang w:val="ru-RU"/>
        </w:rPr>
        <w:t xml:space="preserve"> </w:t>
      </w:r>
      <w:r w:rsidRPr="00D26162">
        <w:rPr>
          <w:rStyle w:val="ezkurwreuab5ozgtqnkl"/>
          <w:lang w:val="ru-RU"/>
        </w:rPr>
        <w:t>чуть</w:t>
      </w:r>
      <w:r w:rsidRPr="00D26162">
        <w:rPr>
          <w:lang w:val="ru-RU"/>
        </w:rPr>
        <w:t xml:space="preserve"> отстраненнее</w:t>
      </w:r>
      <w:r w:rsidRPr="00D26162">
        <w:rPr>
          <w:rStyle w:val="ezkurwreuab5ozgtqnkl"/>
          <w:lang w:val="ru-RU"/>
        </w:rPr>
        <w:t>.</w:t>
      </w:r>
      <w:r w:rsidRPr="00D26162">
        <w:rPr>
          <w:lang w:val="ru-RU"/>
        </w:rPr>
        <w:t xml:space="preserve"> </w:t>
      </w:r>
      <w:r w:rsidRPr="00D26162">
        <w:rPr>
          <w:rStyle w:val="ezkurwreuab5ozgtqnkl"/>
          <w:lang w:val="ru-RU"/>
        </w:rPr>
        <w:t>Дух</w:t>
      </w:r>
      <w:r w:rsidRPr="00D26162">
        <w:rPr>
          <w:lang w:val="ru-RU"/>
        </w:rPr>
        <w:t xml:space="preserve"> Черно</w:t>
      </w:r>
      <w:r w:rsidRPr="00D26162">
        <w:rPr>
          <w:rStyle w:val="ezkurwreuab5ozgtqnkl"/>
          <w:lang w:val="ru-RU"/>
        </w:rPr>
        <w:t>гривого</w:t>
      </w:r>
      <w:r w:rsidRPr="00D26162">
        <w:rPr>
          <w:lang w:val="ru-RU"/>
        </w:rPr>
        <w:t xml:space="preserve"> </w:t>
      </w:r>
      <w:r w:rsidRPr="00D26162">
        <w:rPr>
          <w:rStyle w:val="ezkurwreuab5ozgtqnkl"/>
          <w:lang w:val="ru-RU"/>
        </w:rPr>
        <w:t>был</w:t>
      </w:r>
      <w:r w:rsidRPr="00D26162">
        <w:rPr>
          <w:lang w:val="ru-RU"/>
        </w:rPr>
        <w:t xml:space="preserve"> </w:t>
      </w:r>
      <w:r w:rsidRPr="00D26162">
        <w:rPr>
          <w:rStyle w:val="ezkurwreuab5ozgtqnkl"/>
          <w:lang w:val="ru-RU"/>
        </w:rPr>
        <w:t>самым</w:t>
      </w:r>
      <w:r w:rsidRPr="00D26162">
        <w:rPr>
          <w:lang w:val="ru-RU"/>
        </w:rPr>
        <w:t xml:space="preserve"> </w:t>
      </w:r>
      <w:r w:rsidRPr="00D26162">
        <w:rPr>
          <w:rStyle w:val="ezkurwreuab5ozgtqnkl"/>
          <w:lang w:val="ru-RU"/>
        </w:rPr>
        <w:t xml:space="preserve">могущественным </w:t>
      </w:r>
      <w:r w:rsidRPr="00D26162">
        <w:rPr>
          <w:lang w:val="ru-RU"/>
        </w:rPr>
        <w:t>— по</w:t>
      </w:r>
      <w:r w:rsidRPr="00D26162">
        <w:rPr>
          <w:rStyle w:val="ezkurwreuab5ozgtqnkl"/>
          <w:lang w:val="ru-RU"/>
        </w:rPr>
        <w:t>-настоящему</w:t>
      </w:r>
      <w:r w:rsidRPr="00D26162">
        <w:rPr>
          <w:lang w:val="ru-RU"/>
        </w:rPr>
        <w:t xml:space="preserve"> </w:t>
      </w:r>
      <w:r w:rsidRPr="00D26162">
        <w:rPr>
          <w:rStyle w:val="ezkurwreuab5ozgtqnkl"/>
          <w:lang w:val="ru-RU"/>
        </w:rPr>
        <w:t>темное</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чудовищное</w:t>
      </w:r>
      <w:r w:rsidRPr="00D26162">
        <w:rPr>
          <w:lang w:val="ru-RU"/>
        </w:rPr>
        <w:t xml:space="preserve"> </w:t>
      </w:r>
      <w:r w:rsidRPr="00D26162">
        <w:rPr>
          <w:rStyle w:val="ezkurwreuab5ozgtqnkl"/>
          <w:lang w:val="ru-RU"/>
        </w:rPr>
        <w:t>существо,</w:t>
      </w:r>
      <w:r w:rsidRPr="00D26162">
        <w:rPr>
          <w:lang w:val="ru-RU"/>
        </w:rPr>
        <w:t xml:space="preserve"> </w:t>
      </w:r>
      <w:r w:rsidRPr="00D26162">
        <w:rPr>
          <w:rStyle w:val="ezkurwreuab5ozgtqnkl"/>
          <w:lang w:val="ru-RU"/>
        </w:rPr>
        <w:t>разрастающееся</w:t>
      </w:r>
      <w:r w:rsidRPr="00D26162">
        <w:rPr>
          <w:lang w:val="ru-RU"/>
        </w:rPr>
        <w:t xml:space="preserve"> </w:t>
      </w:r>
      <w:r w:rsidRPr="00D26162">
        <w:rPr>
          <w:rStyle w:val="ezkurwreuab5ozgtqnkl"/>
          <w:lang w:val="ru-RU"/>
        </w:rPr>
        <w:t>с</w:t>
      </w:r>
      <w:r w:rsidRPr="00D26162">
        <w:rPr>
          <w:lang w:val="ru-RU"/>
        </w:rPr>
        <w:t xml:space="preserve"> </w:t>
      </w:r>
      <w:r w:rsidRPr="00D26162">
        <w:rPr>
          <w:rStyle w:val="ezkurwreuab5ozgtqnkl"/>
          <w:lang w:val="ru-RU"/>
        </w:rPr>
        <w:t>каждым</w:t>
      </w:r>
      <w:r w:rsidRPr="00D26162">
        <w:rPr>
          <w:lang w:val="ru-RU"/>
        </w:rPr>
        <w:t xml:space="preserve"> </w:t>
      </w:r>
      <w:r w:rsidRPr="00D26162">
        <w:rPr>
          <w:rStyle w:val="ezkurwreuab5ozgtqnkl"/>
          <w:lang w:val="ru-RU"/>
        </w:rPr>
        <w:t>убийством,</w:t>
      </w:r>
      <w:r w:rsidRPr="00D26162">
        <w:rPr>
          <w:lang w:val="ru-RU"/>
        </w:rPr>
        <w:t xml:space="preserve"> </w:t>
      </w:r>
      <w:r w:rsidRPr="00D26162">
        <w:rPr>
          <w:rStyle w:val="ezkurwreuab5ozgtqnkl"/>
          <w:lang w:val="ru-RU"/>
        </w:rPr>
        <w:t>исполненное</w:t>
      </w:r>
      <w:r w:rsidRPr="00D26162">
        <w:rPr>
          <w:lang w:val="ru-RU"/>
        </w:rPr>
        <w:t xml:space="preserve"> </w:t>
      </w:r>
      <w:r w:rsidRPr="00D26162">
        <w:rPr>
          <w:rStyle w:val="ezkurwreuab5ozgtqnkl"/>
          <w:lang w:val="ru-RU"/>
        </w:rPr>
        <w:t>рунных</w:t>
      </w:r>
      <w:r w:rsidRPr="00D26162">
        <w:rPr>
          <w:lang w:val="ru-RU"/>
        </w:rPr>
        <w:t xml:space="preserve"> </w:t>
      </w:r>
      <w:r w:rsidRPr="00D26162">
        <w:rPr>
          <w:rStyle w:val="ezkurwreuab5ozgtqnkl"/>
          <w:lang w:val="ru-RU"/>
        </w:rPr>
        <w:t>заклятий</w:t>
      </w:r>
      <w:r w:rsidRPr="00D26162">
        <w:rPr>
          <w:lang w:val="ru-RU"/>
        </w:rPr>
        <w:t xml:space="preserve"> и </w:t>
      </w:r>
      <w:r w:rsidRPr="00D26162">
        <w:rPr>
          <w:rStyle w:val="ezkurwreuab5ozgtqnkl"/>
          <w:lang w:val="ru-RU"/>
        </w:rPr>
        <w:t>охотничьей</w:t>
      </w:r>
      <w:r w:rsidRPr="00D26162">
        <w:rPr>
          <w:lang w:val="ru-RU"/>
        </w:rPr>
        <w:t xml:space="preserve"> </w:t>
      </w:r>
      <w:r w:rsidRPr="00D26162">
        <w:rPr>
          <w:rStyle w:val="ezkurwreuab5ozgtqnkl"/>
          <w:lang w:val="ru-RU"/>
        </w:rPr>
        <w:t>магии.</w:t>
      </w:r>
      <w:r w:rsidRPr="00D26162">
        <w:rPr>
          <w:lang w:val="ru-RU"/>
        </w:rPr>
        <w:t xml:space="preserve"> </w:t>
      </w:r>
      <w:r w:rsidRPr="00D26162">
        <w:rPr>
          <w:rStyle w:val="ezkurwreuab5ozgtqnkl"/>
          <w:lang w:val="ru-RU"/>
        </w:rPr>
        <w:t>Поглотит</w:t>
      </w:r>
      <w:r w:rsidRPr="00D26162">
        <w:rPr>
          <w:lang w:val="ru-RU"/>
        </w:rPr>
        <w:t xml:space="preserve"> </w:t>
      </w:r>
      <w:r w:rsidRPr="00D26162">
        <w:rPr>
          <w:rStyle w:val="ezkurwreuab5ozgtqnkl"/>
          <w:lang w:val="ru-RU"/>
        </w:rPr>
        <w:t>ли</w:t>
      </w:r>
      <w:r w:rsidRPr="00D26162">
        <w:rPr>
          <w:lang w:val="ru-RU"/>
        </w:rPr>
        <w:t xml:space="preserve"> </w:t>
      </w:r>
      <w:r w:rsidRPr="00D26162">
        <w:rPr>
          <w:rStyle w:val="ezkurwreuab5ozgtqnkl"/>
          <w:lang w:val="ru-RU"/>
        </w:rPr>
        <w:t>оно</w:t>
      </w:r>
      <w:r w:rsidRPr="00D26162">
        <w:rPr>
          <w:lang w:val="ru-RU"/>
        </w:rPr>
        <w:t xml:space="preserve"> и </w:t>
      </w:r>
      <w:r w:rsidRPr="00D26162">
        <w:rPr>
          <w:rStyle w:val="ezkurwreuab5ozgtqnkl"/>
          <w:lang w:val="ru-RU"/>
        </w:rPr>
        <w:t>его,</w:t>
      </w:r>
      <w:r w:rsidRPr="00D26162">
        <w:rPr>
          <w:lang w:val="ru-RU"/>
        </w:rPr>
        <w:t xml:space="preserve"> </w:t>
      </w:r>
      <w:r w:rsidRPr="00D26162">
        <w:rPr>
          <w:rStyle w:val="ezkurwreuab5ozgtqnkl"/>
          <w:lang w:val="ru-RU"/>
        </w:rPr>
        <w:t>если</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даст слабину?</w:t>
      </w:r>
      <w:r w:rsidRPr="00D26162">
        <w:rPr>
          <w:lang w:val="ru-RU"/>
        </w:rPr>
        <w:t xml:space="preserve"> </w:t>
      </w:r>
      <w:r w:rsidRPr="00D26162">
        <w:rPr>
          <w:rStyle w:val="ezkurwreuab5ozgtqnkl"/>
          <w:lang w:val="ru-RU"/>
        </w:rPr>
        <w:t>Будет</w:t>
      </w:r>
      <w:r w:rsidRPr="00D26162">
        <w:rPr>
          <w:lang w:val="ru-RU"/>
        </w:rPr>
        <w:t xml:space="preserve"> ли </w:t>
      </w:r>
      <w:r w:rsidRPr="00D26162">
        <w:rPr>
          <w:rStyle w:val="ezkurwreuab5ozgtqnkl"/>
          <w:lang w:val="ru-RU"/>
        </w:rPr>
        <w:t>это</w:t>
      </w:r>
      <w:r w:rsidRPr="00D26162">
        <w:rPr>
          <w:lang w:val="ru-RU"/>
        </w:rPr>
        <w:t xml:space="preserve"> </w:t>
      </w:r>
      <w:r w:rsidRPr="00D26162">
        <w:rPr>
          <w:rStyle w:val="ezkurwreuab5ozgtqnkl"/>
          <w:lang w:val="ru-RU"/>
        </w:rPr>
        <w:t>продолжаться</w:t>
      </w:r>
      <w:r w:rsidRPr="00D26162">
        <w:rPr>
          <w:lang w:val="ru-RU"/>
        </w:rPr>
        <w:t xml:space="preserve"> </w:t>
      </w:r>
      <w:r w:rsidRPr="00D26162">
        <w:rPr>
          <w:rStyle w:val="ezkurwreuab5ozgtqnkl"/>
          <w:lang w:val="ru-RU"/>
        </w:rPr>
        <w:t>вечно,</w:t>
      </w:r>
      <w:r w:rsidRPr="00D26162">
        <w:rPr>
          <w:lang w:val="ru-RU"/>
        </w:rPr>
        <w:t xml:space="preserve"> </w:t>
      </w:r>
      <w:r w:rsidRPr="00D26162">
        <w:rPr>
          <w:rStyle w:val="ezkurwreuab5ozgtqnkl"/>
          <w:lang w:val="ru-RU"/>
        </w:rPr>
        <w:t>если</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не</w:t>
      </w:r>
      <w:r w:rsidRPr="00D26162">
        <w:rPr>
          <w:lang w:val="ru-RU"/>
        </w:rPr>
        <w:t xml:space="preserve"> </w:t>
      </w:r>
      <w:r w:rsidRPr="00D26162">
        <w:rPr>
          <w:rStyle w:val="ezkurwreuab5ozgtqnkl"/>
          <w:lang w:val="ru-RU"/>
        </w:rPr>
        <w:t>сумеет</w:t>
      </w:r>
      <w:r w:rsidRPr="00D26162">
        <w:rPr>
          <w:lang w:val="ru-RU"/>
        </w:rPr>
        <w:t xml:space="preserve"> по</w:t>
      </w:r>
      <w:r w:rsidRPr="00D26162">
        <w:rPr>
          <w:rStyle w:val="ezkurwreuab5ozgtqnkl"/>
          <w:lang w:val="ru-RU"/>
        </w:rPr>
        <w:t>вернуть</w:t>
      </w:r>
      <w:r w:rsidRPr="00D26162">
        <w:rPr>
          <w:lang w:val="ru-RU"/>
        </w:rPr>
        <w:t xml:space="preserve"> </w:t>
      </w:r>
      <w:r w:rsidRPr="00D26162">
        <w:rPr>
          <w:rStyle w:val="ezkurwreuab5ozgtqnkl"/>
          <w:lang w:val="ru-RU"/>
        </w:rPr>
        <w:t>назад?</w:t>
      </w:r>
      <w:r w:rsidRPr="00D26162">
        <w:rPr>
          <w:lang w:val="ru-RU"/>
        </w:rPr>
        <w:t xml:space="preserve"> </w:t>
      </w:r>
    </w:p>
    <w:p w14:paraId="5D3931EC" w14:textId="77777777" w:rsidR="00FF5A40" w:rsidRPr="00D26162" w:rsidRDefault="00FF5A40" w:rsidP="00FF5A40">
      <w:pPr>
        <w:rPr>
          <w:lang w:val="ru-RU"/>
        </w:rPr>
      </w:pPr>
      <w:r w:rsidRPr="00D26162">
        <w:rPr>
          <w:rStyle w:val="ezkurwreuab5ozgtqnkl"/>
          <w:lang w:val="ru-RU"/>
        </w:rPr>
        <w:t>Боевые</w:t>
      </w:r>
      <w:r w:rsidRPr="00D26162">
        <w:rPr>
          <w:lang w:val="ru-RU"/>
        </w:rPr>
        <w:t xml:space="preserve"> </w:t>
      </w:r>
      <w:r w:rsidRPr="00D26162">
        <w:rPr>
          <w:rStyle w:val="ezkurwreuab5ozgtqnkl"/>
          <w:lang w:val="ru-RU"/>
        </w:rPr>
        <w:t>кличи</w:t>
      </w:r>
      <w:r w:rsidRPr="00D26162">
        <w:rPr>
          <w:lang w:val="ru-RU"/>
        </w:rPr>
        <w:t xml:space="preserve"> </w:t>
      </w:r>
      <w:r w:rsidRPr="00D26162">
        <w:rPr>
          <w:rStyle w:val="ezkurwreuab5ozgtqnkl"/>
          <w:lang w:val="ru-RU"/>
        </w:rPr>
        <w:t>братьев еще</w:t>
      </w:r>
      <w:r w:rsidRPr="00D26162">
        <w:rPr>
          <w:lang w:val="ru-RU"/>
        </w:rPr>
        <w:t xml:space="preserve"> доносились до него, но </w:t>
      </w:r>
      <w:r w:rsidRPr="00D26162">
        <w:rPr>
          <w:rStyle w:val="ezkurwreuab5ozgtqnkl"/>
          <w:lang w:val="ru-RU"/>
        </w:rPr>
        <w:t>словно</w:t>
      </w:r>
      <w:r w:rsidRPr="00D26162">
        <w:rPr>
          <w:lang w:val="ru-RU"/>
        </w:rPr>
        <w:t xml:space="preserve"> </w:t>
      </w:r>
      <w:r w:rsidRPr="00D26162">
        <w:rPr>
          <w:rStyle w:val="ezkurwreuab5ozgtqnkl"/>
          <w:lang w:val="ru-RU"/>
        </w:rPr>
        <w:t>из</w:t>
      </w:r>
      <w:r w:rsidRPr="00D26162">
        <w:rPr>
          <w:lang w:val="ru-RU"/>
        </w:rPr>
        <w:t xml:space="preserve">-под </w:t>
      </w:r>
      <w:r w:rsidRPr="00D26162">
        <w:rPr>
          <w:rStyle w:val="ezkurwreuab5ozgtqnkl"/>
          <w:lang w:val="ru-RU"/>
        </w:rPr>
        <w:t>воды,</w:t>
      </w:r>
      <w:r w:rsidRPr="00D26162">
        <w:rPr>
          <w:lang w:val="ru-RU"/>
        </w:rPr>
        <w:t xml:space="preserve"> </w:t>
      </w:r>
      <w:r w:rsidRPr="00D26162">
        <w:rPr>
          <w:rStyle w:val="ezkurwreuab5ozgtqnkl"/>
          <w:lang w:val="ru-RU"/>
        </w:rPr>
        <w:t>теряясь</w:t>
      </w:r>
      <w:r w:rsidRPr="00D26162">
        <w:rPr>
          <w:lang w:val="ru-RU"/>
        </w:rPr>
        <w:t xml:space="preserve"> </w:t>
      </w:r>
      <w:r w:rsidRPr="00D26162">
        <w:rPr>
          <w:rStyle w:val="ezkurwreuab5ozgtqnkl"/>
          <w:lang w:val="ru-RU"/>
        </w:rPr>
        <w:t>среди</w:t>
      </w:r>
      <w:r w:rsidRPr="00D26162">
        <w:rPr>
          <w:lang w:val="ru-RU"/>
        </w:rPr>
        <w:t xml:space="preserve"> </w:t>
      </w:r>
      <w:r w:rsidRPr="00D26162">
        <w:rPr>
          <w:rStyle w:val="ezkurwreuab5ozgtqnkl"/>
          <w:lang w:val="ru-RU"/>
        </w:rPr>
        <w:t>окружающего</w:t>
      </w:r>
      <w:r w:rsidRPr="00D26162">
        <w:rPr>
          <w:lang w:val="ru-RU"/>
        </w:rPr>
        <w:t xml:space="preserve"> </w:t>
      </w:r>
      <w:r w:rsidRPr="00D26162">
        <w:rPr>
          <w:rStyle w:val="ezkurwreuab5ozgtqnkl"/>
          <w:lang w:val="ru-RU"/>
        </w:rPr>
        <w:t>рычания.</w:t>
      </w:r>
      <w:r w:rsidRPr="00D26162">
        <w:rPr>
          <w:lang w:val="ru-RU"/>
        </w:rPr>
        <w:t xml:space="preserve"> </w:t>
      </w:r>
      <w:r w:rsidRPr="00D26162">
        <w:rPr>
          <w:rStyle w:val="ezkurwreuab5ozgtqnkl"/>
          <w:lang w:val="ru-RU"/>
        </w:rPr>
        <w:t>Когда</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убивал,</w:t>
      </w:r>
      <w:r w:rsidRPr="00D26162">
        <w:rPr>
          <w:lang w:val="ru-RU"/>
        </w:rPr>
        <w:t xml:space="preserve"> </w:t>
      </w:r>
      <w:r w:rsidRPr="00D26162">
        <w:rPr>
          <w:rStyle w:val="ezkurwreuab5ozgtqnkl"/>
          <w:lang w:val="ru-RU"/>
        </w:rPr>
        <w:t>это</w:t>
      </w:r>
      <w:r w:rsidRPr="00D26162">
        <w:rPr>
          <w:lang w:val="ru-RU"/>
        </w:rPr>
        <w:t xml:space="preserve"> </w:t>
      </w:r>
      <w:r w:rsidRPr="00D26162">
        <w:rPr>
          <w:rStyle w:val="ezkurwreuab5ozgtqnkl"/>
          <w:lang w:val="ru-RU"/>
        </w:rPr>
        <w:t>происходило</w:t>
      </w:r>
      <w:r w:rsidRPr="00D26162">
        <w:rPr>
          <w:lang w:val="ru-RU"/>
        </w:rPr>
        <w:t xml:space="preserve"> </w:t>
      </w:r>
      <w:r w:rsidRPr="00D26162">
        <w:rPr>
          <w:rStyle w:val="ezkurwreuab5ozgtqnkl"/>
          <w:lang w:val="ru-RU"/>
        </w:rPr>
        <w:t>почти</w:t>
      </w:r>
      <w:r w:rsidRPr="00D26162">
        <w:rPr>
          <w:lang w:val="ru-RU"/>
        </w:rPr>
        <w:t xml:space="preserve"> </w:t>
      </w:r>
      <w:r w:rsidRPr="00D26162">
        <w:rPr>
          <w:rStyle w:val="ezkurwreuab5ozgtqnkl"/>
          <w:lang w:val="ru-RU"/>
        </w:rPr>
        <w:t>бездумно,</w:t>
      </w:r>
      <w:r w:rsidRPr="00D26162">
        <w:rPr>
          <w:lang w:val="ru-RU"/>
        </w:rPr>
        <w:t xml:space="preserve"> </w:t>
      </w:r>
      <w:r w:rsidRPr="00D26162">
        <w:rPr>
          <w:rStyle w:val="ezkurwreuab5ozgtqnkl"/>
          <w:lang w:val="ru-RU"/>
        </w:rPr>
        <w:t>почти</w:t>
      </w:r>
      <w:r w:rsidRPr="00D26162">
        <w:rPr>
          <w:lang w:val="ru-RU"/>
        </w:rPr>
        <w:t xml:space="preserve"> </w:t>
      </w:r>
      <w:r w:rsidRPr="00D26162">
        <w:rPr>
          <w:rStyle w:val="ezkurwreuab5ozgtqnkl"/>
          <w:lang w:val="ru-RU"/>
        </w:rPr>
        <w:t>бессознательно</w:t>
      </w:r>
      <w:r w:rsidRPr="00D26162">
        <w:rPr>
          <w:lang w:val="ru-RU"/>
        </w:rPr>
        <w:t xml:space="preserve"> </w:t>
      </w:r>
      <w:r w:rsidRPr="00D26162">
        <w:rPr>
          <w:rStyle w:val="ezkurwreuab5ozgtqnkl"/>
          <w:lang w:val="ru-RU"/>
        </w:rPr>
        <w:t xml:space="preserve">— </w:t>
      </w:r>
      <w:r w:rsidRPr="00D26162">
        <w:rPr>
          <w:lang w:val="ru-RU"/>
        </w:rPr>
        <w:t xml:space="preserve">словно </w:t>
      </w:r>
      <w:r w:rsidRPr="00D26162">
        <w:rPr>
          <w:rStyle w:val="ezkurwreuab5ozgtqnkl"/>
          <w:lang w:val="ru-RU"/>
        </w:rPr>
        <w:t>выброс</w:t>
      </w:r>
      <w:r w:rsidRPr="00D26162">
        <w:rPr>
          <w:lang w:val="ru-RU"/>
        </w:rPr>
        <w:t xml:space="preserve"> </w:t>
      </w:r>
      <w:r w:rsidRPr="00D26162">
        <w:rPr>
          <w:rStyle w:val="ezkurwreuab5ozgtqnkl"/>
          <w:lang w:val="ru-RU"/>
        </w:rPr>
        <w:t>дикой</w:t>
      </w:r>
      <w:r w:rsidRPr="00D26162">
        <w:rPr>
          <w:lang w:val="ru-RU"/>
        </w:rPr>
        <w:t xml:space="preserve"> </w:t>
      </w:r>
      <w:r w:rsidRPr="00D26162">
        <w:rPr>
          <w:rStyle w:val="ezkurwreuab5ozgtqnkl"/>
          <w:lang w:val="ru-RU"/>
        </w:rPr>
        <w:t>энергии</w:t>
      </w:r>
      <w:r w:rsidRPr="00D26162">
        <w:rPr>
          <w:lang w:val="ru-RU"/>
        </w:rPr>
        <w:t xml:space="preserve"> </w:t>
      </w:r>
      <w:r w:rsidRPr="00D26162">
        <w:rPr>
          <w:rStyle w:val="ezkurwreuab5ozgtqnkl"/>
          <w:lang w:val="ru-RU"/>
        </w:rPr>
        <w:t>из</w:t>
      </w:r>
      <w:r w:rsidRPr="00D26162">
        <w:rPr>
          <w:lang w:val="ru-RU"/>
        </w:rPr>
        <w:t xml:space="preserve"> </w:t>
      </w:r>
      <w:r w:rsidRPr="00D26162">
        <w:rPr>
          <w:rStyle w:val="ezkurwreuab5ozgtqnkl"/>
          <w:lang w:val="ru-RU"/>
        </w:rPr>
        <w:t>источника</w:t>
      </w:r>
      <w:r w:rsidRPr="00D26162">
        <w:rPr>
          <w:lang w:val="ru-RU"/>
        </w:rPr>
        <w:t xml:space="preserve">, </w:t>
      </w:r>
      <w:r w:rsidRPr="00D26162">
        <w:rPr>
          <w:rStyle w:val="ezkurwreuab5ozgtqnkl"/>
          <w:lang w:val="ru-RU"/>
        </w:rPr>
        <w:t>который</w:t>
      </w:r>
      <w:r w:rsidRPr="00D26162">
        <w:rPr>
          <w:lang w:val="ru-RU"/>
        </w:rPr>
        <w:t xml:space="preserve"> </w:t>
      </w:r>
      <w:r w:rsidRPr="00D26162">
        <w:rPr>
          <w:rStyle w:val="ezkurwreuab5ozgtqnkl"/>
          <w:lang w:val="ru-RU"/>
        </w:rPr>
        <w:t>теперь</w:t>
      </w:r>
      <w:r w:rsidRPr="00D26162">
        <w:rPr>
          <w:lang w:val="ru-RU"/>
        </w:rPr>
        <w:t xml:space="preserve"> </w:t>
      </w:r>
      <w:r w:rsidRPr="00D26162">
        <w:rPr>
          <w:rStyle w:val="ezkurwreuab5ozgtqnkl"/>
          <w:lang w:val="ru-RU"/>
        </w:rPr>
        <w:t>невозможно</w:t>
      </w:r>
      <w:r w:rsidRPr="00D26162">
        <w:rPr>
          <w:lang w:val="ru-RU"/>
        </w:rPr>
        <w:t xml:space="preserve"> </w:t>
      </w:r>
      <w:r w:rsidRPr="00D26162">
        <w:rPr>
          <w:rStyle w:val="ezkurwreuab5ozgtqnkl"/>
          <w:lang w:val="ru-RU"/>
        </w:rPr>
        <w:t>было</w:t>
      </w:r>
      <w:r w:rsidRPr="00D26162">
        <w:rPr>
          <w:lang w:val="ru-RU"/>
        </w:rPr>
        <w:t xml:space="preserve"> </w:t>
      </w:r>
      <w:r w:rsidRPr="00D26162">
        <w:rPr>
          <w:rStyle w:val="ezkurwreuab5ozgtqnkl"/>
          <w:lang w:val="ru-RU"/>
        </w:rPr>
        <w:t>перекрыть.</w:t>
      </w:r>
      <w:r w:rsidRPr="00D26162">
        <w:rPr>
          <w:lang w:val="ru-RU"/>
        </w:rPr>
        <w:t xml:space="preserve"> </w:t>
      </w:r>
      <w:r w:rsidRPr="00D26162">
        <w:rPr>
          <w:rStyle w:val="ezkurwreuab5ozgtqnkl"/>
          <w:lang w:val="ru-RU"/>
        </w:rPr>
        <w:t>Как</w:t>
      </w:r>
      <w:r w:rsidRPr="00D26162">
        <w:rPr>
          <w:lang w:val="ru-RU"/>
        </w:rPr>
        <w:t xml:space="preserve"> и </w:t>
      </w:r>
      <w:r w:rsidRPr="00D26162">
        <w:rPr>
          <w:rStyle w:val="ezkurwreuab5ozgtqnkl"/>
          <w:lang w:val="ru-RU"/>
        </w:rPr>
        <w:t>прежде,</w:t>
      </w:r>
      <w:r w:rsidRPr="00D26162">
        <w:rPr>
          <w:lang w:val="ru-RU"/>
        </w:rPr>
        <w:t xml:space="preserve"> перед </w:t>
      </w:r>
      <w:r w:rsidRPr="00D26162">
        <w:rPr>
          <w:rStyle w:val="ezkurwreuab5ozgtqnkl"/>
          <w:lang w:val="ru-RU"/>
        </w:rPr>
        <w:t>его</w:t>
      </w:r>
      <w:r w:rsidRPr="00D26162">
        <w:rPr>
          <w:lang w:val="ru-RU"/>
        </w:rPr>
        <w:t xml:space="preserve"> </w:t>
      </w:r>
      <w:r w:rsidRPr="00D26162">
        <w:rPr>
          <w:rStyle w:val="ezkurwreuab5ozgtqnkl"/>
          <w:lang w:val="ru-RU"/>
        </w:rPr>
        <w:t>мысленным</w:t>
      </w:r>
      <w:r w:rsidRPr="00D26162">
        <w:rPr>
          <w:lang w:val="ru-RU"/>
        </w:rPr>
        <w:t xml:space="preserve"> </w:t>
      </w:r>
      <w:r w:rsidRPr="00D26162">
        <w:rPr>
          <w:rStyle w:val="ezkurwreuab5ozgtqnkl"/>
          <w:lang w:val="ru-RU"/>
        </w:rPr>
        <w:t>взором</w:t>
      </w:r>
      <w:r w:rsidRPr="00D26162">
        <w:rPr>
          <w:lang w:val="ru-RU"/>
        </w:rPr>
        <w:t xml:space="preserve"> </w:t>
      </w:r>
      <w:r w:rsidRPr="00D26162">
        <w:rPr>
          <w:rStyle w:val="ezkurwreuab5ozgtqnkl"/>
          <w:lang w:val="ru-RU"/>
        </w:rPr>
        <w:t>открывалась</w:t>
      </w:r>
      <w:r w:rsidRPr="00D26162">
        <w:rPr>
          <w:lang w:val="ru-RU"/>
        </w:rPr>
        <w:t xml:space="preserve"> </w:t>
      </w:r>
      <w:r w:rsidRPr="00D26162">
        <w:rPr>
          <w:rStyle w:val="ezkurwreuab5ozgtqnkl"/>
          <w:lang w:val="ru-RU"/>
        </w:rPr>
        <w:t>вся</w:t>
      </w:r>
      <w:r w:rsidRPr="00D26162">
        <w:rPr>
          <w:lang w:val="ru-RU"/>
        </w:rPr>
        <w:t xml:space="preserve"> </w:t>
      </w:r>
      <w:r w:rsidRPr="00D26162">
        <w:rPr>
          <w:rStyle w:val="ezkurwreuab5ozgtqnkl"/>
          <w:lang w:val="ru-RU"/>
        </w:rPr>
        <w:t>цитадель,</w:t>
      </w:r>
      <w:r w:rsidRPr="00D26162">
        <w:rPr>
          <w:lang w:val="ru-RU"/>
        </w:rPr>
        <w:t xml:space="preserve"> </w:t>
      </w:r>
      <w:r w:rsidRPr="00D26162">
        <w:rPr>
          <w:rStyle w:val="ezkurwreuab5ozgtqnkl"/>
          <w:lang w:val="ru-RU"/>
        </w:rPr>
        <w:t>возвышающаяся</w:t>
      </w:r>
      <w:r w:rsidRPr="00D26162">
        <w:rPr>
          <w:lang w:val="ru-RU"/>
        </w:rPr>
        <w:t xml:space="preserve"> </w:t>
      </w:r>
      <w:r w:rsidRPr="00D26162">
        <w:rPr>
          <w:rStyle w:val="ezkurwreuab5ozgtqnkl"/>
          <w:lang w:val="ru-RU"/>
        </w:rPr>
        <w:t>над</w:t>
      </w:r>
      <w:r w:rsidRPr="00D26162">
        <w:rPr>
          <w:lang w:val="ru-RU"/>
        </w:rPr>
        <w:t xml:space="preserve"> </w:t>
      </w:r>
      <w:r w:rsidRPr="00D26162">
        <w:rPr>
          <w:rStyle w:val="ezkurwreuab5ozgtqnkl"/>
          <w:lang w:val="ru-RU"/>
        </w:rPr>
        <w:t>ними.</w:t>
      </w:r>
      <w:r w:rsidRPr="00D26162">
        <w:rPr>
          <w:lang w:val="ru-RU"/>
        </w:rPr>
        <w:t xml:space="preserve"> </w:t>
      </w:r>
      <w:r w:rsidRPr="00D26162">
        <w:rPr>
          <w:rStyle w:val="ezkurwreuab5ozgtqnkl"/>
          <w:lang w:val="ru-RU"/>
        </w:rPr>
        <w:t>Он</w:t>
      </w:r>
      <w:r w:rsidRPr="00D26162">
        <w:rPr>
          <w:lang w:val="ru-RU"/>
        </w:rPr>
        <w:t xml:space="preserve"> наблюдал, как </w:t>
      </w:r>
      <w:r w:rsidRPr="00D26162">
        <w:rPr>
          <w:rStyle w:val="ezkurwreuab5ozgtqnkl"/>
          <w:lang w:val="ru-RU"/>
        </w:rPr>
        <w:t>души</w:t>
      </w:r>
      <w:r w:rsidRPr="00D26162">
        <w:rPr>
          <w:lang w:val="ru-RU"/>
        </w:rPr>
        <w:t xml:space="preserve"> </w:t>
      </w:r>
      <w:r w:rsidRPr="00D26162">
        <w:rPr>
          <w:rStyle w:val="ezkurwreuab5ozgtqnkl"/>
          <w:lang w:val="ru-RU"/>
        </w:rPr>
        <w:t>внутри</w:t>
      </w:r>
      <w:r w:rsidRPr="00D26162">
        <w:rPr>
          <w:lang w:val="ru-RU"/>
        </w:rPr>
        <w:t xml:space="preserve"> </w:t>
      </w:r>
      <w:r w:rsidRPr="00D26162">
        <w:rPr>
          <w:rStyle w:val="ezkurwreuab5ozgtqnkl"/>
          <w:lang w:val="ru-RU"/>
        </w:rPr>
        <w:t>него,</w:t>
      </w:r>
      <w:r w:rsidRPr="00D26162">
        <w:rPr>
          <w:lang w:val="ru-RU"/>
        </w:rPr>
        <w:t xml:space="preserve"> </w:t>
      </w:r>
      <w:r w:rsidRPr="00D26162">
        <w:rPr>
          <w:rStyle w:val="ezkurwreuab5ozgtqnkl"/>
          <w:lang w:val="ru-RU"/>
        </w:rPr>
        <w:t>слой</w:t>
      </w:r>
      <w:r w:rsidRPr="00D26162">
        <w:rPr>
          <w:lang w:val="ru-RU"/>
        </w:rPr>
        <w:t xml:space="preserve"> </w:t>
      </w:r>
      <w:r w:rsidRPr="00D26162">
        <w:rPr>
          <w:rStyle w:val="ezkurwreuab5ozgtqnkl"/>
          <w:lang w:val="ru-RU"/>
        </w:rPr>
        <w:t>за</w:t>
      </w:r>
      <w:r w:rsidRPr="00D26162">
        <w:rPr>
          <w:lang w:val="ru-RU"/>
        </w:rPr>
        <w:t xml:space="preserve"> </w:t>
      </w:r>
      <w:r w:rsidRPr="00D26162">
        <w:rPr>
          <w:rStyle w:val="ezkurwreuab5ozgtqnkl"/>
          <w:lang w:val="ru-RU"/>
        </w:rPr>
        <w:t>слоем,</w:t>
      </w:r>
      <w:r w:rsidRPr="00D26162">
        <w:rPr>
          <w:lang w:val="ru-RU"/>
        </w:rPr>
        <w:t xml:space="preserve"> </w:t>
      </w:r>
      <w:r w:rsidRPr="00D26162">
        <w:rPr>
          <w:rStyle w:val="ezkurwreuab5ozgtqnkl"/>
          <w:lang w:val="ru-RU"/>
        </w:rPr>
        <w:t>сражаются</w:t>
      </w:r>
      <w:r w:rsidRPr="00D26162">
        <w:rPr>
          <w:lang w:val="ru-RU"/>
        </w:rPr>
        <w:t xml:space="preserve"> </w:t>
      </w:r>
      <w:r w:rsidRPr="00D26162">
        <w:rPr>
          <w:rStyle w:val="ezkurwreuab5ozgtqnkl"/>
          <w:lang w:val="ru-RU"/>
        </w:rPr>
        <w:t>каждая в своем поединке</w:t>
      </w:r>
      <w:r w:rsidRPr="00D26162">
        <w:rPr>
          <w:lang w:val="ru-RU"/>
        </w:rPr>
        <w:t xml:space="preserve"> не на </w:t>
      </w:r>
      <w:r w:rsidRPr="00D26162">
        <w:rPr>
          <w:rStyle w:val="ezkurwreuab5ozgtqnkl"/>
          <w:lang w:val="ru-RU"/>
        </w:rPr>
        <w:t>жизнь,</w:t>
      </w:r>
      <w:r w:rsidRPr="00D26162">
        <w:rPr>
          <w:lang w:val="ru-RU"/>
        </w:rPr>
        <w:t xml:space="preserve"> </w:t>
      </w:r>
      <w:r w:rsidRPr="00D26162">
        <w:rPr>
          <w:rStyle w:val="ezkurwreuab5ozgtqnkl"/>
          <w:lang w:val="ru-RU"/>
        </w:rPr>
        <w:t>а</w:t>
      </w:r>
      <w:r w:rsidRPr="00D26162">
        <w:rPr>
          <w:lang w:val="ru-RU"/>
        </w:rPr>
        <w:t xml:space="preserve"> на </w:t>
      </w:r>
      <w:r w:rsidRPr="00D26162">
        <w:rPr>
          <w:rStyle w:val="ezkurwreuab5ozgtqnkl"/>
          <w:lang w:val="ru-RU"/>
        </w:rPr>
        <w:t>смерть — в</w:t>
      </w:r>
      <w:r w:rsidRPr="00D26162">
        <w:rPr>
          <w:lang w:val="ru-RU"/>
        </w:rPr>
        <w:t xml:space="preserve"> </w:t>
      </w:r>
      <w:r w:rsidRPr="00D26162">
        <w:rPr>
          <w:rStyle w:val="ezkurwreuab5ozgtqnkl"/>
          <w:lang w:val="ru-RU"/>
        </w:rPr>
        <w:t>сотнях битв</w:t>
      </w:r>
      <w:r w:rsidRPr="00D26162">
        <w:rPr>
          <w:lang w:val="ru-RU"/>
        </w:rPr>
        <w:t xml:space="preserve"> </w:t>
      </w:r>
      <w:r w:rsidRPr="00D26162">
        <w:rPr>
          <w:rStyle w:val="ezkurwreuab5ozgtqnkl"/>
          <w:lang w:val="ru-RU"/>
        </w:rPr>
        <w:t>ежесекундно;</w:t>
      </w:r>
      <w:r w:rsidRPr="00D26162">
        <w:rPr>
          <w:lang w:val="ru-RU"/>
        </w:rPr>
        <w:t xml:space="preserve"> </w:t>
      </w:r>
      <w:r w:rsidRPr="00D26162">
        <w:rPr>
          <w:rStyle w:val="ezkurwreuab5ozgtqnkl"/>
          <w:lang w:val="ru-RU"/>
        </w:rPr>
        <w:t>убитые</w:t>
      </w:r>
      <w:r w:rsidRPr="00D26162">
        <w:rPr>
          <w:lang w:val="ru-RU"/>
        </w:rPr>
        <w:t xml:space="preserve"> с </w:t>
      </w:r>
      <w:r w:rsidRPr="00D26162">
        <w:rPr>
          <w:rStyle w:val="ezkurwreuab5ozgtqnkl"/>
          <w:lang w:val="ru-RU"/>
        </w:rPr>
        <w:t>воплями</w:t>
      </w:r>
      <w:r w:rsidRPr="00D26162">
        <w:rPr>
          <w:lang w:val="ru-RU"/>
        </w:rPr>
        <w:t xml:space="preserve"> </w:t>
      </w:r>
      <w:r w:rsidRPr="00D26162">
        <w:rPr>
          <w:rStyle w:val="ezkurwreuab5ozgtqnkl"/>
          <w:lang w:val="ru-RU"/>
        </w:rPr>
        <w:t>растворялись,</w:t>
      </w:r>
      <w:r w:rsidRPr="00D26162">
        <w:rPr>
          <w:lang w:val="ru-RU"/>
        </w:rPr>
        <w:t xml:space="preserve"> а вы</w:t>
      </w:r>
      <w:r w:rsidRPr="00D26162">
        <w:rPr>
          <w:rStyle w:val="ezkurwreuab5ozgtqnkl"/>
          <w:lang w:val="ru-RU"/>
        </w:rPr>
        <w:t>жившие</w:t>
      </w:r>
      <w:r w:rsidRPr="00D26162">
        <w:rPr>
          <w:lang w:val="ru-RU"/>
        </w:rPr>
        <w:t xml:space="preserve"> </w:t>
      </w:r>
      <w:r w:rsidRPr="00D26162">
        <w:rPr>
          <w:rStyle w:val="ezkurwreuab5ozgtqnkl"/>
          <w:lang w:val="ru-RU"/>
        </w:rPr>
        <w:t>немедленно</w:t>
      </w:r>
      <w:r w:rsidRPr="00D26162">
        <w:rPr>
          <w:lang w:val="ru-RU"/>
        </w:rPr>
        <w:t xml:space="preserve"> </w:t>
      </w:r>
      <w:r w:rsidRPr="00D26162">
        <w:rPr>
          <w:rStyle w:val="ezkurwreuab5ozgtqnkl"/>
          <w:lang w:val="ru-RU"/>
        </w:rPr>
        <w:t>переходили</w:t>
      </w:r>
      <w:r w:rsidRPr="00D26162">
        <w:rPr>
          <w:lang w:val="ru-RU"/>
        </w:rPr>
        <w:t xml:space="preserve"> </w:t>
      </w:r>
      <w:r w:rsidRPr="00D26162">
        <w:rPr>
          <w:rStyle w:val="ezkurwreuab5ozgtqnkl"/>
          <w:lang w:val="ru-RU"/>
        </w:rPr>
        <w:t>к</w:t>
      </w:r>
      <w:r w:rsidRPr="00D26162">
        <w:rPr>
          <w:lang w:val="ru-RU"/>
        </w:rPr>
        <w:t xml:space="preserve"> </w:t>
      </w:r>
      <w:r w:rsidRPr="00D26162">
        <w:rPr>
          <w:rStyle w:val="ezkurwreuab5ozgtqnkl"/>
          <w:lang w:val="ru-RU"/>
        </w:rPr>
        <w:t>следующей</w:t>
      </w:r>
      <w:r w:rsidRPr="00D26162">
        <w:rPr>
          <w:lang w:val="ru-RU"/>
        </w:rPr>
        <w:t xml:space="preserve"> </w:t>
      </w:r>
      <w:r w:rsidRPr="00D26162">
        <w:rPr>
          <w:rStyle w:val="ezkurwreuab5ozgtqnkl"/>
          <w:lang w:val="ru-RU"/>
        </w:rPr>
        <w:t>схватке.</w:t>
      </w:r>
      <w:r w:rsidRPr="00D26162">
        <w:rPr>
          <w:lang w:val="ru-RU"/>
        </w:rPr>
        <w:t xml:space="preserve"> </w:t>
      </w:r>
    </w:p>
    <w:p w14:paraId="763D1A4D" w14:textId="77777777" w:rsidR="00FF5A40" w:rsidRPr="00D26162" w:rsidRDefault="00FF5A40" w:rsidP="00FF5A40">
      <w:pPr>
        <w:rPr>
          <w:lang w:val="ru-RU"/>
        </w:rPr>
      </w:pPr>
      <w:r w:rsidRPr="00D26162">
        <w:rPr>
          <w:rStyle w:val="ezkurwreuab5ozgtqnkl"/>
          <w:lang w:val="ru-RU"/>
        </w:rPr>
        <w:t>Он</w:t>
      </w:r>
      <w:r w:rsidRPr="00D26162">
        <w:rPr>
          <w:lang w:val="ru-RU"/>
        </w:rPr>
        <w:t xml:space="preserve"> </w:t>
      </w:r>
      <w:r w:rsidRPr="00D26162">
        <w:rPr>
          <w:rStyle w:val="ezkurwreuab5ozgtqnkl"/>
          <w:lang w:val="ru-RU"/>
        </w:rPr>
        <w:t>не</w:t>
      </w:r>
      <w:r w:rsidRPr="00D26162">
        <w:rPr>
          <w:lang w:val="ru-RU"/>
        </w:rPr>
        <w:t xml:space="preserve"> стал </w:t>
      </w:r>
      <w:r w:rsidRPr="00D26162">
        <w:rPr>
          <w:rStyle w:val="ezkurwreuab5ozgtqnkl"/>
          <w:lang w:val="ru-RU"/>
        </w:rPr>
        <w:t>сдерживаться.</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позволил</w:t>
      </w:r>
      <w:r w:rsidRPr="00D26162">
        <w:rPr>
          <w:lang w:val="ru-RU"/>
        </w:rPr>
        <w:t xml:space="preserve"> </w:t>
      </w:r>
      <w:r w:rsidRPr="00D26162">
        <w:rPr>
          <w:rStyle w:val="ezkurwreuab5ozgtqnkl"/>
          <w:lang w:val="ru-RU"/>
        </w:rPr>
        <w:t>своему</w:t>
      </w:r>
      <w:r w:rsidRPr="00D26162">
        <w:rPr>
          <w:lang w:val="ru-RU"/>
        </w:rPr>
        <w:t xml:space="preserve"> </w:t>
      </w:r>
      <w:r w:rsidRPr="00D26162">
        <w:rPr>
          <w:rStyle w:val="ezkurwreuab5ozgtqnkl"/>
          <w:lang w:val="ru-RU"/>
        </w:rPr>
        <w:t>взгляду</w:t>
      </w:r>
      <w:r w:rsidRPr="00D26162">
        <w:rPr>
          <w:lang w:val="ru-RU"/>
        </w:rPr>
        <w:t xml:space="preserve"> </w:t>
      </w:r>
      <w:r w:rsidRPr="00D26162">
        <w:rPr>
          <w:rStyle w:val="ezkurwreuab5ozgtqnkl"/>
          <w:lang w:val="ru-RU"/>
        </w:rPr>
        <w:t>устремиться</w:t>
      </w:r>
      <w:r w:rsidRPr="00D26162">
        <w:rPr>
          <w:lang w:val="ru-RU"/>
        </w:rPr>
        <w:t xml:space="preserve"> </w:t>
      </w:r>
      <w:r w:rsidRPr="00D26162">
        <w:rPr>
          <w:rStyle w:val="ezkurwreuab5ozgtqnkl"/>
          <w:lang w:val="ru-RU"/>
        </w:rPr>
        <w:t>дальше,</w:t>
      </w:r>
      <w:r w:rsidRPr="00D26162">
        <w:rPr>
          <w:lang w:val="ru-RU"/>
        </w:rPr>
        <w:t xml:space="preserve"> </w:t>
      </w:r>
      <w:r w:rsidRPr="00D26162">
        <w:rPr>
          <w:rStyle w:val="ezkurwreuab5ozgtqnkl"/>
          <w:lang w:val="ru-RU"/>
        </w:rPr>
        <w:t>выше,</w:t>
      </w:r>
      <w:r w:rsidRPr="00D26162">
        <w:rPr>
          <w:lang w:val="ru-RU"/>
        </w:rPr>
        <w:t xml:space="preserve"> </w:t>
      </w:r>
      <w:r w:rsidRPr="00D26162">
        <w:rPr>
          <w:rStyle w:val="ezkurwreuab5ozgtqnkl"/>
          <w:lang w:val="ru-RU"/>
        </w:rPr>
        <w:t>за</w:t>
      </w:r>
      <w:r w:rsidRPr="00D26162">
        <w:rPr>
          <w:lang w:val="ru-RU"/>
        </w:rPr>
        <w:t xml:space="preserve"> </w:t>
      </w:r>
      <w:proofErr w:type="spellStart"/>
      <w:r w:rsidRPr="00D26162">
        <w:rPr>
          <w:rStyle w:val="ezkurwreuab5ozgtqnkl"/>
          <w:lang w:val="ru-RU"/>
        </w:rPr>
        <w:t>каср</w:t>
      </w:r>
      <w:proofErr w:type="spellEnd"/>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горы,</w:t>
      </w:r>
      <w:r w:rsidRPr="00D26162">
        <w:rPr>
          <w:lang w:val="ru-RU"/>
        </w:rPr>
        <w:t xml:space="preserve"> </w:t>
      </w:r>
      <w:r w:rsidRPr="00D26162">
        <w:rPr>
          <w:rStyle w:val="ezkurwreuab5ozgtqnkl"/>
          <w:lang w:val="ru-RU"/>
        </w:rPr>
        <w:t>за</w:t>
      </w:r>
      <w:r w:rsidRPr="00D26162">
        <w:rPr>
          <w:lang w:val="ru-RU"/>
        </w:rPr>
        <w:t xml:space="preserve"> </w:t>
      </w:r>
      <w:r w:rsidRPr="00D26162">
        <w:rPr>
          <w:rStyle w:val="ezkurwreuab5ozgtqnkl"/>
          <w:lang w:val="ru-RU"/>
        </w:rPr>
        <w:t>пылающие</w:t>
      </w:r>
      <w:r w:rsidRPr="00D26162">
        <w:rPr>
          <w:lang w:val="ru-RU"/>
        </w:rPr>
        <w:t xml:space="preserve"> </w:t>
      </w:r>
      <w:r w:rsidRPr="00D26162">
        <w:rPr>
          <w:rStyle w:val="ezkurwreuab5ozgtqnkl"/>
          <w:lang w:val="ru-RU"/>
        </w:rPr>
        <w:t>пустоши.</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видел</w:t>
      </w:r>
      <w:r w:rsidRPr="00D26162">
        <w:rPr>
          <w:lang w:val="ru-RU"/>
        </w:rPr>
        <w:t xml:space="preserve"> </w:t>
      </w:r>
      <w:r w:rsidRPr="00D26162">
        <w:rPr>
          <w:rStyle w:val="ezkurwreuab5ozgtqnkl"/>
          <w:lang w:val="ru-RU"/>
        </w:rPr>
        <w:t>столкновения</w:t>
      </w:r>
      <w:r w:rsidRPr="00D26162">
        <w:rPr>
          <w:lang w:val="ru-RU"/>
        </w:rPr>
        <w:t xml:space="preserve">, </w:t>
      </w:r>
      <w:r w:rsidRPr="00D26162">
        <w:rPr>
          <w:rStyle w:val="ezkurwreuab5ozgtqnkl"/>
          <w:lang w:val="ru-RU"/>
        </w:rPr>
        <w:t>которые</w:t>
      </w:r>
      <w:r w:rsidRPr="00D26162">
        <w:rPr>
          <w:lang w:val="ru-RU"/>
        </w:rPr>
        <w:t xml:space="preserve"> </w:t>
      </w:r>
      <w:r w:rsidRPr="00D26162">
        <w:rPr>
          <w:rStyle w:val="ezkurwreuab5ozgtqnkl"/>
          <w:lang w:val="ru-RU"/>
        </w:rPr>
        <w:t>затмевали</w:t>
      </w:r>
      <w:r w:rsidRPr="00D26162">
        <w:rPr>
          <w:lang w:val="ru-RU"/>
        </w:rPr>
        <w:t xml:space="preserve"> </w:t>
      </w:r>
      <w:r w:rsidRPr="00D26162">
        <w:rPr>
          <w:rStyle w:val="ezkurwreuab5ozgtqnkl"/>
          <w:lang w:val="ru-RU"/>
        </w:rPr>
        <w:t>это</w:t>
      </w:r>
      <w:r w:rsidRPr="00D26162">
        <w:rPr>
          <w:lang w:val="ru-RU"/>
        </w:rPr>
        <w:t xml:space="preserve"> </w:t>
      </w:r>
      <w:r w:rsidRPr="00D26162">
        <w:rPr>
          <w:rStyle w:val="ezkurwreuab5ozgtqnkl"/>
          <w:lang w:val="ru-RU"/>
        </w:rPr>
        <w:t>единое</w:t>
      </w:r>
      <w:r w:rsidRPr="00D26162">
        <w:rPr>
          <w:lang w:val="ru-RU"/>
        </w:rPr>
        <w:t xml:space="preserve"> </w:t>
      </w:r>
      <w:r w:rsidRPr="00D26162">
        <w:rPr>
          <w:rStyle w:val="ezkurwreuab5ozgtqnkl"/>
          <w:lang w:val="ru-RU"/>
        </w:rPr>
        <w:t>целое</w:t>
      </w:r>
      <w:r w:rsidRPr="00D26162">
        <w:rPr>
          <w:lang w:val="ru-RU"/>
        </w:rPr>
        <w:t xml:space="preserve"> — </w:t>
      </w:r>
      <w:r w:rsidRPr="00D26162">
        <w:rPr>
          <w:rStyle w:val="ezkurwreuab5ozgtqnkl"/>
          <w:lang w:val="ru-RU"/>
        </w:rPr>
        <w:t>манипулы</w:t>
      </w:r>
      <w:r w:rsidRPr="00D26162">
        <w:rPr>
          <w:lang w:val="ru-RU"/>
        </w:rPr>
        <w:t xml:space="preserve"> </w:t>
      </w:r>
      <w:proofErr w:type="spellStart"/>
      <w:r w:rsidRPr="00D26162">
        <w:rPr>
          <w:rStyle w:val="ezkurwreuab5ozgtqnkl"/>
          <w:lang w:val="ru-RU"/>
        </w:rPr>
        <w:t>богомашин</w:t>
      </w:r>
      <w:proofErr w:type="spellEnd"/>
      <w:r w:rsidRPr="00D26162">
        <w:rPr>
          <w:lang w:val="ru-RU"/>
        </w:rPr>
        <w:t xml:space="preserve">, </w:t>
      </w:r>
      <w:r w:rsidRPr="00D26162">
        <w:rPr>
          <w:rStyle w:val="ezkurwreuab5ozgtqnkl"/>
          <w:lang w:val="ru-RU"/>
        </w:rPr>
        <w:t>сражающихся</w:t>
      </w:r>
      <w:r w:rsidRPr="00D26162">
        <w:rPr>
          <w:lang w:val="ru-RU"/>
        </w:rPr>
        <w:t xml:space="preserve"> </w:t>
      </w:r>
      <w:r w:rsidRPr="00D26162">
        <w:rPr>
          <w:rStyle w:val="ezkurwreuab5ozgtqnkl"/>
          <w:lang w:val="ru-RU"/>
        </w:rPr>
        <w:t>среди</w:t>
      </w:r>
      <w:r w:rsidRPr="00D26162">
        <w:rPr>
          <w:lang w:val="ru-RU"/>
        </w:rPr>
        <w:t xml:space="preserve"> </w:t>
      </w:r>
      <w:r w:rsidRPr="00D26162">
        <w:rPr>
          <w:rStyle w:val="ezkurwreuab5ozgtqnkl"/>
          <w:lang w:val="ru-RU"/>
        </w:rPr>
        <w:t>бушующих</w:t>
      </w:r>
      <w:r w:rsidRPr="00D26162">
        <w:rPr>
          <w:lang w:val="ru-RU"/>
        </w:rPr>
        <w:t xml:space="preserve"> </w:t>
      </w:r>
      <w:r w:rsidRPr="00D26162">
        <w:rPr>
          <w:rStyle w:val="ezkurwreuab5ozgtqnkl"/>
          <w:lang w:val="ru-RU"/>
        </w:rPr>
        <w:t>электрических</w:t>
      </w:r>
      <w:r w:rsidRPr="00D26162">
        <w:rPr>
          <w:lang w:val="ru-RU"/>
        </w:rPr>
        <w:t xml:space="preserve"> </w:t>
      </w:r>
      <w:r w:rsidRPr="00D26162">
        <w:rPr>
          <w:rStyle w:val="ezkurwreuab5ozgtqnkl"/>
          <w:lang w:val="ru-RU"/>
        </w:rPr>
        <w:t>бурь,</w:t>
      </w:r>
      <w:r w:rsidRPr="00D26162">
        <w:rPr>
          <w:lang w:val="ru-RU"/>
        </w:rPr>
        <w:t xml:space="preserve"> </w:t>
      </w:r>
      <w:r w:rsidRPr="00D26162">
        <w:rPr>
          <w:rStyle w:val="ezkurwreuab5ozgtqnkl"/>
          <w:lang w:val="ru-RU"/>
        </w:rPr>
        <w:t>легионы</w:t>
      </w:r>
      <w:r w:rsidRPr="00D26162">
        <w:rPr>
          <w:lang w:val="ru-RU"/>
        </w:rPr>
        <w:t xml:space="preserve"> </w:t>
      </w:r>
      <w:r w:rsidRPr="00D26162">
        <w:rPr>
          <w:rStyle w:val="ezkurwreuab5ozgtqnkl"/>
          <w:lang w:val="ru-RU"/>
        </w:rPr>
        <w:t>нечестивой</w:t>
      </w:r>
      <w:r w:rsidRPr="00D26162">
        <w:rPr>
          <w:lang w:val="ru-RU"/>
        </w:rPr>
        <w:t xml:space="preserve"> </w:t>
      </w:r>
      <w:r w:rsidRPr="00D26162">
        <w:rPr>
          <w:rStyle w:val="ezkurwreuab5ozgtqnkl"/>
          <w:lang w:val="ru-RU"/>
        </w:rPr>
        <w:t>техники</w:t>
      </w:r>
      <w:r w:rsidRPr="00D26162">
        <w:rPr>
          <w:lang w:val="ru-RU"/>
        </w:rPr>
        <w:t xml:space="preserve">, </w:t>
      </w:r>
      <w:r w:rsidRPr="00D26162">
        <w:rPr>
          <w:rStyle w:val="ezkurwreuab5ozgtqnkl"/>
          <w:lang w:val="ru-RU"/>
        </w:rPr>
        <w:t>врезающихся</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сверхтяжелые</w:t>
      </w:r>
      <w:r w:rsidRPr="00D26162">
        <w:rPr>
          <w:lang w:val="ru-RU"/>
        </w:rPr>
        <w:t xml:space="preserve"> </w:t>
      </w:r>
      <w:r w:rsidRPr="00D26162">
        <w:rPr>
          <w:rStyle w:val="ezkurwreuab5ozgtqnkl"/>
          <w:lang w:val="ru-RU"/>
        </w:rPr>
        <w:t>формирования</w:t>
      </w:r>
      <w:r w:rsidRPr="00D26162">
        <w:rPr>
          <w:lang w:val="ru-RU"/>
        </w:rPr>
        <w:t xml:space="preserve"> </w:t>
      </w:r>
      <w:r w:rsidRPr="00D26162">
        <w:rPr>
          <w:rStyle w:val="ezkurwreuab5ozgtqnkl"/>
          <w:lang w:val="ru-RU"/>
        </w:rPr>
        <w:t>под</w:t>
      </w:r>
      <w:r w:rsidRPr="00D26162">
        <w:rPr>
          <w:lang w:val="ru-RU"/>
        </w:rPr>
        <w:t xml:space="preserve"> </w:t>
      </w:r>
      <w:r w:rsidRPr="00D26162">
        <w:rPr>
          <w:rStyle w:val="ezkurwreuab5ozgtqnkl"/>
          <w:lang w:val="ru-RU"/>
        </w:rPr>
        <w:t>дождем</w:t>
      </w:r>
      <w:r w:rsidRPr="00D26162">
        <w:rPr>
          <w:lang w:val="ru-RU"/>
        </w:rPr>
        <w:t xml:space="preserve"> </w:t>
      </w:r>
      <w:r w:rsidRPr="00D26162">
        <w:rPr>
          <w:rStyle w:val="ezkurwreuab5ozgtqnkl"/>
          <w:lang w:val="ru-RU"/>
        </w:rPr>
        <w:t>пепла.</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слышал</w:t>
      </w:r>
      <w:r w:rsidRPr="00D26162">
        <w:rPr>
          <w:lang w:val="ru-RU"/>
        </w:rPr>
        <w:t xml:space="preserve"> </w:t>
      </w:r>
      <w:r w:rsidRPr="00D26162">
        <w:rPr>
          <w:rStyle w:val="ezkurwreuab5ozgtqnkl"/>
          <w:lang w:val="ru-RU"/>
        </w:rPr>
        <w:t>завывания</w:t>
      </w:r>
      <w:r w:rsidRPr="00D26162">
        <w:rPr>
          <w:lang w:val="ru-RU"/>
        </w:rPr>
        <w:t xml:space="preserve"> </w:t>
      </w:r>
      <w:r w:rsidRPr="00D26162">
        <w:rPr>
          <w:rStyle w:val="ezkurwreuab5ozgtqnkl"/>
          <w:lang w:val="ru-RU"/>
        </w:rPr>
        <w:t>демонов,</w:t>
      </w:r>
      <w:r w:rsidRPr="00D26162">
        <w:rPr>
          <w:lang w:val="ru-RU"/>
        </w:rPr>
        <w:t xml:space="preserve"> </w:t>
      </w:r>
      <w:r w:rsidRPr="00D26162">
        <w:rPr>
          <w:rStyle w:val="ezkurwreuab5ozgtqnkl"/>
          <w:lang w:val="ru-RU"/>
        </w:rPr>
        <w:t>когда</w:t>
      </w:r>
      <w:r w:rsidRPr="00D26162">
        <w:rPr>
          <w:lang w:val="ru-RU"/>
        </w:rPr>
        <w:t xml:space="preserve"> </w:t>
      </w:r>
      <w:r w:rsidRPr="00D26162">
        <w:rPr>
          <w:rStyle w:val="ezkurwreuab5ozgtqnkl"/>
          <w:lang w:val="ru-RU"/>
        </w:rPr>
        <w:t>те</w:t>
      </w:r>
      <w:r w:rsidRPr="00D26162">
        <w:rPr>
          <w:lang w:val="ru-RU"/>
        </w:rPr>
        <w:t xml:space="preserve"> </w:t>
      </w:r>
      <w:r w:rsidRPr="00D26162">
        <w:rPr>
          <w:rStyle w:val="ezkurwreuab5ozgtqnkl"/>
          <w:lang w:val="ru-RU"/>
        </w:rPr>
        <w:t>напирали,</w:t>
      </w:r>
      <w:r w:rsidRPr="00D26162">
        <w:rPr>
          <w:lang w:val="ru-RU"/>
        </w:rPr>
        <w:t xml:space="preserve"> </w:t>
      </w:r>
      <w:r w:rsidRPr="00D26162">
        <w:rPr>
          <w:rStyle w:val="ezkurwreuab5ozgtqnkl"/>
          <w:lang w:val="ru-RU"/>
        </w:rPr>
        <w:t>напирали,</w:t>
      </w:r>
      <w:r w:rsidRPr="00D26162">
        <w:rPr>
          <w:lang w:val="ru-RU"/>
        </w:rPr>
        <w:t xml:space="preserve"> </w:t>
      </w:r>
      <w:r w:rsidRPr="00D26162">
        <w:rPr>
          <w:rStyle w:val="ezkurwreuab5ozgtqnkl"/>
          <w:lang w:val="ru-RU"/>
        </w:rPr>
        <w:t>напирали</w:t>
      </w:r>
      <w:r w:rsidRPr="00D26162">
        <w:rPr>
          <w:lang w:val="ru-RU"/>
        </w:rPr>
        <w:t xml:space="preserve"> </w:t>
      </w:r>
      <w:r w:rsidRPr="00D26162">
        <w:rPr>
          <w:rStyle w:val="ezkurwreuab5ozgtqnkl"/>
          <w:lang w:val="ru-RU"/>
        </w:rPr>
        <w:t>на</w:t>
      </w:r>
      <w:r w:rsidRPr="00D26162">
        <w:rPr>
          <w:lang w:val="ru-RU"/>
        </w:rPr>
        <w:t xml:space="preserve"> </w:t>
      </w:r>
      <w:r w:rsidRPr="00D26162">
        <w:rPr>
          <w:rStyle w:val="ezkurwreuab5ozgtqnkl"/>
          <w:lang w:val="ru-RU"/>
        </w:rPr>
        <w:t>геометрию</w:t>
      </w:r>
      <w:r w:rsidRPr="00D26162">
        <w:rPr>
          <w:lang w:val="ru-RU"/>
        </w:rPr>
        <w:t xml:space="preserve">, </w:t>
      </w:r>
      <w:r w:rsidRPr="00D26162">
        <w:rPr>
          <w:rStyle w:val="ezkurwreuab5ozgtqnkl"/>
          <w:lang w:val="ru-RU"/>
        </w:rPr>
        <w:t>которая</w:t>
      </w:r>
      <w:r w:rsidRPr="00D26162">
        <w:rPr>
          <w:lang w:val="ru-RU"/>
        </w:rPr>
        <w:t xml:space="preserve"> </w:t>
      </w:r>
      <w:r w:rsidRPr="00D26162">
        <w:rPr>
          <w:rStyle w:val="ezkurwreuab5ozgtqnkl"/>
          <w:lang w:val="ru-RU"/>
        </w:rPr>
        <w:t>их</w:t>
      </w:r>
      <w:r w:rsidRPr="00D26162">
        <w:rPr>
          <w:lang w:val="ru-RU"/>
        </w:rPr>
        <w:t xml:space="preserve"> </w:t>
      </w:r>
      <w:r w:rsidRPr="00D26162">
        <w:rPr>
          <w:rStyle w:val="ezkurwreuab5ozgtqnkl"/>
          <w:lang w:val="ru-RU"/>
        </w:rPr>
        <w:t>удерживала,</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понимал</w:t>
      </w:r>
      <w:r w:rsidRPr="00D26162">
        <w:rPr>
          <w:lang w:val="ru-RU"/>
        </w:rPr>
        <w:t xml:space="preserve"> </w:t>
      </w:r>
      <w:r w:rsidRPr="00D26162">
        <w:rPr>
          <w:rStyle w:val="ezkurwreuab5ozgtqnkl"/>
          <w:lang w:val="ru-RU"/>
        </w:rPr>
        <w:t>схему</w:t>
      </w:r>
      <w:r w:rsidRPr="00D26162">
        <w:rPr>
          <w:lang w:val="ru-RU"/>
        </w:rPr>
        <w:t xml:space="preserve"> </w:t>
      </w:r>
      <w:r w:rsidRPr="00D26162">
        <w:rPr>
          <w:rStyle w:val="ezkurwreuab5ozgtqnkl"/>
          <w:lang w:val="ru-RU"/>
        </w:rPr>
        <w:t>вражеской</w:t>
      </w:r>
      <w:r w:rsidRPr="00D26162">
        <w:rPr>
          <w:lang w:val="ru-RU"/>
        </w:rPr>
        <w:t xml:space="preserve"> </w:t>
      </w:r>
      <w:r w:rsidRPr="00D26162">
        <w:rPr>
          <w:rStyle w:val="ezkurwreuab5ozgtqnkl"/>
          <w:lang w:val="ru-RU"/>
        </w:rPr>
        <w:t>атаки</w:t>
      </w:r>
      <w:r w:rsidRPr="00D26162">
        <w:rPr>
          <w:lang w:val="ru-RU"/>
        </w:rPr>
        <w:t xml:space="preserve"> </w:t>
      </w:r>
      <w:r w:rsidRPr="00D26162">
        <w:rPr>
          <w:rStyle w:val="ezkurwreuab5ozgtqnkl"/>
          <w:lang w:val="ru-RU"/>
        </w:rPr>
        <w:t>и</w:t>
      </w:r>
      <w:r w:rsidRPr="00D26162">
        <w:rPr>
          <w:lang w:val="ru-RU"/>
        </w:rPr>
        <w:t xml:space="preserve"> то, </w:t>
      </w:r>
      <w:r w:rsidRPr="00D26162">
        <w:rPr>
          <w:rStyle w:val="ezkurwreuab5ozgtqnkl"/>
          <w:lang w:val="ru-RU"/>
        </w:rPr>
        <w:t>чему</w:t>
      </w:r>
      <w:r w:rsidRPr="00D26162">
        <w:rPr>
          <w:lang w:val="ru-RU"/>
        </w:rPr>
        <w:t xml:space="preserve"> </w:t>
      </w:r>
      <w:r w:rsidRPr="00D26162">
        <w:rPr>
          <w:rStyle w:val="ezkurwreuab5ozgtqnkl"/>
          <w:lang w:val="ru-RU"/>
        </w:rPr>
        <w:t>они</w:t>
      </w:r>
      <w:r w:rsidRPr="00D26162">
        <w:rPr>
          <w:lang w:val="ru-RU"/>
        </w:rPr>
        <w:t xml:space="preserve"> </w:t>
      </w:r>
      <w:r w:rsidRPr="00D26162">
        <w:rPr>
          <w:rStyle w:val="ezkurwreuab5ozgtqnkl"/>
          <w:lang w:val="ru-RU"/>
        </w:rPr>
        <w:t>пытались</w:t>
      </w:r>
      <w:r w:rsidRPr="00D26162">
        <w:rPr>
          <w:lang w:val="ru-RU"/>
        </w:rPr>
        <w:t xml:space="preserve"> </w:t>
      </w:r>
      <w:r w:rsidRPr="00D26162">
        <w:rPr>
          <w:rStyle w:val="ezkurwreuab5ozgtqnkl"/>
          <w:lang w:val="ru-RU"/>
        </w:rPr>
        <w:t>помешать.</w:t>
      </w:r>
      <w:r w:rsidRPr="00D26162">
        <w:rPr>
          <w:lang w:val="ru-RU"/>
        </w:rPr>
        <w:t xml:space="preserve"> </w:t>
      </w:r>
    </w:p>
    <w:p w14:paraId="2126E792" w14:textId="3EDEB7D3" w:rsidR="00FF5A40" w:rsidRPr="00D26162" w:rsidRDefault="00FF5A40" w:rsidP="00FF5A40">
      <w:pPr>
        <w:rPr>
          <w:lang w:val="ru-RU"/>
        </w:rPr>
      </w:pPr>
      <w:r w:rsidRPr="00D26162">
        <w:rPr>
          <w:rStyle w:val="ezkurwreuab5ozgtqnkl"/>
          <w:lang w:val="ru-RU"/>
        </w:rPr>
        <w:t>Его</w:t>
      </w:r>
      <w:r w:rsidRPr="00D26162">
        <w:rPr>
          <w:lang w:val="ru-RU"/>
        </w:rPr>
        <w:t xml:space="preserve"> </w:t>
      </w:r>
      <w:r w:rsidRPr="00D26162">
        <w:rPr>
          <w:rStyle w:val="ezkurwreuab5ozgtqnkl"/>
          <w:lang w:val="ru-RU"/>
        </w:rPr>
        <w:t>взор</w:t>
      </w:r>
      <w:r w:rsidRPr="00D26162">
        <w:rPr>
          <w:lang w:val="ru-RU"/>
        </w:rPr>
        <w:t xml:space="preserve"> </w:t>
      </w:r>
      <w:r w:rsidRPr="00D26162">
        <w:rPr>
          <w:rStyle w:val="ezkurwreuab5ozgtqnkl"/>
          <w:lang w:val="ru-RU"/>
        </w:rPr>
        <w:t>устремился</w:t>
      </w:r>
      <w:r w:rsidRPr="00D26162">
        <w:rPr>
          <w:lang w:val="ru-RU"/>
        </w:rPr>
        <w:t xml:space="preserve"> </w:t>
      </w:r>
      <w:r w:rsidRPr="00D26162">
        <w:rPr>
          <w:rStyle w:val="ezkurwreuab5ozgtqnkl"/>
          <w:lang w:val="ru-RU"/>
        </w:rPr>
        <w:t>вперед,</w:t>
      </w:r>
      <w:r w:rsidRPr="00D26162">
        <w:rPr>
          <w:lang w:val="ru-RU"/>
        </w:rPr>
        <w:t xml:space="preserve"> перемещаясь </w:t>
      </w:r>
      <w:r w:rsidRPr="00D26162">
        <w:rPr>
          <w:rStyle w:val="ezkurwreuab5ozgtqnkl"/>
          <w:lang w:val="ru-RU"/>
        </w:rPr>
        <w:t>во</w:t>
      </w:r>
      <w:r w:rsidRPr="00D26162">
        <w:rPr>
          <w:lang w:val="ru-RU"/>
        </w:rPr>
        <w:t xml:space="preserve"> </w:t>
      </w:r>
      <w:r w:rsidRPr="00D26162">
        <w:rPr>
          <w:rStyle w:val="ezkurwreuab5ozgtqnkl"/>
          <w:lang w:val="ru-RU"/>
        </w:rPr>
        <w:t>времени</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пространстве,</w:t>
      </w:r>
      <w:r w:rsidRPr="00D26162">
        <w:rPr>
          <w:lang w:val="ru-RU"/>
        </w:rPr>
        <w:t xml:space="preserve"> </w:t>
      </w:r>
      <w:r w:rsidRPr="00D26162">
        <w:rPr>
          <w:rStyle w:val="ezkurwreuab5ozgtqnkl"/>
          <w:lang w:val="ru-RU"/>
        </w:rPr>
        <w:t>и помчался</w:t>
      </w:r>
      <w:r w:rsidRPr="00D26162">
        <w:rPr>
          <w:lang w:val="ru-RU"/>
        </w:rPr>
        <w:t xml:space="preserve"> </w:t>
      </w:r>
      <w:r w:rsidRPr="00D26162">
        <w:rPr>
          <w:rStyle w:val="ezkurwreuab5ozgtqnkl"/>
          <w:lang w:val="ru-RU"/>
        </w:rPr>
        <w:t>к</w:t>
      </w:r>
      <w:r w:rsidRPr="00D26162">
        <w:rPr>
          <w:lang w:val="ru-RU"/>
        </w:rPr>
        <w:t xml:space="preserve"> </w:t>
      </w:r>
      <w:r w:rsidRPr="00D26162">
        <w:rPr>
          <w:rStyle w:val="ezkurwreuab5ozgtqnkl"/>
          <w:lang w:val="ru-RU"/>
        </w:rPr>
        <w:t>решающему</w:t>
      </w:r>
      <w:r w:rsidRPr="00D26162">
        <w:rPr>
          <w:lang w:val="ru-RU"/>
        </w:rPr>
        <w:t xml:space="preserve"> </w:t>
      </w:r>
      <w:r w:rsidRPr="00D26162">
        <w:rPr>
          <w:rStyle w:val="ezkurwreuab5ozgtqnkl"/>
          <w:lang w:val="ru-RU"/>
        </w:rPr>
        <w:t>событию</w:t>
      </w:r>
      <w:r w:rsidRPr="00D26162">
        <w:rPr>
          <w:lang w:val="ru-RU"/>
        </w:rPr>
        <w:t xml:space="preserve">, </w:t>
      </w:r>
      <w:r w:rsidRPr="00D26162">
        <w:rPr>
          <w:rStyle w:val="ezkurwreuab5ozgtqnkl"/>
          <w:lang w:val="ru-RU"/>
        </w:rPr>
        <w:t>которое</w:t>
      </w:r>
      <w:r w:rsidRPr="00D26162">
        <w:rPr>
          <w:lang w:val="ru-RU"/>
        </w:rPr>
        <w:t xml:space="preserve"> </w:t>
      </w:r>
      <w:r w:rsidR="00B7240D" w:rsidRPr="00D26162">
        <w:rPr>
          <w:rStyle w:val="ezkurwreuab5ozgtqnkl"/>
          <w:lang w:val="ru-RU"/>
        </w:rPr>
        <w:t>уже</w:t>
      </w:r>
      <w:r w:rsidR="00B7240D" w:rsidRPr="00D26162">
        <w:rPr>
          <w:lang w:val="ru-RU"/>
        </w:rPr>
        <w:t xml:space="preserve"> </w:t>
      </w:r>
      <w:r w:rsidR="00B7240D">
        <w:rPr>
          <w:lang w:val="ru-RU"/>
        </w:rPr>
        <w:t xml:space="preserve">не </w:t>
      </w:r>
      <w:r w:rsidRPr="00D26162">
        <w:rPr>
          <w:rStyle w:val="ezkurwreuab5ozgtqnkl"/>
          <w:lang w:val="ru-RU"/>
        </w:rPr>
        <w:t>предотвратить.</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даже</w:t>
      </w:r>
      <w:r w:rsidRPr="00D26162">
        <w:rPr>
          <w:lang w:val="ru-RU"/>
        </w:rPr>
        <w:t xml:space="preserve"> </w:t>
      </w:r>
      <w:r w:rsidRPr="00D26162">
        <w:rPr>
          <w:rStyle w:val="ezkurwreuab5ozgtqnkl"/>
          <w:lang w:val="ru-RU"/>
        </w:rPr>
        <w:t>видел</w:t>
      </w:r>
      <w:r w:rsidRPr="00D26162">
        <w:rPr>
          <w:lang w:val="ru-RU"/>
        </w:rPr>
        <w:t xml:space="preserve">, как </w:t>
      </w:r>
      <w:r w:rsidRPr="00D26162">
        <w:rPr>
          <w:rStyle w:val="ezkurwreuab5ozgtqnkl"/>
          <w:lang w:val="ru-RU"/>
        </w:rPr>
        <w:t>это</w:t>
      </w:r>
      <w:r w:rsidRPr="00D26162">
        <w:rPr>
          <w:lang w:val="ru-RU"/>
        </w:rPr>
        <w:t xml:space="preserve"> </w:t>
      </w:r>
      <w:r w:rsidRPr="00D26162">
        <w:rPr>
          <w:rStyle w:val="ezkurwreuab5ozgtqnkl"/>
          <w:lang w:val="ru-RU"/>
        </w:rPr>
        <w:t>произойдет,</w:t>
      </w:r>
      <w:r w:rsidRPr="00D26162">
        <w:rPr>
          <w:lang w:val="ru-RU"/>
        </w:rPr>
        <w:t xml:space="preserve"> — точно </w:t>
      </w:r>
      <w:r w:rsidRPr="00D26162">
        <w:rPr>
          <w:rStyle w:val="ezkurwreuab5ozgtqnkl"/>
          <w:lang w:val="ru-RU"/>
        </w:rPr>
        <w:t>проблеск</w:t>
      </w:r>
      <w:r w:rsidRPr="00D26162">
        <w:rPr>
          <w:lang w:val="ru-RU"/>
        </w:rPr>
        <w:t xml:space="preserve"> </w:t>
      </w:r>
      <w:r w:rsidRPr="00D26162">
        <w:rPr>
          <w:rStyle w:val="ezkurwreuab5ozgtqnkl"/>
          <w:lang w:val="ru-RU"/>
        </w:rPr>
        <w:t>будущего</w:t>
      </w:r>
      <w:r w:rsidRPr="00D26162">
        <w:rPr>
          <w:lang w:val="ru-RU"/>
        </w:rPr>
        <w:t xml:space="preserve">, </w:t>
      </w:r>
      <w:r w:rsidRPr="00D26162">
        <w:rPr>
          <w:rStyle w:val="ezkurwreuab5ozgtqnkl"/>
          <w:lang w:val="ru-RU"/>
        </w:rPr>
        <w:t>который</w:t>
      </w:r>
      <w:r w:rsidRPr="00D26162">
        <w:rPr>
          <w:lang w:val="ru-RU"/>
        </w:rPr>
        <w:t xml:space="preserve"> </w:t>
      </w:r>
      <w:r w:rsidRPr="00D26162">
        <w:rPr>
          <w:rStyle w:val="ezkurwreuab5ozgtqnkl"/>
          <w:lang w:val="ru-RU"/>
        </w:rPr>
        <w:t>втянул</w:t>
      </w:r>
      <w:r w:rsidRPr="00D26162">
        <w:rPr>
          <w:lang w:val="ru-RU"/>
        </w:rPr>
        <w:t xml:space="preserve"> </w:t>
      </w:r>
      <w:r w:rsidRPr="00D26162">
        <w:rPr>
          <w:rStyle w:val="ezkurwreuab5ozgtqnkl"/>
          <w:lang w:val="ru-RU"/>
        </w:rPr>
        <w:t>в</w:t>
      </w:r>
      <w:r w:rsidRPr="00D26162">
        <w:rPr>
          <w:lang w:val="ru-RU"/>
        </w:rPr>
        <w:t xml:space="preserve"> себя </w:t>
      </w:r>
      <w:r w:rsidRPr="00D26162">
        <w:rPr>
          <w:rStyle w:val="ezkurwreuab5ozgtqnkl"/>
          <w:lang w:val="ru-RU"/>
        </w:rPr>
        <w:t>нити</w:t>
      </w:r>
      <w:r w:rsidRPr="00D26162">
        <w:rPr>
          <w:lang w:val="ru-RU"/>
        </w:rPr>
        <w:t xml:space="preserve"> </w:t>
      </w:r>
      <w:r w:rsidRPr="00D26162">
        <w:rPr>
          <w:rStyle w:val="ezkurwreuab5ozgtqnkl"/>
          <w:lang w:val="ru-RU"/>
        </w:rPr>
        <w:t>причинно</w:t>
      </w:r>
      <w:r w:rsidRPr="00D26162">
        <w:rPr>
          <w:lang w:val="ru-RU"/>
        </w:rPr>
        <w:t xml:space="preserve">-следственных связей, </w:t>
      </w:r>
      <w:r w:rsidRPr="00D26162">
        <w:rPr>
          <w:rStyle w:val="ezkurwreuab5ozgtqnkl"/>
          <w:lang w:val="ru-RU"/>
        </w:rPr>
        <w:t>как</w:t>
      </w:r>
      <w:r w:rsidRPr="00D26162">
        <w:rPr>
          <w:lang w:val="ru-RU"/>
        </w:rPr>
        <w:t xml:space="preserve"> </w:t>
      </w:r>
      <w:r w:rsidRPr="00D26162">
        <w:rPr>
          <w:rStyle w:val="ezkurwreuab5ozgtqnkl"/>
          <w:lang w:val="ru-RU"/>
        </w:rPr>
        <w:t>черная</w:t>
      </w:r>
      <w:r w:rsidRPr="00D26162">
        <w:rPr>
          <w:lang w:val="ru-RU"/>
        </w:rPr>
        <w:t xml:space="preserve"> </w:t>
      </w:r>
      <w:r w:rsidRPr="00D26162">
        <w:rPr>
          <w:rStyle w:val="ezkurwreuab5ozgtqnkl"/>
          <w:lang w:val="ru-RU"/>
        </w:rPr>
        <w:t>дыра</w:t>
      </w:r>
      <w:r w:rsidRPr="00D26162">
        <w:rPr>
          <w:lang w:val="ru-RU"/>
        </w:rPr>
        <w:t>:</w:t>
      </w:r>
      <w:r w:rsidRPr="00D26162">
        <w:rPr>
          <w:rStyle w:val="ezkurwreuab5ozgtqnkl"/>
          <w:lang w:val="ru-RU"/>
        </w:rPr>
        <w:t xml:space="preserve"> огромный</w:t>
      </w:r>
      <w:r w:rsidRPr="00D26162">
        <w:rPr>
          <w:lang w:val="ru-RU"/>
        </w:rPr>
        <w:t xml:space="preserve"> </w:t>
      </w:r>
      <w:r w:rsidRPr="00D26162">
        <w:rPr>
          <w:rStyle w:val="ezkurwreuab5ozgtqnkl"/>
          <w:lang w:val="ru-RU"/>
        </w:rPr>
        <w:t>корабль,</w:t>
      </w:r>
      <w:r w:rsidRPr="00D26162">
        <w:rPr>
          <w:lang w:val="ru-RU"/>
        </w:rPr>
        <w:t xml:space="preserve"> </w:t>
      </w:r>
      <w:r w:rsidRPr="00D26162">
        <w:rPr>
          <w:rStyle w:val="ezkurwreuab5ozgtqnkl"/>
          <w:lang w:val="ru-RU"/>
        </w:rPr>
        <w:t>черная</w:t>
      </w:r>
      <w:r w:rsidRPr="00D26162">
        <w:rPr>
          <w:lang w:val="ru-RU"/>
        </w:rPr>
        <w:t xml:space="preserve"> </w:t>
      </w:r>
      <w:r w:rsidRPr="00D26162">
        <w:rPr>
          <w:rStyle w:val="ezkurwreuab5ozgtqnkl"/>
          <w:lang w:val="ru-RU"/>
        </w:rPr>
        <w:t>звезда,</w:t>
      </w:r>
      <w:r w:rsidRPr="00D26162">
        <w:rPr>
          <w:lang w:val="ru-RU"/>
        </w:rPr>
        <w:t xml:space="preserve"> </w:t>
      </w:r>
      <w:r w:rsidRPr="00D26162">
        <w:rPr>
          <w:rStyle w:val="ezkurwreuab5ozgtqnkl"/>
          <w:lang w:val="ru-RU"/>
        </w:rPr>
        <w:t>пустотная</w:t>
      </w:r>
      <w:r w:rsidRPr="00D26162">
        <w:rPr>
          <w:lang w:val="ru-RU"/>
        </w:rPr>
        <w:t xml:space="preserve"> </w:t>
      </w:r>
      <w:r w:rsidRPr="00D26162">
        <w:rPr>
          <w:rStyle w:val="ezkurwreuab5ozgtqnkl"/>
          <w:lang w:val="ru-RU"/>
        </w:rPr>
        <w:t>крепость</w:t>
      </w:r>
      <w:r w:rsidRPr="00D26162">
        <w:rPr>
          <w:lang w:val="ru-RU"/>
        </w:rPr>
        <w:t xml:space="preserve"> </w:t>
      </w:r>
      <w:r w:rsidRPr="00D26162">
        <w:rPr>
          <w:rStyle w:val="ezkurwreuab5ozgtqnkl"/>
          <w:lang w:val="ru-RU"/>
        </w:rPr>
        <w:t>самого</w:t>
      </w:r>
      <w:r w:rsidRPr="00D26162">
        <w:rPr>
          <w:lang w:val="ru-RU"/>
        </w:rPr>
        <w:t xml:space="preserve"> </w:t>
      </w:r>
      <w:r w:rsidRPr="00D26162">
        <w:rPr>
          <w:rStyle w:val="ezkurwreuab5ozgtqnkl"/>
          <w:lang w:val="ru-RU"/>
        </w:rPr>
        <w:t>Разрушителя</w:t>
      </w:r>
      <w:r w:rsidRPr="00D26162">
        <w:rPr>
          <w:lang w:val="ru-RU"/>
        </w:rPr>
        <w:t xml:space="preserve"> </w:t>
      </w:r>
      <w:r w:rsidRPr="00D26162">
        <w:rPr>
          <w:rStyle w:val="ezkurwreuab5ozgtqnkl"/>
          <w:lang w:val="ru-RU"/>
        </w:rPr>
        <w:t>пробила</w:t>
      </w:r>
      <w:r w:rsidRPr="00D26162">
        <w:rPr>
          <w:lang w:val="ru-RU"/>
        </w:rPr>
        <w:t xml:space="preserve"> </w:t>
      </w:r>
      <w:r w:rsidRPr="00D26162">
        <w:rPr>
          <w:rStyle w:val="ezkurwreuab5ozgtqnkl"/>
          <w:lang w:val="ru-RU"/>
        </w:rPr>
        <w:t>атмосферу</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врезалась</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планету.</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видел</w:t>
      </w:r>
      <w:r w:rsidRPr="00D26162">
        <w:rPr>
          <w:lang w:val="ru-RU"/>
        </w:rPr>
        <w:t xml:space="preserve">, как трескается </w:t>
      </w:r>
      <w:r w:rsidRPr="00D26162">
        <w:rPr>
          <w:rStyle w:val="ezkurwreuab5ozgtqnkl"/>
          <w:lang w:val="ru-RU"/>
        </w:rPr>
        <w:t>земная</w:t>
      </w:r>
      <w:r w:rsidRPr="00D26162">
        <w:rPr>
          <w:lang w:val="ru-RU"/>
        </w:rPr>
        <w:t xml:space="preserve"> </w:t>
      </w:r>
      <w:r w:rsidRPr="00D26162">
        <w:rPr>
          <w:rStyle w:val="ezkurwreuab5ozgtqnkl"/>
          <w:lang w:val="ru-RU"/>
        </w:rPr>
        <w:t>кора</w:t>
      </w:r>
      <w:r w:rsidRPr="00D26162">
        <w:rPr>
          <w:lang w:val="ru-RU"/>
        </w:rPr>
        <w:t xml:space="preserve">, как вздымается </w:t>
      </w:r>
      <w:r w:rsidRPr="00D26162">
        <w:rPr>
          <w:rStyle w:val="ezkurwreuab5ozgtqnkl"/>
          <w:lang w:val="ru-RU"/>
        </w:rPr>
        <w:t>треснувшая</w:t>
      </w:r>
      <w:r w:rsidRPr="00D26162">
        <w:rPr>
          <w:lang w:val="ru-RU"/>
        </w:rPr>
        <w:t xml:space="preserve"> </w:t>
      </w:r>
      <w:r w:rsidRPr="00D26162">
        <w:rPr>
          <w:rStyle w:val="ezkurwreuab5ozgtqnkl"/>
          <w:lang w:val="ru-RU"/>
        </w:rPr>
        <w:t>мантия,</w:t>
      </w:r>
      <w:r w:rsidRPr="00D26162">
        <w:rPr>
          <w:lang w:val="ru-RU"/>
        </w:rPr>
        <w:t xml:space="preserve"> как по всему </w:t>
      </w:r>
      <w:r w:rsidRPr="00D26162">
        <w:rPr>
          <w:rStyle w:val="ezkurwreuab5ozgtqnkl"/>
          <w:lang w:val="ru-RU"/>
        </w:rPr>
        <w:t>земному</w:t>
      </w:r>
      <w:r w:rsidRPr="00D26162">
        <w:rPr>
          <w:lang w:val="ru-RU"/>
        </w:rPr>
        <w:t xml:space="preserve"> </w:t>
      </w:r>
      <w:r w:rsidRPr="00D26162">
        <w:rPr>
          <w:rStyle w:val="ezkurwreuab5ozgtqnkl"/>
          <w:lang w:val="ru-RU"/>
        </w:rPr>
        <w:t>шару</w:t>
      </w:r>
      <w:r w:rsidRPr="00D26162">
        <w:rPr>
          <w:lang w:val="ru-RU"/>
        </w:rPr>
        <w:t xml:space="preserve"> проносятся </w:t>
      </w:r>
      <w:r w:rsidRPr="00D26162">
        <w:rPr>
          <w:rStyle w:val="ezkurwreuab5ozgtqnkl"/>
          <w:lang w:val="ru-RU"/>
        </w:rPr>
        <w:t>ветры</w:t>
      </w:r>
      <w:r w:rsidRPr="00D26162">
        <w:rPr>
          <w:lang w:val="ru-RU"/>
        </w:rPr>
        <w:t xml:space="preserve"> </w:t>
      </w:r>
      <w:r w:rsidRPr="00D26162">
        <w:rPr>
          <w:rStyle w:val="ezkurwreuab5ozgtqnkl"/>
          <w:lang w:val="ru-RU"/>
        </w:rPr>
        <w:t>настоящей</w:t>
      </w:r>
      <w:r w:rsidRPr="00D26162">
        <w:rPr>
          <w:lang w:val="ru-RU"/>
        </w:rPr>
        <w:t xml:space="preserve"> </w:t>
      </w:r>
      <w:r w:rsidRPr="00D26162">
        <w:rPr>
          <w:rStyle w:val="ezkurwreuab5ozgtqnkl"/>
          <w:lang w:val="ru-RU"/>
        </w:rPr>
        <w:t>холодной</w:t>
      </w:r>
      <w:r w:rsidRPr="00D26162">
        <w:rPr>
          <w:lang w:val="ru-RU"/>
        </w:rPr>
        <w:t xml:space="preserve"> зимы, </w:t>
      </w:r>
      <w:r w:rsidRPr="00D26162">
        <w:rPr>
          <w:rStyle w:val="ezkurwreuab5ozgtqnkl"/>
          <w:lang w:val="ru-RU"/>
        </w:rPr>
        <w:t>как</w:t>
      </w:r>
      <w:r w:rsidRPr="00D26162">
        <w:rPr>
          <w:lang w:val="ru-RU"/>
        </w:rPr>
        <w:t xml:space="preserve"> </w:t>
      </w:r>
      <w:r w:rsidRPr="00D26162">
        <w:rPr>
          <w:rStyle w:val="ezkurwreuab5ozgtqnkl"/>
          <w:lang w:val="ru-RU"/>
        </w:rPr>
        <w:t>кровавая</w:t>
      </w:r>
      <w:r w:rsidRPr="00D26162">
        <w:rPr>
          <w:lang w:val="ru-RU"/>
        </w:rPr>
        <w:t xml:space="preserve"> </w:t>
      </w:r>
      <w:r w:rsidRPr="00D26162">
        <w:rPr>
          <w:rStyle w:val="ezkurwreuab5ozgtqnkl"/>
          <w:lang w:val="ru-RU"/>
        </w:rPr>
        <w:t>магма</w:t>
      </w:r>
      <w:r w:rsidRPr="00D26162">
        <w:rPr>
          <w:lang w:val="ru-RU"/>
        </w:rPr>
        <w:t xml:space="preserve"> </w:t>
      </w:r>
      <w:r w:rsidRPr="00D26162">
        <w:rPr>
          <w:rStyle w:val="ezkurwreuab5ozgtqnkl"/>
          <w:lang w:val="ru-RU"/>
        </w:rPr>
        <w:t>бурлит</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расширяющейся</w:t>
      </w:r>
      <w:r w:rsidRPr="00D26162">
        <w:rPr>
          <w:lang w:val="ru-RU"/>
        </w:rPr>
        <w:t xml:space="preserve"> </w:t>
      </w:r>
      <w:r w:rsidRPr="00D26162">
        <w:rPr>
          <w:rStyle w:val="ezkurwreuab5ozgtqnkl"/>
          <w:lang w:val="ru-RU"/>
        </w:rPr>
        <w:t>ране.</w:t>
      </w:r>
      <w:r w:rsidRPr="00D26162">
        <w:rPr>
          <w:lang w:val="ru-RU"/>
        </w:rPr>
        <w:t xml:space="preserve"> </w:t>
      </w:r>
      <w:r w:rsidRPr="00D26162">
        <w:rPr>
          <w:rStyle w:val="ezkurwreuab5ozgtqnkl"/>
          <w:lang w:val="ru-RU"/>
        </w:rPr>
        <w:t>Битва</w:t>
      </w:r>
      <w:r w:rsidRPr="00D26162">
        <w:rPr>
          <w:lang w:val="ru-RU"/>
        </w:rPr>
        <w:t xml:space="preserve"> будет </w:t>
      </w:r>
      <w:r w:rsidRPr="00D26162">
        <w:rPr>
          <w:rStyle w:val="ezkurwreuab5ozgtqnkl"/>
          <w:lang w:val="ru-RU"/>
        </w:rPr>
        <w:t>проиграна.</w:t>
      </w:r>
      <w:r w:rsidRPr="00D26162">
        <w:rPr>
          <w:lang w:val="ru-RU"/>
        </w:rPr>
        <w:t xml:space="preserve"> </w:t>
      </w:r>
      <w:r w:rsidRPr="00D26162">
        <w:rPr>
          <w:rStyle w:val="ezkurwreuab5ozgtqnkl"/>
          <w:lang w:val="ru-RU"/>
        </w:rPr>
        <w:t>Врата</w:t>
      </w:r>
      <w:r w:rsidRPr="00D26162">
        <w:rPr>
          <w:lang w:val="ru-RU"/>
        </w:rPr>
        <w:t xml:space="preserve"> будут </w:t>
      </w:r>
      <w:r w:rsidRPr="00D26162">
        <w:rPr>
          <w:rStyle w:val="ezkurwreuab5ozgtqnkl"/>
          <w:lang w:val="ru-RU"/>
        </w:rPr>
        <w:t>повержены.</w:t>
      </w:r>
      <w:r w:rsidRPr="00D26162">
        <w:rPr>
          <w:lang w:val="ru-RU"/>
        </w:rPr>
        <w:t xml:space="preserve"> </w:t>
      </w:r>
      <w:r w:rsidRPr="00D26162">
        <w:rPr>
          <w:rStyle w:val="ezkurwreuab5ozgtqnkl"/>
          <w:lang w:val="ru-RU"/>
        </w:rPr>
        <w:t>Все</w:t>
      </w:r>
      <w:r w:rsidRPr="00D26162">
        <w:rPr>
          <w:lang w:val="ru-RU"/>
        </w:rPr>
        <w:t xml:space="preserve"> </w:t>
      </w:r>
      <w:r w:rsidRPr="00D26162">
        <w:rPr>
          <w:rStyle w:val="ezkurwreuab5ozgtqnkl"/>
          <w:lang w:val="ru-RU"/>
        </w:rPr>
        <w:t>победы</w:t>
      </w:r>
      <w:r w:rsidRPr="00D26162">
        <w:rPr>
          <w:lang w:val="ru-RU"/>
        </w:rPr>
        <w:t xml:space="preserve">, которых </w:t>
      </w:r>
      <w:r w:rsidRPr="00D26162">
        <w:rPr>
          <w:rStyle w:val="ezkurwreuab5ozgtqnkl"/>
          <w:lang w:val="ru-RU"/>
        </w:rPr>
        <w:t>они</w:t>
      </w:r>
      <w:r w:rsidRPr="00D26162">
        <w:rPr>
          <w:lang w:val="ru-RU"/>
        </w:rPr>
        <w:t xml:space="preserve"> </w:t>
      </w:r>
      <w:r w:rsidRPr="00D26162">
        <w:rPr>
          <w:rStyle w:val="ezkurwreuab5ozgtqnkl"/>
          <w:lang w:val="ru-RU"/>
        </w:rPr>
        <w:t>добились</w:t>
      </w:r>
      <w:r w:rsidRPr="00D26162">
        <w:rPr>
          <w:lang w:val="ru-RU"/>
        </w:rPr>
        <w:t xml:space="preserve"> </w:t>
      </w:r>
      <w:r w:rsidRPr="00D26162">
        <w:rPr>
          <w:rStyle w:val="ezkurwreuab5ozgtqnkl"/>
          <w:lang w:val="ru-RU"/>
        </w:rPr>
        <w:t>здесь</w:t>
      </w:r>
      <w:r w:rsidRPr="00D26162">
        <w:rPr>
          <w:lang w:val="ru-RU"/>
        </w:rPr>
        <w:t xml:space="preserve"> </w:t>
      </w:r>
      <w:r w:rsidRPr="00D26162">
        <w:rPr>
          <w:rStyle w:val="ezkurwreuab5ozgtqnkl"/>
          <w:lang w:val="ru-RU"/>
        </w:rPr>
        <w:t>— убийство</w:t>
      </w:r>
      <w:r w:rsidRPr="00D26162">
        <w:rPr>
          <w:lang w:val="ru-RU"/>
        </w:rPr>
        <w:t xml:space="preserve"> </w:t>
      </w:r>
      <w:r w:rsidRPr="00D26162">
        <w:rPr>
          <w:rStyle w:val="ezkurwreuab5ozgtqnkl"/>
          <w:lang w:val="ru-RU"/>
        </w:rPr>
        <w:t>вражеского</w:t>
      </w:r>
      <w:r w:rsidRPr="00D26162">
        <w:rPr>
          <w:lang w:val="ru-RU"/>
        </w:rPr>
        <w:t xml:space="preserve"> </w:t>
      </w:r>
      <w:r w:rsidRPr="00D26162">
        <w:rPr>
          <w:rStyle w:val="ezkurwreuab5ozgtqnkl"/>
          <w:lang w:val="ru-RU"/>
        </w:rPr>
        <w:t>чемпиона,</w:t>
      </w:r>
      <w:r w:rsidRPr="00D26162">
        <w:rPr>
          <w:lang w:val="ru-RU"/>
        </w:rPr>
        <w:t xml:space="preserve"> </w:t>
      </w:r>
      <w:r w:rsidRPr="00D26162">
        <w:rPr>
          <w:rStyle w:val="ezkurwreuab5ozgtqnkl"/>
          <w:lang w:val="ru-RU"/>
        </w:rPr>
        <w:t>спасение</w:t>
      </w:r>
      <w:r w:rsidRPr="00D26162">
        <w:rPr>
          <w:lang w:val="ru-RU"/>
        </w:rPr>
        <w:t xml:space="preserve"> </w:t>
      </w:r>
      <w:r w:rsidRPr="00D26162">
        <w:rPr>
          <w:rStyle w:val="ezkurwreuab5ozgtqnkl"/>
          <w:lang w:val="ru-RU"/>
        </w:rPr>
        <w:t>героя</w:t>
      </w:r>
      <w:r w:rsidRPr="00D26162">
        <w:rPr>
          <w:lang w:val="ru-RU"/>
        </w:rPr>
        <w:t xml:space="preserve"> </w:t>
      </w:r>
      <w:r w:rsidRPr="00D26162">
        <w:rPr>
          <w:rStyle w:val="ezkurwreuab5ozgtqnkl"/>
          <w:lang w:val="ru-RU"/>
        </w:rPr>
        <w:t>— меркли пред таким</w:t>
      </w:r>
      <w:r w:rsidRPr="00D26162">
        <w:rPr>
          <w:lang w:val="ru-RU"/>
        </w:rPr>
        <w:t xml:space="preserve"> </w:t>
      </w:r>
      <w:r w:rsidRPr="00D26162">
        <w:rPr>
          <w:rStyle w:val="ezkurwreuab5ozgtqnkl"/>
          <w:lang w:val="ru-RU"/>
        </w:rPr>
        <w:t>крахом.</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вслед</w:t>
      </w:r>
      <w:r w:rsidRPr="00D26162">
        <w:rPr>
          <w:lang w:val="ru-RU"/>
        </w:rPr>
        <w:t xml:space="preserve"> </w:t>
      </w:r>
      <w:r w:rsidRPr="00D26162">
        <w:rPr>
          <w:rStyle w:val="ezkurwreuab5ozgtqnkl"/>
          <w:lang w:val="ru-RU"/>
        </w:rPr>
        <w:t>за</w:t>
      </w:r>
      <w:r w:rsidRPr="00D26162">
        <w:rPr>
          <w:lang w:val="ru-RU"/>
        </w:rPr>
        <w:t xml:space="preserve"> </w:t>
      </w:r>
      <w:r w:rsidRPr="00D26162">
        <w:rPr>
          <w:rStyle w:val="ezkurwreuab5ozgtqnkl"/>
          <w:lang w:val="ru-RU"/>
        </w:rPr>
        <w:t>ним</w:t>
      </w:r>
      <w:r w:rsidRPr="00D26162">
        <w:rPr>
          <w:lang w:val="ru-RU"/>
        </w:rPr>
        <w:t xml:space="preserve"> </w:t>
      </w:r>
      <w:r w:rsidRPr="00D26162">
        <w:rPr>
          <w:rStyle w:val="ezkurwreuab5ozgtqnkl"/>
          <w:lang w:val="ru-RU"/>
        </w:rPr>
        <w:t>разразится</w:t>
      </w:r>
      <w:r w:rsidRPr="00D26162">
        <w:rPr>
          <w:lang w:val="ru-RU"/>
        </w:rPr>
        <w:t xml:space="preserve"> еще </w:t>
      </w:r>
      <w:r w:rsidRPr="00D26162">
        <w:rPr>
          <w:rStyle w:val="ezkurwreuab5ozgtqnkl"/>
          <w:lang w:val="ru-RU"/>
        </w:rPr>
        <w:t>худший</w:t>
      </w:r>
      <w:r w:rsidRPr="00D26162">
        <w:rPr>
          <w:lang w:val="ru-RU"/>
        </w:rPr>
        <w:t xml:space="preserve"> </w:t>
      </w:r>
      <w:r w:rsidRPr="00D26162">
        <w:rPr>
          <w:rStyle w:val="ezkurwreuab5ozgtqnkl"/>
          <w:lang w:val="ru-RU"/>
        </w:rPr>
        <w:t>ужас,</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охватит</w:t>
      </w:r>
      <w:r w:rsidRPr="00D26162">
        <w:rPr>
          <w:lang w:val="ru-RU"/>
        </w:rPr>
        <w:t xml:space="preserve"> </w:t>
      </w:r>
      <w:r w:rsidRPr="00D26162">
        <w:rPr>
          <w:rStyle w:val="ezkurwreuab5ozgtqnkl"/>
          <w:lang w:val="ru-RU"/>
        </w:rPr>
        <w:t>всю</w:t>
      </w:r>
      <w:r w:rsidRPr="00D26162">
        <w:rPr>
          <w:lang w:val="ru-RU"/>
        </w:rPr>
        <w:t xml:space="preserve"> </w:t>
      </w:r>
      <w:r w:rsidRPr="00D26162">
        <w:rPr>
          <w:rStyle w:val="ezkurwreuab5ozgtqnkl"/>
          <w:lang w:val="ru-RU"/>
        </w:rPr>
        <w:t>Галактику</w:t>
      </w:r>
      <w:r w:rsidRPr="00D26162">
        <w:rPr>
          <w:lang w:val="ru-RU"/>
        </w:rPr>
        <w:t xml:space="preserve">, </w:t>
      </w:r>
      <w:r w:rsidRPr="00D26162">
        <w:rPr>
          <w:rStyle w:val="ezkurwreuab5ozgtqnkl"/>
          <w:lang w:val="ru-RU"/>
        </w:rPr>
        <w:t>пока</w:t>
      </w:r>
      <w:r w:rsidRPr="00D26162">
        <w:rPr>
          <w:lang w:val="ru-RU"/>
        </w:rPr>
        <w:t xml:space="preserve"> </w:t>
      </w:r>
      <w:r w:rsidRPr="00D26162">
        <w:rPr>
          <w:rStyle w:val="ezkurwreuab5ozgtqnkl"/>
          <w:lang w:val="ru-RU"/>
        </w:rPr>
        <w:t>его</w:t>
      </w:r>
      <w:r w:rsidRPr="00D26162">
        <w:rPr>
          <w:lang w:val="ru-RU"/>
        </w:rPr>
        <w:t xml:space="preserve"> </w:t>
      </w:r>
      <w:r w:rsidRPr="00D26162">
        <w:rPr>
          <w:rStyle w:val="ezkurwreuab5ozgtqnkl"/>
          <w:lang w:val="ru-RU"/>
        </w:rPr>
        <w:t>буйство</w:t>
      </w:r>
      <w:r w:rsidRPr="00D26162">
        <w:rPr>
          <w:lang w:val="ru-RU"/>
        </w:rPr>
        <w:t xml:space="preserve"> не </w:t>
      </w:r>
      <w:r w:rsidRPr="00D26162">
        <w:rPr>
          <w:rStyle w:val="ezkurwreuab5ozgtqnkl"/>
          <w:lang w:val="ru-RU"/>
        </w:rPr>
        <w:t>остановят…</w:t>
      </w:r>
      <w:r w:rsidR="00907DBA" w:rsidRPr="00D26162">
        <w:rPr>
          <w:rStyle w:val="ezkurwreuab5ozgtqnkl"/>
          <w:lang w:val="ru-RU"/>
        </w:rPr>
        <w:t xml:space="preserve"> </w:t>
      </w:r>
    </w:p>
    <w:p w14:paraId="6C8E9F95" w14:textId="40BD690A" w:rsidR="00FF5A40" w:rsidRPr="00D26162" w:rsidRDefault="00FF5A40" w:rsidP="00FF5A40">
      <w:pPr>
        <w:rPr>
          <w:lang w:val="ru-RU"/>
        </w:rPr>
      </w:pPr>
      <w:r w:rsidRPr="00D26162">
        <w:rPr>
          <w:rStyle w:val="ezkurwreuab5ozgtqnkl"/>
          <w:lang w:val="ru-RU"/>
        </w:rPr>
        <w:lastRenderedPageBreak/>
        <w:t>— Брат!</w:t>
      </w:r>
      <w:r w:rsidRPr="00D26162">
        <w:rPr>
          <w:lang w:val="ru-RU"/>
        </w:rPr>
        <w:t xml:space="preserve"> — </w:t>
      </w:r>
      <w:r w:rsidRPr="00D26162">
        <w:rPr>
          <w:rStyle w:val="ezkurwreuab5ozgtqnkl"/>
          <w:lang w:val="ru-RU"/>
        </w:rPr>
        <w:t>Голос,</w:t>
      </w:r>
      <w:r w:rsidRPr="00D26162">
        <w:rPr>
          <w:lang w:val="ru-RU"/>
        </w:rPr>
        <w:t xml:space="preserve"> </w:t>
      </w:r>
      <w:r w:rsidR="00901954">
        <w:rPr>
          <w:rStyle w:val="ezkurwreuab5ozgtqnkl"/>
          <w:lang w:val="ru-RU"/>
        </w:rPr>
        <w:t>еле слышный</w:t>
      </w:r>
      <w:r w:rsidRPr="00D26162">
        <w:rPr>
          <w:lang w:val="ru-RU"/>
        </w:rPr>
        <w:t xml:space="preserve"> на </w:t>
      </w:r>
      <w:r w:rsidRPr="00D26162">
        <w:rPr>
          <w:rStyle w:val="ezkurwreuab5ozgtqnkl"/>
          <w:lang w:val="ru-RU"/>
        </w:rPr>
        <w:t>фоне</w:t>
      </w:r>
      <w:r w:rsidRPr="00D26162">
        <w:rPr>
          <w:lang w:val="ru-RU"/>
        </w:rPr>
        <w:t xml:space="preserve"> </w:t>
      </w:r>
      <w:r w:rsidRPr="00D26162">
        <w:rPr>
          <w:rStyle w:val="ezkurwreuab5ozgtqnkl"/>
          <w:lang w:val="ru-RU"/>
        </w:rPr>
        <w:t>убийственного грохота,</w:t>
      </w:r>
      <w:r w:rsidRPr="00D26162">
        <w:rPr>
          <w:lang w:val="ru-RU"/>
        </w:rPr>
        <w:t xml:space="preserve"> </w:t>
      </w:r>
      <w:r w:rsidRPr="00D26162">
        <w:rPr>
          <w:rStyle w:val="ezkurwreuab5ozgtqnkl"/>
          <w:lang w:val="ru-RU"/>
        </w:rPr>
        <w:t>доносился</w:t>
      </w:r>
      <w:r w:rsidRPr="00D26162">
        <w:rPr>
          <w:lang w:val="ru-RU"/>
        </w:rPr>
        <w:t xml:space="preserve"> </w:t>
      </w:r>
      <w:r w:rsidRPr="00D26162">
        <w:rPr>
          <w:rStyle w:val="ezkurwreuab5ozgtqnkl"/>
          <w:lang w:val="ru-RU"/>
        </w:rPr>
        <w:t>будто</w:t>
      </w:r>
      <w:r w:rsidRPr="00D26162">
        <w:rPr>
          <w:lang w:val="ru-RU"/>
        </w:rPr>
        <w:t xml:space="preserve"> </w:t>
      </w:r>
      <w:r w:rsidRPr="00D26162">
        <w:rPr>
          <w:rStyle w:val="ezkurwreuab5ozgtqnkl"/>
          <w:lang w:val="ru-RU"/>
        </w:rPr>
        <w:t>издалека.</w:t>
      </w:r>
      <w:r w:rsidRPr="00D26162">
        <w:rPr>
          <w:lang w:val="ru-RU"/>
        </w:rPr>
        <w:t xml:space="preserve"> </w:t>
      </w:r>
      <w:r w:rsidRPr="00D26162">
        <w:rPr>
          <w:rStyle w:val="ezkurwreuab5ozgtqnkl"/>
          <w:lang w:val="ru-RU"/>
        </w:rPr>
        <w:t>— Брат!</w:t>
      </w:r>
      <w:r w:rsidRPr="00D26162">
        <w:rPr>
          <w:lang w:val="ru-RU"/>
        </w:rPr>
        <w:t xml:space="preserve"> </w:t>
      </w:r>
    </w:p>
    <w:p w14:paraId="368D0546" w14:textId="0FF35A39" w:rsidR="00FF5A40" w:rsidRPr="00D26162" w:rsidRDefault="00FF5A40" w:rsidP="00FF5A40">
      <w:pPr>
        <w:rPr>
          <w:lang w:val="ru-RU"/>
        </w:rPr>
      </w:pPr>
      <w:r w:rsidRPr="00D26162">
        <w:rPr>
          <w:rStyle w:val="ezkurwreuab5ozgtqnkl"/>
          <w:lang w:val="ru-RU"/>
        </w:rPr>
        <w:t>Вид</w:t>
      </w:r>
      <w:r w:rsidRPr="00D26162">
        <w:rPr>
          <w:lang w:val="ru-RU"/>
        </w:rPr>
        <w:t xml:space="preserve">ение поблекло. </w:t>
      </w:r>
      <w:r w:rsidRPr="00D26162">
        <w:rPr>
          <w:rStyle w:val="ezkurwreuab5ozgtqnkl"/>
          <w:lang w:val="ru-RU"/>
        </w:rPr>
        <w:t>Вместо него</w:t>
      </w:r>
      <w:r w:rsidRPr="00D26162">
        <w:rPr>
          <w:lang w:val="ru-RU"/>
        </w:rPr>
        <w:t xml:space="preserve"> </w:t>
      </w:r>
      <w:r w:rsidRPr="00D26162">
        <w:rPr>
          <w:rStyle w:val="ezkurwreuab5ozgtqnkl"/>
          <w:lang w:val="ru-RU"/>
        </w:rPr>
        <w:t>был</w:t>
      </w:r>
      <w:r w:rsidR="00901954">
        <w:rPr>
          <w:rStyle w:val="ezkurwreuab5ozgtqnkl"/>
          <w:lang w:val="ru-RU"/>
        </w:rPr>
        <w:t>и</w:t>
      </w:r>
      <w:r w:rsidRPr="00D26162">
        <w:rPr>
          <w:lang w:val="ru-RU"/>
        </w:rPr>
        <w:t xml:space="preserve"> </w:t>
      </w:r>
      <w:r w:rsidRPr="00D26162">
        <w:rPr>
          <w:rStyle w:val="ezkurwreuab5ozgtqnkl"/>
          <w:lang w:val="ru-RU"/>
        </w:rPr>
        <w:t>земля</w:t>
      </w:r>
      <w:r w:rsidRPr="00D26162">
        <w:rPr>
          <w:lang w:val="ru-RU"/>
        </w:rPr>
        <w:t xml:space="preserve"> </w:t>
      </w:r>
      <w:r w:rsidRPr="00D26162">
        <w:rPr>
          <w:rStyle w:val="ezkurwreuab5ozgtqnkl"/>
          <w:lang w:val="ru-RU"/>
        </w:rPr>
        <w:t>вокруг,</w:t>
      </w:r>
      <w:r w:rsidRPr="00D26162">
        <w:rPr>
          <w:lang w:val="ru-RU"/>
        </w:rPr>
        <w:t xml:space="preserve"> </w:t>
      </w:r>
      <w:r w:rsidRPr="00D26162">
        <w:rPr>
          <w:rStyle w:val="ezkurwreuab5ozgtqnkl"/>
          <w:lang w:val="ru-RU"/>
        </w:rPr>
        <w:t>тени,</w:t>
      </w:r>
      <w:r w:rsidRPr="00D26162">
        <w:rPr>
          <w:lang w:val="ru-RU"/>
        </w:rPr>
        <w:t xml:space="preserve"> </w:t>
      </w:r>
      <w:r w:rsidRPr="00D26162">
        <w:rPr>
          <w:rStyle w:val="ezkurwreuab5ozgtqnkl"/>
          <w:lang w:val="ru-RU"/>
        </w:rPr>
        <w:t>кровь</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возгласы</w:t>
      </w:r>
      <w:r w:rsidRPr="00D26162">
        <w:rPr>
          <w:lang w:val="ru-RU"/>
        </w:rPr>
        <w:t xml:space="preserve"> </w:t>
      </w:r>
      <w:r w:rsidRPr="00D26162">
        <w:rPr>
          <w:rStyle w:val="ezkurwreuab5ozgtqnkl"/>
          <w:lang w:val="ru-RU"/>
        </w:rPr>
        <w:t>смертных.</w:t>
      </w:r>
      <w:r w:rsidRPr="00D26162">
        <w:rPr>
          <w:lang w:val="ru-RU"/>
        </w:rPr>
        <w:t xml:space="preserve"> </w:t>
      </w:r>
      <w:proofErr w:type="spellStart"/>
      <w:r w:rsidRPr="00D26162">
        <w:rPr>
          <w:rStyle w:val="ezkurwreuab5ozgtqnkl"/>
          <w:lang w:val="ru-RU"/>
        </w:rPr>
        <w:t>Гирфалькон</w:t>
      </w:r>
      <w:proofErr w:type="spellEnd"/>
      <w:r w:rsidRPr="00D26162">
        <w:rPr>
          <w:lang w:val="ru-RU"/>
        </w:rPr>
        <w:t xml:space="preserve"> </w:t>
      </w:r>
      <w:r w:rsidRPr="00D26162">
        <w:rPr>
          <w:rStyle w:val="ezkurwreuab5ozgtqnkl"/>
          <w:lang w:val="ru-RU"/>
        </w:rPr>
        <w:t>горланил</w:t>
      </w:r>
      <w:r w:rsidRPr="00D26162">
        <w:rPr>
          <w:lang w:val="ru-RU"/>
        </w:rPr>
        <w:t xml:space="preserve">, </w:t>
      </w:r>
      <w:r w:rsidRPr="00D26162">
        <w:rPr>
          <w:rStyle w:val="ezkurwreuab5ozgtqnkl"/>
          <w:lang w:val="ru-RU"/>
        </w:rPr>
        <w:t>как</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раньше.</w:t>
      </w:r>
      <w:r w:rsidRPr="00D26162">
        <w:rPr>
          <w:lang w:val="ru-RU"/>
        </w:rPr>
        <w:t xml:space="preserve"> </w:t>
      </w:r>
      <w:r w:rsidRPr="00D26162">
        <w:rPr>
          <w:rStyle w:val="ezkurwreuab5ozgtqnkl"/>
          <w:lang w:val="ru-RU"/>
        </w:rPr>
        <w:t>Бальдр</w:t>
      </w:r>
      <w:r w:rsidRPr="00D26162">
        <w:rPr>
          <w:lang w:val="ru-RU"/>
        </w:rPr>
        <w:t xml:space="preserve"> </w:t>
      </w:r>
      <w:r w:rsidRPr="00D26162">
        <w:rPr>
          <w:rStyle w:val="ezkurwreuab5ozgtqnkl"/>
          <w:lang w:val="ru-RU"/>
        </w:rPr>
        <w:t>опустил</w:t>
      </w:r>
      <w:r w:rsidRPr="00D26162">
        <w:rPr>
          <w:lang w:val="ru-RU"/>
        </w:rPr>
        <w:t xml:space="preserve"> взгляд </w:t>
      </w:r>
      <w:r w:rsidRPr="00D26162">
        <w:rPr>
          <w:rStyle w:val="ezkurwreuab5ozgtqnkl"/>
          <w:lang w:val="ru-RU"/>
        </w:rPr>
        <w:t>на</w:t>
      </w:r>
      <w:r w:rsidRPr="00D26162">
        <w:rPr>
          <w:lang w:val="ru-RU"/>
        </w:rPr>
        <w:t xml:space="preserve"> </w:t>
      </w:r>
      <w:r w:rsidRPr="00D26162">
        <w:rPr>
          <w:rStyle w:val="ezkurwreuab5ozgtqnkl"/>
          <w:lang w:val="ru-RU"/>
        </w:rPr>
        <w:t>свои</w:t>
      </w:r>
      <w:r w:rsidRPr="00D26162">
        <w:rPr>
          <w:lang w:val="ru-RU"/>
        </w:rPr>
        <w:t xml:space="preserve"> </w:t>
      </w:r>
      <w:r w:rsidRPr="00D26162">
        <w:rPr>
          <w:rStyle w:val="ezkurwreuab5ozgtqnkl"/>
          <w:lang w:val="ru-RU"/>
        </w:rPr>
        <w:t>перчатки.</w:t>
      </w:r>
      <w:r w:rsidRPr="00D26162">
        <w:rPr>
          <w:lang w:val="ru-RU"/>
        </w:rPr>
        <w:t xml:space="preserve"> </w:t>
      </w:r>
      <w:r w:rsidRPr="00D26162">
        <w:rPr>
          <w:rStyle w:val="ezkurwreuab5ozgtqnkl"/>
          <w:lang w:val="ru-RU"/>
        </w:rPr>
        <w:t>Теперь</w:t>
      </w:r>
      <w:r w:rsidRPr="00D26162">
        <w:rPr>
          <w:lang w:val="ru-RU"/>
        </w:rPr>
        <w:t xml:space="preserve"> </w:t>
      </w:r>
      <w:r w:rsidRPr="00D26162">
        <w:rPr>
          <w:rStyle w:val="ezkurwreuab5ozgtqnkl"/>
          <w:lang w:val="ru-RU"/>
        </w:rPr>
        <w:t>их испещряли</w:t>
      </w:r>
      <w:r w:rsidRPr="00D26162">
        <w:rPr>
          <w:lang w:val="ru-RU"/>
        </w:rPr>
        <w:t xml:space="preserve"> </w:t>
      </w:r>
      <w:r w:rsidRPr="00D26162">
        <w:rPr>
          <w:rStyle w:val="ezkurwreuab5ozgtqnkl"/>
          <w:lang w:val="ru-RU"/>
        </w:rPr>
        <w:t>молнии</w:t>
      </w:r>
      <w:r w:rsidRPr="00D26162">
        <w:rPr>
          <w:lang w:val="ru-RU"/>
        </w:rPr>
        <w:t>, которые</w:t>
      </w:r>
      <w:r w:rsidRPr="00D26162">
        <w:rPr>
          <w:rStyle w:val="ezkurwreuab5ozgtqnkl"/>
          <w:lang w:val="ru-RU"/>
        </w:rPr>
        <w:t>,</w:t>
      </w:r>
      <w:r w:rsidRPr="00D26162">
        <w:rPr>
          <w:lang w:val="ru-RU"/>
        </w:rPr>
        <w:t xml:space="preserve"> </w:t>
      </w:r>
      <w:r w:rsidRPr="00D26162">
        <w:rPr>
          <w:rStyle w:val="ezkurwreuab5ozgtqnkl"/>
          <w:lang w:val="ru-RU"/>
        </w:rPr>
        <w:t>потрескивая</w:t>
      </w:r>
      <w:r w:rsidRPr="00D26162">
        <w:rPr>
          <w:lang w:val="ru-RU"/>
        </w:rPr>
        <w:t xml:space="preserve">, </w:t>
      </w:r>
      <w:r w:rsidRPr="00D26162">
        <w:rPr>
          <w:rStyle w:val="ezkurwreuab5ozgtqnkl"/>
          <w:lang w:val="ru-RU"/>
        </w:rPr>
        <w:t>скользили</w:t>
      </w:r>
      <w:r w:rsidRPr="00D26162">
        <w:rPr>
          <w:lang w:val="ru-RU"/>
        </w:rPr>
        <w:t xml:space="preserve"> </w:t>
      </w:r>
      <w:r w:rsidRPr="00D26162">
        <w:rPr>
          <w:rStyle w:val="ezkurwreuab5ozgtqnkl"/>
          <w:lang w:val="ru-RU"/>
        </w:rPr>
        <w:t>по</w:t>
      </w:r>
      <w:r w:rsidRPr="00D26162">
        <w:rPr>
          <w:lang w:val="ru-RU"/>
        </w:rPr>
        <w:t xml:space="preserve"> </w:t>
      </w:r>
      <w:r w:rsidRPr="00D26162">
        <w:rPr>
          <w:rStyle w:val="ezkurwreuab5ozgtqnkl"/>
          <w:lang w:val="ru-RU"/>
        </w:rPr>
        <w:t>поверхности</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проникали</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наручи.</w:t>
      </w:r>
      <w:r w:rsidRPr="00D26162">
        <w:rPr>
          <w:lang w:val="ru-RU"/>
        </w:rPr>
        <w:t xml:space="preserve"> </w:t>
      </w:r>
      <w:r w:rsidRPr="00D26162">
        <w:rPr>
          <w:rStyle w:val="ezkurwreuab5ozgtqnkl"/>
          <w:lang w:val="ru-RU"/>
        </w:rPr>
        <w:t>Кровь</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трупные</w:t>
      </w:r>
      <w:r w:rsidRPr="00D26162">
        <w:rPr>
          <w:lang w:val="ru-RU"/>
        </w:rPr>
        <w:t xml:space="preserve"> </w:t>
      </w:r>
      <w:r w:rsidRPr="00D26162">
        <w:rPr>
          <w:rStyle w:val="ezkurwreuab5ozgtqnkl"/>
          <w:lang w:val="ru-RU"/>
        </w:rPr>
        <w:t>жидкости</w:t>
      </w:r>
      <w:r w:rsidRPr="00D26162">
        <w:rPr>
          <w:lang w:val="ru-RU"/>
        </w:rPr>
        <w:t xml:space="preserve"> растекались </w:t>
      </w:r>
      <w:r w:rsidRPr="00D26162">
        <w:rPr>
          <w:rStyle w:val="ezkurwreuab5ozgtqnkl"/>
          <w:lang w:val="ru-RU"/>
        </w:rPr>
        <w:t>лужицами</w:t>
      </w:r>
      <w:r w:rsidRPr="00D26162">
        <w:rPr>
          <w:lang w:val="ru-RU"/>
        </w:rPr>
        <w:t xml:space="preserve"> </w:t>
      </w:r>
      <w:r w:rsidRPr="00D26162">
        <w:rPr>
          <w:rStyle w:val="ezkurwreuab5ozgtqnkl"/>
          <w:lang w:val="ru-RU"/>
        </w:rPr>
        <w:t>по</w:t>
      </w:r>
      <w:r w:rsidRPr="00D26162">
        <w:rPr>
          <w:lang w:val="ru-RU"/>
        </w:rPr>
        <w:t xml:space="preserve"> </w:t>
      </w:r>
      <w:r w:rsidRPr="00D26162">
        <w:rPr>
          <w:rStyle w:val="ezkurwreuab5ozgtqnkl"/>
          <w:lang w:val="ru-RU"/>
        </w:rPr>
        <w:t>доспехам.</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жил</w:t>
      </w:r>
      <w:r w:rsidRPr="00D26162">
        <w:rPr>
          <w:lang w:val="ru-RU"/>
        </w:rPr>
        <w:t xml:space="preserve"> </w:t>
      </w:r>
      <w:r w:rsidRPr="00D26162">
        <w:rPr>
          <w:rStyle w:val="ezkurwreuab5ozgtqnkl"/>
          <w:lang w:val="ru-RU"/>
        </w:rPr>
        <w:t>магией,</w:t>
      </w:r>
      <w:r w:rsidRPr="00D26162">
        <w:rPr>
          <w:lang w:val="ru-RU"/>
        </w:rPr>
        <w:t xml:space="preserve"> </w:t>
      </w:r>
      <w:r w:rsidRPr="00D26162">
        <w:rPr>
          <w:rStyle w:val="ezkurwreuab5ozgtqnkl"/>
          <w:lang w:val="ru-RU"/>
        </w:rPr>
        <w:t>сгорал</w:t>
      </w:r>
      <w:r w:rsidRPr="00D26162">
        <w:rPr>
          <w:lang w:val="ru-RU"/>
        </w:rPr>
        <w:t xml:space="preserve"> </w:t>
      </w:r>
      <w:r w:rsidRPr="00D26162">
        <w:rPr>
          <w:rStyle w:val="ezkurwreuab5ozgtqnkl"/>
          <w:lang w:val="ru-RU"/>
        </w:rPr>
        <w:t>от</w:t>
      </w:r>
      <w:r w:rsidRPr="00D26162">
        <w:rPr>
          <w:lang w:val="ru-RU"/>
        </w:rPr>
        <w:t xml:space="preserve"> </w:t>
      </w:r>
      <w:r w:rsidRPr="00D26162">
        <w:rPr>
          <w:rStyle w:val="ezkurwreuab5ozgtqnkl"/>
          <w:lang w:val="ru-RU"/>
        </w:rPr>
        <w:t>нее,</w:t>
      </w:r>
      <w:r w:rsidRPr="00D26162">
        <w:rPr>
          <w:lang w:val="ru-RU"/>
        </w:rPr>
        <w:t xml:space="preserve"> она </w:t>
      </w:r>
      <w:r w:rsidRPr="00D26162">
        <w:rPr>
          <w:rStyle w:val="ezkurwreuab5ozgtqnkl"/>
          <w:lang w:val="ru-RU"/>
        </w:rPr>
        <w:t>переполняла</w:t>
      </w:r>
      <w:r w:rsidRPr="00D26162">
        <w:rPr>
          <w:lang w:val="ru-RU"/>
        </w:rPr>
        <w:t xml:space="preserve"> </w:t>
      </w:r>
      <w:r w:rsidRPr="00D26162">
        <w:rPr>
          <w:rStyle w:val="ezkurwreuab5ozgtqnkl"/>
          <w:lang w:val="ru-RU"/>
        </w:rPr>
        <w:t>его.</w:t>
      </w:r>
      <w:r w:rsidRPr="00D26162">
        <w:rPr>
          <w:lang w:val="ru-RU"/>
        </w:rPr>
        <w:t xml:space="preserve"> </w:t>
      </w:r>
    </w:p>
    <w:p w14:paraId="5B1028DE" w14:textId="77777777" w:rsidR="00FF5A40" w:rsidRPr="00D26162" w:rsidRDefault="00FF5A40" w:rsidP="00FF5A40">
      <w:pPr>
        <w:rPr>
          <w:rStyle w:val="ezkurwreuab5ozgtqnkl"/>
          <w:lang w:val="ru-RU"/>
        </w:rPr>
      </w:pPr>
      <w:r w:rsidRPr="00D26162">
        <w:rPr>
          <w:rStyle w:val="ezkurwreuab5ozgtqnkl"/>
          <w:lang w:val="ru-RU"/>
        </w:rPr>
        <w:t>— Хватайся, живо! — крикнул</w:t>
      </w:r>
      <w:r w:rsidRPr="00D26162">
        <w:rPr>
          <w:lang w:val="ru-RU"/>
        </w:rPr>
        <w:t xml:space="preserve"> </w:t>
      </w:r>
      <w:r w:rsidRPr="00D26162">
        <w:rPr>
          <w:rStyle w:val="ezkurwreuab5ozgtqnkl"/>
          <w:lang w:val="ru-RU"/>
        </w:rPr>
        <w:t>Ингвар,</w:t>
      </w:r>
      <w:r w:rsidRPr="00D26162">
        <w:rPr>
          <w:lang w:val="ru-RU"/>
        </w:rPr>
        <w:t xml:space="preserve"> </w:t>
      </w:r>
      <w:r w:rsidRPr="00D26162">
        <w:rPr>
          <w:rStyle w:val="ezkurwreuab5ozgtqnkl"/>
          <w:lang w:val="ru-RU"/>
        </w:rPr>
        <w:t>протягивая</w:t>
      </w:r>
      <w:r w:rsidRPr="00D26162">
        <w:rPr>
          <w:lang w:val="ru-RU"/>
        </w:rPr>
        <w:t xml:space="preserve"> </w:t>
      </w:r>
      <w:r w:rsidRPr="00D26162">
        <w:rPr>
          <w:rStyle w:val="ezkurwreuab5ozgtqnkl"/>
          <w:lang w:val="ru-RU"/>
        </w:rPr>
        <w:t>к</w:t>
      </w:r>
      <w:r w:rsidRPr="00D26162">
        <w:rPr>
          <w:lang w:val="ru-RU"/>
        </w:rPr>
        <w:t xml:space="preserve"> </w:t>
      </w:r>
      <w:r w:rsidRPr="00D26162">
        <w:rPr>
          <w:rStyle w:val="ezkurwreuab5ozgtqnkl"/>
          <w:lang w:val="ru-RU"/>
        </w:rPr>
        <w:t>нему</w:t>
      </w:r>
      <w:r w:rsidRPr="00D26162">
        <w:rPr>
          <w:lang w:val="ru-RU"/>
        </w:rPr>
        <w:t xml:space="preserve"> руки </w:t>
      </w:r>
      <w:r w:rsidRPr="00D26162">
        <w:rPr>
          <w:rStyle w:val="ezkurwreuab5ozgtqnkl"/>
          <w:lang w:val="ru-RU"/>
        </w:rPr>
        <w:t>через</w:t>
      </w:r>
      <w:r w:rsidRPr="00D26162">
        <w:rPr>
          <w:lang w:val="ru-RU"/>
        </w:rPr>
        <w:t xml:space="preserve"> </w:t>
      </w:r>
      <w:r w:rsidRPr="00D26162">
        <w:rPr>
          <w:rStyle w:val="ezkurwreuab5ozgtqnkl"/>
          <w:lang w:val="ru-RU"/>
        </w:rPr>
        <w:t>стену</w:t>
      </w:r>
      <w:r w:rsidRPr="00D26162">
        <w:rPr>
          <w:lang w:val="ru-RU"/>
        </w:rPr>
        <w:t xml:space="preserve"> </w:t>
      </w:r>
      <w:r w:rsidRPr="00D26162">
        <w:rPr>
          <w:rStyle w:val="ezkurwreuab5ozgtqnkl"/>
          <w:lang w:val="ru-RU"/>
        </w:rPr>
        <w:t>разъяренных</w:t>
      </w:r>
      <w:r w:rsidRPr="00D26162">
        <w:rPr>
          <w:lang w:val="ru-RU"/>
        </w:rPr>
        <w:t xml:space="preserve"> </w:t>
      </w:r>
      <w:r w:rsidRPr="00D26162">
        <w:rPr>
          <w:rStyle w:val="ezkurwreuab5ozgtqnkl"/>
          <w:lang w:val="ru-RU"/>
        </w:rPr>
        <w:t>врагов.</w:t>
      </w:r>
      <w:r w:rsidRPr="00D26162">
        <w:rPr>
          <w:lang w:val="ru-RU"/>
        </w:rPr>
        <w:t xml:space="preserve"> </w:t>
      </w:r>
      <w:r w:rsidRPr="00D26162">
        <w:rPr>
          <w:rStyle w:val="ezkurwreuab5ozgtqnkl"/>
          <w:lang w:val="ru-RU"/>
        </w:rPr>
        <w:t>— Отступаем!</w:t>
      </w:r>
    </w:p>
    <w:p w14:paraId="15FCAFB5" w14:textId="7CBD0AAC" w:rsidR="00FF5A40" w:rsidRPr="00D26162" w:rsidRDefault="00FF5A40" w:rsidP="00FF5A40">
      <w:pPr>
        <w:rPr>
          <w:rStyle w:val="ezkurwreuab5ozgtqnkl"/>
          <w:lang w:val="ru-RU"/>
        </w:rPr>
      </w:pPr>
      <w:r w:rsidRPr="00D26162">
        <w:rPr>
          <w:rStyle w:val="ezkurwreuab5ozgtqnkl"/>
          <w:lang w:val="ru-RU"/>
        </w:rPr>
        <w:t xml:space="preserve"> Он</w:t>
      </w:r>
      <w:r w:rsidRPr="00D26162">
        <w:rPr>
          <w:lang w:val="ru-RU"/>
        </w:rPr>
        <w:t xml:space="preserve"> </w:t>
      </w:r>
      <w:r w:rsidRPr="00D26162">
        <w:rPr>
          <w:rStyle w:val="ezkurwreuab5ozgtqnkl"/>
          <w:lang w:val="ru-RU"/>
        </w:rPr>
        <w:t>уже</w:t>
      </w:r>
      <w:r w:rsidRPr="00D26162">
        <w:rPr>
          <w:lang w:val="ru-RU"/>
        </w:rPr>
        <w:t xml:space="preserve"> </w:t>
      </w:r>
      <w:r w:rsidRPr="00D26162">
        <w:rPr>
          <w:rStyle w:val="ezkurwreuab5ozgtqnkl"/>
          <w:lang w:val="ru-RU"/>
        </w:rPr>
        <w:t>видел</w:t>
      </w:r>
      <w:r w:rsidRPr="00D26162">
        <w:rPr>
          <w:lang w:val="ru-RU"/>
        </w:rPr>
        <w:t xml:space="preserve">, как </w:t>
      </w:r>
      <w:r w:rsidRPr="00D26162">
        <w:rPr>
          <w:rStyle w:val="ezkurwreuab5ozgtqnkl"/>
          <w:lang w:val="ru-RU"/>
        </w:rPr>
        <w:t>делает</w:t>
      </w:r>
      <w:r w:rsidRPr="00D26162">
        <w:rPr>
          <w:lang w:val="ru-RU"/>
        </w:rPr>
        <w:t xml:space="preserve"> </w:t>
      </w:r>
      <w:r w:rsidRPr="00D26162">
        <w:rPr>
          <w:rStyle w:val="ezkurwreuab5ozgtqnkl"/>
          <w:lang w:val="ru-RU"/>
        </w:rPr>
        <w:t>это</w:t>
      </w:r>
      <w:r w:rsidRPr="00D26162">
        <w:rPr>
          <w:lang w:val="ru-RU"/>
        </w:rPr>
        <w:t xml:space="preserve"> </w:t>
      </w:r>
      <w:r w:rsidRPr="00D26162">
        <w:rPr>
          <w:rStyle w:val="ezkurwreuab5ozgtqnkl"/>
          <w:lang w:val="ru-RU"/>
        </w:rPr>
        <w:t>сам.</w:t>
      </w:r>
      <w:r w:rsidRPr="00D26162">
        <w:rPr>
          <w:lang w:val="ru-RU"/>
        </w:rPr>
        <w:t xml:space="preserve"> </w:t>
      </w:r>
      <w:r w:rsidRPr="00D26162">
        <w:rPr>
          <w:rStyle w:val="ezkurwreuab5ozgtqnkl"/>
          <w:lang w:val="ru-RU"/>
        </w:rPr>
        <w:t>Как</w:t>
      </w:r>
      <w:r w:rsidRPr="00D26162">
        <w:rPr>
          <w:lang w:val="ru-RU"/>
        </w:rPr>
        <w:t xml:space="preserve"> </w:t>
      </w:r>
      <w:r w:rsidRPr="00D26162">
        <w:rPr>
          <w:rStyle w:val="ezkurwreuab5ozgtqnkl"/>
          <w:lang w:val="ru-RU"/>
        </w:rPr>
        <w:t>изгоняет</w:t>
      </w:r>
      <w:r w:rsidRPr="00D26162">
        <w:rPr>
          <w:lang w:val="ru-RU"/>
        </w:rPr>
        <w:t xml:space="preserve"> </w:t>
      </w:r>
      <w:r w:rsidRPr="00D26162">
        <w:rPr>
          <w:rStyle w:val="ezkurwreuab5ozgtqnkl"/>
          <w:lang w:val="ru-RU"/>
        </w:rPr>
        <w:t>зверей</w:t>
      </w:r>
      <w:r w:rsidRPr="00D26162">
        <w:rPr>
          <w:lang w:val="ru-RU"/>
        </w:rPr>
        <w:t xml:space="preserve">, </w:t>
      </w:r>
      <w:r w:rsidRPr="00D26162">
        <w:rPr>
          <w:rStyle w:val="ezkurwreuab5ozgtqnkl"/>
          <w:lang w:val="ru-RU"/>
        </w:rPr>
        <w:t>рыскавших</w:t>
      </w:r>
      <w:r w:rsidRPr="00D26162">
        <w:rPr>
          <w:lang w:val="ru-RU"/>
        </w:rPr>
        <w:t xml:space="preserve"> </w:t>
      </w:r>
      <w:r w:rsidRPr="00D26162">
        <w:rPr>
          <w:rStyle w:val="ezkurwreuab5ozgtqnkl"/>
          <w:lang w:val="ru-RU"/>
        </w:rPr>
        <w:t>вокруг</w:t>
      </w:r>
      <w:r w:rsidRPr="00D26162">
        <w:rPr>
          <w:lang w:val="ru-RU"/>
        </w:rPr>
        <w:t xml:space="preserve"> </w:t>
      </w:r>
      <w:r w:rsidRPr="00D26162">
        <w:rPr>
          <w:rStyle w:val="ezkurwreuab5ozgtqnkl"/>
          <w:lang w:val="ru-RU"/>
        </w:rPr>
        <w:t>него,</w:t>
      </w:r>
      <w:r w:rsidRPr="00D26162">
        <w:rPr>
          <w:lang w:val="ru-RU"/>
        </w:rPr>
        <w:t xml:space="preserve"> как </w:t>
      </w:r>
      <w:r w:rsidRPr="00D26162">
        <w:rPr>
          <w:rStyle w:val="ezkurwreuab5ozgtqnkl"/>
          <w:lang w:val="ru-RU"/>
        </w:rPr>
        <w:t>расчищает</w:t>
      </w:r>
      <w:r w:rsidRPr="00D26162">
        <w:rPr>
          <w:lang w:val="ru-RU"/>
        </w:rPr>
        <w:t xml:space="preserve"> </w:t>
      </w:r>
      <w:r w:rsidRPr="00D26162">
        <w:rPr>
          <w:rStyle w:val="ezkurwreuab5ozgtqnkl"/>
          <w:lang w:val="ru-RU"/>
        </w:rPr>
        <w:t>путь</w:t>
      </w:r>
      <w:r w:rsidRPr="00D26162">
        <w:rPr>
          <w:lang w:val="ru-RU"/>
        </w:rPr>
        <w:t xml:space="preserve"> </w:t>
      </w:r>
      <w:r w:rsidRPr="00D26162">
        <w:rPr>
          <w:rStyle w:val="ezkurwreuab5ozgtqnkl"/>
          <w:lang w:val="ru-RU"/>
        </w:rPr>
        <w:t>обратно</w:t>
      </w:r>
      <w:r w:rsidRPr="00D26162">
        <w:rPr>
          <w:lang w:val="ru-RU"/>
        </w:rPr>
        <w:t xml:space="preserve"> </w:t>
      </w:r>
      <w:r w:rsidRPr="00D26162">
        <w:rPr>
          <w:rStyle w:val="ezkurwreuab5ozgtqnkl"/>
          <w:lang w:val="ru-RU"/>
        </w:rPr>
        <w:t>к</w:t>
      </w:r>
      <w:r w:rsidRPr="00D26162">
        <w:rPr>
          <w:lang w:val="ru-RU"/>
        </w:rPr>
        <w:t xml:space="preserve"> </w:t>
      </w:r>
      <w:r w:rsidRPr="00D26162">
        <w:rPr>
          <w:rStyle w:val="ezkurwreuab5ozgtqnkl"/>
          <w:lang w:val="ru-RU"/>
        </w:rPr>
        <w:t>собратьям-щитоносцам,</w:t>
      </w:r>
      <w:r w:rsidRPr="00D26162">
        <w:rPr>
          <w:lang w:val="ru-RU"/>
        </w:rPr>
        <w:t xml:space="preserve"> </w:t>
      </w:r>
      <w:r w:rsidRPr="00D26162">
        <w:rPr>
          <w:rStyle w:val="ezkurwreuab5ozgtqnkl"/>
          <w:lang w:val="ru-RU"/>
        </w:rPr>
        <w:t>готовый</w:t>
      </w:r>
      <w:r w:rsidRPr="00D26162">
        <w:rPr>
          <w:lang w:val="ru-RU"/>
        </w:rPr>
        <w:t xml:space="preserve"> </w:t>
      </w:r>
      <w:r w:rsidRPr="00D26162">
        <w:rPr>
          <w:rStyle w:val="ezkurwreuab5ozgtqnkl"/>
          <w:lang w:val="ru-RU"/>
        </w:rPr>
        <w:t>к новому</w:t>
      </w:r>
      <w:r w:rsidRPr="00D26162">
        <w:rPr>
          <w:lang w:val="ru-RU"/>
        </w:rPr>
        <w:t xml:space="preserve"> </w:t>
      </w:r>
      <w:r w:rsidRPr="00D26162">
        <w:rPr>
          <w:rStyle w:val="ezkurwreuab5ozgtqnkl"/>
          <w:lang w:val="ru-RU"/>
        </w:rPr>
        <w:t>служению.</w:t>
      </w:r>
      <w:r w:rsidRPr="00D26162">
        <w:rPr>
          <w:lang w:val="ru-RU"/>
        </w:rPr>
        <w:t xml:space="preserve"> </w:t>
      </w:r>
      <w:r w:rsidRPr="00D26162">
        <w:rPr>
          <w:rStyle w:val="ezkurwreuab5ozgtqnkl"/>
          <w:lang w:val="ru-RU"/>
        </w:rPr>
        <w:t>Но,</w:t>
      </w:r>
      <w:r w:rsidRPr="00D26162">
        <w:rPr>
          <w:lang w:val="ru-RU"/>
        </w:rPr>
        <w:t xml:space="preserve"> с другой стороны</w:t>
      </w:r>
      <w:r w:rsidRPr="00D26162">
        <w:rPr>
          <w:rStyle w:val="ezkurwreuab5ozgtqnkl"/>
          <w:lang w:val="ru-RU"/>
        </w:rPr>
        <w:t>,</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знал</w:t>
      </w:r>
      <w:r w:rsidRPr="00D26162">
        <w:rPr>
          <w:lang w:val="ru-RU"/>
        </w:rPr>
        <w:t xml:space="preserve">, </w:t>
      </w:r>
      <w:r w:rsidRPr="00D26162">
        <w:rPr>
          <w:rStyle w:val="ezkurwreuab5ozgtqnkl"/>
          <w:lang w:val="ru-RU"/>
        </w:rPr>
        <w:t>что</w:t>
      </w:r>
      <w:r w:rsidRPr="00D26162">
        <w:rPr>
          <w:lang w:val="ru-RU"/>
        </w:rPr>
        <w:t xml:space="preserve"> </w:t>
      </w:r>
      <w:r w:rsidRPr="00D26162">
        <w:rPr>
          <w:rStyle w:val="ezkurwreuab5ozgtqnkl"/>
          <w:lang w:val="ru-RU"/>
        </w:rPr>
        <w:t>случится.</w:t>
      </w:r>
      <w:r w:rsidRPr="00D26162">
        <w:rPr>
          <w:lang w:val="ru-RU"/>
        </w:rPr>
        <w:t xml:space="preserve"> </w:t>
      </w:r>
      <w:r w:rsidRPr="00D26162">
        <w:rPr>
          <w:rStyle w:val="ezkurwreuab5ozgtqnkl"/>
          <w:lang w:val="ru-RU"/>
        </w:rPr>
        <w:t>Поступят</w:t>
      </w:r>
      <w:r w:rsidRPr="00D26162">
        <w:rPr>
          <w:lang w:val="ru-RU"/>
        </w:rPr>
        <w:t xml:space="preserve"> </w:t>
      </w:r>
      <w:r w:rsidRPr="00D26162">
        <w:rPr>
          <w:rStyle w:val="ezkurwreuab5ozgtqnkl"/>
          <w:lang w:val="ru-RU"/>
        </w:rPr>
        <w:t>приказы</w:t>
      </w:r>
      <w:r w:rsidRPr="00D26162">
        <w:rPr>
          <w:lang w:val="ru-RU"/>
        </w:rPr>
        <w:t xml:space="preserve"> </w:t>
      </w:r>
      <w:r w:rsidRPr="00D26162">
        <w:rPr>
          <w:rStyle w:val="ezkurwreuab5ozgtqnkl"/>
          <w:lang w:val="ru-RU"/>
        </w:rPr>
        <w:t>собрать</w:t>
      </w:r>
      <w:r w:rsidRPr="00D26162">
        <w:rPr>
          <w:lang w:val="ru-RU"/>
        </w:rPr>
        <w:t xml:space="preserve"> </w:t>
      </w:r>
      <w:r w:rsidRPr="00D26162">
        <w:rPr>
          <w:rStyle w:val="ezkurwreuab5ozgtqnkl"/>
          <w:lang w:val="ru-RU"/>
        </w:rPr>
        <w:t>выживших</w:t>
      </w:r>
      <w:r w:rsidRPr="00D26162">
        <w:rPr>
          <w:lang w:val="ru-RU"/>
        </w:rPr>
        <w:t xml:space="preserve"> и </w:t>
      </w:r>
      <w:r w:rsidRPr="00D26162">
        <w:rPr>
          <w:rStyle w:val="ezkurwreuab5ozgtqnkl"/>
          <w:lang w:val="ru-RU"/>
        </w:rPr>
        <w:t>отправить</w:t>
      </w:r>
      <w:r w:rsidRPr="00D26162">
        <w:rPr>
          <w:lang w:val="ru-RU"/>
        </w:rPr>
        <w:t xml:space="preserve"> </w:t>
      </w:r>
      <w:r w:rsidRPr="00D26162">
        <w:rPr>
          <w:rStyle w:val="ezkurwreuab5ozgtqnkl"/>
          <w:lang w:val="ru-RU"/>
        </w:rPr>
        <w:t>обратно</w:t>
      </w:r>
      <w:r w:rsidRPr="00D26162">
        <w:rPr>
          <w:lang w:val="ru-RU"/>
        </w:rPr>
        <w:t xml:space="preserve"> </w:t>
      </w:r>
      <w:r w:rsidRPr="00D26162">
        <w:rPr>
          <w:rStyle w:val="ezkurwreuab5ozgtqnkl"/>
          <w:lang w:val="ru-RU"/>
        </w:rPr>
        <w:t>на</w:t>
      </w:r>
      <w:r w:rsidRPr="00D26162">
        <w:rPr>
          <w:lang w:val="ru-RU"/>
        </w:rPr>
        <w:t xml:space="preserve"> военные </w:t>
      </w:r>
      <w:r w:rsidRPr="00D26162">
        <w:rPr>
          <w:rStyle w:val="ezkurwreuab5ozgtqnkl"/>
          <w:lang w:val="ru-RU"/>
        </w:rPr>
        <w:t>корабли</w:t>
      </w:r>
      <w:r w:rsidRPr="00D26162">
        <w:rPr>
          <w:lang w:val="ru-RU"/>
        </w:rPr>
        <w:t xml:space="preserve"> </w:t>
      </w:r>
      <w:r w:rsidR="00901954">
        <w:rPr>
          <w:rStyle w:val="ezkurwreuab5ozgtqnkl"/>
          <w:lang w:val="ru-RU"/>
        </w:rPr>
        <w:t>о</w:t>
      </w:r>
      <w:r w:rsidRPr="00D26162">
        <w:rPr>
          <w:rStyle w:val="ezkurwreuab5ozgtqnkl"/>
          <w:lang w:val="ru-RU"/>
        </w:rPr>
        <w:t>рдена,</w:t>
      </w:r>
      <w:r w:rsidRPr="00D26162">
        <w:rPr>
          <w:lang w:val="ru-RU"/>
        </w:rPr>
        <w:t xml:space="preserve"> </w:t>
      </w:r>
      <w:r w:rsidRPr="00D26162">
        <w:rPr>
          <w:rStyle w:val="ezkurwreuab5ozgtqnkl"/>
          <w:lang w:val="ru-RU"/>
        </w:rPr>
        <w:t>готовые</w:t>
      </w:r>
      <w:r w:rsidRPr="00D26162">
        <w:rPr>
          <w:lang w:val="ru-RU"/>
        </w:rPr>
        <w:t xml:space="preserve"> </w:t>
      </w:r>
      <w:r w:rsidRPr="00D26162">
        <w:rPr>
          <w:rStyle w:val="ezkurwreuab5ozgtqnkl"/>
          <w:lang w:val="ru-RU"/>
        </w:rPr>
        <w:t>увезти</w:t>
      </w:r>
      <w:r w:rsidRPr="00D26162">
        <w:rPr>
          <w:lang w:val="ru-RU"/>
        </w:rPr>
        <w:t xml:space="preserve"> </w:t>
      </w:r>
      <w:r w:rsidRPr="00D26162">
        <w:rPr>
          <w:rStyle w:val="ezkurwreuab5ozgtqnkl"/>
          <w:lang w:val="ru-RU"/>
        </w:rPr>
        <w:t>их</w:t>
      </w:r>
      <w:r w:rsidRPr="00D26162">
        <w:rPr>
          <w:lang w:val="ru-RU"/>
        </w:rPr>
        <w:t xml:space="preserve"> </w:t>
      </w:r>
      <w:r w:rsidRPr="00D26162">
        <w:rPr>
          <w:rStyle w:val="ezkurwreuab5ozgtqnkl"/>
          <w:lang w:val="ru-RU"/>
        </w:rPr>
        <w:t>из</w:t>
      </w:r>
      <w:r w:rsidRPr="00D26162">
        <w:rPr>
          <w:lang w:val="ru-RU"/>
        </w:rPr>
        <w:t xml:space="preserve"> </w:t>
      </w:r>
      <w:r w:rsidRPr="00D26162">
        <w:rPr>
          <w:rStyle w:val="ezkurwreuab5ozgtqnkl"/>
          <w:lang w:val="ru-RU"/>
        </w:rPr>
        <w:t>рушащегося</w:t>
      </w:r>
      <w:r w:rsidRPr="00D26162">
        <w:rPr>
          <w:lang w:val="ru-RU"/>
        </w:rPr>
        <w:t xml:space="preserve"> </w:t>
      </w:r>
      <w:r w:rsidRPr="00D26162">
        <w:rPr>
          <w:rStyle w:val="ezkurwreuab5ozgtqnkl"/>
          <w:lang w:val="ru-RU"/>
        </w:rPr>
        <w:t>мира.</w:t>
      </w:r>
      <w:r w:rsidRPr="00D26162">
        <w:rPr>
          <w:lang w:val="ru-RU"/>
        </w:rPr>
        <w:t xml:space="preserve"> </w:t>
      </w:r>
      <w:r w:rsidRPr="00D26162">
        <w:rPr>
          <w:rStyle w:val="ezkurwreuab5ozgtqnkl"/>
          <w:lang w:val="ru-RU"/>
        </w:rPr>
        <w:t>Ничто</w:t>
      </w:r>
      <w:r w:rsidRPr="00D26162">
        <w:rPr>
          <w:lang w:val="ru-RU"/>
        </w:rPr>
        <w:t xml:space="preserve"> не </w:t>
      </w:r>
      <w:r w:rsidRPr="00D26162">
        <w:rPr>
          <w:rStyle w:val="ezkurwreuab5ozgtqnkl"/>
          <w:lang w:val="ru-RU"/>
        </w:rPr>
        <w:t>могло</w:t>
      </w:r>
      <w:r w:rsidRPr="00D26162">
        <w:rPr>
          <w:lang w:val="ru-RU"/>
        </w:rPr>
        <w:t xml:space="preserve"> этому </w:t>
      </w:r>
      <w:r w:rsidRPr="00D26162">
        <w:rPr>
          <w:rStyle w:val="ezkurwreuab5ozgtqnkl"/>
          <w:lang w:val="ru-RU"/>
        </w:rPr>
        <w:t>помешать,</w:t>
      </w:r>
      <w:r w:rsidRPr="00D26162">
        <w:rPr>
          <w:lang w:val="ru-RU"/>
        </w:rPr>
        <w:t xml:space="preserve"> </w:t>
      </w:r>
      <w:r w:rsidRPr="00D26162">
        <w:rPr>
          <w:rStyle w:val="ezkurwreuab5ozgtqnkl"/>
          <w:lang w:val="ru-RU"/>
        </w:rPr>
        <w:t>даже</w:t>
      </w:r>
      <w:r w:rsidRPr="00D26162">
        <w:rPr>
          <w:lang w:val="ru-RU"/>
        </w:rPr>
        <w:t xml:space="preserve"> </w:t>
      </w:r>
      <w:proofErr w:type="spellStart"/>
      <w:r w:rsidRPr="00D26162">
        <w:rPr>
          <w:rStyle w:val="ezkurwreuab5ozgtqnkl"/>
          <w:lang w:val="ru-RU"/>
        </w:rPr>
        <w:t>Гримнар</w:t>
      </w:r>
      <w:proofErr w:type="spellEnd"/>
      <w:r w:rsidRPr="00D26162">
        <w:rPr>
          <w:rStyle w:val="ezkurwreuab5ozgtqnkl"/>
          <w:lang w:val="ru-RU"/>
        </w:rPr>
        <w:t>.</w:t>
      </w:r>
      <w:r w:rsidRPr="00D26162">
        <w:rPr>
          <w:lang w:val="ru-RU"/>
        </w:rPr>
        <w:t xml:space="preserve"> </w:t>
      </w:r>
      <w:r w:rsidRPr="00D26162">
        <w:rPr>
          <w:rStyle w:val="ezkurwreuab5ozgtqnkl"/>
          <w:lang w:val="ru-RU"/>
        </w:rPr>
        <w:t>Если</w:t>
      </w:r>
      <w:r w:rsidRPr="00D26162">
        <w:rPr>
          <w:lang w:val="ru-RU"/>
        </w:rPr>
        <w:t xml:space="preserve"> </w:t>
      </w:r>
      <w:r w:rsidRPr="00D26162">
        <w:rPr>
          <w:rStyle w:val="ezkurwreuab5ozgtqnkl"/>
          <w:lang w:val="ru-RU"/>
        </w:rPr>
        <w:t>вернуться</w:t>
      </w:r>
      <w:r w:rsidRPr="00D26162">
        <w:rPr>
          <w:lang w:val="ru-RU"/>
        </w:rPr>
        <w:t xml:space="preserve"> </w:t>
      </w:r>
      <w:r w:rsidRPr="00D26162">
        <w:rPr>
          <w:rStyle w:val="ezkurwreuab5ozgtqnkl"/>
          <w:lang w:val="ru-RU"/>
        </w:rPr>
        <w:t>в</w:t>
      </w:r>
      <w:r w:rsidRPr="00D26162">
        <w:rPr>
          <w:lang w:val="ru-RU"/>
        </w:rPr>
        <w:t xml:space="preserve"> </w:t>
      </w:r>
      <w:r w:rsidR="00901954">
        <w:rPr>
          <w:rStyle w:val="ezkurwreuab5ozgtqnkl"/>
          <w:lang w:val="ru-RU"/>
        </w:rPr>
        <w:t>о</w:t>
      </w:r>
      <w:r w:rsidRPr="00D26162">
        <w:rPr>
          <w:rStyle w:val="ezkurwreuab5ozgtqnkl"/>
          <w:lang w:val="ru-RU"/>
        </w:rPr>
        <w:t>рден,</w:t>
      </w:r>
      <w:r w:rsidRPr="00D26162">
        <w:rPr>
          <w:lang w:val="ru-RU"/>
        </w:rPr>
        <w:t xml:space="preserve"> </w:t>
      </w:r>
      <w:r w:rsidRPr="00D26162">
        <w:rPr>
          <w:rStyle w:val="ezkurwreuab5ozgtqnkl"/>
          <w:lang w:val="ru-RU"/>
        </w:rPr>
        <w:t>прежний камень преткновения никуда не денется.</w:t>
      </w:r>
    </w:p>
    <w:p w14:paraId="19ED6B2D" w14:textId="77777777" w:rsidR="00FF5A40" w:rsidRPr="00D26162" w:rsidRDefault="00FF5A40" w:rsidP="00FF5A40">
      <w:pPr>
        <w:rPr>
          <w:lang w:val="ru-RU"/>
        </w:rPr>
      </w:pPr>
      <w:r w:rsidRPr="00D26162">
        <w:rPr>
          <w:rStyle w:val="ezkurwreuab5ozgtqnkl"/>
          <w:lang w:val="ru-RU"/>
        </w:rPr>
        <w:t>Бальдр</w:t>
      </w:r>
      <w:r w:rsidRPr="00D26162">
        <w:rPr>
          <w:lang w:val="ru-RU"/>
        </w:rPr>
        <w:t xml:space="preserve"> </w:t>
      </w:r>
      <w:r w:rsidRPr="00D26162">
        <w:rPr>
          <w:rStyle w:val="ezkurwreuab5ozgtqnkl"/>
          <w:lang w:val="ru-RU"/>
        </w:rPr>
        <w:t>поднял</w:t>
      </w:r>
      <w:r w:rsidRPr="00D26162">
        <w:rPr>
          <w:lang w:val="ru-RU"/>
        </w:rPr>
        <w:t xml:space="preserve"> </w:t>
      </w:r>
      <w:r w:rsidRPr="00D26162">
        <w:rPr>
          <w:rStyle w:val="ezkurwreuab5ozgtqnkl"/>
          <w:lang w:val="ru-RU"/>
        </w:rPr>
        <w:t>правую</w:t>
      </w:r>
      <w:r w:rsidRPr="00D26162">
        <w:rPr>
          <w:lang w:val="ru-RU"/>
        </w:rPr>
        <w:t xml:space="preserve"> </w:t>
      </w:r>
      <w:r w:rsidRPr="00D26162">
        <w:rPr>
          <w:rStyle w:val="ezkurwreuab5ozgtqnkl"/>
          <w:lang w:val="ru-RU"/>
        </w:rPr>
        <w:t>руку</w:t>
      </w:r>
      <w:r w:rsidRPr="00D26162">
        <w:rPr>
          <w:lang w:val="ru-RU"/>
        </w:rPr>
        <w:t xml:space="preserve"> </w:t>
      </w:r>
      <w:r w:rsidRPr="00D26162">
        <w:rPr>
          <w:rStyle w:val="ezkurwreuab5ozgtqnkl"/>
          <w:lang w:val="ru-RU"/>
        </w:rPr>
        <w:t>повыше,</w:t>
      </w:r>
      <w:r w:rsidRPr="00D26162">
        <w:rPr>
          <w:lang w:val="ru-RU"/>
        </w:rPr>
        <w:t xml:space="preserve"> </w:t>
      </w:r>
      <w:r w:rsidRPr="00D26162">
        <w:rPr>
          <w:rStyle w:val="ezkurwreuab5ozgtqnkl"/>
          <w:lang w:val="ru-RU"/>
        </w:rPr>
        <w:t>сжал</w:t>
      </w:r>
      <w:r w:rsidRPr="00D26162">
        <w:rPr>
          <w:lang w:val="ru-RU"/>
        </w:rPr>
        <w:t xml:space="preserve"> </w:t>
      </w:r>
      <w:r w:rsidRPr="00D26162">
        <w:rPr>
          <w:rStyle w:val="ezkurwreuab5ozgtqnkl"/>
          <w:lang w:val="ru-RU"/>
        </w:rPr>
        <w:t>пальцы</w:t>
      </w:r>
      <w:r w:rsidRPr="00D26162">
        <w:rPr>
          <w:lang w:val="ru-RU"/>
        </w:rPr>
        <w:t xml:space="preserve"> в </w:t>
      </w:r>
      <w:r w:rsidRPr="00D26162">
        <w:rPr>
          <w:rStyle w:val="ezkurwreuab5ozgtqnkl"/>
          <w:lang w:val="ru-RU"/>
        </w:rPr>
        <w:t>кулак,</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время</w:t>
      </w:r>
      <w:r w:rsidRPr="00D26162">
        <w:rPr>
          <w:lang w:val="ru-RU"/>
        </w:rPr>
        <w:t xml:space="preserve"> </w:t>
      </w:r>
      <w:r w:rsidRPr="00D26162">
        <w:rPr>
          <w:rStyle w:val="ezkurwreuab5ozgtqnkl"/>
          <w:lang w:val="ru-RU"/>
        </w:rPr>
        <w:t>замедлилось,</w:t>
      </w:r>
      <w:r w:rsidRPr="00D26162">
        <w:rPr>
          <w:lang w:val="ru-RU"/>
        </w:rPr>
        <w:t xml:space="preserve"> </w:t>
      </w:r>
      <w:r w:rsidRPr="00D26162">
        <w:rPr>
          <w:rStyle w:val="ezkurwreuab5ozgtqnkl"/>
          <w:lang w:val="ru-RU"/>
        </w:rPr>
        <w:t>словно</w:t>
      </w:r>
      <w:r w:rsidRPr="00D26162">
        <w:rPr>
          <w:lang w:val="ru-RU"/>
        </w:rPr>
        <w:t xml:space="preserve"> </w:t>
      </w:r>
      <w:r w:rsidRPr="00D26162">
        <w:rPr>
          <w:rStyle w:val="ezkurwreuab5ozgtqnkl"/>
          <w:lang w:val="ru-RU"/>
        </w:rPr>
        <w:t>киль</w:t>
      </w:r>
      <w:r w:rsidRPr="00D26162">
        <w:rPr>
          <w:lang w:val="ru-RU"/>
        </w:rPr>
        <w:t xml:space="preserve"> корабля-</w:t>
      </w:r>
      <w:r w:rsidRPr="00D26162">
        <w:rPr>
          <w:rStyle w:val="ezkurwreuab5ozgtqnkl"/>
          <w:lang w:val="ru-RU"/>
        </w:rPr>
        <w:t>дракона</w:t>
      </w:r>
      <w:r w:rsidRPr="00D26162">
        <w:rPr>
          <w:lang w:val="ru-RU"/>
        </w:rPr>
        <w:t xml:space="preserve"> </w:t>
      </w:r>
      <w:r w:rsidRPr="00D26162">
        <w:rPr>
          <w:rStyle w:val="ezkurwreuab5ozgtqnkl"/>
          <w:lang w:val="ru-RU"/>
        </w:rPr>
        <w:t>врезался</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ил.</w:t>
      </w:r>
      <w:r w:rsidRPr="00D26162">
        <w:rPr>
          <w:lang w:val="ru-RU"/>
        </w:rPr>
        <w:t xml:space="preserve"> </w:t>
      </w:r>
      <w:r w:rsidRPr="00D26162">
        <w:rPr>
          <w:rStyle w:val="ezkurwreuab5ozgtqnkl"/>
          <w:lang w:val="ru-RU"/>
        </w:rPr>
        <w:t>Грохот</w:t>
      </w:r>
      <w:r w:rsidRPr="00D26162">
        <w:rPr>
          <w:lang w:val="ru-RU"/>
        </w:rPr>
        <w:t xml:space="preserve"> </w:t>
      </w:r>
      <w:r w:rsidRPr="00D26162">
        <w:rPr>
          <w:rStyle w:val="ezkurwreuab5ozgtqnkl"/>
          <w:lang w:val="ru-RU"/>
        </w:rPr>
        <w:t>войны</w:t>
      </w:r>
      <w:r w:rsidRPr="00D26162">
        <w:rPr>
          <w:lang w:val="ru-RU"/>
        </w:rPr>
        <w:t xml:space="preserve"> </w:t>
      </w:r>
      <w:r w:rsidRPr="00D26162">
        <w:rPr>
          <w:rStyle w:val="ezkurwreuab5ozgtqnkl"/>
          <w:lang w:val="ru-RU"/>
        </w:rPr>
        <w:t>медленно</w:t>
      </w:r>
      <w:r w:rsidRPr="00D26162">
        <w:rPr>
          <w:lang w:val="ru-RU"/>
        </w:rPr>
        <w:t xml:space="preserve"> </w:t>
      </w:r>
      <w:r w:rsidRPr="00D26162">
        <w:rPr>
          <w:rStyle w:val="ezkurwreuab5ozgtqnkl"/>
          <w:lang w:val="ru-RU"/>
        </w:rPr>
        <w:t>затих,</w:t>
      </w:r>
      <w:r w:rsidRPr="00D26162">
        <w:rPr>
          <w:lang w:val="ru-RU"/>
        </w:rPr>
        <w:t xml:space="preserve"> </w:t>
      </w:r>
      <w:r w:rsidRPr="00D26162">
        <w:rPr>
          <w:rStyle w:val="ezkurwreuab5ozgtqnkl"/>
          <w:lang w:val="ru-RU"/>
        </w:rPr>
        <w:t>сменившись</w:t>
      </w:r>
      <w:r w:rsidRPr="00D26162">
        <w:rPr>
          <w:lang w:val="ru-RU"/>
        </w:rPr>
        <w:t xml:space="preserve"> </w:t>
      </w:r>
      <w:r w:rsidRPr="00D26162">
        <w:rPr>
          <w:rStyle w:val="ezkurwreuab5ozgtqnkl"/>
          <w:lang w:val="ru-RU"/>
        </w:rPr>
        <w:t>жуткой,</w:t>
      </w:r>
      <w:r w:rsidRPr="00D26162">
        <w:rPr>
          <w:lang w:val="ru-RU"/>
        </w:rPr>
        <w:t xml:space="preserve"> </w:t>
      </w:r>
      <w:r w:rsidRPr="00D26162">
        <w:rPr>
          <w:rStyle w:val="ezkurwreuab5ozgtqnkl"/>
          <w:lang w:val="ru-RU"/>
        </w:rPr>
        <w:t>застывшей</w:t>
      </w:r>
      <w:r w:rsidRPr="00D26162">
        <w:rPr>
          <w:lang w:val="ru-RU"/>
        </w:rPr>
        <w:t xml:space="preserve"> </w:t>
      </w:r>
      <w:r w:rsidRPr="00D26162">
        <w:rPr>
          <w:rStyle w:val="ezkurwreuab5ozgtqnkl"/>
          <w:lang w:val="ru-RU"/>
        </w:rPr>
        <w:t>тишиной.</w:t>
      </w:r>
      <w:r w:rsidRPr="00D26162">
        <w:rPr>
          <w:lang w:val="ru-RU"/>
        </w:rPr>
        <w:t xml:space="preserve"> </w:t>
      </w:r>
    </w:p>
    <w:p w14:paraId="44356E92" w14:textId="77777777" w:rsidR="00FF5A40" w:rsidRPr="00D26162" w:rsidRDefault="00FF5A40" w:rsidP="00FF5A40">
      <w:pPr>
        <w:rPr>
          <w:lang w:val="ru-RU"/>
        </w:rPr>
      </w:pPr>
      <w:r w:rsidRPr="00D26162">
        <w:rPr>
          <w:rStyle w:val="ezkurwreuab5ozgtqnkl"/>
          <w:lang w:val="ru-RU"/>
        </w:rPr>
        <w:t xml:space="preserve">— </w:t>
      </w:r>
      <w:r w:rsidRPr="00D26162">
        <w:rPr>
          <w:lang w:val="ru-RU"/>
        </w:rPr>
        <w:t xml:space="preserve">Зовущий Бурю ничего не забыл, — сказал он, нарушая эту тишину. </w:t>
      </w:r>
      <w:r w:rsidRPr="00D26162">
        <w:rPr>
          <w:rStyle w:val="ezkurwreuab5ozgtqnkl"/>
          <w:lang w:val="ru-RU"/>
        </w:rPr>
        <w:t xml:space="preserve">— </w:t>
      </w:r>
      <w:proofErr w:type="gramStart"/>
      <w:r w:rsidRPr="00D26162">
        <w:rPr>
          <w:rStyle w:val="ezkurwreuab5ozgtqnkl"/>
          <w:lang w:val="ru-RU"/>
        </w:rPr>
        <w:t>Я...</w:t>
      </w:r>
      <w:proofErr w:type="gramEnd"/>
      <w:r w:rsidRPr="00D26162">
        <w:rPr>
          <w:lang w:val="ru-RU"/>
        </w:rPr>
        <w:t xml:space="preserve"> </w:t>
      </w:r>
      <w:r w:rsidRPr="00D26162">
        <w:rPr>
          <w:rStyle w:val="ezkurwreuab5ozgtqnkl"/>
          <w:lang w:val="ru-RU"/>
        </w:rPr>
        <w:t>не</w:t>
      </w:r>
      <w:r w:rsidRPr="00D26162">
        <w:rPr>
          <w:lang w:val="ru-RU"/>
        </w:rPr>
        <w:t xml:space="preserve"> такой, </w:t>
      </w:r>
      <w:r w:rsidRPr="00D26162">
        <w:rPr>
          <w:rStyle w:val="ezkurwreuab5ozgtqnkl"/>
          <w:lang w:val="ru-RU"/>
        </w:rPr>
        <w:t>каким</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хотел</w:t>
      </w:r>
      <w:r w:rsidRPr="00D26162">
        <w:rPr>
          <w:lang w:val="ru-RU"/>
        </w:rPr>
        <w:t xml:space="preserve"> </w:t>
      </w:r>
      <w:r w:rsidRPr="00D26162">
        <w:rPr>
          <w:rStyle w:val="ezkurwreuab5ozgtqnkl"/>
          <w:lang w:val="ru-RU"/>
        </w:rPr>
        <w:t>меня</w:t>
      </w:r>
      <w:r w:rsidRPr="00D26162">
        <w:rPr>
          <w:lang w:val="ru-RU"/>
        </w:rPr>
        <w:t xml:space="preserve"> </w:t>
      </w:r>
      <w:r w:rsidRPr="00D26162">
        <w:rPr>
          <w:rStyle w:val="ezkurwreuab5ozgtqnkl"/>
          <w:lang w:val="ru-RU"/>
        </w:rPr>
        <w:t>сделать.</w:t>
      </w:r>
      <w:r w:rsidRPr="00D26162">
        <w:rPr>
          <w:lang w:val="ru-RU"/>
        </w:rPr>
        <w:t xml:space="preserve"> </w:t>
      </w:r>
    </w:p>
    <w:p w14:paraId="50DFACFB" w14:textId="77777777" w:rsidR="00FF5A40" w:rsidRPr="00D26162" w:rsidRDefault="00FF5A40" w:rsidP="00FF5A40">
      <w:pPr>
        <w:rPr>
          <w:lang w:val="ru-RU"/>
        </w:rPr>
      </w:pPr>
      <w:r w:rsidRPr="00D26162">
        <w:rPr>
          <w:rStyle w:val="ezkurwreuab5ozgtqnkl"/>
          <w:lang w:val="ru-RU"/>
        </w:rPr>
        <w:t>Ингвар</w:t>
      </w:r>
      <w:r w:rsidRPr="00D26162">
        <w:rPr>
          <w:lang w:val="ru-RU"/>
        </w:rPr>
        <w:t xml:space="preserve"> </w:t>
      </w:r>
      <w:r w:rsidRPr="00D26162">
        <w:rPr>
          <w:rStyle w:val="ezkurwreuab5ozgtqnkl"/>
          <w:lang w:val="ru-RU"/>
        </w:rPr>
        <w:t>попытался</w:t>
      </w:r>
      <w:r w:rsidRPr="00D26162">
        <w:rPr>
          <w:lang w:val="ru-RU"/>
        </w:rPr>
        <w:t xml:space="preserve"> </w:t>
      </w:r>
      <w:r w:rsidRPr="00D26162">
        <w:rPr>
          <w:rStyle w:val="ezkurwreuab5ozgtqnkl"/>
          <w:lang w:val="ru-RU"/>
        </w:rPr>
        <w:t>шевельнуться под рычание мерцающего</w:t>
      </w:r>
      <w:r w:rsidRPr="00D26162">
        <w:rPr>
          <w:lang w:val="ru-RU"/>
        </w:rPr>
        <w:t xml:space="preserve"> Черно</w:t>
      </w:r>
      <w:r w:rsidRPr="00D26162">
        <w:rPr>
          <w:rStyle w:val="ezkurwreuab5ozgtqnkl"/>
          <w:lang w:val="ru-RU"/>
        </w:rPr>
        <w:t>гривого.</w:t>
      </w:r>
      <w:r w:rsidRPr="00D26162">
        <w:rPr>
          <w:lang w:val="ru-RU"/>
        </w:rPr>
        <w:t xml:space="preserve"> </w:t>
      </w:r>
    </w:p>
    <w:p w14:paraId="2FFC0023" w14:textId="77777777" w:rsidR="00FF5A40" w:rsidRPr="00D26162" w:rsidRDefault="00FF5A40" w:rsidP="00FF5A40">
      <w:pPr>
        <w:rPr>
          <w:lang w:val="ru-RU"/>
        </w:rPr>
      </w:pPr>
      <w:r w:rsidRPr="00D26162">
        <w:rPr>
          <w:rStyle w:val="ezkurwreuab5ozgtqnkl"/>
          <w:lang w:val="ru-RU"/>
        </w:rPr>
        <w:t>— Этого-то мы и</w:t>
      </w:r>
      <w:r w:rsidRPr="00D26162">
        <w:rPr>
          <w:lang w:val="ru-RU"/>
        </w:rPr>
        <w:t xml:space="preserve"> </w:t>
      </w:r>
      <w:r w:rsidRPr="00D26162">
        <w:rPr>
          <w:rStyle w:val="ezkurwreuab5ozgtqnkl"/>
          <w:lang w:val="ru-RU"/>
        </w:rPr>
        <w:t>хотели,</w:t>
      </w:r>
      <w:r w:rsidRPr="00D26162">
        <w:rPr>
          <w:lang w:val="ru-RU"/>
        </w:rPr>
        <w:t xml:space="preserve"> </w:t>
      </w:r>
      <w:r w:rsidRPr="00D26162">
        <w:rPr>
          <w:rStyle w:val="ezkurwreuab5ozgtqnkl"/>
          <w:lang w:val="ru-RU"/>
        </w:rPr>
        <w:t xml:space="preserve">— </w:t>
      </w:r>
      <w:r w:rsidRPr="00D26162">
        <w:rPr>
          <w:lang w:val="ru-RU"/>
        </w:rPr>
        <w:t xml:space="preserve">с трудом </w:t>
      </w:r>
      <w:r w:rsidRPr="00D26162">
        <w:rPr>
          <w:rStyle w:val="ezkurwreuab5ozgtqnkl"/>
          <w:lang w:val="ru-RU"/>
        </w:rPr>
        <w:t>выговорил</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 Возвращайся</w:t>
      </w:r>
      <w:r w:rsidRPr="00D26162">
        <w:rPr>
          <w:lang w:val="ru-RU"/>
        </w:rPr>
        <w:t xml:space="preserve"> </w:t>
      </w:r>
      <w:r w:rsidRPr="00D26162">
        <w:rPr>
          <w:rStyle w:val="ezkurwreuab5ozgtqnkl"/>
          <w:lang w:val="ru-RU"/>
        </w:rPr>
        <w:t>к</w:t>
      </w:r>
      <w:r w:rsidRPr="00D26162">
        <w:rPr>
          <w:lang w:val="ru-RU"/>
        </w:rPr>
        <w:t xml:space="preserve"> </w:t>
      </w:r>
      <w:r w:rsidRPr="00D26162">
        <w:rPr>
          <w:rStyle w:val="ezkurwreuab5ozgtqnkl"/>
          <w:lang w:val="ru-RU"/>
        </w:rPr>
        <w:t>нам.</w:t>
      </w:r>
      <w:r w:rsidRPr="00D26162">
        <w:rPr>
          <w:lang w:val="ru-RU"/>
        </w:rPr>
        <w:t xml:space="preserve"> </w:t>
      </w:r>
    </w:p>
    <w:p w14:paraId="719E0838" w14:textId="77777777" w:rsidR="00FF5A40" w:rsidRPr="00D26162" w:rsidRDefault="00FF5A40" w:rsidP="00FF5A40">
      <w:pPr>
        <w:rPr>
          <w:rStyle w:val="ezkurwreuab5ozgtqnkl"/>
          <w:lang w:val="ru-RU"/>
        </w:rPr>
      </w:pPr>
      <w:r w:rsidRPr="00D26162">
        <w:rPr>
          <w:rStyle w:val="ezkurwreuab5ozgtqnkl"/>
          <w:lang w:val="ru-RU"/>
        </w:rPr>
        <w:t>— Нет.</w:t>
      </w:r>
      <w:r w:rsidRPr="00D26162">
        <w:rPr>
          <w:lang w:val="ru-RU"/>
        </w:rPr>
        <w:t xml:space="preserve"> </w:t>
      </w:r>
      <w:r w:rsidRPr="00D26162">
        <w:rPr>
          <w:rStyle w:val="ezkurwreuab5ozgtqnkl"/>
          <w:lang w:val="ru-RU"/>
        </w:rPr>
        <w:t>— Заговорив, Бальдр</w:t>
      </w:r>
      <w:r w:rsidRPr="00D26162">
        <w:rPr>
          <w:lang w:val="ru-RU"/>
        </w:rPr>
        <w:t xml:space="preserve"> </w:t>
      </w:r>
      <w:r w:rsidRPr="00D26162">
        <w:rPr>
          <w:rStyle w:val="ezkurwreuab5ozgtqnkl"/>
          <w:lang w:val="ru-RU"/>
        </w:rPr>
        <w:t>поймал</w:t>
      </w:r>
      <w:r w:rsidRPr="00D26162">
        <w:rPr>
          <w:lang w:val="ru-RU"/>
        </w:rPr>
        <w:t xml:space="preserve"> </w:t>
      </w:r>
      <w:r w:rsidRPr="00D26162">
        <w:rPr>
          <w:rStyle w:val="ezkurwreuab5ozgtqnkl"/>
          <w:lang w:val="ru-RU"/>
        </w:rPr>
        <w:t>себя</w:t>
      </w:r>
      <w:r w:rsidRPr="00D26162">
        <w:rPr>
          <w:lang w:val="ru-RU"/>
        </w:rPr>
        <w:t xml:space="preserve"> на том, что </w:t>
      </w:r>
      <w:r w:rsidRPr="00D26162">
        <w:rPr>
          <w:rStyle w:val="ezkurwreuab5ozgtqnkl"/>
          <w:lang w:val="ru-RU"/>
        </w:rPr>
        <w:t>удивляется</w:t>
      </w:r>
      <w:r w:rsidRPr="00D26162">
        <w:rPr>
          <w:lang w:val="ru-RU"/>
        </w:rPr>
        <w:t xml:space="preserve"> </w:t>
      </w:r>
      <w:r w:rsidRPr="00D26162">
        <w:rPr>
          <w:rStyle w:val="ezkurwreuab5ozgtqnkl"/>
          <w:lang w:val="ru-RU"/>
        </w:rPr>
        <w:t>собственному</w:t>
      </w:r>
      <w:r w:rsidRPr="00D26162">
        <w:rPr>
          <w:lang w:val="ru-RU"/>
        </w:rPr>
        <w:t xml:space="preserve"> </w:t>
      </w:r>
      <w:r w:rsidRPr="00D26162">
        <w:rPr>
          <w:rStyle w:val="ezkurwreuab5ozgtqnkl"/>
          <w:lang w:val="ru-RU"/>
        </w:rPr>
        <w:t>голосу.</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был</w:t>
      </w:r>
      <w:r w:rsidRPr="00D26162">
        <w:rPr>
          <w:lang w:val="ru-RU"/>
        </w:rPr>
        <w:t xml:space="preserve"> </w:t>
      </w:r>
      <w:r w:rsidRPr="00D26162">
        <w:rPr>
          <w:rStyle w:val="ezkurwreuab5ozgtqnkl"/>
          <w:lang w:val="ru-RU"/>
        </w:rPr>
        <w:t>более</w:t>
      </w:r>
      <w:r w:rsidRPr="00D26162">
        <w:rPr>
          <w:lang w:val="ru-RU"/>
        </w:rPr>
        <w:t xml:space="preserve"> </w:t>
      </w:r>
      <w:r w:rsidRPr="00D26162">
        <w:rPr>
          <w:rStyle w:val="ezkurwreuab5ozgtqnkl"/>
          <w:lang w:val="ru-RU"/>
        </w:rPr>
        <w:t>глубоким,</w:t>
      </w:r>
      <w:r w:rsidRPr="00D26162">
        <w:rPr>
          <w:lang w:val="ru-RU"/>
        </w:rPr>
        <w:t xml:space="preserve"> </w:t>
      </w:r>
      <w:r w:rsidRPr="00D26162">
        <w:rPr>
          <w:rStyle w:val="ezkurwreuab5ozgtqnkl"/>
          <w:lang w:val="ru-RU"/>
        </w:rPr>
        <w:t>звучным,</w:t>
      </w:r>
      <w:r w:rsidRPr="00D26162">
        <w:rPr>
          <w:lang w:val="ru-RU"/>
        </w:rPr>
        <w:t xml:space="preserve"> </w:t>
      </w:r>
      <w:r w:rsidRPr="00D26162">
        <w:rPr>
          <w:rStyle w:val="ezkurwreuab5ozgtqnkl"/>
          <w:lang w:val="ru-RU"/>
        </w:rPr>
        <w:t>в</w:t>
      </w:r>
      <w:r w:rsidRPr="00D26162">
        <w:rPr>
          <w:lang w:val="ru-RU"/>
        </w:rPr>
        <w:t xml:space="preserve"> нем звенела </w:t>
      </w:r>
      <w:r w:rsidRPr="00D26162">
        <w:rPr>
          <w:rStyle w:val="ezkurwreuab5ozgtqnkl"/>
          <w:lang w:val="ru-RU"/>
        </w:rPr>
        <w:t>жила</w:t>
      </w:r>
      <w:r w:rsidRPr="00D26162">
        <w:rPr>
          <w:lang w:val="ru-RU"/>
        </w:rPr>
        <w:t xml:space="preserve">, </w:t>
      </w:r>
      <w:r w:rsidRPr="00D26162">
        <w:rPr>
          <w:rStyle w:val="ezkurwreuab5ozgtqnkl"/>
          <w:lang w:val="ru-RU"/>
        </w:rPr>
        <w:t>долгое</w:t>
      </w:r>
      <w:r w:rsidRPr="00D26162">
        <w:rPr>
          <w:lang w:val="ru-RU"/>
        </w:rPr>
        <w:t xml:space="preserve"> </w:t>
      </w:r>
      <w:r w:rsidRPr="00D26162">
        <w:rPr>
          <w:rStyle w:val="ezkurwreuab5ozgtqnkl"/>
          <w:lang w:val="ru-RU"/>
        </w:rPr>
        <w:t>время</w:t>
      </w:r>
      <w:r w:rsidRPr="00D26162">
        <w:rPr>
          <w:lang w:val="ru-RU"/>
        </w:rPr>
        <w:t xml:space="preserve"> </w:t>
      </w:r>
      <w:r w:rsidRPr="00D26162">
        <w:rPr>
          <w:rStyle w:val="ezkurwreuab5ozgtqnkl"/>
          <w:lang w:val="ru-RU"/>
        </w:rPr>
        <w:t>остававшаяся</w:t>
      </w:r>
      <w:r w:rsidRPr="00D26162">
        <w:rPr>
          <w:lang w:val="ru-RU"/>
        </w:rPr>
        <w:t xml:space="preserve"> </w:t>
      </w:r>
      <w:r w:rsidRPr="00D26162">
        <w:rPr>
          <w:rStyle w:val="ezkurwreuab5ozgtqnkl"/>
          <w:lang w:val="ru-RU"/>
        </w:rPr>
        <w:t>закрытой.</w:t>
      </w:r>
      <w:r w:rsidRPr="00D26162">
        <w:rPr>
          <w:lang w:val="ru-RU"/>
        </w:rPr>
        <w:t xml:space="preserve"> </w:t>
      </w:r>
      <w:r w:rsidRPr="00D26162">
        <w:rPr>
          <w:rStyle w:val="ezkurwreuab5ozgtqnkl"/>
          <w:lang w:val="ru-RU"/>
        </w:rPr>
        <w:t>— Ты-то</w:t>
      </w:r>
      <w:r w:rsidRPr="00D26162">
        <w:rPr>
          <w:lang w:val="ru-RU"/>
        </w:rPr>
        <w:t xml:space="preserve"> </w:t>
      </w:r>
      <w:r w:rsidRPr="00D26162">
        <w:rPr>
          <w:rStyle w:val="ezkurwreuab5ozgtqnkl"/>
          <w:lang w:val="ru-RU"/>
        </w:rPr>
        <w:t>можешь</w:t>
      </w:r>
      <w:r w:rsidRPr="00D26162">
        <w:rPr>
          <w:lang w:val="ru-RU"/>
        </w:rPr>
        <w:t xml:space="preserve"> </w:t>
      </w:r>
      <w:r w:rsidRPr="00D26162">
        <w:rPr>
          <w:rStyle w:val="ezkurwreuab5ozgtqnkl"/>
          <w:lang w:val="ru-RU"/>
        </w:rPr>
        <w:t>вернуться.</w:t>
      </w:r>
      <w:r w:rsidRPr="00D26162">
        <w:rPr>
          <w:lang w:val="ru-RU"/>
        </w:rPr>
        <w:t xml:space="preserve"> </w:t>
      </w:r>
      <w:r w:rsidRPr="00D26162">
        <w:rPr>
          <w:rStyle w:val="ezkurwreuab5ozgtqnkl"/>
          <w:lang w:val="ru-RU"/>
        </w:rPr>
        <w:t>Ты</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остальные.</w:t>
      </w:r>
      <w:r w:rsidRPr="00D26162">
        <w:rPr>
          <w:lang w:val="ru-RU"/>
        </w:rPr>
        <w:t xml:space="preserve"> </w:t>
      </w:r>
      <w:r w:rsidRPr="00D26162">
        <w:rPr>
          <w:rStyle w:val="ezkurwreuab5ozgtqnkl"/>
          <w:lang w:val="ru-RU"/>
        </w:rPr>
        <w:t>Может</w:t>
      </w:r>
      <w:r w:rsidRPr="00D26162">
        <w:rPr>
          <w:lang w:val="ru-RU"/>
        </w:rPr>
        <w:t>, когда-</w:t>
      </w:r>
      <w:r w:rsidRPr="00D26162">
        <w:rPr>
          <w:rStyle w:val="ezkurwreuab5ozgtqnkl"/>
          <w:lang w:val="ru-RU"/>
        </w:rPr>
        <w:t>нибудь</w:t>
      </w:r>
      <w:r w:rsidRPr="00D26162">
        <w:rPr>
          <w:lang w:val="ru-RU"/>
        </w:rPr>
        <w:t xml:space="preserve"> и </w:t>
      </w:r>
      <w:r w:rsidRPr="00D26162">
        <w:rPr>
          <w:rStyle w:val="ezkurwreuab5ozgtqnkl"/>
          <w:lang w:val="ru-RU"/>
        </w:rPr>
        <w:t>я…</w:t>
      </w:r>
      <w:r w:rsidRPr="00D26162">
        <w:rPr>
          <w:lang w:val="ru-RU"/>
        </w:rPr>
        <w:t xml:space="preserve"> </w:t>
      </w:r>
      <w:r w:rsidRPr="00D26162">
        <w:rPr>
          <w:rStyle w:val="ezkurwreuab5ozgtqnkl"/>
          <w:lang w:val="ru-RU"/>
        </w:rPr>
        <w:t>тоже.</w:t>
      </w:r>
      <w:r w:rsidRPr="00D26162">
        <w:rPr>
          <w:lang w:val="ru-RU"/>
        </w:rPr>
        <w:t xml:space="preserve"> </w:t>
      </w:r>
      <w:r w:rsidRPr="00D26162">
        <w:rPr>
          <w:rStyle w:val="ezkurwreuab5ozgtqnkl"/>
          <w:lang w:val="ru-RU"/>
        </w:rPr>
        <w:t>Но не</w:t>
      </w:r>
      <w:r w:rsidRPr="00D26162">
        <w:rPr>
          <w:lang w:val="ru-RU"/>
        </w:rPr>
        <w:t xml:space="preserve"> </w:t>
      </w:r>
      <w:r w:rsidRPr="00D26162">
        <w:rPr>
          <w:rStyle w:val="ezkurwreuab5ozgtqnkl"/>
          <w:lang w:val="ru-RU"/>
        </w:rPr>
        <w:t xml:space="preserve">сегодня… </w:t>
      </w:r>
    </w:p>
    <w:p w14:paraId="56AE2D73" w14:textId="77777777" w:rsidR="00FF5A40" w:rsidRPr="00D26162" w:rsidRDefault="00FF5A40" w:rsidP="00FF5A40">
      <w:pPr>
        <w:rPr>
          <w:lang w:val="ru-RU"/>
        </w:rPr>
      </w:pPr>
      <w:r w:rsidRPr="00D26162">
        <w:rPr>
          <w:rStyle w:val="ezkurwreuab5ozgtqnkl"/>
          <w:lang w:val="ru-RU"/>
        </w:rPr>
        <w:t>Ингвар</w:t>
      </w:r>
      <w:r w:rsidRPr="00D26162">
        <w:rPr>
          <w:lang w:val="ru-RU"/>
        </w:rPr>
        <w:t xml:space="preserve"> </w:t>
      </w:r>
      <w:r w:rsidRPr="00D26162">
        <w:rPr>
          <w:rStyle w:val="ezkurwreuab5ozgtqnkl"/>
          <w:lang w:val="ru-RU"/>
        </w:rPr>
        <w:t>снова</w:t>
      </w:r>
      <w:r w:rsidRPr="00D26162">
        <w:rPr>
          <w:lang w:val="ru-RU"/>
        </w:rPr>
        <w:t xml:space="preserve"> </w:t>
      </w:r>
      <w:r w:rsidRPr="00D26162">
        <w:rPr>
          <w:rStyle w:val="ezkurwreuab5ozgtqnkl"/>
          <w:lang w:val="ru-RU"/>
        </w:rPr>
        <w:t>начал</w:t>
      </w:r>
      <w:r w:rsidRPr="00D26162">
        <w:rPr>
          <w:lang w:val="ru-RU"/>
        </w:rPr>
        <w:t xml:space="preserve"> </w:t>
      </w:r>
      <w:r w:rsidRPr="00D26162">
        <w:rPr>
          <w:rStyle w:val="ezkurwreuab5ozgtqnkl"/>
          <w:lang w:val="ru-RU"/>
        </w:rPr>
        <w:t>возражать.</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сказал,</w:t>
      </w:r>
      <w:r w:rsidRPr="00D26162">
        <w:rPr>
          <w:lang w:val="ru-RU"/>
        </w:rPr>
        <w:t xml:space="preserve"> что </w:t>
      </w:r>
      <w:r w:rsidRPr="00D26162">
        <w:rPr>
          <w:rStyle w:val="ezkurwreuab5ozgtqnkl"/>
          <w:lang w:val="ru-RU"/>
        </w:rPr>
        <w:t>нужно</w:t>
      </w:r>
      <w:r w:rsidRPr="00D26162">
        <w:rPr>
          <w:lang w:val="ru-RU"/>
        </w:rPr>
        <w:t xml:space="preserve"> </w:t>
      </w:r>
      <w:r w:rsidRPr="00D26162">
        <w:rPr>
          <w:rStyle w:val="ezkurwreuab5ozgtqnkl"/>
          <w:lang w:val="ru-RU"/>
        </w:rPr>
        <w:t>найти</w:t>
      </w:r>
      <w:r w:rsidRPr="00D26162">
        <w:rPr>
          <w:lang w:val="ru-RU"/>
        </w:rPr>
        <w:t xml:space="preserve"> </w:t>
      </w:r>
      <w:proofErr w:type="spellStart"/>
      <w:r w:rsidRPr="00D26162">
        <w:rPr>
          <w:rStyle w:val="ezkurwreuab5ozgtqnkl"/>
          <w:lang w:val="ru-RU"/>
        </w:rPr>
        <w:t>Гуннлаугура</w:t>
      </w:r>
      <w:proofErr w:type="spellEnd"/>
      <w:r w:rsidRPr="00D26162">
        <w:rPr>
          <w:rStyle w:val="ezkurwreuab5ozgtqnkl"/>
          <w:lang w:val="ru-RU"/>
        </w:rPr>
        <w:t>.</w:t>
      </w:r>
      <w:r w:rsidRPr="00D26162">
        <w:rPr>
          <w:lang w:val="ru-RU"/>
        </w:rPr>
        <w:t xml:space="preserve"> </w:t>
      </w:r>
      <w:r w:rsidRPr="00D26162">
        <w:rPr>
          <w:rStyle w:val="ezkurwreuab5ozgtqnkl"/>
          <w:lang w:val="ru-RU"/>
        </w:rPr>
        <w:t>Нужно</w:t>
      </w:r>
      <w:r w:rsidRPr="00D26162">
        <w:rPr>
          <w:lang w:val="ru-RU"/>
        </w:rPr>
        <w:t xml:space="preserve"> </w:t>
      </w:r>
      <w:r w:rsidRPr="00D26162">
        <w:rPr>
          <w:rStyle w:val="ezkurwreuab5ozgtqnkl"/>
          <w:lang w:val="ru-RU"/>
        </w:rPr>
        <w:t>объединиться</w:t>
      </w:r>
      <w:r w:rsidRPr="00D26162">
        <w:rPr>
          <w:lang w:val="ru-RU"/>
        </w:rPr>
        <w:t xml:space="preserve"> </w:t>
      </w:r>
      <w:r w:rsidRPr="00D26162">
        <w:rPr>
          <w:rStyle w:val="ezkurwreuab5ozgtqnkl"/>
          <w:lang w:val="ru-RU"/>
        </w:rPr>
        <w:t>с</w:t>
      </w:r>
      <w:r w:rsidRPr="00D26162">
        <w:rPr>
          <w:lang w:val="ru-RU"/>
        </w:rPr>
        <w:t xml:space="preserve"> </w:t>
      </w:r>
      <w:r w:rsidRPr="00D26162">
        <w:rPr>
          <w:rStyle w:val="ezkurwreuab5ozgtqnkl"/>
          <w:lang w:val="ru-RU"/>
        </w:rPr>
        <w:t>остальной</w:t>
      </w:r>
      <w:r w:rsidRPr="00D26162">
        <w:rPr>
          <w:lang w:val="ru-RU"/>
        </w:rPr>
        <w:t xml:space="preserve"> </w:t>
      </w:r>
      <w:r w:rsidRPr="00D26162">
        <w:rPr>
          <w:rStyle w:val="ezkurwreuab5ozgtqnkl"/>
          <w:lang w:val="ru-RU"/>
        </w:rPr>
        <w:t>частью</w:t>
      </w:r>
      <w:r w:rsidRPr="00D26162">
        <w:rPr>
          <w:lang w:val="ru-RU"/>
        </w:rPr>
        <w:t xml:space="preserve"> </w:t>
      </w:r>
      <w:r w:rsidRPr="00D26162">
        <w:rPr>
          <w:rStyle w:val="ezkurwreuab5ozgtqnkl"/>
          <w:lang w:val="ru-RU"/>
        </w:rPr>
        <w:t>Великой</w:t>
      </w:r>
      <w:r w:rsidRPr="00D26162">
        <w:rPr>
          <w:lang w:val="ru-RU"/>
        </w:rPr>
        <w:t xml:space="preserve"> </w:t>
      </w:r>
      <w:r w:rsidRPr="00D26162">
        <w:rPr>
          <w:rStyle w:val="ezkurwreuab5ozgtqnkl"/>
          <w:lang w:val="ru-RU"/>
        </w:rPr>
        <w:t>Компании,</w:t>
      </w:r>
      <w:r w:rsidRPr="00D26162">
        <w:rPr>
          <w:lang w:val="ru-RU"/>
        </w:rPr>
        <w:t xml:space="preserve"> </w:t>
      </w:r>
      <w:r w:rsidRPr="00D26162">
        <w:rPr>
          <w:rStyle w:val="ezkurwreuab5ozgtqnkl"/>
          <w:lang w:val="ru-RU"/>
        </w:rPr>
        <w:t>выстроить</w:t>
      </w:r>
      <w:r w:rsidRPr="00D26162">
        <w:rPr>
          <w:lang w:val="ru-RU"/>
        </w:rPr>
        <w:t xml:space="preserve"> </w:t>
      </w:r>
      <w:r w:rsidRPr="00D26162">
        <w:rPr>
          <w:rStyle w:val="ezkurwreuab5ozgtqnkl"/>
          <w:lang w:val="ru-RU"/>
        </w:rPr>
        <w:t>какую</w:t>
      </w:r>
      <w:r w:rsidRPr="00D26162">
        <w:rPr>
          <w:lang w:val="ru-RU"/>
        </w:rPr>
        <w:t>-</w:t>
      </w:r>
      <w:r w:rsidRPr="00D26162">
        <w:rPr>
          <w:rStyle w:val="ezkurwreuab5ozgtqnkl"/>
          <w:lang w:val="ru-RU"/>
        </w:rPr>
        <w:t>то</w:t>
      </w:r>
      <w:r w:rsidRPr="00D26162">
        <w:rPr>
          <w:lang w:val="ru-RU"/>
        </w:rPr>
        <w:t xml:space="preserve"> </w:t>
      </w:r>
      <w:r w:rsidRPr="00D26162">
        <w:rPr>
          <w:rStyle w:val="ezkurwreuab5ozgtqnkl"/>
          <w:lang w:val="ru-RU"/>
        </w:rPr>
        <w:t>защиту,</w:t>
      </w:r>
      <w:r w:rsidRPr="00D26162">
        <w:rPr>
          <w:lang w:val="ru-RU"/>
        </w:rPr>
        <w:t xml:space="preserve"> </w:t>
      </w:r>
      <w:r w:rsidRPr="00D26162">
        <w:rPr>
          <w:rStyle w:val="ezkurwreuab5ozgtqnkl"/>
          <w:lang w:val="ru-RU"/>
        </w:rPr>
        <w:t>найти,</w:t>
      </w:r>
      <w:r w:rsidRPr="00D26162">
        <w:rPr>
          <w:lang w:val="ru-RU"/>
        </w:rPr>
        <w:t xml:space="preserve"> </w:t>
      </w:r>
      <w:r w:rsidRPr="00D26162">
        <w:rPr>
          <w:rStyle w:val="ezkurwreuab5ozgtqnkl"/>
          <w:lang w:val="ru-RU"/>
        </w:rPr>
        <w:t>как</w:t>
      </w:r>
      <w:r w:rsidRPr="00D26162">
        <w:rPr>
          <w:lang w:val="ru-RU"/>
        </w:rPr>
        <w:t xml:space="preserve"> </w:t>
      </w:r>
      <w:r w:rsidRPr="00D26162">
        <w:rPr>
          <w:rStyle w:val="ezkurwreuab5ozgtqnkl"/>
          <w:lang w:val="ru-RU"/>
        </w:rPr>
        <w:t>продолжать</w:t>
      </w:r>
      <w:r w:rsidRPr="00D26162">
        <w:rPr>
          <w:lang w:val="ru-RU"/>
        </w:rPr>
        <w:t xml:space="preserve"> </w:t>
      </w:r>
      <w:r w:rsidRPr="00D26162">
        <w:rPr>
          <w:rStyle w:val="ezkurwreuab5ozgtqnkl"/>
          <w:lang w:val="ru-RU"/>
        </w:rPr>
        <w:t>борьбу.</w:t>
      </w:r>
      <w:r w:rsidRPr="00D26162">
        <w:rPr>
          <w:lang w:val="ru-RU"/>
        </w:rPr>
        <w:t xml:space="preserve"> </w:t>
      </w:r>
      <w:r w:rsidRPr="00D26162">
        <w:rPr>
          <w:rStyle w:val="ezkurwreuab5ozgtqnkl"/>
          <w:lang w:val="ru-RU"/>
        </w:rPr>
        <w:t>Нужно</w:t>
      </w:r>
      <w:r w:rsidRPr="00D26162">
        <w:rPr>
          <w:lang w:val="ru-RU"/>
        </w:rPr>
        <w:t xml:space="preserve"> </w:t>
      </w:r>
      <w:r w:rsidRPr="00D26162">
        <w:rPr>
          <w:rStyle w:val="ezkurwreuab5ozgtqnkl"/>
          <w:lang w:val="ru-RU"/>
        </w:rPr>
        <w:t>объясниться,</w:t>
      </w:r>
      <w:r w:rsidRPr="00D26162">
        <w:rPr>
          <w:lang w:val="ru-RU"/>
        </w:rPr>
        <w:t xml:space="preserve"> </w:t>
      </w:r>
      <w:r w:rsidRPr="00D26162">
        <w:rPr>
          <w:rStyle w:val="ezkurwreuab5ozgtqnkl"/>
          <w:lang w:val="ru-RU"/>
        </w:rPr>
        <w:t>чтобы</w:t>
      </w:r>
      <w:r w:rsidRPr="00D26162">
        <w:rPr>
          <w:lang w:val="ru-RU"/>
        </w:rPr>
        <w:t xml:space="preserve"> </w:t>
      </w:r>
      <w:r w:rsidRPr="00D26162">
        <w:rPr>
          <w:rStyle w:val="ezkurwreuab5ozgtqnkl"/>
          <w:lang w:val="ru-RU"/>
        </w:rPr>
        <w:t>заслужить</w:t>
      </w:r>
      <w:r w:rsidRPr="00D26162">
        <w:rPr>
          <w:lang w:val="ru-RU"/>
        </w:rPr>
        <w:t xml:space="preserve"> </w:t>
      </w:r>
      <w:r w:rsidRPr="00D26162">
        <w:rPr>
          <w:rStyle w:val="ezkurwreuab5ozgtqnkl"/>
          <w:lang w:val="ru-RU"/>
        </w:rPr>
        <w:t>возвращение</w:t>
      </w:r>
      <w:r w:rsidRPr="00D26162">
        <w:rPr>
          <w:lang w:val="ru-RU"/>
        </w:rPr>
        <w:t xml:space="preserve"> </w:t>
      </w:r>
      <w:r w:rsidRPr="00D26162">
        <w:rPr>
          <w:rStyle w:val="ezkurwreuab5ozgtqnkl"/>
          <w:lang w:val="ru-RU"/>
        </w:rPr>
        <w:t>к</w:t>
      </w:r>
      <w:r w:rsidRPr="00D26162">
        <w:rPr>
          <w:lang w:val="ru-RU"/>
        </w:rPr>
        <w:t xml:space="preserve"> </w:t>
      </w:r>
      <w:r w:rsidRPr="00D26162">
        <w:rPr>
          <w:rStyle w:val="ezkurwreuab5ozgtqnkl"/>
          <w:lang w:val="ru-RU"/>
        </w:rPr>
        <w:t>Очагу.</w:t>
      </w:r>
      <w:r w:rsidRPr="00D26162">
        <w:rPr>
          <w:lang w:val="ru-RU"/>
        </w:rPr>
        <w:t xml:space="preserve"> </w:t>
      </w:r>
    </w:p>
    <w:p w14:paraId="73127E33" w14:textId="77777777" w:rsidR="00FF5A40" w:rsidRPr="00D26162" w:rsidRDefault="00FF5A40" w:rsidP="00FF5A40">
      <w:pPr>
        <w:rPr>
          <w:lang w:val="ru-RU"/>
        </w:rPr>
      </w:pPr>
      <w:r w:rsidRPr="00D26162">
        <w:rPr>
          <w:rStyle w:val="ezkurwreuab5ozgtqnkl"/>
          <w:lang w:val="ru-RU"/>
        </w:rPr>
        <w:t>Бальдр</w:t>
      </w:r>
      <w:r w:rsidRPr="00D26162">
        <w:rPr>
          <w:lang w:val="ru-RU"/>
        </w:rPr>
        <w:t xml:space="preserve"> </w:t>
      </w:r>
      <w:r w:rsidRPr="00D26162">
        <w:rPr>
          <w:rStyle w:val="ezkurwreuab5ozgtqnkl"/>
          <w:lang w:val="ru-RU"/>
        </w:rPr>
        <w:t>огляделся</w:t>
      </w:r>
      <w:r w:rsidRPr="00D26162">
        <w:rPr>
          <w:lang w:val="ru-RU"/>
        </w:rPr>
        <w:t xml:space="preserve"> </w:t>
      </w:r>
      <w:r w:rsidRPr="00D26162">
        <w:rPr>
          <w:rStyle w:val="ezkurwreuab5ozgtqnkl"/>
          <w:lang w:val="ru-RU"/>
        </w:rPr>
        <w:t>по</w:t>
      </w:r>
      <w:r w:rsidRPr="00D26162">
        <w:rPr>
          <w:lang w:val="ru-RU"/>
        </w:rPr>
        <w:t xml:space="preserve"> сторонам</w:t>
      </w:r>
      <w:r w:rsidRPr="00D26162">
        <w:rPr>
          <w:rStyle w:val="ezkurwreuab5ozgtqnkl"/>
          <w:lang w:val="ru-RU"/>
        </w:rPr>
        <w:t>,</w:t>
      </w:r>
      <w:r w:rsidRPr="00D26162">
        <w:rPr>
          <w:lang w:val="ru-RU"/>
        </w:rPr>
        <w:t xml:space="preserve"> </w:t>
      </w:r>
      <w:r w:rsidRPr="00D26162">
        <w:rPr>
          <w:rStyle w:val="ezkurwreuab5ozgtqnkl"/>
          <w:lang w:val="ru-RU"/>
        </w:rPr>
        <w:t>обозревая</w:t>
      </w:r>
      <w:r w:rsidRPr="00D26162">
        <w:rPr>
          <w:lang w:val="ru-RU"/>
        </w:rPr>
        <w:t xml:space="preserve"> </w:t>
      </w:r>
      <w:r w:rsidRPr="00D26162">
        <w:rPr>
          <w:rStyle w:val="ezkurwreuab5ozgtqnkl"/>
          <w:lang w:val="ru-RU"/>
        </w:rPr>
        <w:t>неподвижную</w:t>
      </w:r>
      <w:r w:rsidRPr="00D26162">
        <w:rPr>
          <w:lang w:val="ru-RU"/>
        </w:rPr>
        <w:t xml:space="preserve"> </w:t>
      </w:r>
      <w:r w:rsidRPr="00D26162">
        <w:rPr>
          <w:rStyle w:val="ezkurwreuab5ozgtqnkl"/>
          <w:lang w:val="ru-RU"/>
        </w:rPr>
        <w:t>сцену</w:t>
      </w:r>
      <w:r w:rsidRPr="00D26162">
        <w:rPr>
          <w:lang w:val="ru-RU"/>
        </w:rPr>
        <w:t xml:space="preserve"> </w:t>
      </w:r>
      <w:r w:rsidRPr="00D26162">
        <w:rPr>
          <w:rStyle w:val="ezkurwreuab5ozgtqnkl"/>
          <w:lang w:val="ru-RU"/>
        </w:rPr>
        <w:t>битвы.</w:t>
      </w:r>
      <w:r w:rsidRPr="00D26162">
        <w:rPr>
          <w:lang w:val="ru-RU"/>
        </w:rPr>
        <w:t xml:space="preserve"> </w:t>
      </w:r>
      <w:r w:rsidRPr="00D26162">
        <w:rPr>
          <w:rStyle w:val="ezkurwreuab5ozgtqnkl"/>
          <w:lang w:val="ru-RU"/>
        </w:rPr>
        <w:t>Рагнар,</w:t>
      </w:r>
      <w:r w:rsidRPr="00D26162">
        <w:rPr>
          <w:lang w:val="ru-RU"/>
        </w:rPr>
        <w:t xml:space="preserve"> </w:t>
      </w:r>
      <w:proofErr w:type="spellStart"/>
      <w:r w:rsidRPr="00D26162">
        <w:rPr>
          <w:rStyle w:val="ezkurwreuab5ozgtqnkl"/>
          <w:lang w:val="ru-RU"/>
        </w:rPr>
        <w:t>Хафлои</w:t>
      </w:r>
      <w:proofErr w:type="spellEnd"/>
      <w:r w:rsidRPr="00D26162">
        <w:rPr>
          <w:lang w:val="ru-RU"/>
        </w:rPr>
        <w:t xml:space="preserve"> </w:t>
      </w:r>
      <w:r w:rsidRPr="00D26162">
        <w:rPr>
          <w:rStyle w:val="ezkurwreuab5ozgtqnkl"/>
          <w:lang w:val="ru-RU"/>
        </w:rPr>
        <w:t>и</w:t>
      </w:r>
      <w:r w:rsidRPr="00D26162">
        <w:rPr>
          <w:lang w:val="ru-RU"/>
        </w:rPr>
        <w:t xml:space="preserve"> </w:t>
      </w:r>
      <w:proofErr w:type="spellStart"/>
      <w:r w:rsidRPr="00D26162">
        <w:rPr>
          <w:rStyle w:val="ezkurwreuab5ozgtqnkl"/>
          <w:lang w:val="ru-RU"/>
        </w:rPr>
        <w:t>Ольгейр</w:t>
      </w:r>
      <w:proofErr w:type="spellEnd"/>
      <w:r w:rsidRPr="00D26162">
        <w:rPr>
          <w:lang w:val="ru-RU"/>
        </w:rPr>
        <w:t xml:space="preserve"> </w:t>
      </w:r>
      <w:r w:rsidRPr="00D26162">
        <w:rPr>
          <w:rStyle w:val="ezkurwreuab5ozgtqnkl"/>
          <w:lang w:val="ru-RU"/>
        </w:rPr>
        <w:t>увязли</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боях.</w:t>
      </w:r>
      <w:r w:rsidRPr="00D26162">
        <w:rPr>
          <w:lang w:val="ru-RU"/>
        </w:rPr>
        <w:t xml:space="preserve"> </w:t>
      </w:r>
      <w:r w:rsidRPr="00D26162">
        <w:rPr>
          <w:rStyle w:val="ezkurwreuab5ozgtqnkl"/>
          <w:lang w:val="ru-RU"/>
        </w:rPr>
        <w:t>Враги</w:t>
      </w:r>
      <w:r w:rsidRPr="00D26162">
        <w:rPr>
          <w:lang w:val="ru-RU"/>
        </w:rPr>
        <w:t xml:space="preserve"> </w:t>
      </w:r>
      <w:r w:rsidRPr="00D26162">
        <w:rPr>
          <w:rStyle w:val="ezkurwreuab5ozgtqnkl"/>
          <w:lang w:val="ru-RU"/>
        </w:rPr>
        <w:t>окружили</w:t>
      </w:r>
      <w:r w:rsidRPr="00D26162">
        <w:rPr>
          <w:lang w:val="ru-RU"/>
        </w:rPr>
        <w:t xml:space="preserve"> </w:t>
      </w:r>
      <w:r w:rsidRPr="00D26162">
        <w:rPr>
          <w:rStyle w:val="ezkurwreuab5ozgtqnkl"/>
          <w:lang w:val="ru-RU"/>
        </w:rPr>
        <w:t>их,</w:t>
      </w:r>
      <w:r w:rsidRPr="00D26162">
        <w:rPr>
          <w:lang w:val="ru-RU"/>
        </w:rPr>
        <w:t xml:space="preserve"> </w:t>
      </w:r>
      <w:r w:rsidRPr="00D26162">
        <w:rPr>
          <w:rStyle w:val="ezkurwreuab5ozgtqnkl"/>
          <w:lang w:val="ru-RU"/>
        </w:rPr>
        <w:t>запрудив</w:t>
      </w:r>
      <w:r w:rsidRPr="00D26162">
        <w:rPr>
          <w:lang w:val="ru-RU"/>
        </w:rPr>
        <w:t xml:space="preserve"> </w:t>
      </w:r>
      <w:r w:rsidRPr="00D26162">
        <w:rPr>
          <w:rStyle w:val="ezkurwreuab5ozgtqnkl"/>
          <w:lang w:val="ru-RU"/>
        </w:rPr>
        <w:t>туннель</w:t>
      </w:r>
      <w:r w:rsidRPr="00D26162">
        <w:rPr>
          <w:lang w:val="ru-RU"/>
        </w:rPr>
        <w:t xml:space="preserve"> </w:t>
      </w:r>
      <w:r w:rsidRPr="00D26162">
        <w:rPr>
          <w:rStyle w:val="ezkurwreuab5ozgtqnkl"/>
          <w:lang w:val="ru-RU"/>
        </w:rPr>
        <w:t>от</w:t>
      </w:r>
      <w:r w:rsidRPr="00D26162">
        <w:rPr>
          <w:lang w:val="ru-RU"/>
        </w:rPr>
        <w:t xml:space="preserve"> </w:t>
      </w:r>
      <w:r w:rsidRPr="00D26162">
        <w:rPr>
          <w:rStyle w:val="ezkurwreuab5ozgtqnkl"/>
          <w:lang w:val="ru-RU"/>
        </w:rPr>
        <w:t>стены</w:t>
      </w:r>
      <w:r w:rsidRPr="00D26162">
        <w:rPr>
          <w:lang w:val="ru-RU"/>
        </w:rPr>
        <w:t xml:space="preserve"> </w:t>
      </w:r>
      <w:r w:rsidRPr="00D26162">
        <w:rPr>
          <w:rStyle w:val="ezkurwreuab5ozgtqnkl"/>
          <w:lang w:val="ru-RU"/>
        </w:rPr>
        <w:t>до</w:t>
      </w:r>
      <w:r w:rsidRPr="00D26162">
        <w:rPr>
          <w:lang w:val="ru-RU"/>
        </w:rPr>
        <w:t xml:space="preserve"> </w:t>
      </w:r>
      <w:r w:rsidRPr="00D26162">
        <w:rPr>
          <w:rStyle w:val="ezkurwreuab5ozgtqnkl"/>
          <w:lang w:val="ru-RU"/>
        </w:rPr>
        <w:t>стены.</w:t>
      </w:r>
      <w:r w:rsidRPr="00D26162">
        <w:rPr>
          <w:lang w:val="ru-RU"/>
        </w:rPr>
        <w:t xml:space="preserve"> </w:t>
      </w:r>
      <w:r w:rsidRPr="00D26162">
        <w:rPr>
          <w:rStyle w:val="ezkurwreuab5ozgtqnkl"/>
          <w:lang w:val="ru-RU"/>
        </w:rPr>
        <w:t>Некоторые</w:t>
      </w:r>
      <w:r w:rsidRPr="00D26162">
        <w:rPr>
          <w:lang w:val="ru-RU"/>
        </w:rPr>
        <w:t xml:space="preserve"> </w:t>
      </w:r>
      <w:r w:rsidRPr="00D26162">
        <w:rPr>
          <w:rStyle w:val="ezkurwreuab5ozgtqnkl"/>
          <w:lang w:val="ru-RU"/>
        </w:rPr>
        <w:t>из</w:t>
      </w:r>
      <w:r w:rsidRPr="00D26162">
        <w:rPr>
          <w:lang w:val="ru-RU"/>
        </w:rPr>
        <w:t xml:space="preserve"> </w:t>
      </w:r>
      <w:r w:rsidRPr="00D26162">
        <w:rPr>
          <w:rStyle w:val="ezkurwreuab5ozgtqnkl"/>
          <w:lang w:val="ru-RU"/>
        </w:rPr>
        <w:t>этих</w:t>
      </w:r>
      <w:r w:rsidRPr="00D26162">
        <w:rPr>
          <w:lang w:val="ru-RU"/>
        </w:rPr>
        <w:t xml:space="preserve"> </w:t>
      </w:r>
      <w:r w:rsidRPr="00D26162">
        <w:rPr>
          <w:rStyle w:val="ezkurwreuab5ozgtqnkl"/>
          <w:lang w:val="ru-RU"/>
        </w:rPr>
        <w:t>воинов</w:t>
      </w:r>
      <w:r w:rsidRPr="00D26162">
        <w:rPr>
          <w:lang w:val="ru-RU"/>
        </w:rPr>
        <w:t xml:space="preserve"> </w:t>
      </w:r>
      <w:r w:rsidRPr="00D26162">
        <w:rPr>
          <w:rStyle w:val="ezkurwreuab5ozgtqnkl"/>
          <w:lang w:val="ru-RU"/>
        </w:rPr>
        <w:t>были</w:t>
      </w:r>
      <w:r w:rsidRPr="00D26162">
        <w:rPr>
          <w:lang w:val="ru-RU"/>
        </w:rPr>
        <w:t xml:space="preserve"> </w:t>
      </w:r>
      <w:r w:rsidRPr="00D26162">
        <w:rPr>
          <w:rStyle w:val="ezkurwreuab5ozgtqnkl"/>
          <w:lang w:val="ru-RU"/>
        </w:rPr>
        <w:t>очень</w:t>
      </w:r>
      <w:r w:rsidRPr="00D26162">
        <w:rPr>
          <w:lang w:val="ru-RU"/>
        </w:rPr>
        <w:t xml:space="preserve"> </w:t>
      </w:r>
      <w:r w:rsidRPr="00D26162">
        <w:rPr>
          <w:rStyle w:val="ezkurwreuab5ozgtqnkl"/>
          <w:lang w:val="ru-RU"/>
        </w:rPr>
        <w:t>сильными.</w:t>
      </w:r>
      <w:r w:rsidRPr="00D26162">
        <w:rPr>
          <w:lang w:val="ru-RU"/>
        </w:rPr>
        <w:t xml:space="preserve"> </w:t>
      </w:r>
      <w:r w:rsidRPr="00D26162">
        <w:rPr>
          <w:rStyle w:val="ezkurwreuab5ozgtqnkl"/>
          <w:lang w:val="ru-RU"/>
        </w:rPr>
        <w:t>Они</w:t>
      </w:r>
      <w:r w:rsidRPr="00D26162">
        <w:rPr>
          <w:lang w:val="ru-RU"/>
        </w:rPr>
        <w:t xml:space="preserve"> </w:t>
      </w:r>
      <w:r w:rsidRPr="00D26162">
        <w:rPr>
          <w:rStyle w:val="ezkurwreuab5ozgtqnkl"/>
          <w:lang w:val="ru-RU"/>
        </w:rPr>
        <w:t>уже</w:t>
      </w:r>
      <w:r w:rsidRPr="00D26162">
        <w:rPr>
          <w:lang w:val="ru-RU"/>
        </w:rPr>
        <w:t xml:space="preserve"> </w:t>
      </w:r>
      <w:r w:rsidRPr="00D26162">
        <w:rPr>
          <w:rStyle w:val="ezkurwreuab5ozgtqnkl"/>
          <w:lang w:val="ru-RU"/>
        </w:rPr>
        <w:t>пытались</w:t>
      </w:r>
      <w:r w:rsidRPr="00D26162">
        <w:rPr>
          <w:lang w:val="ru-RU"/>
        </w:rPr>
        <w:t xml:space="preserve"> </w:t>
      </w:r>
      <w:r w:rsidRPr="00D26162">
        <w:rPr>
          <w:rStyle w:val="ezkurwreuab5ozgtqnkl"/>
          <w:lang w:val="ru-RU"/>
        </w:rPr>
        <w:t>вырваться</w:t>
      </w:r>
      <w:r w:rsidRPr="00D26162">
        <w:rPr>
          <w:lang w:val="ru-RU"/>
        </w:rPr>
        <w:t xml:space="preserve"> </w:t>
      </w:r>
      <w:r w:rsidRPr="00D26162">
        <w:rPr>
          <w:rStyle w:val="ezkurwreuab5ozgtqnkl"/>
          <w:lang w:val="ru-RU"/>
        </w:rPr>
        <w:t>из</w:t>
      </w:r>
      <w:r w:rsidRPr="00D26162">
        <w:rPr>
          <w:lang w:val="ru-RU"/>
        </w:rPr>
        <w:t xml:space="preserve"> </w:t>
      </w:r>
      <w:r w:rsidRPr="00D26162">
        <w:rPr>
          <w:rStyle w:val="ezkurwreuab5ozgtqnkl"/>
          <w:lang w:val="ru-RU"/>
        </w:rPr>
        <w:t>жутких</w:t>
      </w:r>
      <w:r w:rsidRPr="00D26162">
        <w:rPr>
          <w:lang w:val="ru-RU"/>
        </w:rPr>
        <w:t xml:space="preserve"> </w:t>
      </w:r>
      <w:r w:rsidRPr="00D26162">
        <w:rPr>
          <w:rStyle w:val="ezkurwreuab5ozgtqnkl"/>
          <w:lang w:val="ru-RU"/>
        </w:rPr>
        <w:t>уз</w:t>
      </w:r>
      <w:r w:rsidRPr="00D26162">
        <w:rPr>
          <w:lang w:val="ru-RU"/>
        </w:rPr>
        <w:t xml:space="preserve">, которые </w:t>
      </w:r>
      <w:r w:rsidRPr="00D26162">
        <w:rPr>
          <w:rStyle w:val="ezkurwreuab5ozgtqnkl"/>
          <w:lang w:val="ru-RU"/>
        </w:rPr>
        <w:t>он</w:t>
      </w:r>
      <w:r w:rsidRPr="00D26162">
        <w:rPr>
          <w:lang w:val="ru-RU"/>
        </w:rPr>
        <w:t xml:space="preserve"> </w:t>
      </w:r>
      <w:r w:rsidRPr="00D26162">
        <w:rPr>
          <w:rStyle w:val="ezkurwreuab5ozgtqnkl"/>
          <w:lang w:val="ru-RU"/>
        </w:rPr>
        <w:t>на</w:t>
      </w:r>
      <w:r w:rsidRPr="00D26162">
        <w:rPr>
          <w:lang w:val="ru-RU"/>
        </w:rPr>
        <w:t xml:space="preserve"> </w:t>
      </w:r>
      <w:r w:rsidRPr="00D26162">
        <w:rPr>
          <w:rStyle w:val="ezkurwreuab5ozgtqnkl"/>
          <w:lang w:val="ru-RU"/>
        </w:rPr>
        <w:t>них</w:t>
      </w:r>
      <w:r w:rsidRPr="00D26162">
        <w:rPr>
          <w:lang w:val="ru-RU"/>
        </w:rPr>
        <w:t xml:space="preserve"> наложил, </w:t>
      </w:r>
      <w:r w:rsidRPr="00D26162">
        <w:rPr>
          <w:rStyle w:val="ezkurwreuab5ozgtqnkl"/>
          <w:lang w:val="ru-RU"/>
        </w:rPr>
        <w:t>и скоро</w:t>
      </w:r>
      <w:r w:rsidRPr="00D26162">
        <w:rPr>
          <w:lang w:val="ru-RU"/>
        </w:rPr>
        <w:t xml:space="preserve"> преодолеют</w:t>
      </w:r>
      <w:r w:rsidRPr="00D26162">
        <w:rPr>
          <w:rStyle w:val="ezkurwreuab5ozgtqnkl"/>
          <w:lang w:val="ru-RU"/>
        </w:rPr>
        <w:t xml:space="preserve"> перерыв</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насилии.</w:t>
      </w:r>
      <w:r w:rsidRPr="00D26162">
        <w:rPr>
          <w:lang w:val="ru-RU"/>
        </w:rPr>
        <w:t xml:space="preserve"> </w:t>
      </w:r>
      <w:r w:rsidRPr="00D26162">
        <w:rPr>
          <w:rStyle w:val="ezkurwreuab5ozgtqnkl"/>
          <w:lang w:val="ru-RU"/>
        </w:rPr>
        <w:t>Захоти он</w:t>
      </w:r>
      <w:r w:rsidRPr="00D26162">
        <w:rPr>
          <w:lang w:val="ru-RU"/>
        </w:rPr>
        <w:t xml:space="preserve"> — мог бы остаться </w:t>
      </w:r>
      <w:r w:rsidRPr="00D26162">
        <w:rPr>
          <w:rStyle w:val="ezkurwreuab5ozgtqnkl"/>
          <w:lang w:val="ru-RU"/>
        </w:rPr>
        <w:t>и</w:t>
      </w:r>
      <w:r w:rsidRPr="00D26162">
        <w:rPr>
          <w:lang w:val="ru-RU"/>
        </w:rPr>
        <w:t xml:space="preserve"> </w:t>
      </w:r>
      <w:r w:rsidRPr="00D26162">
        <w:rPr>
          <w:rStyle w:val="ezkurwreuab5ozgtqnkl"/>
          <w:lang w:val="ru-RU"/>
        </w:rPr>
        <w:t>помочь</w:t>
      </w:r>
      <w:r w:rsidRPr="00D26162">
        <w:rPr>
          <w:lang w:val="ru-RU"/>
        </w:rPr>
        <w:t xml:space="preserve"> </w:t>
      </w:r>
      <w:r w:rsidRPr="00D26162">
        <w:rPr>
          <w:rStyle w:val="ezkurwreuab5ozgtqnkl"/>
          <w:lang w:val="ru-RU"/>
        </w:rPr>
        <w:t>им.</w:t>
      </w:r>
      <w:r w:rsidRPr="00D26162">
        <w:rPr>
          <w:lang w:val="ru-RU"/>
        </w:rPr>
        <w:t xml:space="preserve"> </w:t>
      </w:r>
      <w:r w:rsidRPr="00D26162">
        <w:rPr>
          <w:rStyle w:val="ezkurwreuab5ozgtqnkl"/>
          <w:lang w:val="ru-RU"/>
        </w:rPr>
        <w:t>Но</w:t>
      </w:r>
      <w:r w:rsidRPr="00D26162">
        <w:rPr>
          <w:lang w:val="ru-RU"/>
        </w:rPr>
        <w:t xml:space="preserve"> </w:t>
      </w:r>
      <w:r w:rsidRPr="00D26162">
        <w:rPr>
          <w:rStyle w:val="ezkurwreuab5ozgtqnkl"/>
          <w:lang w:val="ru-RU"/>
        </w:rPr>
        <w:t>это</w:t>
      </w:r>
      <w:r w:rsidRPr="00D26162">
        <w:rPr>
          <w:lang w:val="ru-RU"/>
        </w:rPr>
        <w:t xml:space="preserve"> </w:t>
      </w:r>
      <w:r w:rsidRPr="00D26162">
        <w:rPr>
          <w:rStyle w:val="ezkurwreuab5ozgtqnkl"/>
          <w:lang w:val="ru-RU"/>
        </w:rPr>
        <w:t>была</w:t>
      </w:r>
      <w:r w:rsidRPr="00D26162">
        <w:rPr>
          <w:lang w:val="ru-RU"/>
        </w:rPr>
        <w:t xml:space="preserve"> </w:t>
      </w:r>
      <w:r w:rsidRPr="00D26162">
        <w:rPr>
          <w:rStyle w:val="ezkurwreuab5ozgtqnkl"/>
          <w:lang w:val="ru-RU"/>
        </w:rPr>
        <w:t>уже</w:t>
      </w:r>
      <w:r w:rsidRPr="00D26162">
        <w:rPr>
          <w:lang w:val="ru-RU"/>
        </w:rPr>
        <w:t xml:space="preserve"> </w:t>
      </w:r>
      <w:r w:rsidRPr="00D26162">
        <w:rPr>
          <w:rStyle w:val="ezkurwreuab5ozgtqnkl"/>
          <w:lang w:val="ru-RU"/>
        </w:rPr>
        <w:t>не</w:t>
      </w:r>
      <w:r w:rsidRPr="00D26162">
        <w:rPr>
          <w:lang w:val="ru-RU"/>
        </w:rPr>
        <w:t xml:space="preserve"> </w:t>
      </w:r>
      <w:r w:rsidRPr="00D26162">
        <w:rPr>
          <w:rStyle w:val="ezkurwreuab5ozgtqnkl"/>
          <w:lang w:val="ru-RU"/>
        </w:rPr>
        <w:t>его</w:t>
      </w:r>
      <w:r w:rsidRPr="00D26162">
        <w:rPr>
          <w:lang w:val="ru-RU"/>
        </w:rPr>
        <w:t xml:space="preserve"> </w:t>
      </w:r>
      <w:r w:rsidRPr="00D26162">
        <w:rPr>
          <w:rStyle w:val="ezkurwreuab5ozgtqnkl"/>
          <w:lang w:val="ru-RU"/>
        </w:rPr>
        <w:t>борьба.</w:t>
      </w:r>
      <w:r w:rsidRPr="00D26162">
        <w:rPr>
          <w:lang w:val="ru-RU"/>
        </w:rPr>
        <w:t xml:space="preserve"> </w:t>
      </w:r>
    </w:p>
    <w:p w14:paraId="27805A2C" w14:textId="77777777" w:rsidR="00FF5A40" w:rsidRPr="00D26162" w:rsidRDefault="00FF5A40" w:rsidP="00FF5A40">
      <w:pPr>
        <w:rPr>
          <w:lang w:val="ru-RU"/>
        </w:rPr>
      </w:pPr>
      <w:r w:rsidRPr="00D26162">
        <w:rPr>
          <w:lang w:val="ru-RU"/>
        </w:rPr>
        <w:t xml:space="preserve">В конце </w:t>
      </w:r>
      <w:r w:rsidRPr="00D26162">
        <w:rPr>
          <w:rStyle w:val="ezkurwreuab5ozgtqnkl"/>
          <w:lang w:val="ru-RU"/>
        </w:rPr>
        <w:t>концов,</w:t>
      </w:r>
      <w:r w:rsidRPr="00D26162">
        <w:rPr>
          <w:lang w:val="ru-RU"/>
        </w:rPr>
        <w:t xml:space="preserve"> </w:t>
      </w:r>
      <w:r w:rsidRPr="00D26162">
        <w:rPr>
          <w:rStyle w:val="ezkurwreuab5ozgtqnkl"/>
          <w:lang w:val="ru-RU"/>
        </w:rPr>
        <w:t>Ингвар</w:t>
      </w:r>
      <w:r w:rsidRPr="00D26162">
        <w:rPr>
          <w:lang w:val="ru-RU"/>
        </w:rPr>
        <w:t xml:space="preserve">, </w:t>
      </w:r>
      <w:r w:rsidRPr="00D26162">
        <w:rPr>
          <w:rStyle w:val="ezkurwreuab5ozgtqnkl"/>
          <w:lang w:val="ru-RU"/>
        </w:rPr>
        <w:t>казалось</w:t>
      </w:r>
      <w:r w:rsidRPr="00D26162">
        <w:rPr>
          <w:lang w:val="ru-RU"/>
        </w:rPr>
        <w:t xml:space="preserve">, </w:t>
      </w:r>
      <w:r w:rsidRPr="00D26162">
        <w:rPr>
          <w:rStyle w:val="ezkurwreuab5ozgtqnkl"/>
          <w:lang w:val="ru-RU"/>
        </w:rPr>
        <w:t>смирился</w:t>
      </w:r>
      <w:r w:rsidRPr="00D26162">
        <w:rPr>
          <w:lang w:val="ru-RU"/>
        </w:rPr>
        <w:t xml:space="preserve"> </w:t>
      </w:r>
      <w:r w:rsidRPr="00D26162">
        <w:rPr>
          <w:rStyle w:val="ezkurwreuab5ozgtqnkl"/>
          <w:lang w:val="ru-RU"/>
        </w:rPr>
        <w:t>с</w:t>
      </w:r>
      <w:r w:rsidRPr="00D26162">
        <w:rPr>
          <w:lang w:val="ru-RU"/>
        </w:rPr>
        <w:t xml:space="preserve"> </w:t>
      </w:r>
      <w:r w:rsidRPr="00D26162">
        <w:rPr>
          <w:rStyle w:val="ezkurwreuab5ozgtqnkl"/>
          <w:lang w:val="ru-RU"/>
        </w:rPr>
        <w:t>неизбежным.</w:t>
      </w:r>
      <w:r w:rsidRPr="00D26162">
        <w:rPr>
          <w:lang w:val="ru-RU"/>
        </w:rPr>
        <w:t xml:space="preserve"> </w:t>
      </w:r>
      <w:r w:rsidRPr="00D26162">
        <w:rPr>
          <w:rStyle w:val="ezkurwreuab5ozgtqnkl"/>
          <w:lang w:val="ru-RU"/>
        </w:rPr>
        <w:t>Однажды</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уже</w:t>
      </w:r>
      <w:r w:rsidRPr="00D26162">
        <w:rPr>
          <w:lang w:val="ru-RU"/>
        </w:rPr>
        <w:t xml:space="preserve"> </w:t>
      </w:r>
      <w:r w:rsidRPr="00D26162">
        <w:rPr>
          <w:rStyle w:val="ezkurwreuab5ozgtqnkl"/>
          <w:lang w:val="ru-RU"/>
        </w:rPr>
        <w:t>вернул</w:t>
      </w:r>
      <w:r w:rsidRPr="00D26162">
        <w:rPr>
          <w:lang w:val="ru-RU"/>
        </w:rPr>
        <w:t xml:space="preserve"> </w:t>
      </w:r>
      <w:r w:rsidRPr="00D26162">
        <w:rPr>
          <w:rStyle w:val="ezkurwreuab5ozgtqnkl"/>
          <w:lang w:val="ru-RU"/>
        </w:rPr>
        <w:t>Бальдра</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стаю.</w:t>
      </w:r>
      <w:r w:rsidRPr="00D26162">
        <w:rPr>
          <w:lang w:val="ru-RU"/>
        </w:rPr>
        <w:t xml:space="preserve"> Во </w:t>
      </w:r>
      <w:r w:rsidRPr="00D26162">
        <w:rPr>
          <w:rStyle w:val="ezkurwreuab5ozgtqnkl"/>
          <w:lang w:val="ru-RU"/>
        </w:rPr>
        <w:t>второй</w:t>
      </w:r>
      <w:r w:rsidRPr="00D26162">
        <w:rPr>
          <w:lang w:val="ru-RU"/>
        </w:rPr>
        <w:t xml:space="preserve"> </w:t>
      </w:r>
      <w:r w:rsidRPr="00D26162">
        <w:rPr>
          <w:rStyle w:val="ezkurwreuab5ozgtqnkl"/>
          <w:lang w:val="ru-RU"/>
        </w:rPr>
        <w:t>раз</w:t>
      </w:r>
      <w:r w:rsidRPr="00D26162">
        <w:rPr>
          <w:lang w:val="ru-RU"/>
        </w:rPr>
        <w:t xml:space="preserve"> это </w:t>
      </w:r>
      <w:r w:rsidRPr="00D26162">
        <w:rPr>
          <w:rStyle w:val="ezkurwreuab5ozgtqnkl"/>
          <w:lang w:val="ru-RU"/>
        </w:rPr>
        <w:t>не</w:t>
      </w:r>
      <w:r w:rsidRPr="00D26162">
        <w:rPr>
          <w:lang w:val="ru-RU"/>
        </w:rPr>
        <w:t xml:space="preserve"> повторится</w:t>
      </w:r>
      <w:r w:rsidRPr="00D26162">
        <w:rPr>
          <w:rStyle w:val="ezkurwreuab5ozgtqnkl"/>
          <w:lang w:val="ru-RU"/>
        </w:rPr>
        <w:t>.</w:t>
      </w:r>
      <w:r w:rsidRPr="00D26162">
        <w:rPr>
          <w:lang w:val="ru-RU"/>
        </w:rPr>
        <w:t xml:space="preserve"> </w:t>
      </w:r>
    </w:p>
    <w:p w14:paraId="02101657" w14:textId="77777777" w:rsidR="00FF5A40" w:rsidRPr="00D26162" w:rsidRDefault="00FF5A40" w:rsidP="00FF5A40">
      <w:pPr>
        <w:rPr>
          <w:lang w:val="ru-RU"/>
        </w:rPr>
      </w:pPr>
      <w:r w:rsidRPr="00D26162">
        <w:rPr>
          <w:rStyle w:val="ezkurwreuab5ozgtqnkl"/>
          <w:lang w:val="ru-RU"/>
        </w:rPr>
        <w:t>— Эх, жаль,</w:t>
      </w:r>
      <w:r w:rsidRPr="00D26162">
        <w:rPr>
          <w:lang w:val="ru-RU"/>
        </w:rPr>
        <w:t xml:space="preserve"> </w:t>
      </w:r>
      <w:r w:rsidRPr="00D26162">
        <w:rPr>
          <w:rStyle w:val="ezkurwreuab5ozgtqnkl"/>
          <w:lang w:val="ru-RU"/>
        </w:rPr>
        <w:t>— сказал</w:t>
      </w:r>
      <w:r w:rsidRPr="00D26162">
        <w:rPr>
          <w:lang w:val="ru-RU"/>
        </w:rPr>
        <w:t xml:space="preserve"> </w:t>
      </w:r>
      <w:proofErr w:type="spellStart"/>
      <w:r w:rsidRPr="00D26162">
        <w:rPr>
          <w:lang w:val="ru-RU"/>
        </w:rPr>
        <w:t>Гирфалькон</w:t>
      </w:r>
      <w:proofErr w:type="spellEnd"/>
      <w:r w:rsidRPr="00D26162">
        <w:rPr>
          <w:rStyle w:val="ezkurwreuab5ozgtqnkl"/>
          <w:lang w:val="ru-RU"/>
        </w:rPr>
        <w:t>.</w:t>
      </w:r>
      <w:r w:rsidRPr="00D26162">
        <w:rPr>
          <w:lang w:val="ru-RU"/>
        </w:rPr>
        <w:t xml:space="preserve"> </w:t>
      </w:r>
      <w:r w:rsidRPr="00D26162">
        <w:rPr>
          <w:rStyle w:val="ezkurwreuab5ozgtqnkl"/>
          <w:lang w:val="ru-RU"/>
        </w:rPr>
        <w:t>— Прости</w:t>
      </w:r>
      <w:r w:rsidRPr="00D26162">
        <w:rPr>
          <w:lang w:val="ru-RU"/>
        </w:rPr>
        <w:t xml:space="preserve">, </w:t>
      </w:r>
      <w:r w:rsidRPr="00D26162">
        <w:rPr>
          <w:rStyle w:val="ezkurwreuab5ozgtqnkl"/>
          <w:lang w:val="ru-RU"/>
        </w:rPr>
        <w:t>что</w:t>
      </w:r>
      <w:r w:rsidRPr="00D26162">
        <w:rPr>
          <w:lang w:val="ru-RU"/>
        </w:rPr>
        <w:t xml:space="preserve"> </w:t>
      </w:r>
      <w:r w:rsidRPr="00D26162">
        <w:rPr>
          <w:rStyle w:val="ezkurwreuab5ozgtqnkl"/>
          <w:lang w:val="ru-RU"/>
        </w:rPr>
        <w:t>сомневался</w:t>
      </w:r>
      <w:r w:rsidRPr="00D26162">
        <w:rPr>
          <w:lang w:val="ru-RU"/>
        </w:rPr>
        <w:t xml:space="preserve"> </w:t>
      </w:r>
      <w:r w:rsidRPr="00D26162">
        <w:rPr>
          <w:rStyle w:val="ezkurwreuab5ozgtqnkl"/>
          <w:lang w:val="ru-RU"/>
        </w:rPr>
        <w:t>в</w:t>
      </w:r>
      <w:r w:rsidRPr="00D26162">
        <w:rPr>
          <w:lang w:val="ru-RU"/>
        </w:rPr>
        <w:t xml:space="preserve"> </w:t>
      </w:r>
      <w:proofErr w:type="spellStart"/>
      <w:r w:rsidRPr="00D26162">
        <w:rPr>
          <w:rStyle w:val="ezkurwreuab5ozgtqnkl"/>
          <w:lang w:val="ru-RU"/>
        </w:rPr>
        <w:t>ксеносах</w:t>
      </w:r>
      <w:proofErr w:type="spellEnd"/>
      <w:r w:rsidRPr="00D26162">
        <w:rPr>
          <w:rStyle w:val="ezkurwreuab5ozgtqnkl"/>
          <w:lang w:val="ru-RU"/>
        </w:rPr>
        <w:t>.</w:t>
      </w:r>
      <w:r w:rsidRPr="00D26162">
        <w:rPr>
          <w:lang w:val="ru-RU"/>
        </w:rPr>
        <w:t xml:space="preserve"> </w:t>
      </w:r>
    </w:p>
    <w:p w14:paraId="3E35BE9A" w14:textId="30C915C0" w:rsidR="00FF5A40" w:rsidRPr="00D26162" w:rsidRDefault="00FF5A40" w:rsidP="00FF5A40">
      <w:pPr>
        <w:rPr>
          <w:lang w:val="ru-RU"/>
        </w:rPr>
      </w:pPr>
      <w:r w:rsidRPr="00D26162">
        <w:rPr>
          <w:rStyle w:val="ezkurwreuab5ozgtqnkl"/>
          <w:lang w:val="ru-RU"/>
        </w:rPr>
        <w:t>Бальдр</w:t>
      </w:r>
      <w:r w:rsidRPr="00D26162">
        <w:rPr>
          <w:lang w:val="ru-RU"/>
        </w:rPr>
        <w:t xml:space="preserve"> </w:t>
      </w:r>
      <w:r w:rsidRPr="00D26162">
        <w:rPr>
          <w:rStyle w:val="ezkurwreuab5ozgtqnkl"/>
          <w:lang w:val="ru-RU"/>
        </w:rPr>
        <w:t>кивнул</w:t>
      </w:r>
      <w:r w:rsidR="00901954">
        <w:rPr>
          <w:rStyle w:val="ezkurwreuab5ozgtqnkl"/>
          <w:lang w:val="ru-RU"/>
        </w:rPr>
        <w:t>:</w:t>
      </w:r>
      <w:r w:rsidRPr="00D26162">
        <w:rPr>
          <w:lang w:val="ru-RU"/>
        </w:rPr>
        <w:t xml:space="preserve"> </w:t>
      </w:r>
    </w:p>
    <w:p w14:paraId="2EDE003A" w14:textId="77777777" w:rsidR="00FF5A40" w:rsidRPr="00D26162" w:rsidRDefault="00FF5A40" w:rsidP="00FF5A40">
      <w:pPr>
        <w:rPr>
          <w:lang w:val="ru-RU"/>
        </w:rPr>
      </w:pPr>
      <w:r w:rsidRPr="00D26162">
        <w:rPr>
          <w:rStyle w:val="ezkurwreuab5ozgtqnkl"/>
          <w:lang w:val="ru-RU"/>
        </w:rPr>
        <w:t>— Ты</w:t>
      </w:r>
      <w:r w:rsidRPr="00D26162">
        <w:rPr>
          <w:lang w:val="ru-RU"/>
        </w:rPr>
        <w:t xml:space="preserve"> </w:t>
      </w:r>
      <w:r w:rsidRPr="00D26162">
        <w:rPr>
          <w:rStyle w:val="ezkurwreuab5ozgtqnkl"/>
          <w:lang w:val="ru-RU"/>
        </w:rPr>
        <w:t>был</w:t>
      </w:r>
      <w:r w:rsidRPr="00D26162">
        <w:rPr>
          <w:lang w:val="ru-RU"/>
        </w:rPr>
        <w:t xml:space="preserve"> </w:t>
      </w:r>
      <w:r w:rsidRPr="00D26162">
        <w:rPr>
          <w:rStyle w:val="ezkurwreuab5ozgtqnkl"/>
          <w:lang w:val="ru-RU"/>
        </w:rPr>
        <w:t>прав,</w:t>
      </w:r>
      <w:r w:rsidRPr="00D26162">
        <w:rPr>
          <w:lang w:val="ru-RU"/>
        </w:rPr>
        <w:t xml:space="preserve"> </w:t>
      </w:r>
      <w:proofErr w:type="spellStart"/>
      <w:r w:rsidRPr="00D26162">
        <w:rPr>
          <w:rStyle w:val="ezkurwreuab5ozgtqnkl"/>
          <w:lang w:val="ru-RU"/>
        </w:rPr>
        <w:t>Гирфалькон</w:t>
      </w:r>
      <w:proofErr w:type="spellEnd"/>
      <w:r w:rsidRPr="00D26162">
        <w:rPr>
          <w:rStyle w:val="ezkurwreuab5ozgtqnkl"/>
          <w:lang w:val="ru-RU"/>
        </w:rPr>
        <w:t>,</w:t>
      </w:r>
      <w:r w:rsidRPr="00D26162">
        <w:rPr>
          <w:lang w:val="ru-RU"/>
        </w:rPr>
        <w:t xml:space="preserve"> прав </w:t>
      </w:r>
      <w:r w:rsidRPr="00D26162">
        <w:rPr>
          <w:rStyle w:val="ezkurwreuab5ozgtqnkl"/>
          <w:lang w:val="ru-RU"/>
        </w:rPr>
        <w:t>с</w:t>
      </w:r>
      <w:r w:rsidRPr="00D26162">
        <w:rPr>
          <w:lang w:val="ru-RU"/>
        </w:rPr>
        <w:t xml:space="preserve"> </w:t>
      </w:r>
      <w:r w:rsidRPr="00D26162">
        <w:rPr>
          <w:rStyle w:val="ezkurwreuab5ozgtqnkl"/>
          <w:lang w:val="ru-RU"/>
        </w:rPr>
        <w:t>самого</w:t>
      </w:r>
      <w:r w:rsidRPr="00D26162">
        <w:rPr>
          <w:lang w:val="ru-RU"/>
        </w:rPr>
        <w:t xml:space="preserve"> </w:t>
      </w:r>
      <w:r w:rsidRPr="00D26162">
        <w:rPr>
          <w:rStyle w:val="ezkurwreuab5ozgtqnkl"/>
          <w:lang w:val="ru-RU"/>
        </w:rPr>
        <w:t>начала.</w:t>
      </w:r>
      <w:r w:rsidRPr="00D26162">
        <w:rPr>
          <w:lang w:val="ru-RU"/>
        </w:rPr>
        <w:t xml:space="preserve"> </w:t>
      </w:r>
      <w:r w:rsidRPr="00D26162">
        <w:rPr>
          <w:rStyle w:val="ezkurwreuab5ozgtqnkl"/>
          <w:lang w:val="ru-RU"/>
        </w:rPr>
        <w:t>Теперь</w:t>
      </w:r>
      <w:r w:rsidRPr="00D26162">
        <w:rPr>
          <w:lang w:val="ru-RU"/>
        </w:rPr>
        <w:t xml:space="preserve"> </w:t>
      </w:r>
      <w:r w:rsidRPr="00D26162">
        <w:rPr>
          <w:rStyle w:val="ezkurwreuab5ozgtqnkl"/>
          <w:lang w:val="ru-RU"/>
        </w:rPr>
        <w:t>я</w:t>
      </w:r>
      <w:r w:rsidRPr="00D26162">
        <w:rPr>
          <w:lang w:val="ru-RU"/>
        </w:rPr>
        <w:t xml:space="preserve"> </w:t>
      </w:r>
      <w:r w:rsidRPr="00D26162">
        <w:rPr>
          <w:rStyle w:val="ezkurwreuab5ozgtqnkl"/>
          <w:lang w:val="ru-RU"/>
        </w:rPr>
        <w:t>чувствую</w:t>
      </w:r>
      <w:r w:rsidRPr="00D26162">
        <w:rPr>
          <w:lang w:val="ru-RU"/>
        </w:rPr>
        <w:t xml:space="preserve"> </w:t>
      </w:r>
      <w:r w:rsidRPr="00D26162">
        <w:rPr>
          <w:rStyle w:val="ezkurwreuab5ozgtqnkl"/>
          <w:lang w:val="ru-RU"/>
        </w:rPr>
        <w:t>судьбу.</w:t>
      </w:r>
      <w:r w:rsidRPr="00D26162">
        <w:rPr>
          <w:lang w:val="ru-RU"/>
        </w:rPr>
        <w:t xml:space="preserve"> </w:t>
      </w:r>
      <w:r w:rsidRPr="00D26162">
        <w:rPr>
          <w:rStyle w:val="ezkurwreuab5ozgtqnkl"/>
          <w:lang w:val="ru-RU"/>
        </w:rPr>
        <w:t>Ч</w:t>
      </w:r>
      <w:r w:rsidRPr="00D26162">
        <w:rPr>
          <w:lang w:val="ru-RU"/>
        </w:rPr>
        <w:t xml:space="preserve">увствую каждой клеточкой тела. — </w:t>
      </w:r>
      <w:r w:rsidRPr="00D26162">
        <w:rPr>
          <w:rStyle w:val="ezkurwreuab5ozgtqnkl"/>
          <w:lang w:val="ru-RU"/>
        </w:rPr>
        <w:t>Он</w:t>
      </w:r>
      <w:r w:rsidRPr="00D26162">
        <w:rPr>
          <w:lang w:val="ru-RU"/>
        </w:rPr>
        <w:t xml:space="preserve"> повернулся, </w:t>
      </w:r>
      <w:r w:rsidRPr="00D26162">
        <w:rPr>
          <w:rStyle w:val="ezkurwreuab5ozgtqnkl"/>
          <w:lang w:val="ru-RU"/>
        </w:rPr>
        <w:t>чтобы</w:t>
      </w:r>
      <w:r w:rsidRPr="00D26162">
        <w:rPr>
          <w:lang w:val="ru-RU"/>
        </w:rPr>
        <w:t xml:space="preserve"> </w:t>
      </w:r>
      <w:r w:rsidRPr="00D26162">
        <w:rPr>
          <w:rStyle w:val="ezkurwreuab5ozgtqnkl"/>
          <w:lang w:val="ru-RU"/>
        </w:rPr>
        <w:t>уйти,</w:t>
      </w:r>
      <w:r w:rsidRPr="00D26162">
        <w:rPr>
          <w:lang w:val="ru-RU"/>
        </w:rPr>
        <w:t xml:space="preserve"> </w:t>
      </w:r>
      <w:r w:rsidRPr="00D26162">
        <w:rPr>
          <w:rStyle w:val="ezkurwreuab5ozgtqnkl"/>
          <w:lang w:val="ru-RU"/>
        </w:rPr>
        <w:t>но</w:t>
      </w:r>
      <w:r w:rsidRPr="00D26162">
        <w:rPr>
          <w:lang w:val="ru-RU"/>
        </w:rPr>
        <w:t xml:space="preserve"> </w:t>
      </w:r>
      <w:r w:rsidRPr="00D26162">
        <w:rPr>
          <w:rStyle w:val="ezkurwreuab5ozgtqnkl"/>
          <w:lang w:val="ru-RU"/>
        </w:rPr>
        <w:t>задержался</w:t>
      </w:r>
      <w:r w:rsidRPr="00D26162">
        <w:rPr>
          <w:lang w:val="ru-RU"/>
        </w:rPr>
        <w:t xml:space="preserve"> </w:t>
      </w:r>
      <w:r w:rsidRPr="00D26162">
        <w:rPr>
          <w:rStyle w:val="ezkurwreuab5ozgtqnkl"/>
          <w:lang w:val="ru-RU"/>
        </w:rPr>
        <w:t>на</w:t>
      </w:r>
      <w:r w:rsidRPr="00D26162">
        <w:rPr>
          <w:lang w:val="ru-RU"/>
        </w:rPr>
        <w:t xml:space="preserve"> </w:t>
      </w:r>
      <w:r w:rsidRPr="00D26162">
        <w:rPr>
          <w:rStyle w:val="ezkurwreuab5ozgtqnkl"/>
          <w:lang w:val="ru-RU"/>
        </w:rPr>
        <w:t>мгновение.</w:t>
      </w:r>
      <w:r w:rsidRPr="00D26162">
        <w:rPr>
          <w:lang w:val="ru-RU"/>
        </w:rPr>
        <w:t xml:space="preserve"> </w:t>
      </w:r>
      <w:r w:rsidRPr="00D26162">
        <w:rPr>
          <w:rStyle w:val="ezkurwreuab5ozgtqnkl"/>
          <w:lang w:val="ru-RU"/>
        </w:rPr>
        <w:t>— Это</w:t>
      </w:r>
      <w:r w:rsidRPr="00D26162">
        <w:rPr>
          <w:lang w:val="ru-RU"/>
        </w:rPr>
        <w:t xml:space="preserve"> </w:t>
      </w:r>
      <w:r w:rsidRPr="00D26162">
        <w:rPr>
          <w:rStyle w:val="ezkurwreuab5ozgtqnkl"/>
          <w:lang w:val="ru-RU"/>
        </w:rPr>
        <w:t>новый</w:t>
      </w:r>
      <w:r w:rsidRPr="00D26162">
        <w:rPr>
          <w:lang w:val="ru-RU"/>
        </w:rPr>
        <w:t xml:space="preserve"> </w:t>
      </w:r>
      <w:r w:rsidRPr="00D26162">
        <w:rPr>
          <w:rStyle w:val="ezkurwreuab5ozgtqnkl"/>
          <w:lang w:val="ru-RU"/>
        </w:rPr>
        <w:t>рассвет,</w:t>
      </w:r>
      <w:r w:rsidRPr="00D26162">
        <w:rPr>
          <w:lang w:val="ru-RU"/>
        </w:rPr>
        <w:t xml:space="preserve"> </w:t>
      </w:r>
      <w:r w:rsidRPr="00D26162">
        <w:rPr>
          <w:rStyle w:val="ezkurwreuab5ozgtqnkl"/>
          <w:lang w:val="ru-RU"/>
        </w:rPr>
        <w:t>брат.</w:t>
      </w:r>
      <w:r w:rsidRPr="00D26162">
        <w:rPr>
          <w:lang w:val="ru-RU"/>
        </w:rPr>
        <w:t xml:space="preserve"> </w:t>
      </w:r>
      <w:r w:rsidRPr="00D26162">
        <w:rPr>
          <w:rStyle w:val="ezkurwreuab5ozgtqnkl"/>
          <w:lang w:val="ru-RU"/>
        </w:rPr>
        <w:t>Огненный</w:t>
      </w:r>
      <w:r w:rsidRPr="00D26162">
        <w:rPr>
          <w:lang w:val="ru-RU"/>
        </w:rPr>
        <w:t xml:space="preserve"> рассвет</w:t>
      </w:r>
      <w:r w:rsidRPr="00D26162">
        <w:rPr>
          <w:rStyle w:val="ezkurwreuab5ozgtqnkl"/>
          <w:lang w:val="ru-RU"/>
        </w:rPr>
        <w:t>.</w:t>
      </w:r>
      <w:r w:rsidRPr="00D26162">
        <w:rPr>
          <w:lang w:val="ru-RU"/>
        </w:rPr>
        <w:t xml:space="preserve"> </w:t>
      </w:r>
      <w:r w:rsidRPr="00D26162">
        <w:rPr>
          <w:rStyle w:val="ezkurwreuab5ozgtqnkl"/>
          <w:lang w:val="ru-RU"/>
        </w:rPr>
        <w:t>Кто</w:t>
      </w:r>
      <w:r w:rsidRPr="00D26162">
        <w:rPr>
          <w:lang w:val="ru-RU"/>
        </w:rPr>
        <w:t xml:space="preserve"> </w:t>
      </w:r>
      <w:r w:rsidRPr="00D26162">
        <w:rPr>
          <w:rStyle w:val="ezkurwreuab5ozgtqnkl"/>
          <w:lang w:val="ru-RU"/>
        </w:rPr>
        <w:t>знает</w:t>
      </w:r>
      <w:r w:rsidRPr="00D26162">
        <w:rPr>
          <w:lang w:val="ru-RU"/>
        </w:rPr>
        <w:t xml:space="preserve">, </w:t>
      </w:r>
      <w:r w:rsidRPr="00D26162">
        <w:rPr>
          <w:rStyle w:val="ezkurwreuab5ozgtqnkl"/>
          <w:lang w:val="ru-RU"/>
        </w:rPr>
        <w:t>что</w:t>
      </w:r>
      <w:r w:rsidRPr="00D26162">
        <w:rPr>
          <w:lang w:val="ru-RU"/>
        </w:rPr>
        <w:t xml:space="preserve"> </w:t>
      </w:r>
      <w:r w:rsidRPr="00D26162">
        <w:rPr>
          <w:rStyle w:val="ezkurwreuab5ozgtqnkl"/>
          <w:lang w:val="ru-RU"/>
        </w:rPr>
        <w:t>мы</w:t>
      </w:r>
      <w:r w:rsidRPr="00D26162">
        <w:rPr>
          <w:lang w:val="ru-RU"/>
        </w:rPr>
        <w:t xml:space="preserve"> </w:t>
      </w:r>
      <w:r w:rsidRPr="00D26162">
        <w:rPr>
          <w:rStyle w:val="ezkurwreuab5ozgtqnkl"/>
          <w:lang w:val="ru-RU"/>
        </w:rPr>
        <w:t>увидим,</w:t>
      </w:r>
      <w:r w:rsidRPr="00D26162">
        <w:rPr>
          <w:lang w:val="ru-RU"/>
        </w:rPr>
        <w:t xml:space="preserve"> </w:t>
      </w:r>
      <w:r w:rsidRPr="00D26162">
        <w:rPr>
          <w:rStyle w:val="ezkurwreuab5ozgtqnkl"/>
          <w:lang w:val="ru-RU"/>
        </w:rPr>
        <w:t>когда</w:t>
      </w:r>
      <w:r w:rsidRPr="00D26162">
        <w:rPr>
          <w:lang w:val="ru-RU"/>
        </w:rPr>
        <w:t xml:space="preserve"> </w:t>
      </w:r>
      <w:r w:rsidRPr="00D26162">
        <w:rPr>
          <w:rStyle w:val="ezkurwreuab5ozgtqnkl"/>
          <w:lang w:val="ru-RU"/>
        </w:rPr>
        <w:t>солнце</w:t>
      </w:r>
      <w:r w:rsidRPr="00D26162">
        <w:rPr>
          <w:lang w:val="ru-RU"/>
        </w:rPr>
        <w:t xml:space="preserve"> </w:t>
      </w:r>
      <w:r w:rsidRPr="00D26162">
        <w:rPr>
          <w:rStyle w:val="ezkurwreuab5ozgtqnkl"/>
          <w:lang w:val="ru-RU"/>
        </w:rPr>
        <w:t>взойдет</w:t>
      </w:r>
      <w:r w:rsidRPr="00D26162">
        <w:rPr>
          <w:lang w:val="ru-RU"/>
        </w:rPr>
        <w:t xml:space="preserve"> в </w:t>
      </w:r>
      <w:r w:rsidRPr="00D26162">
        <w:rPr>
          <w:rStyle w:val="ezkurwreuab5ozgtqnkl"/>
          <w:lang w:val="ru-RU"/>
        </w:rPr>
        <w:t>полную</w:t>
      </w:r>
      <w:r w:rsidRPr="00D26162">
        <w:rPr>
          <w:lang w:val="ru-RU"/>
        </w:rPr>
        <w:t xml:space="preserve"> силу</w:t>
      </w:r>
      <w:r w:rsidRPr="00D26162">
        <w:rPr>
          <w:rStyle w:val="ezkurwreuab5ozgtqnkl"/>
          <w:lang w:val="ru-RU"/>
        </w:rPr>
        <w:t>?</w:t>
      </w:r>
      <w:r w:rsidRPr="00D26162">
        <w:rPr>
          <w:lang w:val="ru-RU"/>
        </w:rPr>
        <w:t xml:space="preserve"> </w:t>
      </w:r>
    </w:p>
    <w:p w14:paraId="15BB793B" w14:textId="26D18D66" w:rsidR="00FF5A40" w:rsidRPr="00D26162" w:rsidRDefault="00FF5A40" w:rsidP="00FF5A40">
      <w:pPr>
        <w:rPr>
          <w:rStyle w:val="ezkurwreuab5ozgtqnkl"/>
          <w:lang w:val="ru-RU"/>
        </w:rPr>
      </w:pPr>
      <w:r w:rsidRPr="00D26162">
        <w:rPr>
          <w:rStyle w:val="ezkurwreuab5ozgtqnkl"/>
          <w:lang w:val="ru-RU"/>
        </w:rPr>
        <w:lastRenderedPageBreak/>
        <w:t>И</w:t>
      </w:r>
      <w:r w:rsidRPr="00D26162">
        <w:rPr>
          <w:lang w:val="ru-RU"/>
        </w:rPr>
        <w:t xml:space="preserve"> </w:t>
      </w:r>
      <w:r w:rsidRPr="00D26162">
        <w:rPr>
          <w:rStyle w:val="ezkurwreuab5ozgtqnkl"/>
          <w:lang w:val="ru-RU"/>
        </w:rPr>
        <w:t>с</w:t>
      </w:r>
      <w:r w:rsidRPr="00D26162">
        <w:rPr>
          <w:lang w:val="ru-RU"/>
        </w:rPr>
        <w:t xml:space="preserve"> </w:t>
      </w:r>
      <w:r w:rsidRPr="00D26162">
        <w:rPr>
          <w:rStyle w:val="ezkurwreuab5ozgtqnkl"/>
          <w:lang w:val="ru-RU"/>
        </w:rPr>
        <w:t>этими</w:t>
      </w:r>
      <w:r w:rsidRPr="00D26162">
        <w:rPr>
          <w:lang w:val="ru-RU"/>
        </w:rPr>
        <w:t xml:space="preserve"> словами </w:t>
      </w:r>
      <w:r w:rsidRPr="00D26162">
        <w:rPr>
          <w:rStyle w:val="ezkurwreuab5ozgtqnkl"/>
          <w:lang w:val="ru-RU"/>
        </w:rPr>
        <w:t>он</w:t>
      </w:r>
      <w:r w:rsidRPr="00D26162">
        <w:rPr>
          <w:lang w:val="ru-RU"/>
        </w:rPr>
        <w:t xml:space="preserve"> </w:t>
      </w:r>
      <w:r w:rsidRPr="00D26162">
        <w:rPr>
          <w:rStyle w:val="ezkurwreuab5ozgtqnkl"/>
          <w:lang w:val="ru-RU"/>
        </w:rPr>
        <w:t>снова</w:t>
      </w:r>
      <w:r w:rsidRPr="00D26162">
        <w:rPr>
          <w:lang w:val="ru-RU"/>
        </w:rPr>
        <w:t xml:space="preserve"> </w:t>
      </w:r>
      <w:r w:rsidRPr="00D26162">
        <w:rPr>
          <w:rStyle w:val="ezkurwreuab5ozgtqnkl"/>
          <w:lang w:val="ru-RU"/>
        </w:rPr>
        <w:t>впустил</w:t>
      </w:r>
      <w:r w:rsidRPr="00D26162">
        <w:rPr>
          <w:lang w:val="ru-RU"/>
        </w:rPr>
        <w:t xml:space="preserve"> </w:t>
      </w:r>
      <w:r w:rsidRPr="00D26162">
        <w:rPr>
          <w:rStyle w:val="ezkurwreuab5ozgtqnkl"/>
          <w:lang w:val="ru-RU"/>
        </w:rPr>
        <w:t>мир,</w:t>
      </w:r>
      <w:r w:rsidRPr="00D26162">
        <w:rPr>
          <w:lang w:val="ru-RU"/>
        </w:rPr>
        <w:t xml:space="preserve"> </w:t>
      </w:r>
      <w:r w:rsidRPr="00D26162">
        <w:rPr>
          <w:rStyle w:val="ezkurwreuab5ozgtqnkl"/>
          <w:lang w:val="ru-RU"/>
        </w:rPr>
        <w:t>сорвав</w:t>
      </w:r>
      <w:r w:rsidRPr="00D26162">
        <w:rPr>
          <w:lang w:val="ru-RU"/>
        </w:rPr>
        <w:t xml:space="preserve"> </w:t>
      </w:r>
      <w:r w:rsidRPr="00D26162">
        <w:rPr>
          <w:rStyle w:val="ezkurwreuab5ozgtqnkl"/>
          <w:lang w:val="ru-RU"/>
        </w:rPr>
        <w:t>завесу,</w:t>
      </w:r>
      <w:r w:rsidRPr="00D26162">
        <w:rPr>
          <w:lang w:val="ru-RU"/>
        </w:rPr>
        <w:t xml:space="preserve"> </w:t>
      </w:r>
      <w:r w:rsidRPr="00D26162">
        <w:rPr>
          <w:rStyle w:val="ezkurwreuab5ozgtqnkl"/>
          <w:lang w:val="ru-RU"/>
        </w:rPr>
        <w:t>и</w:t>
      </w:r>
      <w:r w:rsidRPr="00D26162">
        <w:rPr>
          <w:lang w:val="ru-RU"/>
        </w:rPr>
        <w:t xml:space="preserve"> снова </w:t>
      </w:r>
      <w:r w:rsidRPr="00D26162">
        <w:rPr>
          <w:rStyle w:val="ezkurwreuab5ozgtqnkl"/>
          <w:lang w:val="ru-RU"/>
        </w:rPr>
        <w:t>бежал</w:t>
      </w:r>
      <w:r w:rsidRPr="00D26162">
        <w:rPr>
          <w:lang w:val="ru-RU"/>
        </w:rPr>
        <w:t xml:space="preserve">, </w:t>
      </w:r>
      <w:r w:rsidRPr="00D26162">
        <w:rPr>
          <w:rStyle w:val="ezkurwreuab5ozgtqnkl"/>
          <w:lang w:val="ru-RU"/>
        </w:rPr>
        <w:t>снова</w:t>
      </w:r>
      <w:r w:rsidRPr="00D26162">
        <w:rPr>
          <w:lang w:val="ru-RU"/>
        </w:rPr>
        <w:t xml:space="preserve"> </w:t>
      </w:r>
      <w:r w:rsidRPr="00D26162">
        <w:rPr>
          <w:rStyle w:val="ezkurwreuab5ozgtqnkl"/>
          <w:lang w:val="ru-RU"/>
        </w:rPr>
        <w:t>убивал,</w:t>
      </w:r>
      <w:r w:rsidRPr="00D26162">
        <w:rPr>
          <w:lang w:val="ru-RU"/>
        </w:rPr>
        <w:t xml:space="preserve"> </w:t>
      </w:r>
      <w:r w:rsidR="00901954">
        <w:rPr>
          <w:rStyle w:val="ezkurwreuab5ozgtqnkl"/>
          <w:lang w:val="ru-RU"/>
        </w:rPr>
        <w:t>мчал</w:t>
      </w:r>
      <w:r w:rsidRPr="00D26162">
        <w:rPr>
          <w:rStyle w:val="ezkurwreuab5ozgtqnkl"/>
          <w:lang w:val="ru-RU"/>
        </w:rPr>
        <w:t>ся</w:t>
      </w:r>
      <w:r w:rsidRPr="00D26162">
        <w:rPr>
          <w:lang w:val="ru-RU"/>
        </w:rPr>
        <w:t xml:space="preserve"> </w:t>
      </w:r>
      <w:r w:rsidRPr="00D26162">
        <w:rPr>
          <w:rStyle w:val="ezkurwreuab5ozgtqnkl"/>
          <w:lang w:val="ru-RU"/>
        </w:rPr>
        <w:t>по</w:t>
      </w:r>
      <w:r w:rsidRPr="00D26162">
        <w:rPr>
          <w:lang w:val="ru-RU"/>
        </w:rPr>
        <w:t xml:space="preserve"> </w:t>
      </w:r>
      <w:r w:rsidRPr="00D26162">
        <w:rPr>
          <w:rStyle w:val="ezkurwreuab5ozgtqnkl"/>
          <w:lang w:val="ru-RU"/>
        </w:rPr>
        <w:t>туннелю</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темноту;</w:t>
      </w:r>
      <w:r w:rsidRPr="00D26162">
        <w:rPr>
          <w:lang w:val="ru-RU"/>
        </w:rPr>
        <w:t xml:space="preserve"> </w:t>
      </w:r>
      <w:r w:rsidRPr="00D26162">
        <w:rPr>
          <w:rStyle w:val="ezkurwreuab5ozgtqnkl"/>
          <w:lang w:val="ru-RU"/>
        </w:rPr>
        <w:t>рядом</w:t>
      </w:r>
      <w:r w:rsidRPr="00D26162">
        <w:rPr>
          <w:lang w:val="ru-RU"/>
        </w:rPr>
        <w:t xml:space="preserve"> с </w:t>
      </w:r>
      <w:r w:rsidRPr="00D26162">
        <w:rPr>
          <w:rStyle w:val="ezkurwreuab5ozgtqnkl"/>
          <w:lang w:val="ru-RU"/>
        </w:rPr>
        <w:t xml:space="preserve">ним </w:t>
      </w:r>
      <w:r w:rsidRPr="00D26162">
        <w:rPr>
          <w:lang w:val="ru-RU"/>
        </w:rPr>
        <w:t>неслись</w:t>
      </w:r>
      <w:r w:rsidRPr="00D26162">
        <w:rPr>
          <w:rStyle w:val="ezkurwreuab5ozgtqnkl"/>
          <w:lang w:val="ru-RU"/>
        </w:rPr>
        <w:t xml:space="preserve"> его</w:t>
      </w:r>
      <w:r w:rsidRPr="00D26162">
        <w:rPr>
          <w:lang w:val="ru-RU"/>
        </w:rPr>
        <w:t xml:space="preserve"> </w:t>
      </w:r>
      <w:r w:rsidRPr="00D26162">
        <w:rPr>
          <w:rStyle w:val="ezkurwreuab5ozgtqnkl"/>
          <w:lang w:val="ru-RU"/>
        </w:rPr>
        <w:t>призрачные</w:t>
      </w:r>
      <w:r w:rsidRPr="00D26162">
        <w:rPr>
          <w:lang w:val="ru-RU"/>
        </w:rPr>
        <w:t xml:space="preserve"> </w:t>
      </w:r>
      <w:r w:rsidRPr="00D26162">
        <w:rPr>
          <w:rStyle w:val="ezkurwreuab5ozgtqnkl"/>
          <w:lang w:val="ru-RU"/>
        </w:rPr>
        <w:t>стаи,</w:t>
      </w:r>
      <w:r w:rsidRPr="00D26162">
        <w:rPr>
          <w:lang w:val="ru-RU"/>
        </w:rPr>
        <w:t xml:space="preserve"> и </w:t>
      </w:r>
      <w:r w:rsidRPr="00D26162">
        <w:rPr>
          <w:rStyle w:val="ezkurwreuab5ozgtqnkl"/>
          <w:lang w:val="ru-RU"/>
        </w:rPr>
        <w:t>молнии</w:t>
      </w:r>
      <w:r w:rsidRPr="00D26162">
        <w:rPr>
          <w:lang w:val="ru-RU"/>
        </w:rPr>
        <w:t xml:space="preserve"> </w:t>
      </w:r>
      <w:r w:rsidR="00901954">
        <w:rPr>
          <w:lang w:val="ru-RU"/>
        </w:rPr>
        <w:t>по</w:t>
      </w:r>
      <w:r w:rsidRPr="00D26162">
        <w:rPr>
          <w:rStyle w:val="ezkurwreuab5ozgtqnkl"/>
          <w:lang w:val="ru-RU"/>
        </w:rPr>
        <w:t>щелк</w:t>
      </w:r>
      <w:r w:rsidR="00901954">
        <w:rPr>
          <w:rStyle w:val="ezkurwreuab5ozgtqnkl"/>
          <w:lang w:val="ru-RU"/>
        </w:rPr>
        <w:t>ив</w:t>
      </w:r>
      <w:r w:rsidRPr="00D26162">
        <w:rPr>
          <w:rStyle w:val="ezkurwreuab5ozgtqnkl"/>
          <w:lang w:val="ru-RU"/>
        </w:rPr>
        <w:t>али</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искрились</w:t>
      </w:r>
      <w:r w:rsidRPr="00D26162">
        <w:rPr>
          <w:lang w:val="ru-RU"/>
        </w:rPr>
        <w:t xml:space="preserve"> </w:t>
      </w:r>
      <w:r w:rsidRPr="00D26162">
        <w:rPr>
          <w:rStyle w:val="ezkurwreuab5ozgtqnkl"/>
          <w:lang w:val="ru-RU"/>
        </w:rPr>
        <w:t>у</w:t>
      </w:r>
      <w:r w:rsidRPr="00D26162">
        <w:rPr>
          <w:lang w:val="ru-RU"/>
        </w:rPr>
        <w:t xml:space="preserve"> </w:t>
      </w:r>
      <w:r w:rsidRPr="00D26162">
        <w:rPr>
          <w:rStyle w:val="ezkurwreuab5ozgtqnkl"/>
          <w:lang w:val="ru-RU"/>
        </w:rPr>
        <w:t>него</w:t>
      </w:r>
      <w:r w:rsidRPr="00D26162">
        <w:rPr>
          <w:lang w:val="ru-RU"/>
        </w:rPr>
        <w:t xml:space="preserve"> за </w:t>
      </w:r>
      <w:r w:rsidRPr="00D26162">
        <w:rPr>
          <w:rStyle w:val="ezkurwreuab5ozgtqnkl"/>
          <w:lang w:val="ru-RU"/>
        </w:rPr>
        <w:t>спиной.</w:t>
      </w:r>
    </w:p>
    <w:p w14:paraId="54267CD6" w14:textId="77777777" w:rsidR="00FF5A40" w:rsidRPr="00D26162" w:rsidRDefault="00FF5A40" w:rsidP="00FF5A40">
      <w:pPr>
        <w:rPr>
          <w:rStyle w:val="ezkurwreuab5ozgtqnkl"/>
          <w:lang w:val="ru-RU"/>
        </w:rPr>
      </w:pPr>
    </w:p>
    <w:p w14:paraId="6390049E" w14:textId="77777777" w:rsidR="00FF5A40" w:rsidRPr="00D26162" w:rsidRDefault="00FF5A40" w:rsidP="00FF5A40">
      <w:pPr>
        <w:pStyle w:val="2"/>
        <w:rPr>
          <w:lang w:val="ru-RU"/>
        </w:rPr>
      </w:pPr>
      <w:r w:rsidRPr="00901954">
        <w:rPr>
          <w:rStyle w:val="ezkurwreuab5ozgtqnkl"/>
          <w:highlight w:val="yellow"/>
          <w:lang w:val="ru-RU"/>
        </w:rPr>
        <w:t>Глава</w:t>
      </w:r>
      <w:r w:rsidRPr="00901954">
        <w:rPr>
          <w:highlight w:val="yellow"/>
          <w:lang w:val="ru-RU"/>
        </w:rPr>
        <w:t xml:space="preserve"> </w:t>
      </w:r>
      <w:r w:rsidRPr="00901954">
        <w:rPr>
          <w:rStyle w:val="ezkurwreuab5ozgtqnkl"/>
          <w:highlight w:val="yellow"/>
          <w:lang w:val="ru-RU"/>
        </w:rPr>
        <w:t>тридцать</w:t>
      </w:r>
      <w:r w:rsidRPr="00901954">
        <w:rPr>
          <w:highlight w:val="yellow"/>
          <w:lang w:val="ru-RU"/>
        </w:rPr>
        <w:t xml:space="preserve"> </w:t>
      </w:r>
      <w:r w:rsidRPr="00901954">
        <w:rPr>
          <w:rStyle w:val="ezkurwreuab5ozgtqnkl"/>
          <w:highlight w:val="yellow"/>
          <w:lang w:val="ru-RU"/>
        </w:rPr>
        <w:t>четвертая</w:t>
      </w:r>
      <w:r w:rsidRPr="00D26162">
        <w:rPr>
          <w:lang w:val="ru-RU"/>
        </w:rPr>
        <w:t xml:space="preserve"> </w:t>
      </w:r>
    </w:p>
    <w:p w14:paraId="270E0A4D" w14:textId="77777777" w:rsidR="00FF5A40" w:rsidRPr="00D26162" w:rsidRDefault="00FF5A40" w:rsidP="00FF5A40">
      <w:pPr>
        <w:rPr>
          <w:lang w:val="ru-RU"/>
        </w:rPr>
      </w:pPr>
    </w:p>
    <w:p w14:paraId="60ADEAD6" w14:textId="29D00665" w:rsidR="00FF5A40" w:rsidRPr="00D26162" w:rsidRDefault="00FF5A40" w:rsidP="00FF5A40">
      <w:pPr>
        <w:rPr>
          <w:lang w:val="ru-RU"/>
        </w:rPr>
      </w:pPr>
      <w:r w:rsidRPr="00D26162">
        <w:rPr>
          <w:rStyle w:val="ezkurwreuab5ozgtqnkl"/>
          <w:lang w:val="ru-RU"/>
        </w:rPr>
        <w:t>По прошествии трех недель</w:t>
      </w:r>
      <w:r w:rsidRPr="00D26162">
        <w:rPr>
          <w:lang w:val="ru-RU"/>
        </w:rPr>
        <w:t xml:space="preserve"> </w:t>
      </w:r>
      <w:r w:rsidRPr="00D26162">
        <w:rPr>
          <w:rStyle w:val="ezkurwreuab5ozgtqnkl"/>
          <w:lang w:val="ru-RU"/>
        </w:rPr>
        <w:t>Каср</w:t>
      </w:r>
      <w:r w:rsidRPr="00D26162">
        <w:rPr>
          <w:lang w:val="ru-RU"/>
        </w:rPr>
        <w:t xml:space="preserve"> </w:t>
      </w:r>
      <w:proofErr w:type="spellStart"/>
      <w:r w:rsidRPr="00D26162">
        <w:rPr>
          <w:rStyle w:val="ezkurwreuab5ozgtqnkl"/>
          <w:lang w:val="ru-RU"/>
        </w:rPr>
        <w:t>Васта</w:t>
      </w:r>
      <w:proofErr w:type="spellEnd"/>
      <w:r w:rsidRPr="00D26162">
        <w:rPr>
          <w:lang w:val="ru-RU"/>
        </w:rPr>
        <w:t xml:space="preserve"> </w:t>
      </w:r>
      <w:r w:rsidRPr="00D26162">
        <w:rPr>
          <w:rStyle w:val="ezkurwreuab5ozgtqnkl"/>
          <w:lang w:val="ru-RU"/>
        </w:rPr>
        <w:t>пал.</w:t>
      </w:r>
      <w:r w:rsidRPr="00D26162">
        <w:rPr>
          <w:lang w:val="ru-RU"/>
        </w:rPr>
        <w:t xml:space="preserve"> </w:t>
      </w:r>
      <w:r w:rsidRPr="00D26162">
        <w:rPr>
          <w:rStyle w:val="ezkurwreuab5ozgtqnkl"/>
          <w:lang w:val="ru-RU"/>
        </w:rPr>
        <w:t>После этого шли</w:t>
      </w:r>
      <w:r w:rsidRPr="00D26162">
        <w:rPr>
          <w:lang w:val="ru-RU"/>
        </w:rPr>
        <w:t xml:space="preserve"> </w:t>
      </w:r>
      <w:r w:rsidRPr="00D26162">
        <w:rPr>
          <w:rStyle w:val="ezkurwreuab5ozgtqnkl"/>
          <w:lang w:val="ru-RU"/>
        </w:rPr>
        <w:t>новые</w:t>
      </w:r>
      <w:r w:rsidRPr="00D26162">
        <w:rPr>
          <w:lang w:val="ru-RU"/>
        </w:rPr>
        <w:t xml:space="preserve"> </w:t>
      </w:r>
      <w:r w:rsidRPr="00D26162">
        <w:rPr>
          <w:rStyle w:val="ezkurwreuab5ozgtqnkl"/>
          <w:lang w:val="ru-RU"/>
        </w:rPr>
        <w:t>сражения:</w:t>
      </w:r>
      <w:r w:rsidRPr="00D26162">
        <w:rPr>
          <w:lang w:val="ru-RU"/>
        </w:rPr>
        <w:t xml:space="preserve"> то </w:t>
      </w:r>
      <w:r w:rsidRPr="00D26162">
        <w:rPr>
          <w:rStyle w:val="ezkurwreuab5ozgtqnkl"/>
          <w:lang w:val="ru-RU"/>
        </w:rPr>
        <w:t>высоко</w:t>
      </w:r>
      <w:r w:rsidRPr="00D26162">
        <w:rPr>
          <w:lang w:val="ru-RU"/>
        </w:rPr>
        <w:t xml:space="preserve"> </w:t>
      </w:r>
      <w:r w:rsidRPr="00D26162">
        <w:rPr>
          <w:rStyle w:val="ezkurwreuab5ozgtqnkl"/>
          <w:lang w:val="ru-RU"/>
        </w:rPr>
        <w:t>на</w:t>
      </w:r>
      <w:r w:rsidRPr="00D26162">
        <w:rPr>
          <w:lang w:val="ru-RU"/>
        </w:rPr>
        <w:t xml:space="preserve"> обледенелых </w:t>
      </w:r>
      <w:r w:rsidRPr="00D26162">
        <w:rPr>
          <w:rStyle w:val="ezkurwreuab5ozgtqnkl"/>
          <w:lang w:val="ru-RU"/>
        </w:rPr>
        <w:t>вершинах,</w:t>
      </w:r>
      <w:r w:rsidRPr="00D26162">
        <w:rPr>
          <w:lang w:val="ru-RU"/>
        </w:rPr>
        <w:t xml:space="preserve"> </w:t>
      </w:r>
      <w:r w:rsidRPr="00D26162">
        <w:rPr>
          <w:rStyle w:val="ezkurwreuab5ozgtqnkl"/>
          <w:lang w:val="ru-RU"/>
        </w:rPr>
        <w:t>то</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открытой</w:t>
      </w:r>
      <w:r w:rsidRPr="00D26162">
        <w:rPr>
          <w:lang w:val="ru-RU"/>
        </w:rPr>
        <w:t xml:space="preserve"> </w:t>
      </w:r>
      <w:r w:rsidRPr="00D26162">
        <w:rPr>
          <w:rStyle w:val="ezkurwreuab5ozgtqnkl"/>
          <w:lang w:val="ru-RU"/>
        </w:rPr>
        <w:t>степи,</w:t>
      </w:r>
      <w:r w:rsidRPr="00D26162">
        <w:rPr>
          <w:lang w:val="ru-RU"/>
        </w:rPr>
        <w:t xml:space="preserve"> и люди </w:t>
      </w:r>
      <w:r w:rsidRPr="00D26162">
        <w:rPr>
          <w:rStyle w:val="ezkurwreuab5ozgtqnkl"/>
          <w:lang w:val="ru-RU"/>
        </w:rPr>
        <w:t>всегда</w:t>
      </w:r>
      <w:r w:rsidRPr="00D26162">
        <w:rPr>
          <w:lang w:val="ru-RU"/>
        </w:rPr>
        <w:t xml:space="preserve"> </w:t>
      </w:r>
      <w:r w:rsidRPr="00D26162">
        <w:rPr>
          <w:rStyle w:val="ezkurwreuab5ozgtqnkl"/>
          <w:lang w:val="ru-RU"/>
        </w:rPr>
        <w:t>отступали,</w:t>
      </w:r>
      <w:r w:rsidRPr="00D26162">
        <w:rPr>
          <w:lang w:val="ru-RU"/>
        </w:rPr>
        <w:t xml:space="preserve"> </w:t>
      </w:r>
      <w:r w:rsidRPr="00D26162">
        <w:rPr>
          <w:rStyle w:val="ezkurwreuab5ozgtqnkl"/>
          <w:lang w:val="ru-RU"/>
        </w:rPr>
        <w:t>всегда</w:t>
      </w:r>
      <w:r w:rsidRPr="00D26162">
        <w:rPr>
          <w:lang w:val="ru-RU"/>
        </w:rPr>
        <w:t xml:space="preserve"> </w:t>
      </w:r>
      <w:r w:rsidRPr="00D26162">
        <w:rPr>
          <w:rStyle w:val="ezkurwreuab5ozgtqnkl"/>
          <w:lang w:val="ru-RU"/>
        </w:rPr>
        <w:t>пытались</w:t>
      </w:r>
      <w:r w:rsidRPr="00D26162">
        <w:rPr>
          <w:lang w:val="ru-RU"/>
        </w:rPr>
        <w:t xml:space="preserve"> </w:t>
      </w:r>
      <w:r w:rsidRPr="00D26162">
        <w:rPr>
          <w:rStyle w:val="ezkurwreuab5ozgtqnkl"/>
          <w:lang w:val="ru-RU"/>
        </w:rPr>
        <w:t>спасти хоть</w:t>
      </w:r>
      <w:r w:rsidRPr="00D26162">
        <w:rPr>
          <w:lang w:val="ru-RU"/>
        </w:rPr>
        <w:t xml:space="preserve"> что-</w:t>
      </w:r>
      <w:r w:rsidRPr="00D26162">
        <w:rPr>
          <w:rStyle w:val="ezkurwreuab5ozgtqnkl"/>
          <w:lang w:val="ru-RU"/>
        </w:rPr>
        <w:t>нибудь</w:t>
      </w:r>
      <w:r w:rsidRPr="00D26162">
        <w:rPr>
          <w:lang w:val="ru-RU"/>
        </w:rPr>
        <w:t xml:space="preserve">, </w:t>
      </w:r>
      <w:r w:rsidRPr="00D26162">
        <w:rPr>
          <w:rStyle w:val="ezkurwreuab5ozgtqnkl"/>
          <w:lang w:val="ru-RU"/>
        </w:rPr>
        <w:t>пока</w:t>
      </w:r>
      <w:r w:rsidRPr="00D26162">
        <w:rPr>
          <w:lang w:val="ru-RU"/>
        </w:rPr>
        <w:t xml:space="preserve"> </w:t>
      </w:r>
      <w:r w:rsidRPr="00D26162">
        <w:rPr>
          <w:rStyle w:val="ezkurwreuab5ozgtqnkl"/>
          <w:lang w:val="ru-RU"/>
        </w:rPr>
        <w:t>их не настигла</w:t>
      </w:r>
      <w:r w:rsidRPr="00D26162">
        <w:rPr>
          <w:lang w:val="ru-RU"/>
        </w:rPr>
        <w:t xml:space="preserve"> </w:t>
      </w:r>
      <w:r w:rsidRPr="00D26162">
        <w:rPr>
          <w:rStyle w:val="ezkurwreuab5ozgtqnkl"/>
          <w:lang w:val="ru-RU"/>
        </w:rPr>
        <w:t>беда.</w:t>
      </w:r>
      <w:r w:rsidRPr="00D26162">
        <w:rPr>
          <w:lang w:val="ru-RU"/>
        </w:rPr>
        <w:t xml:space="preserve"> </w:t>
      </w:r>
      <w:r w:rsidRPr="00D26162">
        <w:rPr>
          <w:rStyle w:val="ezkurwreuab5ozgtqnkl"/>
          <w:lang w:val="ru-RU"/>
        </w:rPr>
        <w:t>Недостатка</w:t>
      </w:r>
      <w:r w:rsidRPr="00D26162">
        <w:rPr>
          <w:lang w:val="ru-RU"/>
        </w:rPr>
        <w:t xml:space="preserve"> в </w:t>
      </w:r>
      <w:r w:rsidRPr="00D26162">
        <w:rPr>
          <w:rStyle w:val="ezkurwreuab5ozgtqnkl"/>
          <w:lang w:val="ru-RU"/>
        </w:rPr>
        <w:t>рвении у</w:t>
      </w:r>
      <w:r w:rsidRPr="00D26162">
        <w:rPr>
          <w:lang w:val="ru-RU"/>
        </w:rPr>
        <w:t xml:space="preserve"> </w:t>
      </w:r>
      <w:r w:rsidRPr="00D26162">
        <w:rPr>
          <w:rStyle w:val="ezkurwreuab5ozgtqnkl"/>
          <w:lang w:val="ru-RU"/>
        </w:rPr>
        <w:t>защитников</w:t>
      </w:r>
      <w:r w:rsidRPr="00D26162">
        <w:rPr>
          <w:lang w:val="ru-RU"/>
        </w:rPr>
        <w:t xml:space="preserve"> </w:t>
      </w:r>
      <w:r w:rsidRPr="00D26162">
        <w:rPr>
          <w:rStyle w:val="ezkurwreuab5ozgtqnkl"/>
          <w:lang w:val="ru-RU"/>
        </w:rPr>
        <w:t>не</w:t>
      </w:r>
      <w:r w:rsidRPr="00D26162">
        <w:rPr>
          <w:lang w:val="ru-RU"/>
        </w:rPr>
        <w:t xml:space="preserve"> было </w:t>
      </w:r>
      <w:r w:rsidRPr="00D26162">
        <w:rPr>
          <w:rStyle w:val="ezkurwreuab5ozgtqnkl"/>
          <w:lang w:val="ru-RU"/>
        </w:rPr>
        <w:t>— но он имелся</w:t>
      </w:r>
      <w:r w:rsidRPr="00D26162">
        <w:rPr>
          <w:lang w:val="ru-RU"/>
        </w:rPr>
        <w:t xml:space="preserve"> в </w:t>
      </w:r>
      <w:r w:rsidRPr="00D26162">
        <w:rPr>
          <w:rStyle w:val="ezkurwreuab5ozgtqnkl"/>
          <w:lang w:val="ru-RU"/>
        </w:rPr>
        <w:t>численности</w:t>
      </w:r>
      <w:r w:rsidRPr="00D26162">
        <w:rPr>
          <w:lang w:val="ru-RU"/>
        </w:rPr>
        <w:t xml:space="preserve"> </w:t>
      </w:r>
      <w:r w:rsidRPr="00D26162">
        <w:rPr>
          <w:rStyle w:val="ezkurwreuab5ozgtqnkl"/>
          <w:lang w:val="ru-RU"/>
        </w:rPr>
        <w:t>и</w:t>
      </w:r>
      <w:r w:rsidRPr="00D26162">
        <w:rPr>
          <w:lang w:val="ru-RU"/>
        </w:rPr>
        <w:t xml:space="preserve"> в </w:t>
      </w:r>
      <w:r w:rsidRPr="00D26162">
        <w:rPr>
          <w:rStyle w:val="ezkurwreuab5ozgtqnkl"/>
          <w:lang w:val="ru-RU"/>
        </w:rPr>
        <w:t>оружии.</w:t>
      </w:r>
      <w:r w:rsidRPr="00D26162">
        <w:rPr>
          <w:lang w:val="ru-RU"/>
        </w:rPr>
        <w:t xml:space="preserve"> </w:t>
      </w:r>
      <w:r w:rsidRPr="00D26162">
        <w:rPr>
          <w:rStyle w:val="ezkurwreuab5ozgtqnkl"/>
          <w:lang w:val="ru-RU"/>
        </w:rPr>
        <w:t>Армада</w:t>
      </w:r>
      <w:r w:rsidRPr="00D26162">
        <w:rPr>
          <w:lang w:val="ru-RU"/>
        </w:rPr>
        <w:t xml:space="preserve">, </w:t>
      </w:r>
      <w:r w:rsidRPr="00D26162">
        <w:rPr>
          <w:rStyle w:val="ezkurwreuab5ozgtqnkl"/>
          <w:lang w:val="ru-RU"/>
        </w:rPr>
        <w:t>обрушившаяся</w:t>
      </w:r>
      <w:r w:rsidRPr="00D26162">
        <w:rPr>
          <w:lang w:val="ru-RU"/>
        </w:rPr>
        <w:t xml:space="preserve"> </w:t>
      </w:r>
      <w:r w:rsidRPr="00D26162">
        <w:rPr>
          <w:rStyle w:val="ezkurwreuab5ozgtqnkl"/>
          <w:lang w:val="ru-RU"/>
        </w:rPr>
        <w:t>на</w:t>
      </w:r>
      <w:r w:rsidRPr="00D26162">
        <w:rPr>
          <w:lang w:val="ru-RU"/>
        </w:rPr>
        <w:t xml:space="preserve"> </w:t>
      </w:r>
      <w:r w:rsidRPr="00D26162">
        <w:rPr>
          <w:rStyle w:val="ezkurwreuab5ozgtqnkl"/>
          <w:lang w:val="ru-RU"/>
        </w:rPr>
        <w:t>Кадию</w:t>
      </w:r>
      <w:r w:rsidRPr="00D26162">
        <w:rPr>
          <w:lang w:val="ru-RU"/>
        </w:rPr>
        <w:t xml:space="preserve">, </w:t>
      </w:r>
      <w:r w:rsidRPr="00D26162">
        <w:rPr>
          <w:rStyle w:val="ezkurwreuab5ozgtqnkl"/>
          <w:lang w:val="ru-RU"/>
        </w:rPr>
        <w:t>была</w:t>
      </w:r>
      <w:r w:rsidRPr="00D26162">
        <w:rPr>
          <w:lang w:val="ru-RU"/>
        </w:rPr>
        <w:t xml:space="preserve"> </w:t>
      </w:r>
      <w:r w:rsidRPr="00D26162">
        <w:rPr>
          <w:rStyle w:val="ezkurwreuab5ozgtqnkl"/>
          <w:lang w:val="ru-RU"/>
        </w:rPr>
        <w:t>многолюднее</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разрушительнее</w:t>
      </w:r>
      <w:r w:rsidRPr="00D26162">
        <w:rPr>
          <w:lang w:val="ru-RU"/>
        </w:rPr>
        <w:t xml:space="preserve">, </w:t>
      </w:r>
      <w:r w:rsidRPr="00D26162">
        <w:rPr>
          <w:rStyle w:val="ezkurwreuab5ozgtqnkl"/>
          <w:lang w:val="ru-RU"/>
        </w:rPr>
        <w:t>чем</w:t>
      </w:r>
      <w:r w:rsidRPr="00D26162">
        <w:rPr>
          <w:lang w:val="ru-RU"/>
        </w:rPr>
        <w:t xml:space="preserve"> </w:t>
      </w:r>
      <w:r w:rsidRPr="00D26162">
        <w:rPr>
          <w:rStyle w:val="ezkurwreuab5ozgtqnkl"/>
          <w:lang w:val="ru-RU"/>
        </w:rPr>
        <w:t>любая</w:t>
      </w:r>
      <w:r w:rsidRPr="00D26162">
        <w:rPr>
          <w:lang w:val="ru-RU"/>
        </w:rPr>
        <w:t xml:space="preserve"> </w:t>
      </w:r>
      <w:r w:rsidRPr="00D26162">
        <w:rPr>
          <w:rStyle w:val="ezkurwreuab5ozgtqnkl"/>
          <w:lang w:val="ru-RU"/>
        </w:rPr>
        <w:t>армия</w:t>
      </w:r>
      <w:r w:rsidRPr="00D26162">
        <w:rPr>
          <w:lang w:val="ru-RU"/>
        </w:rPr>
        <w:t xml:space="preserve"> </w:t>
      </w:r>
      <w:r w:rsidRPr="00D26162">
        <w:rPr>
          <w:rStyle w:val="ezkurwreuab5ozgtqnkl"/>
          <w:lang w:val="ru-RU"/>
        </w:rPr>
        <w:t>вторжения</w:t>
      </w:r>
      <w:r w:rsidRPr="00D26162">
        <w:rPr>
          <w:lang w:val="ru-RU"/>
        </w:rPr>
        <w:t xml:space="preserve"> </w:t>
      </w:r>
      <w:r w:rsidRPr="00D26162">
        <w:rPr>
          <w:rStyle w:val="ezkurwreuab5ozgtqnkl"/>
          <w:lang w:val="ru-RU"/>
        </w:rPr>
        <w:t>со</w:t>
      </w:r>
      <w:r w:rsidRPr="00D26162">
        <w:rPr>
          <w:lang w:val="ru-RU"/>
        </w:rPr>
        <w:t xml:space="preserve"> </w:t>
      </w:r>
      <w:r w:rsidRPr="00D26162">
        <w:rPr>
          <w:rStyle w:val="ezkurwreuab5ozgtqnkl"/>
          <w:lang w:val="ru-RU"/>
        </w:rPr>
        <w:t>времен</w:t>
      </w:r>
      <w:r w:rsidRPr="00D26162">
        <w:rPr>
          <w:lang w:val="ru-RU"/>
        </w:rPr>
        <w:t xml:space="preserve"> </w:t>
      </w:r>
      <w:r w:rsidRPr="00D26162">
        <w:rPr>
          <w:rStyle w:val="ezkurwreuab5ozgtqnkl"/>
          <w:lang w:val="ru-RU"/>
        </w:rPr>
        <w:t>Великой</w:t>
      </w:r>
      <w:r w:rsidRPr="00D26162">
        <w:rPr>
          <w:lang w:val="ru-RU"/>
        </w:rPr>
        <w:t xml:space="preserve"> </w:t>
      </w:r>
      <w:r w:rsidRPr="00D26162">
        <w:rPr>
          <w:rStyle w:val="ezkurwreuab5ozgtqnkl"/>
          <w:lang w:val="ru-RU"/>
        </w:rPr>
        <w:t>Ереси,</w:t>
      </w:r>
      <w:r w:rsidRPr="00D26162">
        <w:rPr>
          <w:lang w:val="ru-RU"/>
        </w:rPr>
        <w:t xml:space="preserve"> </w:t>
      </w:r>
      <w:r w:rsidR="00BA3F37">
        <w:rPr>
          <w:rStyle w:val="ezkurwreuab5ozgtqnkl"/>
          <w:lang w:val="ru-RU"/>
        </w:rPr>
        <w:t>а</w:t>
      </w:r>
      <w:r w:rsidRPr="00D26162">
        <w:rPr>
          <w:lang w:val="ru-RU"/>
        </w:rPr>
        <w:t xml:space="preserve"> </w:t>
      </w:r>
      <w:r w:rsidRPr="00D26162">
        <w:rPr>
          <w:rStyle w:val="ezkurwreuab5ozgtqnkl"/>
          <w:lang w:val="ru-RU"/>
        </w:rPr>
        <w:t>шансы</w:t>
      </w:r>
      <w:r w:rsidRPr="00D26162">
        <w:rPr>
          <w:lang w:val="ru-RU"/>
        </w:rPr>
        <w:t xml:space="preserve"> </w:t>
      </w:r>
      <w:r w:rsidRPr="00D26162">
        <w:rPr>
          <w:rStyle w:val="ezkurwreuab5ozgtqnkl"/>
          <w:lang w:val="ru-RU"/>
        </w:rPr>
        <w:t>сдержать</w:t>
      </w:r>
      <w:r w:rsidRPr="00D26162">
        <w:rPr>
          <w:lang w:val="ru-RU"/>
        </w:rPr>
        <w:t xml:space="preserve"> </w:t>
      </w:r>
      <w:r w:rsidRPr="00D26162">
        <w:rPr>
          <w:rStyle w:val="ezkurwreuab5ozgtqnkl"/>
          <w:lang w:val="ru-RU"/>
        </w:rPr>
        <w:t>ее — ниже низкого.</w:t>
      </w:r>
      <w:r w:rsidRPr="00D26162">
        <w:rPr>
          <w:lang w:val="ru-RU"/>
        </w:rPr>
        <w:t xml:space="preserve"> </w:t>
      </w:r>
      <w:r w:rsidR="00BA3F37">
        <w:rPr>
          <w:rStyle w:val="ezkurwreuab5ozgtqnkl"/>
          <w:lang w:val="ru-RU"/>
        </w:rPr>
        <w:t>Все, чего они добились, при</w:t>
      </w:r>
      <w:r w:rsidRPr="00D26162">
        <w:rPr>
          <w:rStyle w:val="ezkurwreuab5ozgtqnkl"/>
          <w:lang w:val="ru-RU"/>
        </w:rPr>
        <w:t xml:space="preserve"> всей</w:t>
      </w:r>
      <w:r w:rsidRPr="00D26162">
        <w:rPr>
          <w:lang w:val="ru-RU"/>
        </w:rPr>
        <w:t xml:space="preserve"> </w:t>
      </w:r>
      <w:r w:rsidRPr="00D26162">
        <w:rPr>
          <w:rStyle w:val="ezkurwreuab5ozgtqnkl"/>
          <w:lang w:val="ru-RU"/>
        </w:rPr>
        <w:t>их</w:t>
      </w:r>
      <w:r w:rsidRPr="00D26162">
        <w:rPr>
          <w:lang w:val="ru-RU"/>
        </w:rPr>
        <w:t xml:space="preserve"> </w:t>
      </w:r>
      <w:r w:rsidRPr="00D26162">
        <w:rPr>
          <w:rStyle w:val="ezkurwreuab5ozgtqnkl"/>
          <w:lang w:val="ru-RU"/>
        </w:rPr>
        <w:t>доблести</w:t>
      </w:r>
      <w:r w:rsidR="00BA3F37">
        <w:rPr>
          <w:rStyle w:val="ezkurwreuab5ozgtqnkl"/>
          <w:lang w:val="ru-RU"/>
        </w:rPr>
        <w:t>,</w:t>
      </w:r>
      <w:r w:rsidRPr="00D26162">
        <w:rPr>
          <w:lang w:val="ru-RU"/>
        </w:rPr>
        <w:t xml:space="preserve"> </w:t>
      </w:r>
      <w:r w:rsidR="00BA3F37">
        <w:rPr>
          <w:rStyle w:val="ezkurwreuab5ozgtqnkl"/>
          <w:lang w:val="ru-RU"/>
        </w:rPr>
        <w:t>— не более чем</w:t>
      </w:r>
      <w:r w:rsidRPr="00D26162">
        <w:rPr>
          <w:rStyle w:val="ezkurwreuab5ozgtqnkl"/>
          <w:lang w:val="ru-RU"/>
        </w:rPr>
        <w:t xml:space="preserve"> незначительная</w:t>
      </w:r>
      <w:r w:rsidRPr="00D26162">
        <w:rPr>
          <w:lang w:val="ru-RU"/>
        </w:rPr>
        <w:t xml:space="preserve"> </w:t>
      </w:r>
      <w:r w:rsidRPr="00D26162">
        <w:rPr>
          <w:rStyle w:val="ezkurwreuab5ozgtqnkl"/>
          <w:lang w:val="ru-RU"/>
        </w:rPr>
        <w:t>отсрочка</w:t>
      </w:r>
      <w:r w:rsidRPr="00D26162">
        <w:rPr>
          <w:lang w:val="ru-RU"/>
        </w:rPr>
        <w:t xml:space="preserve"> </w:t>
      </w:r>
      <w:r w:rsidR="00BA3F37">
        <w:rPr>
          <w:lang w:val="ru-RU"/>
        </w:rPr>
        <w:t>на</w:t>
      </w:r>
      <w:r w:rsidRPr="00D26162">
        <w:rPr>
          <w:lang w:val="ru-RU"/>
        </w:rPr>
        <w:t xml:space="preserve"> </w:t>
      </w:r>
      <w:r w:rsidRPr="00D26162">
        <w:rPr>
          <w:rStyle w:val="ezkurwreuab5ozgtqnkl"/>
          <w:lang w:val="ru-RU"/>
        </w:rPr>
        <w:t>краткий</w:t>
      </w:r>
      <w:r w:rsidRPr="00D26162">
        <w:rPr>
          <w:lang w:val="ru-RU"/>
        </w:rPr>
        <w:t xml:space="preserve"> </w:t>
      </w:r>
      <w:r w:rsidRPr="00D26162">
        <w:rPr>
          <w:rStyle w:val="ezkurwreuab5ozgtqnkl"/>
          <w:lang w:val="ru-RU"/>
        </w:rPr>
        <w:t>промежуток</w:t>
      </w:r>
      <w:r w:rsidRPr="00D26162">
        <w:rPr>
          <w:lang w:val="ru-RU"/>
        </w:rPr>
        <w:t xml:space="preserve"> </w:t>
      </w:r>
      <w:r w:rsidRPr="00D26162">
        <w:rPr>
          <w:rStyle w:val="ezkurwreuab5ozgtqnkl"/>
          <w:lang w:val="ru-RU"/>
        </w:rPr>
        <w:t>времени</w:t>
      </w:r>
      <w:r w:rsidRPr="00D26162">
        <w:rPr>
          <w:lang w:val="ru-RU"/>
        </w:rPr>
        <w:t xml:space="preserve"> </w:t>
      </w:r>
      <w:r w:rsidRPr="00D26162">
        <w:rPr>
          <w:rStyle w:val="ezkurwreuab5ozgtqnkl"/>
          <w:lang w:val="ru-RU"/>
        </w:rPr>
        <w:t>перед</w:t>
      </w:r>
      <w:r w:rsidRPr="00D26162">
        <w:rPr>
          <w:lang w:val="ru-RU"/>
        </w:rPr>
        <w:t xml:space="preserve"> </w:t>
      </w:r>
      <w:r w:rsidRPr="00D26162">
        <w:rPr>
          <w:rStyle w:val="ezkurwreuab5ozgtqnkl"/>
          <w:lang w:val="ru-RU"/>
        </w:rPr>
        <w:t>окончательным</w:t>
      </w:r>
      <w:r w:rsidRPr="00D26162">
        <w:rPr>
          <w:lang w:val="ru-RU"/>
        </w:rPr>
        <w:t xml:space="preserve"> </w:t>
      </w:r>
      <w:r w:rsidRPr="00D26162">
        <w:rPr>
          <w:rStyle w:val="ezkurwreuab5ozgtqnkl"/>
          <w:lang w:val="ru-RU"/>
        </w:rPr>
        <w:t>апокалипсисом.</w:t>
      </w:r>
      <w:r w:rsidRPr="00D26162">
        <w:rPr>
          <w:lang w:val="ru-RU"/>
        </w:rPr>
        <w:t xml:space="preserve"> </w:t>
      </w:r>
    </w:p>
    <w:p w14:paraId="0B16FCCC" w14:textId="77777777" w:rsidR="00FF5A40" w:rsidRPr="00D26162" w:rsidRDefault="00FF5A40" w:rsidP="00FF5A40">
      <w:pPr>
        <w:rPr>
          <w:lang w:val="ru-RU"/>
        </w:rPr>
      </w:pPr>
      <w:r w:rsidRPr="00D26162">
        <w:rPr>
          <w:rStyle w:val="ezkurwreuab5ozgtqnkl"/>
          <w:lang w:val="ru-RU"/>
        </w:rPr>
        <w:t>Армии</w:t>
      </w:r>
      <w:r w:rsidRPr="00D26162">
        <w:rPr>
          <w:lang w:val="ru-RU"/>
        </w:rPr>
        <w:t xml:space="preserve"> </w:t>
      </w:r>
      <w:r w:rsidRPr="00D26162">
        <w:rPr>
          <w:rStyle w:val="ezkurwreuab5ozgtqnkl"/>
          <w:lang w:val="ru-RU"/>
        </w:rPr>
        <w:t>эвакуировали,</w:t>
      </w:r>
      <w:r w:rsidRPr="00D26162">
        <w:rPr>
          <w:lang w:val="ru-RU"/>
        </w:rPr>
        <w:t xml:space="preserve"> </w:t>
      </w:r>
      <w:r w:rsidRPr="00D26162">
        <w:rPr>
          <w:rStyle w:val="ezkurwreuab5ozgtqnkl"/>
          <w:lang w:val="ru-RU"/>
        </w:rPr>
        <w:t>оружие</w:t>
      </w:r>
      <w:r w:rsidRPr="00D26162">
        <w:rPr>
          <w:lang w:val="ru-RU"/>
        </w:rPr>
        <w:t xml:space="preserve"> </w:t>
      </w:r>
      <w:r w:rsidRPr="00D26162">
        <w:rPr>
          <w:rStyle w:val="ezkurwreuab5ozgtqnkl"/>
          <w:lang w:val="ru-RU"/>
        </w:rPr>
        <w:t>погрузили</w:t>
      </w:r>
      <w:r w:rsidRPr="00D26162">
        <w:rPr>
          <w:lang w:val="ru-RU"/>
        </w:rPr>
        <w:t xml:space="preserve"> </w:t>
      </w:r>
      <w:r w:rsidRPr="00D26162">
        <w:rPr>
          <w:rStyle w:val="ezkurwreuab5ozgtqnkl"/>
          <w:lang w:val="ru-RU"/>
        </w:rPr>
        <w:t>на</w:t>
      </w:r>
      <w:r w:rsidRPr="00D26162">
        <w:rPr>
          <w:lang w:val="ru-RU"/>
        </w:rPr>
        <w:t xml:space="preserve"> </w:t>
      </w:r>
      <w:r w:rsidRPr="00D26162">
        <w:rPr>
          <w:rStyle w:val="ezkurwreuab5ozgtqnkl"/>
          <w:lang w:val="ru-RU"/>
        </w:rPr>
        <w:t>транспорты,</w:t>
      </w:r>
      <w:r w:rsidRPr="00D26162">
        <w:rPr>
          <w:lang w:val="ru-RU"/>
        </w:rPr>
        <w:t xml:space="preserve"> </w:t>
      </w:r>
      <w:r w:rsidRPr="00D26162">
        <w:rPr>
          <w:rStyle w:val="ezkurwreuab5ozgtqnkl"/>
          <w:lang w:val="ru-RU"/>
        </w:rPr>
        <w:t>ценности</w:t>
      </w:r>
      <w:r w:rsidRPr="00D26162">
        <w:rPr>
          <w:lang w:val="ru-RU"/>
        </w:rPr>
        <w:t xml:space="preserve"> </w:t>
      </w:r>
      <w:r w:rsidRPr="00D26162">
        <w:rPr>
          <w:rStyle w:val="ezkurwreuab5ozgtqnkl"/>
          <w:lang w:val="ru-RU"/>
        </w:rPr>
        <w:t>собрали.</w:t>
      </w:r>
      <w:r w:rsidRPr="00D26162">
        <w:rPr>
          <w:lang w:val="ru-RU"/>
        </w:rPr>
        <w:t xml:space="preserve"> </w:t>
      </w:r>
      <w:r w:rsidRPr="00D26162">
        <w:rPr>
          <w:rStyle w:val="ezkurwreuab5ozgtqnkl"/>
          <w:lang w:val="ru-RU"/>
        </w:rPr>
        <w:t>У</w:t>
      </w:r>
      <w:r w:rsidRPr="00D26162">
        <w:rPr>
          <w:lang w:val="ru-RU"/>
        </w:rPr>
        <w:t xml:space="preserve">же </w:t>
      </w:r>
      <w:r w:rsidRPr="00D26162">
        <w:rPr>
          <w:rStyle w:val="ezkurwreuab5ozgtqnkl"/>
          <w:lang w:val="ru-RU"/>
        </w:rPr>
        <w:t>кое-</w:t>
      </w:r>
      <w:r w:rsidRPr="00D26162">
        <w:rPr>
          <w:lang w:val="ru-RU"/>
        </w:rPr>
        <w:t xml:space="preserve">что — небольшое </w:t>
      </w:r>
      <w:r w:rsidRPr="00D26162">
        <w:rPr>
          <w:rStyle w:val="ezkurwreuab5ozgtqnkl"/>
          <w:lang w:val="ru-RU"/>
        </w:rPr>
        <w:t>утешение</w:t>
      </w:r>
      <w:r w:rsidRPr="00D26162">
        <w:rPr>
          <w:lang w:val="ru-RU"/>
        </w:rPr>
        <w:t xml:space="preserve">, о котором можно </w:t>
      </w:r>
      <w:r w:rsidRPr="00D26162">
        <w:rPr>
          <w:rStyle w:val="ezkurwreuab5ozgtqnkl"/>
          <w:lang w:val="ru-RU"/>
        </w:rPr>
        <w:t>доложить</w:t>
      </w:r>
      <w:r w:rsidRPr="00D26162">
        <w:rPr>
          <w:lang w:val="ru-RU"/>
        </w:rPr>
        <w:t xml:space="preserve"> </w:t>
      </w:r>
      <w:r w:rsidRPr="00D26162">
        <w:rPr>
          <w:rStyle w:val="ezkurwreuab5ozgtqnkl"/>
          <w:lang w:val="ru-RU"/>
        </w:rPr>
        <w:t>Терре</w:t>
      </w:r>
      <w:r w:rsidRPr="00D26162">
        <w:rPr>
          <w:lang w:val="ru-RU"/>
        </w:rPr>
        <w:t xml:space="preserve">, </w:t>
      </w:r>
      <w:r w:rsidRPr="00D26162">
        <w:rPr>
          <w:rStyle w:val="ezkurwreuab5ozgtqnkl"/>
          <w:lang w:val="ru-RU"/>
        </w:rPr>
        <w:t>когда</w:t>
      </w:r>
      <w:r w:rsidRPr="00D26162">
        <w:rPr>
          <w:lang w:val="ru-RU"/>
        </w:rPr>
        <w:t xml:space="preserve"> </w:t>
      </w:r>
      <w:r w:rsidRPr="00D26162">
        <w:rPr>
          <w:rStyle w:val="ezkurwreuab5ozgtqnkl"/>
          <w:lang w:val="ru-RU"/>
        </w:rPr>
        <w:t>придет</w:t>
      </w:r>
      <w:r w:rsidRPr="00D26162">
        <w:rPr>
          <w:lang w:val="ru-RU"/>
        </w:rPr>
        <w:t xml:space="preserve"> </w:t>
      </w:r>
      <w:r w:rsidRPr="00D26162">
        <w:rPr>
          <w:rStyle w:val="ezkurwreuab5ozgtqnkl"/>
          <w:lang w:val="ru-RU"/>
        </w:rPr>
        <w:t>время</w:t>
      </w:r>
      <w:r w:rsidRPr="00D26162">
        <w:rPr>
          <w:lang w:val="ru-RU"/>
        </w:rPr>
        <w:t xml:space="preserve"> </w:t>
      </w:r>
      <w:r w:rsidRPr="00D26162">
        <w:rPr>
          <w:rStyle w:val="ezkurwreuab5ozgtqnkl"/>
          <w:lang w:val="ru-RU"/>
        </w:rPr>
        <w:t>подбивать</w:t>
      </w:r>
      <w:r w:rsidRPr="00D26162">
        <w:rPr>
          <w:lang w:val="ru-RU"/>
        </w:rPr>
        <w:t xml:space="preserve"> </w:t>
      </w:r>
      <w:r w:rsidRPr="00D26162">
        <w:rPr>
          <w:rStyle w:val="ezkurwreuab5ozgtqnkl"/>
          <w:lang w:val="ru-RU"/>
        </w:rPr>
        <w:t>итоги</w:t>
      </w:r>
      <w:r w:rsidRPr="00D26162">
        <w:rPr>
          <w:lang w:val="ru-RU"/>
        </w:rPr>
        <w:t xml:space="preserve">, </w:t>
      </w:r>
      <w:r w:rsidRPr="00D26162">
        <w:rPr>
          <w:rStyle w:val="ezkurwreuab5ozgtqnkl"/>
          <w:lang w:val="ru-RU"/>
        </w:rPr>
        <w:t>— но</w:t>
      </w:r>
      <w:r w:rsidRPr="00D26162">
        <w:rPr>
          <w:lang w:val="ru-RU"/>
        </w:rPr>
        <w:t xml:space="preserve">, </w:t>
      </w:r>
      <w:r w:rsidRPr="00D26162">
        <w:rPr>
          <w:rStyle w:val="ezkurwreuab5ozgtqnkl"/>
          <w:lang w:val="ru-RU"/>
        </w:rPr>
        <w:t>по совести</w:t>
      </w:r>
      <w:r w:rsidRPr="00D26162">
        <w:rPr>
          <w:lang w:val="ru-RU"/>
        </w:rPr>
        <w:t xml:space="preserve">, </w:t>
      </w:r>
      <w:r w:rsidRPr="00D26162">
        <w:rPr>
          <w:rStyle w:val="ezkurwreuab5ozgtqnkl"/>
          <w:lang w:val="ru-RU"/>
        </w:rPr>
        <w:t>это</w:t>
      </w:r>
      <w:r w:rsidRPr="00D26162">
        <w:rPr>
          <w:lang w:val="ru-RU"/>
        </w:rPr>
        <w:t xml:space="preserve"> </w:t>
      </w:r>
      <w:r w:rsidRPr="00D26162">
        <w:rPr>
          <w:rStyle w:val="ezkurwreuab5ozgtqnkl"/>
          <w:lang w:val="ru-RU"/>
        </w:rPr>
        <w:t>было</w:t>
      </w:r>
      <w:r w:rsidRPr="00D26162">
        <w:rPr>
          <w:lang w:val="ru-RU"/>
        </w:rPr>
        <w:t xml:space="preserve"> </w:t>
      </w:r>
      <w:r w:rsidRPr="00D26162">
        <w:rPr>
          <w:rStyle w:val="ezkurwreuab5ozgtqnkl"/>
          <w:lang w:val="ru-RU"/>
        </w:rPr>
        <w:t>сокрушительное</w:t>
      </w:r>
      <w:r w:rsidRPr="00D26162">
        <w:rPr>
          <w:lang w:val="ru-RU"/>
        </w:rPr>
        <w:t xml:space="preserve"> </w:t>
      </w:r>
      <w:r w:rsidRPr="00D26162">
        <w:rPr>
          <w:rStyle w:val="ezkurwreuab5ozgtqnkl"/>
          <w:lang w:val="ru-RU"/>
        </w:rPr>
        <w:t>поражение,</w:t>
      </w:r>
      <w:r w:rsidRPr="00D26162">
        <w:rPr>
          <w:lang w:val="ru-RU"/>
        </w:rPr>
        <w:t xml:space="preserve"> </w:t>
      </w:r>
      <w:r w:rsidRPr="00D26162">
        <w:rPr>
          <w:rStyle w:val="ezkurwreuab5ozgtqnkl"/>
          <w:lang w:val="ru-RU"/>
        </w:rPr>
        <w:t>разрушение</w:t>
      </w:r>
      <w:r w:rsidRPr="00D26162">
        <w:rPr>
          <w:lang w:val="ru-RU"/>
        </w:rPr>
        <w:t xml:space="preserve"> </w:t>
      </w:r>
      <w:r w:rsidRPr="00D26162">
        <w:rPr>
          <w:rStyle w:val="ezkurwreuab5ozgtqnkl"/>
          <w:lang w:val="ru-RU"/>
        </w:rPr>
        <w:t>бастиона</w:t>
      </w:r>
      <w:r w:rsidRPr="00D26162">
        <w:rPr>
          <w:lang w:val="ru-RU"/>
        </w:rPr>
        <w:t xml:space="preserve">, </w:t>
      </w:r>
      <w:r w:rsidRPr="00D26162">
        <w:rPr>
          <w:rStyle w:val="ezkurwreuab5ozgtqnkl"/>
          <w:lang w:val="ru-RU"/>
        </w:rPr>
        <w:t>незыблемо</w:t>
      </w:r>
      <w:r w:rsidRPr="00D26162">
        <w:rPr>
          <w:lang w:val="ru-RU"/>
        </w:rPr>
        <w:t xml:space="preserve"> </w:t>
      </w:r>
      <w:r w:rsidRPr="00D26162">
        <w:rPr>
          <w:rStyle w:val="ezkurwreuab5ozgtqnkl"/>
          <w:lang w:val="ru-RU"/>
        </w:rPr>
        <w:t>стоявшего</w:t>
      </w:r>
      <w:r w:rsidRPr="00D26162">
        <w:rPr>
          <w:lang w:val="ru-RU"/>
        </w:rPr>
        <w:t xml:space="preserve"> на </w:t>
      </w:r>
      <w:r w:rsidRPr="00D26162">
        <w:rPr>
          <w:rStyle w:val="ezkurwreuab5ozgtqnkl"/>
          <w:lang w:val="ru-RU"/>
        </w:rPr>
        <w:t>протяжении</w:t>
      </w:r>
      <w:r w:rsidRPr="00D26162">
        <w:rPr>
          <w:lang w:val="ru-RU"/>
        </w:rPr>
        <w:t xml:space="preserve"> </w:t>
      </w:r>
      <w:r w:rsidRPr="00D26162">
        <w:rPr>
          <w:rStyle w:val="ezkurwreuab5ozgtqnkl"/>
          <w:lang w:val="ru-RU"/>
        </w:rPr>
        <w:t>ста</w:t>
      </w:r>
      <w:r w:rsidRPr="00D26162">
        <w:rPr>
          <w:lang w:val="ru-RU"/>
        </w:rPr>
        <w:t xml:space="preserve"> </w:t>
      </w:r>
      <w:r w:rsidRPr="00D26162">
        <w:rPr>
          <w:rStyle w:val="ezkurwreuab5ozgtqnkl"/>
          <w:lang w:val="ru-RU"/>
        </w:rPr>
        <w:t>столетий,</w:t>
      </w:r>
      <w:r w:rsidRPr="00D26162">
        <w:rPr>
          <w:lang w:val="ru-RU"/>
        </w:rPr>
        <w:t xml:space="preserve"> </w:t>
      </w:r>
      <w:r w:rsidRPr="00D26162">
        <w:rPr>
          <w:rStyle w:val="ezkurwreuab5ozgtqnkl"/>
          <w:lang w:val="ru-RU"/>
        </w:rPr>
        <w:t>которому</w:t>
      </w:r>
      <w:r w:rsidRPr="00D26162">
        <w:rPr>
          <w:lang w:val="ru-RU"/>
        </w:rPr>
        <w:t xml:space="preserve"> </w:t>
      </w:r>
      <w:r w:rsidRPr="00D26162">
        <w:rPr>
          <w:rStyle w:val="ezkurwreuab5ozgtqnkl"/>
          <w:lang w:val="ru-RU"/>
        </w:rPr>
        <w:t>не</w:t>
      </w:r>
      <w:r w:rsidRPr="00D26162">
        <w:rPr>
          <w:lang w:val="ru-RU"/>
        </w:rPr>
        <w:t xml:space="preserve"> было </w:t>
      </w:r>
      <w:r w:rsidRPr="00D26162">
        <w:rPr>
          <w:rStyle w:val="ezkurwreuab5ozgtqnkl"/>
          <w:lang w:val="ru-RU"/>
        </w:rPr>
        <w:t>равных</w:t>
      </w:r>
      <w:r w:rsidRPr="00D26162">
        <w:rPr>
          <w:lang w:val="ru-RU"/>
        </w:rPr>
        <w:t xml:space="preserve"> </w:t>
      </w:r>
      <w:r w:rsidRPr="00D26162">
        <w:rPr>
          <w:rStyle w:val="ezkurwreuab5ozgtqnkl"/>
          <w:lang w:val="ru-RU"/>
        </w:rPr>
        <w:t>ни</w:t>
      </w:r>
      <w:r w:rsidRPr="00D26162">
        <w:rPr>
          <w:lang w:val="ru-RU"/>
        </w:rPr>
        <w:t xml:space="preserve"> по </w:t>
      </w:r>
      <w:r w:rsidRPr="00D26162">
        <w:rPr>
          <w:rStyle w:val="ezkurwreuab5ozgtqnkl"/>
          <w:lang w:val="ru-RU"/>
        </w:rPr>
        <w:t>силе</w:t>
      </w:r>
      <w:r w:rsidRPr="00D26162">
        <w:rPr>
          <w:lang w:val="ru-RU"/>
        </w:rPr>
        <w:t xml:space="preserve">, </w:t>
      </w:r>
      <w:r w:rsidRPr="00D26162">
        <w:rPr>
          <w:rStyle w:val="ezkurwreuab5ozgtqnkl"/>
          <w:lang w:val="ru-RU"/>
        </w:rPr>
        <w:t>ни</w:t>
      </w:r>
      <w:r w:rsidRPr="00D26162">
        <w:rPr>
          <w:lang w:val="ru-RU"/>
        </w:rPr>
        <w:t xml:space="preserve"> по </w:t>
      </w:r>
      <w:r w:rsidRPr="00D26162">
        <w:rPr>
          <w:rStyle w:val="ezkurwreuab5ozgtqnkl"/>
          <w:lang w:val="ru-RU"/>
        </w:rPr>
        <w:t>авторитету.</w:t>
      </w:r>
      <w:r w:rsidRPr="00D26162">
        <w:rPr>
          <w:lang w:val="ru-RU"/>
        </w:rPr>
        <w:t xml:space="preserve"> Не держи </w:t>
      </w:r>
      <w:r w:rsidRPr="00D26162">
        <w:rPr>
          <w:rStyle w:val="ezkurwreuab5ozgtqnkl"/>
          <w:lang w:val="ru-RU"/>
        </w:rPr>
        <w:t>имперский</w:t>
      </w:r>
      <w:r w:rsidRPr="00D26162">
        <w:rPr>
          <w:lang w:val="ru-RU"/>
        </w:rPr>
        <w:t xml:space="preserve"> </w:t>
      </w:r>
      <w:r w:rsidRPr="00D26162">
        <w:rPr>
          <w:rStyle w:val="ezkurwreuab5ozgtqnkl"/>
          <w:lang w:val="ru-RU"/>
        </w:rPr>
        <w:t>флот</w:t>
      </w:r>
      <w:r w:rsidRPr="00D26162">
        <w:rPr>
          <w:lang w:val="ru-RU"/>
        </w:rPr>
        <w:t xml:space="preserve"> </w:t>
      </w:r>
      <w:r w:rsidRPr="00D26162">
        <w:rPr>
          <w:rStyle w:val="ezkurwreuab5ozgtqnkl"/>
          <w:lang w:val="ru-RU"/>
        </w:rPr>
        <w:t>железной рукой</w:t>
      </w:r>
      <w:r w:rsidRPr="00D26162">
        <w:rPr>
          <w:lang w:val="ru-RU"/>
        </w:rPr>
        <w:t xml:space="preserve"> </w:t>
      </w:r>
      <w:r w:rsidRPr="00D26162">
        <w:rPr>
          <w:rStyle w:val="ezkurwreuab5ozgtqnkl"/>
          <w:lang w:val="ru-RU"/>
        </w:rPr>
        <w:t>космические</w:t>
      </w:r>
      <w:r w:rsidRPr="00D26162">
        <w:rPr>
          <w:lang w:val="ru-RU"/>
        </w:rPr>
        <w:t xml:space="preserve"> </w:t>
      </w:r>
      <w:r w:rsidRPr="00D26162">
        <w:rPr>
          <w:rStyle w:val="ezkurwreuab5ozgtqnkl"/>
          <w:lang w:val="ru-RU"/>
        </w:rPr>
        <w:t>пути,</w:t>
      </w:r>
      <w:r w:rsidRPr="00D26162">
        <w:rPr>
          <w:lang w:val="ru-RU"/>
        </w:rPr>
        <w:t xml:space="preserve"> </w:t>
      </w:r>
      <w:r w:rsidRPr="00D26162">
        <w:rPr>
          <w:rStyle w:val="ezkurwreuab5ozgtqnkl"/>
          <w:lang w:val="ru-RU"/>
        </w:rPr>
        <w:t>поражение</w:t>
      </w:r>
      <w:r w:rsidRPr="00D26162">
        <w:rPr>
          <w:lang w:val="ru-RU"/>
        </w:rPr>
        <w:t xml:space="preserve"> </w:t>
      </w:r>
      <w:r w:rsidRPr="00D26162">
        <w:rPr>
          <w:rStyle w:val="ezkurwreuab5ozgtqnkl"/>
          <w:lang w:val="ru-RU"/>
        </w:rPr>
        <w:t>обернулось</w:t>
      </w:r>
      <w:r w:rsidRPr="00D26162">
        <w:rPr>
          <w:lang w:val="ru-RU"/>
        </w:rPr>
        <w:t xml:space="preserve"> </w:t>
      </w:r>
      <w:r w:rsidRPr="00D26162">
        <w:rPr>
          <w:rStyle w:val="ezkurwreuab5ozgtqnkl"/>
          <w:lang w:val="ru-RU"/>
        </w:rPr>
        <w:t>бы</w:t>
      </w:r>
      <w:r w:rsidRPr="00D26162">
        <w:rPr>
          <w:lang w:val="ru-RU"/>
        </w:rPr>
        <w:t xml:space="preserve"> </w:t>
      </w:r>
      <w:r w:rsidRPr="00D26162">
        <w:rPr>
          <w:rStyle w:val="ezkurwreuab5ozgtqnkl"/>
          <w:lang w:val="ru-RU"/>
        </w:rPr>
        <w:t>полным</w:t>
      </w:r>
      <w:r w:rsidRPr="00D26162">
        <w:rPr>
          <w:lang w:val="ru-RU"/>
        </w:rPr>
        <w:t xml:space="preserve"> </w:t>
      </w:r>
      <w:r w:rsidRPr="00D26162">
        <w:rPr>
          <w:rStyle w:val="ezkurwreuab5ozgtqnkl"/>
          <w:lang w:val="ru-RU"/>
        </w:rPr>
        <w:t>разгромом.</w:t>
      </w:r>
      <w:r w:rsidRPr="00D26162">
        <w:rPr>
          <w:lang w:val="ru-RU"/>
        </w:rPr>
        <w:t xml:space="preserve"> </w:t>
      </w:r>
    </w:p>
    <w:p w14:paraId="0BECC48D" w14:textId="3CA9DB28" w:rsidR="00FF5A40" w:rsidRPr="00D26162" w:rsidRDefault="00FF5A40" w:rsidP="00FF5A40">
      <w:pPr>
        <w:rPr>
          <w:lang w:val="ru-RU"/>
        </w:rPr>
      </w:pPr>
      <w:r w:rsidRPr="00D26162">
        <w:rPr>
          <w:rStyle w:val="ezkurwreuab5ozgtqnkl"/>
          <w:lang w:val="ru-RU"/>
        </w:rPr>
        <w:t>Как</w:t>
      </w:r>
      <w:r w:rsidRPr="00D26162">
        <w:rPr>
          <w:lang w:val="ru-RU"/>
        </w:rPr>
        <w:t xml:space="preserve"> бы </w:t>
      </w:r>
      <w:r w:rsidRPr="00D26162">
        <w:rPr>
          <w:rStyle w:val="ezkurwreuab5ozgtqnkl"/>
          <w:lang w:val="ru-RU"/>
        </w:rPr>
        <w:t>то</w:t>
      </w:r>
      <w:r w:rsidRPr="00D26162">
        <w:rPr>
          <w:lang w:val="ru-RU"/>
        </w:rPr>
        <w:t xml:space="preserve"> ни </w:t>
      </w:r>
      <w:r w:rsidRPr="00D26162">
        <w:rPr>
          <w:rStyle w:val="ezkurwreuab5ozgtqnkl"/>
          <w:lang w:val="ru-RU"/>
        </w:rPr>
        <w:t>было,</w:t>
      </w:r>
      <w:r w:rsidRPr="00D26162">
        <w:rPr>
          <w:lang w:val="ru-RU"/>
        </w:rPr>
        <w:t xml:space="preserve"> с каждым </w:t>
      </w:r>
      <w:r w:rsidRPr="00D26162">
        <w:rPr>
          <w:rStyle w:val="ezkurwreuab5ozgtqnkl"/>
          <w:lang w:val="ru-RU"/>
        </w:rPr>
        <w:t>днем</w:t>
      </w:r>
      <w:r w:rsidR="00BA3F37" w:rsidRPr="00D26162">
        <w:rPr>
          <w:rStyle w:val="ezkurwreuab5ozgtqnkl"/>
          <w:lang w:val="ru-RU"/>
        </w:rPr>
        <w:t>,</w:t>
      </w:r>
      <w:r w:rsidR="00BA3F37" w:rsidRPr="00D26162">
        <w:rPr>
          <w:lang w:val="ru-RU"/>
        </w:rPr>
        <w:t xml:space="preserve"> </w:t>
      </w:r>
      <w:r w:rsidR="00BA3F37" w:rsidRPr="00D26162">
        <w:rPr>
          <w:rStyle w:val="ezkurwreuab5ozgtqnkl"/>
          <w:lang w:val="ru-RU"/>
        </w:rPr>
        <w:t>устремляясь</w:t>
      </w:r>
      <w:r w:rsidR="00BA3F37" w:rsidRPr="00D26162">
        <w:rPr>
          <w:lang w:val="ru-RU"/>
        </w:rPr>
        <w:t xml:space="preserve"> </w:t>
      </w:r>
      <w:r w:rsidR="00BA3F37" w:rsidRPr="00D26162">
        <w:rPr>
          <w:rStyle w:val="ezkurwreuab5ozgtqnkl"/>
          <w:lang w:val="ru-RU"/>
        </w:rPr>
        <w:t>в</w:t>
      </w:r>
      <w:r w:rsidR="00BA3F37" w:rsidRPr="00D26162">
        <w:rPr>
          <w:lang w:val="ru-RU"/>
        </w:rPr>
        <w:t xml:space="preserve"> зону боевых действий на </w:t>
      </w:r>
      <w:r w:rsidR="00BA3F37" w:rsidRPr="00D26162">
        <w:rPr>
          <w:rStyle w:val="ezkurwreuab5ozgtqnkl"/>
          <w:lang w:val="ru-RU"/>
        </w:rPr>
        <w:t>Кадии</w:t>
      </w:r>
      <w:r w:rsidR="00BA3F37" w:rsidRPr="00D26162">
        <w:rPr>
          <w:lang w:val="ru-RU"/>
        </w:rPr>
        <w:t xml:space="preserve"> </w:t>
      </w:r>
      <w:r w:rsidR="00BA3F37" w:rsidRPr="00D26162">
        <w:rPr>
          <w:rStyle w:val="ezkurwreuab5ozgtqnkl"/>
          <w:lang w:val="ru-RU"/>
        </w:rPr>
        <w:t>со</w:t>
      </w:r>
      <w:r w:rsidR="00BA3F37" w:rsidRPr="00D26162">
        <w:rPr>
          <w:lang w:val="ru-RU"/>
        </w:rPr>
        <w:t xml:space="preserve"> </w:t>
      </w:r>
      <w:r w:rsidR="00BA3F37" w:rsidRPr="00D26162">
        <w:rPr>
          <w:rStyle w:val="ezkurwreuab5ozgtqnkl"/>
          <w:lang w:val="ru-RU"/>
        </w:rPr>
        <w:t>всего</w:t>
      </w:r>
      <w:r w:rsidR="00BA3F37" w:rsidRPr="00D26162">
        <w:rPr>
          <w:lang w:val="ru-RU"/>
        </w:rPr>
        <w:t xml:space="preserve"> </w:t>
      </w:r>
      <w:r w:rsidR="00BA3F37" w:rsidRPr="00D26162">
        <w:rPr>
          <w:rStyle w:val="ezkurwreuab5ozgtqnkl"/>
          <w:lang w:val="ru-RU"/>
        </w:rPr>
        <w:t>Империума,</w:t>
      </w:r>
      <w:r w:rsidRPr="00D26162">
        <w:rPr>
          <w:lang w:val="ru-RU"/>
        </w:rPr>
        <w:t xml:space="preserve"> </w:t>
      </w:r>
      <w:r w:rsidRPr="00D26162">
        <w:rPr>
          <w:rStyle w:val="ezkurwreuab5ozgtqnkl"/>
          <w:lang w:val="ru-RU"/>
        </w:rPr>
        <w:t>прибывало</w:t>
      </w:r>
      <w:r w:rsidRPr="00D26162">
        <w:rPr>
          <w:lang w:val="ru-RU"/>
        </w:rPr>
        <w:t xml:space="preserve"> все </w:t>
      </w:r>
      <w:r w:rsidRPr="00D26162">
        <w:rPr>
          <w:rStyle w:val="ezkurwreuab5ozgtqnkl"/>
          <w:lang w:val="ru-RU"/>
        </w:rPr>
        <w:t>больше</w:t>
      </w:r>
      <w:r w:rsidRPr="00D26162">
        <w:rPr>
          <w:lang w:val="ru-RU"/>
        </w:rPr>
        <w:t xml:space="preserve"> </w:t>
      </w:r>
      <w:r w:rsidR="00BA3F37">
        <w:rPr>
          <w:rStyle w:val="ezkurwreuab5ozgtqnkl"/>
          <w:lang w:val="ru-RU"/>
        </w:rPr>
        <w:t>судов,</w:t>
      </w:r>
      <w:r w:rsidRPr="00D26162">
        <w:rPr>
          <w:lang w:val="ru-RU"/>
        </w:rPr>
        <w:t xml:space="preserve"> полны</w:t>
      </w:r>
      <w:r w:rsidR="00BA3F37">
        <w:rPr>
          <w:lang w:val="ru-RU"/>
        </w:rPr>
        <w:t>х</w:t>
      </w:r>
      <w:r w:rsidRPr="00D26162">
        <w:rPr>
          <w:lang w:val="ru-RU"/>
        </w:rPr>
        <w:t xml:space="preserve"> </w:t>
      </w:r>
      <w:r w:rsidRPr="00D26162">
        <w:rPr>
          <w:rStyle w:val="ezkurwreuab5ozgtqnkl"/>
          <w:lang w:val="ru-RU"/>
        </w:rPr>
        <w:t>решимости</w:t>
      </w:r>
      <w:r w:rsidRPr="00D26162">
        <w:rPr>
          <w:lang w:val="ru-RU"/>
        </w:rPr>
        <w:t xml:space="preserve"> </w:t>
      </w:r>
      <w:r w:rsidRPr="00D26162">
        <w:rPr>
          <w:rStyle w:val="ezkurwreuab5ozgtqnkl"/>
          <w:lang w:val="ru-RU"/>
        </w:rPr>
        <w:t>предотвратить</w:t>
      </w:r>
      <w:r w:rsidRPr="00D26162">
        <w:rPr>
          <w:lang w:val="ru-RU"/>
        </w:rPr>
        <w:t xml:space="preserve"> </w:t>
      </w:r>
      <w:r w:rsidRPr="00D26162">
        <w:rPr>
          <w:rStyle w:val="ezkurwreuab5ozgtqnkl"/>
          <w:lang w:val="ru-RU"/>
        </w:rPr>
        <w:t>всеобъемлющий</w:t>
      </w:r>
      <w:r w:rsidRPr="00D26162">
        <w:rPr>
          <w:lang w:val="ru-RU"/>
        </w:rPr>
        <w:t xml:space="preserve"> </w:t>
      </w:r>
      <w:r w:rsidRPr="00D26162">
        <w:rPr>
          <w:rStyle w:val="ezkurwreuab5ozgtqnkl"/>
          <w:lang w:val="ru-RU"/>
        </w:rPr>
        <w:t>распад</w:t>
      </w:r>
      <w:r w:rsidRPr="00D26162">
        <w:rPr>
          <w:lang w:val="ru-RU"/>
        </w:rPr>
        <w:t xml:space="preserve"> </w:t>
      </w:r>
      <w:r w:rsidRPr="00D26162">
        <w:rPr>
          <w:rStyle w:val="ezkurwreuab5ozgtqnkl"/>
          <w:lang w:val="ru-RU"/>
        </w:rPr>
        <w:t>сектора</w:t>
      </w:r>
      <w:r w:rsidRPr="00D26162">
        <w:rPr>
          <w:lang w:val="ru-RU"/>
        </w:rPr>
        <w:t xml:space="preserve"> из-за </w:t>
      </w:r>
      <w:r w:rsidRPr="00D26162">
        <w:rPr>
          <w:rStyle w:val="ezkurwreuab5ozgtqnkl"/>
          <w:lang w:val="ru-RU"/>
        </w:rPr>
        <w:t>потери</w:t>
      </w:r>
      <w:r w:rsidRPr="00D26162">
        <w:rPr>
          <w:lang w:val="ru-RU"/>
        </w:rPr>
        <w:t xml:space="preserve"> </w:t>
      </w:r>
      <w:r w:rsidRPr="00D26162">
        <w:rPr>
          <w:rStyle w:val="ezkurwreuab5ozgtqnkl"/>
          <w:lang w:val="ru-RU"/>
        </w:rPr>
        <w:t>одного</w:t>
      </w:r>
      <w:r w:rsidRPr="00D26162">
        <w:rPr>
          <w:lang w:val="ru-RU"/>
        </w:rPr>
        <w:t xml:space="preserve"> </w:t>
      </w:r>
      <w:r w:rsidRPr="00D26162">
        <w:rPr>
          <w:rStyle w:val="ezkurwreuab5ozgtqnkl"/>
          <w:lang w:val="ru-RU"/>
        </w:rPr>
        <w:t>мира.</w:t>
      </w:r>
      <w:r w:rsidRPr="00D26162">
        <w:rPr>
          <w:lang w:val="ru-RU"/>
        </w:rPr>
        <w:t xml:space="preserve"> </w:t>
      </w:r>
      <w:proofErr w:type="spellStart"/>
      <w:r w:rsidRPr="00D26162">
        <w:rPr>
          <w:rStyle w:val="ezkurwreuab5ozgtqnkl"/>
          <w:lang w:val="ru-RU"/>
        </w:rPr>
        <w:t>Адептус</w:t>
      </w:r>
      <w:proofErr w:type="spellEnd"/>
      <w:r w:rsidRPr="00D26162">
        <w:rPr>
          <w:lang w:val="ru-RU"/>
        </w:rPr>
        <w:t xml:space="preserve"> </w:t>
      </w:r>
      <w:r w:rsidRPr="00D26162">
        <w:rPr>
          <w:rStyle w:val="ezkurwreuab5ozgtqnkl"/>
          <w:lang w:val="ru-RU"/>
        </w:rPr>
        <w:t>Астартес</w:t>
      </w:r>
      <w:r w:rsidRPr="00D26162">
        <w:rPr>
          <w:lang w:val="ru-RU"/>
        </w:rPr>
        <w:t xml:space="preserve"> </w:t>
      </w:r>
      <w:r w:rsidRPr="00D26162">
        <w:rPr>
          <w:rStyle w:val="ezkurwreuab5ozgtqnkl"/>
          <w:lang w:val="ru-RU"/>
        </w:rPr>
        <w:t>были</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авангарде,</w:t>
      </w:r>
      <w:r w:rsidRPr="00D26162">
        <w:rPr>
          <w:lang w:val="ru-RU"/>
        </w:rPr>
        <w:t xml:space="preserve"> </w:t>
      </w:r>
      <w:r w:rsidRPr="00D26162">
        <w:rPr>
          <w:rStyle w:val="ezkurwreuab5ozgtqnkl"/>
          <w:lang w:val="ru-RU"/>
        </w:rPr>
        <w:t>стягивая</w:t>
      </w:r>
      <w:r w:rsidRPr="00D26162">
        <w:rPr>
          <w:lang w:val="ru-RU"/>
        </w:rPr>
        <w:t xml:space="preserve"> </w:t>
      </w:r>
      <w:r w:rsidRPr="00D26162">
        <w:rPr>
          <w:rStyle w:val="ezkurwreuab5ozgtqnkl"/>
          <w:lang w:val="ru-RU"/>
        </w:rPr>
        <w:t>корабли</w:t>
      </w:r>
      <w:r w:rsidRPr="00D26162">
        <w:rPr>
          <w:lang w:val="ru-RU"/>
        </w:rPr>
        <w:t xml:space="preserve"> </w:t>
      </w:r>
      <w:r w:rsidRPr="00D26162">
        <w:rPr>
          <w:rStyle w:val="ezkurwreuab5ozgtqnkl"/>
          <w:lang w:val="ru-RU"/>
        </w:rPr>
        <w:t>из</w:t>
      </w:r>
      <w:r w:rsidRPr="00D26162">
        <w:rPr>
          <w:lang w:val="ru-RU"/>
        </w:rPr>
        <w:t xml:space="preserve"> </w:t>
      </w:r>
      <w:r w:rsidRPr="00D26162">
        <w:rPr>
          <w:rStyle w:val="ezkurwreuab5ozgtqnkl"/>
          <w:lang w:val="ru-RU"/>
        </w:rPr>
        <w:t>многочисленных</w:t>
      </w:r>
      <w:r w:rsidRPr="00D26162">
        <w:rPr>
          <w:lang w:val="ru-RU"/>
        </w:rPr>
        <w:t xml:space="preserve"> </w:t>
      </w:r>
      <w:r w:rsidRPr="00D26162">
        <w:rPr>
          <w:rStyle w:val="ezkurwreuab5ozgtqnkl"/>
          <w:lang w:val="ru-RU"/>
        </w:rPr>
        <w:t>отдаленных</w:t>
      </w:r>
      <w:r w:rsidRPr="00D26162">
        <w:rPr>
          <w:lang w:val="ru-RU"/>
        </w:rPr>
        <w:t xml:space="preserve"> зон </w:t>
      </w:r>
      <w:r w:rsidRPr="00D26162">
        <w:rPr>
          <w:rStyle w:val="ezkurwreuab5ozgtqnkl"/>
          <w:lang w:val="ru-RU"/>
        </w:rPr>
        <w:t>боевых</w:t>
      </w:r>
      <w:r w:rsidRPr="00D26162">
        <w:rPr>
          <w:lang w:val="ru-RU"/>
        </w:rPr>
        <w:t xml:space="preserve"> действий, </w:t>
      </w:r>
      <w:r w:rsidRPr="00D26162">
        <w:rPr>
          <w:rStyle w:val="ezkurwreuab5ozgtqnkl"/>
          <w:lang w:val="ru-RU"/>
        </w:rPr>
        <w:t>чтобы</w:t>
      </w:r>
      <w:r w:rsidRPr="00D26162">
        <w:rPr>
          <w:lang w:val="ru-RU"/>
        </w:rPr>
        <w:t xml:space="preserve"> </w:t>
      </w:r>
      <w:r w:rsidRPr="00D26162">
        <w:rPr>
          <w:rStyle w:val="ezkurwreuab5ozgtqnkl"/>
          <w:lang w:val="ru-RU"/>
        </w:rPr>
        <w:t>залечить</w:t>
      </w:r>
      <w:r w:rsidRPr="00D26162">
        <w:rPr>
          <w:lang w:val="ru-RU"/>
        </w:rPr>
        <w:t xml:space="preserve"> </w:t>
      </w:r>
      <w:r w:rsidRPr="00D26162">
        <w:rPr>
          <w:rStyle w:val="ezkurwreuab5ozgtqnkl"/>
          <w:lang w:val="ru-RU"/>
        </w:rPr>
        <w:t>рану</w:t>
      </w:r>
      <w:r w:rsidRPr="00D26162">
        <w:rPr>
          <w:lang w:val="ru-RU"/>
        </w:rPr>
        <w:t xml:space="preserve"> </w:t>
      </w:r>
      <w:r w:rsidRPr="00D26162">
        <w:rPr>
          <w:rStyle w:val="ezkurwreuab5ozgtqnkl"/>
          <w:lang w:val="ru-RU"/>
        </w:rPr>
        <w:t>на</w:t>
      </w:r>
      <w:r w:rsidRPr="00D26162">
        <w:rPr>
          <w:lang w:val="ru-RU"/>
        </w:rPr>
        <w:t xml:space="preserve"> </w:t>
      </w:r>
      <w:r w:rsidRPr="00D26162">
        <w:rPr>
          <w:rStyle w:val="ezkurwreuab5ozgtqnkl"/>
          <w:lang w:val="ru-RU"/>
        </w:rPr>
        <w:t>краю</w:t>
      </w:r>
      <w:r w:rsidRPr="00D26162">
        <w:rPr>
          <w:lang w:val="ru-RU"/>
        </w:rPr>
        <w:t xml:space="preserve"> </w:t>
      </w:r>
      <w:r w:rsidRPr="00D26162">
        <w:rPr>
          <w:rStyle w:val="ezkurwreuab5ozgtqnkl"/>
          <w:lang w:val="ru-RU"/>
        </w:rPr>
        <w:t>Ока.</w:t>
      </w:r>
      <w:r w:rsidRPr="00D26162">
        <w:rPr>
          <w:lang w:val="ru-RU"/>
        </w:rPr>
        <w:t xml:space="preserve"> </w:t>
      </w:r>
    </w:p>
    <w:p w14:paraId="153D0FAB" w14:textId="612B8710" w:rsidR="00FF5A40" w:rsidRPr="00D26162" w:rsidRDefault="00FF5A40" w:rsidP="00FF5A40">
      <w:pPr>
        <w:rPr>
          <w:lang w:val="ru-RU"/>
        </w:rPr>
      </w:pPr>
      <w:r w:rsidRPr="00D26162">
        <w:rPr>
          <w:rStyle w:val="ezkurwreuab5ozgtqnkl"/>
          <w:lang w:val="ru-RU"/>
        </w:rPr>
        <w:t>И вот</w:t>
      </w:r>
      <w:r w:rsidRPr="00D26162">
        <w:rPr>
          <w:lang w:val="ru-RU"/>
        </w:rPr>
        <w:t xml:space="preserve"> </w:t>
      </w:r>
      <w:r w:rsidR="00BA3F37" w:rsidRPr="00D26162">
        <w:rPr>
          <w:rStyle w:val="ezkurwreuab5ozgtqnkl"/>
          <w:lang w:val="ru-RU"/>
        </w:rPr>
        <w:t>в</w:t>
      </w:r>
      <w:r w:rsidR="00BA3F37" w:rsidRPr="00D26162">
        <w:rPr>
          <w:lang w:val="ru-RU"/>
        </w:rPr>
        <w:t xml:space="preserve"> </w:t>
      </w:r>
      <w:r w:rsidR="00BA3F37" w:rsidRPr="00D26162">
        <w:rPr>
          <w:rStyle w:val="ezkurwreuab5ozgtqnkl"/>
          <w:lang w:val="ru-RU"/>
        </w:rPr>
        <w:t>истекающую</w:t>
      </w:r>
      <w:r w:rsidR="00BA3F37" w:rsidRPr="00D26162">
        <w:rPr>
          <w:lang w:val="ru-RU"/>
        </w:rPr>
        <w:t xml:space="preserve"> кровью </w:t>
      </w:r>
      <w:proofErr w:type="spellStart"/>
      <w:r w:rsidR="00BA3F37" w:rsidRPr="00D26162">
        <w:rPr>
          <w:rStyle w:val="ezkurwreuab5ozgtqnkl"/>
          <w:lang w:val="ru-RU"/>
        </w:rPr>
        <w:t>Кадианскую</w:t>
      </w:r>
      <w:proofErr w:type="spellEnd"/>
      <w:r w:rsidR="00BA3F37" w:rsidRPr="00D26162">
        <w:rPr>
          <w:lang w:val="ru-RU"/>
        </w:rPr>
        <w:t xml:space="preserve"> </w:t>
      </w:r>
      <w:r w:rsidR="00BA3F37" w:rsidRPr="00D26162">
        <w:rPr>
          <w:rStyle w:val="ezkurwreuab5ozgtqnkl"/>
          <w:lang w:val="ru-RU"/>
        </w:rPr>
        <w:t>систему</w:t>
      </w:r>
      <w:r w:rsidR="00BA3F37" w:rsidRPr="00D26162">
        <w:rPr>
          <w:lang w:val="ru-RU"/>
        </w:rPr>
        <w:t xml:space="preserve"> </w:t>
      </w:r>
      <w:r w:rsidR="00BA3F37" w:rsidRPr="00D26162">
        <w:rPr>
          <w:rStyle w:val="ezkurwreuab5ozgtqnkl"/>
          <w:lang w:val="ru-RU"/>
        </w:rPr>
        <w:t>на</w:t>
      </w:r>
      <w:r w:rsidR="00BA3F37" w:rsidRPr="00D26162">
        <w:rPr>
          <w:lang w:val="ru-RU"/>
        </w:rPr>
        <w:t xml:space="preserve"> </w:t>
      </w:r>
      <w:r w:rsidR="00BA3F37" w:rsidRPr="00D26162">
        <w:rPr>
          <w:rStyle w:val="ezkurwreuab5ozgtqnkl"/>
          <w:lang w:val="ru-RU"/>
        </w:rPr>
        <w:t>последний</w:t>
      </w:r>
      <w:r w:rsidR="00BA3F37" w:rsidRPr="00D26162">
        <w:rPr>
          <w:lang w:val="ru-RU"/>
        </w:rPr>
        <w:t xml:space="preserve"> </w:t>
      </w:r>
      <w:r w:rsidR="00BA3F37" w:rsidRPr="00D26162">
        <w:rPr>
          <w:rStyle w:val="ezkurwreuab5ozgtqnkl"/>
          <w:lang w:val="ru-RU"/>
        </w:rPr>
        <w:t>сбор</w:t>
      </w:r>
      <w:r w:rsidR="00BA3F37" w:rsidRPr="00D26162">
        <w:rPr>
          <w:lang w:val="ru-RU"/>
        </w:rPr>
        <w:t xml:space="preserve"> </w:t>
      </w:r>
      <w:r w:rsidR="00BA3F37" w:rsidRPr="00D26162">
        <w:rPr>
          <w:rStyle w:val="ezkurwreuab5ozgtqnkl"/>
          <w:lang w:val="ru-RU"/>
        </w:rPr>
        <w:t>ордена</w:t>
      </w:r>
      <w:r w:rsidR="00BA3F37" w:rsidRPr="00D26162">
        <w:rPr>
          <w:lang w:val="ru-RU"/>
        </w:rPr>
        <w:t xml:space="preserve"> </w:t>
      </w:r>
      <w:r w:rsidR="00BA3F37" w:rsidRPr="00D26162">
        <w:rPr>
          <w:rStyle w:val="ezkurwreuab5ozgtqnkl"/>
          <w:lang w:val="ru-RU"/>
        </w:rPr>
        <w:t>Космических</w:t>
      </w:r>
      <w:r w:rsidR="00BA3F37" w:rsidRPr="00D26162">
        <w:rPr>
          <w:lang w:val="ru-RU"/>
        </w:rPr>
        <w:t xml:space="preserve"> </w:t>
      </w:r>
      <w:r w:rsidR="00BA3F37" w:rsidRPr="00D26162">
        <w:rPr>
          <w:rStyle w:val="ezkurwreuab5ozgtqnkl"/>
          <w:lang w:val="ru-RU"/>
        </w:rPr>
        <w:t>Волков</w:t>
      </w:r>
      <w:r w:rsidR="00BA3F37" w:rsidRPr="00D26162">
        <w:rPr>
          <w:lang w:val="ru-RU"/>
        </w:rPr>
        <w:t xml:space="preserve"> </w:t>
      </w:r>
      <w:r w:rsidR="00BA3F37" w:rsidRPr="00D26162">
        <w:rPr>
          <w:rStyle w:val="ezkurwreuab5ozgtqnkl"/>
          <w:lang w:val="ru-RU"/>
        </w:rPr>
        <w:t>вошел</w:t>
      </w:r>
      <w:r w:rsidR="00BA3F37" w:rsidRPr="00D26162">
        <w:rPr>
          <w:lang w:val="ru-RU"/>
        </w:rPr>
        <w:t xml:space="preserve"> </w:t>
      </w:r>
      <w:r w:rsidRPr="00D26162">
        <w:rPr>
          <w:lang w:val="ru-RU"/>
        </w:rPr>
        <w:t xml:space="preserve">военный </w:t>
      </w:r>
      <w:r w:rsidRPr="00D26162">
        <w:rPr>
          <w:rStyle w:val="ezkurwreuab5ozgtqnkl"/>
          <w:lang w:val="ru-RU"/>
        </w:rPr>
        <w:t>фрегат</w:t>
      </w:r>
      <w:r w:rsidRPr="00D26162">
        <w:rPr>
          <w:lang w:val="ru-RU"/>
        </w:rPr>
        <w:t xml:space="preserve"> «</w:t>
      </w:r>
      <w:r w:rsidRPr="00D26162">
        <w:rPr>
          <w:i/>
          <w:iCs/>
          <w:lang w:val="ru-RU"/>
        </w:rPr>
        <w:t>Предвестник рассвета</w:t>
      </w:r>
      <w:r w:rsidRPr="00D26162">
        <w:rPr>
          <w:lang w:val="ru-RU"/>
        </w:rPr>
        <w:t>»</w:t>
      </w:r>
      <w:r w:rsidRPr="00D26162">
        <w:rPr>
          <w:rStyle w:val="ezkurwreuab5ozgtqnkl"/>
          <w:lang w:val="ru-RU"/>
        </w:rPr>
        <w:t>.</w:t>
      </w:r>
      <w:r w:rsidRPr="00D26162">
        <w:rPr>
          <w:lang w:val="ru-RU"/>
        </w:rPr>
        <w:t xml:space="preserve"> </w:t>
      </w:r>
      <w:r w:rsidRPr="00D26162">
        <w:rPr>
          <w:rStyle w:val="ezkurwreuab5ozgtqnkl"/>
          <w:lang w:val="ru-RU"/>
        </w:rPr>
        <w:t>Б</w:t>
      </w:r>
      <w:r w:rsidRPr="00D26162">
        <w:rPr>
          <w:rStyle w:val="ezkurwreuab5ozgtqnkl"/>
          <w:rFonts w:cs="Times New Roman"/>
          <w:lang w:val="ru-RU"/>
        </w:rPr>
        <w:t>ó</w:t>
      </w:r>
      <w:r w:rsidRPr="00D26162">
        <w:rPr>
          <w:rStyle w:val="ezkurwreuab5ozgtqnkl"/>
          <w:lang w:val="ru-RU"/>
        </w:rPr>
        <w:t>льшую</w:t>
      </w:r>
      <w:r w:rsidRPr="00D26162">
        <w:rPr>
          <w:lang w:val="ru-RU"/>
        </w:rPr>
        <w:t xml:space="preserve"> </w:t>
      </w:r>
      <w:r w:rsidRPr="00D26162">
        <w:rPr>
          <w:rStyle w:val="ezkurwreuab5ozgtqnkl"/>
          <w:lang w:val="ru-RU"/>
        </w:rPr>
        <w:t>часть</w:t>
      </w:r>
      <w:r w:rsidRPr="00D26162">
        <w:rPr>
          <w:lang w:val="ru-RU"/>
        </w:rPr>
        <w:t xml:space="preserve"> </w:t>
      </w:r>
      <w:r w:rsidRPr="00D26162">
        <w:rPr>
          <w:rStyle w:val="ezkurwreuab5ozgtqnkl"/>
          <w:lang w:val="ru-RU"/>
        </w:rPr>
        <w:t>недолгого</w:t>
      </w:r>
      <w:r w:rsidRPr="00D26162">
        <w:rPr>
          <w:lang w:val="ru-RU"/>
        </w:rPr>
        <w:t xml:space="preserve"> </w:t>
      </w:r>
      <w:r w:rsidRPr="00D26162">
        <w:rPr>
          <w:rStyle w:val="ezkurwreuab5ozgtqnkl"/>
          <w:lang w:val="ru-RU"/>
        </w:rPr>
        <w:t>срока</w:t>
      </w:r>
      <w:r w:rsidRPr="00D26162">
        <w:rPr>
          <w:lang w:val="ru-RU"/>
        </w:rPr>
        <w:t xml:space="preserve"> </w:t>
      </w:r>
      <w:r w:rsidRPr="00D26162">
        <w:rPr>
          <w:rStyle w:val="ezkurwreuab5ozgtqnkl"/>
          <w:lang w:val="ru-RU"/>
        </w:rPr>
        <w:t>своей</w:t>
      </w:r>
      <w:r w:rsidRPr="00D26162">
        <w:rPr>
          <w:lang w:val="ru-RU"/>
        </w:rPr>
        <w:t xml:space="preserve"> службы </w:t>
      </w:r>
      <w:r w:rsidRPr="00D26162">
        <w:rPr>
          <w:rStyle w:val="ezkurwreuab5ozgtqnkl"/>
          <w:lang w:val="ru-RU"/>
        </w:rPr>
        <w:t>он</w:t>
      </w:r>
      <w:r w:rsidRPr="00D26162">
        <w:rPr>
          <w:lang w:val="ru-RU"/>
        </w:rPr>
        <w:t xml:space="preserve"> </w:t>
      </w:r>
      <w:r w:rsidRPr="00D26162">
        <w:rPr>
          <w:rStyle w:val="ezkurwreuab5ozgtqnkl"/>
          <w:lang w:val="ru-RU"/>
        </w:rPr>
        <w:t>был</w:t>
      </w:r>
      <w:r w:rsidRPr="00D26162">
        <w:rPr>
          <w:lang w:val="ru-RU"/>
        </w:rPr>
        <w:t xml:space="preserve"> </w:t>
      </w:r>
      <w:r w:rsidRPr="00D26162">
        <w:rPr>
          <w:rStyle w:val="ezkurwreuab5ozgtqnkl"/>
          <w:lang w:val="ru-RU"/>
        </w:rPr>
        <w:t>вспомогательным</w:t>
      </w:r>
      <w:r w:rsidRPr="00D26162">
        <w:rPr>
          <w:lang w:val="ru-RU"/>
        </w:rPr>
        <w:t xml:space="preserve"> </w:t>
      </w:r>
      <w:r w:rsidRPr="00D26162">
        <w:rPr>
          <w:rStyle w:val="ezkurwreuab5ozgtqnkl"/>
          <w:lang w:val="ru-RU"/>
        </w:rPr>
        <w:t>судном,</w:t>
      </w:r>
      <w:r w:rsidRPr="00D26162">
        <w:rPr>
          <w:lang w:val="ru-RU"/>
        </w:rPr>
        <w:t xml:space="preserve"> </w:t>
      </w:r>
      <w:r w:rsidRPr="00D26162">
        <w:rPr>
          <w:rStyle w:val="ezkurwreuab5ozgtqnkl"/>
          <w:lang w:val="ru-RU"/>
        </w:rPr>
        <w:t>наскоро</w:t>
      </w:r>
      <w:r w:rsidRPr="00D26162">
        <w:rPr>
          <w:lang w:val="ru-RU"/>
        </w:rPr>
        <w:t xml:space="preserve"> </w:t>
      </w:r>
      <w:r w:rsidRPr="00D26162">
        <w:rPr>
          <w:rStyle w:val="ezkurwreuab5ozgtqnkl"/>
          <w:lang w:val="ru-RU"/>
        </w:rPr>
        <w:t>переоборудованным</w:t>
      </w:r>
      <w:r w:rsidRPr="00D26162">
        <w:rPr>
          <w:lang w:val="ru-RU"/>
        </w:rPr>
        <w:t xml:space="preserve"> </w:t>
      </w:r>
      <w:r w:rsidRPr="00D26162">
        <w:rPr>
          <w:rStyle w:val="ezkurwreuab5ozgtqnkl"/>
          <w:lang w:val="ru-RU"/>
        </w:rPr>
        <w:t>для</w:t>
      </w:r>
      <w:r w:rsidRPr="00D26162">
        <w:rPr>
          <w:lang w:val="ru-RU"/>
        </w:rPr>
        <w:t xml:space="preserve"> </w:t>
      </w:r>
      <w:r w:rsidRPr="00D26162">
        <w:rPr>
          <w:rStyle w:val="ezkurwreuab5ozgtqnkl"/>
          <w:lang w:val="ru-RU"/>
        </w:rPr>
        <w:t>полноценной</w:t>
      </w:r>
      <w:r w:rsidRPr="00D26162">
        <w:rPr>
          <w:lang w:val="ru-RU"/>
        </w:rPr>
        <w:t xml:space="preserve"> </w:t>
      </w:r>
      <w:r w:rsidRPr="00D26162">
        <w:rPr>
          <w:rStyle w:val="ezkurwreuab5ozgtqnkl"/>
          <w:lang w:val="ru-RU"/>
        </w:rPr>
        <w:t>военной</w:t>
      </w:r>
      <w:r w:rsidRPr="00D26162">
        <w:rPr>
          <w:lang w:val="ru-RU"/>
        </w:rPr>
        <w:t xml:space="preserve"> </w:t>
      </w:r>
      <w:r w:rsidRPr="00D26162">
        <w:rPr>
          <w:rStyle w:val="ezkurwreuab5ozgtqnkl"/>
          <w:lang w:val="ru-RU"/>
        </w:rPr>
        <w:t>службы</w:t>
      </w:r>
      <w:r w:rsidRPr="00D26162">
        <w:rPr>
          <w:lang w:val="ru-RU"/>
        </w:rPr>
        <w:t xml:space="preserve"> </w:t>
      </w:r>
      <w:r w:rsidRPr="00D26162">
        <w:rPr>
          <w:rStyle w:val="ezkurwreuab5ozgtqnkl"/>
          <w:lang w:val="ru-RU"/>
        </w:rPr>
        <w:t>после</w:t>
      </w:r>
      <w:r w:rsidRPr="00D26162">
        <w:rPr>
          <w:lang w:val="ru-RU"/>
        </w:rPr>
        <w:t xml:space="preserve"> </w:t>
      </w:r>
      <w:r w:rsidRPr="00D26162">
        <w:rPr>
          <w:rStyle w:val="ezkurwreuab5ozgtqnkl"/>
          <w:lang w:val="ru-RU"/>
        </w:rPr>
        <w:t>набегов</w:t>
      </w:r>
      <w:r w:rsidRPr="00D26162">
        <w:rPr>
          <w:lang w:val="ru-RU"/>
        </w:rPr>
        <w:t xml:space="preserve"> </w:t>
      </w:r>
      <w:r w:rsidRPr="00D26162">
        <w:rPr>
          <w:rStyle w:val="ezkurwreuab5ozgtqnkl"/>
          <w:lang w:val="ru-RU"/>
        </w:rPr>
        <w:t>на</w:t>
      </w:r>
      <w:r w:rsidRPr="00D26162">
        <w:rPr>
          <w:lang w:val="ru-RU"/>
        </w:rPr>
        <w:t xml:space="preserve"> </w:t>
      </w:r>
      <w:proofErr w:type="spellStart"/>
      <w:r w:rsidRPr="00D26162">
        <w:rPr>
          <w:rStyle w:val="ezkurwreuab5ozgtqnkl"/>
          <w:lang w:val="ru-RU"/>
        </w:rPr>
        <w:t>Фенрис</w:t>
      </w:r>
      <w:proofErr w:type="spellEnd"/>
      <w:r w:rsidRPr="00D26162">
        <w:rPr>
          <w:rStyle w:val="ezkurwreuab5ozgtqnkl"/>
          <w:lang w:val="ru-RU"/>
        </w:rPr>
        <w:t>.</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обычные</w:t>
      </w:r>
      <w:r w:rsidRPr="00D26162">
        <w:rPr>
          <w:lang w:val="ru-RU"/>
        </w:rPr>
        <w:t xml:space="preserve"> </w:t>
      </w:r>
      <w:r w:rsidRPr="00D26162">
        <w:rPr>
          <w:rStyle w:val="ezkurwreuab5ozgtqnkl"/>
          <w:lang w:val="ru-RU"/>
        </w:rPr>
        <w:t>времена</w:t>
      </w:r>
      <w:r w:rsidRPr="00D26162">
        <w:rPr>
          <w:lang w:val="ru-RU"/>
        </w:rPr>
        <w:t xml:space="preserve"> </w:t>
      </w:r>
      <w:r w:rsidRPr="00D26162">
        <w:rPr>
          <w:rStyle w:val="ezkurwreuab5ozgtqnkl"/>
          <w:lang w:val="ru-RU"/>
        </w:rPr>
        <w:t>его</w:t>
      </w:r>
      <w:r w:rsidRPr="00D26162">
        <w:rPr>
          <w:lang w:val="ru-RU"/>
        </w:rPr>
        <w:t xml:space="preserve"> не стали бы </w:t>
      </w:r>
      <w:r w:rsidR="00BA3F37">
        <w:rPr>
          <w:lang w:val="ru-RU"/>
        </w:rPr>
        <w:t>применя</w:t>
      </w:r>
      <w:r w:rsidRPr="00D26162">
        <w:rPr>
          <w:lang w:val="ru-RU"/>
        </w:rPr>
        <w:t>ть в боевых действиях</w:t>
      </w:r>
      <w:r w:rsidRPr="00D26162">
        <w:rPr>
          <w:rStyle w:val="ezkurwreuab5ozgtqnkl"/>
          <w:lang w:val="ru-RU"/>
        </w:rPr>
        <w:t>,</w:t>
      </w:r>
      <w:r w:rsidRPr="00D26162">
        <w:rPr>
          <w:lang w:val="ru-RU"/>
        </w:rPr>
        <w:t xml:space="preserve"> </w:t>
      </w:r>
      <w:r w:rsidRPr="00D26162">
        <w:rPr>
          <w:rStyle w:val="ezkurwreuab5ozgtqnkl"/>
          <w:lang w:val="ru-RU"/>
        </w:rPr>
        <w:t>но</w:t>
      </w:r>
      <w:r w:rsidRPr="00D26162">
        <w:rPr>
          <w:lang w:val="ru-RU"/>
        </w:rPr>
        <w:t xml:space="preserve"> </w:t>
      </w:r>
      <w:r w:rsidRPr="00D26162">
        <w:rPr>
          <w:rStyle w:val="ezkurwreuab5ozgtqnkl"/>
          <w:lang w:val="ru-RU"/>
        </w:rPr>
        <w:t>сейчас</w:t>
      </w:r>
      <w:r w:rsidRPr="00D26162">
        <w:rPr>
          <w:lang w:val="ru-RU"/>
        </w:rPr>
        <w:t xml:space="preserve"> </w:t>
      </w:r>
      <w:r w:rsidR="00BA3F37">
        <w:rPr>
          <w:rStyle w:val="ezkurwreuab5ozgtqnkl"/>
          <w:lang w:val="ru-RU"/>
        </w:rPr>
        <w:t>применя</w:t>
      </w:r>
      <w:r w:rsidRPr="00D26162">
        <w:rPr>
          <w:rStyle w:val="ezkurwreuab5ozgtqnkl"/>
          <w:lang w:val="ru-RU"/>
        </w:rPr>
        <w:t>ли</w:t>
      </w:r>
      <w:r w:rsidRPr="00D26162">
        <w:rPr>
          <w:lang w:val="ru-RU"/>
        </w:rPr>
        <w:t xml:space="preserve"> </w:t>
      </w:r>
      <w:r w:rsidRPr="00D26162">
        <w:rPr>
          <w:rStyle w:val="ezkurwreuab5ozgtqnkl"/>
          <w:lang w:val="ru-RU"/>
        </w:rPr>
        <w:t>любые</w:t>
      </w:r>
      <w:r w:rsidRPr="00D26162">
        <w:rPr>
          <w:lang w:val="ru-RU"/>
        </w:rPr>
        <w:t xml:space="preserve"> </w:t>
      </w:r>
      <w:r w:rsidRPr="00D26162">
        <w:rPr>
          <w:rStyle w:val="ezkurwreuab5ozgtqnkl"/>
          <w:lang w:val="ru-RU"/>
        </w:rPr>
        <w:t>средства — в том числе и</w:t>
      </w:r>
      <w:r w:rsidRPr="00D26162">
        <w:rPr>
          <w:lang w:val="ru-RU"/>
        </w:rPr>
        <w:t xml:space="preserve"> </w:t>
      </w:r>
      <w:r w:rsidRPr="00D26162">
        <w:rPr>
          <w:rStyle w:val="ezkurwreuab5ozgtqnkl"/>
          <w:lang w:val="ru-RU"/>
        </w:rPr>
        <w:t>неподходящие,</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неподготовленные.</w:t>
      </w:r>
      <w:r w:rsidRPr="00D26162">
        <w:rPr>
          <w:lang w:val="ru-RU"/>
        </w:rPr>
        <w:t xml:space="preserve"> </w:t>
      </w:r>
      <w:r w:rsidRPr="00D26162">
        <w:rPr>
          <w:rStyle w:val="ezkurwreuab5ozgtqnkl"/>
          <w:lang w:val="ru-RU"/>
        </w:rPr>
        <w:t>Вся</w:t>
      </w:r>
      <w:r w:rsidRPr="00D26162">
        <w:rPr>
          <w:lang w:val="ru-RU"/>
        </w:rPr>
        <w:t xml:space="preserve"> </w:t>
      </w:r>
      <w:r w:rsidRPr="00D26162">
        <w:rPr>
          <w:rStyle w:val="ezkurwreuab5ozgtqnkl"/>
          <w:lang w:val="ru-RU"/>
        </w:rPr>
        <w:t>его</w:t>
      </w:r>
      <w:r w:rsidRPr="00D26162">
        <w:rPr>
          <w:lang w:val="ru-RU"/>
        </w:rPr>
        <w:t xml:space="preserve"> </w:t>
      </w:r>
      <w:r w:rsidRPr="00D26162">
        <w:rPr>
          <w:rStyle w:val="ezkurwreuab5ozgtqnkl"/>
          <w:lang w:val="ru-RU"/>
        </w:rPr>
        <w:t>команда</w:t>
      </w:r>
      <w:r w:rsidRPr="00D26162">
        <w:rPr>
          <w:lang w:val="ru-RU"/>
        </w:rPr>
        <w:t xml:space="preserve"> </w:t>
      </w:r>
      <w:r w:rsidRPr="00D26162">
        <w:rPr>
          <w:rStyle w:val="ezkurwreuab5ozgtqnkl"/>
          <w:lang w:val="ru-RU"/>
        </w:rPr>
        <w:t>состояла</w:t>
      </w:r>
      <w:r w:rsidRPr="00D26162">
        <w:rPr>
          <w:lang w:val="ru-RU"/>
        </w:rPr>
        <w:t xml:space="preserve"> из </w:t>
      </w:r>
      <w:proofErr w:type="spellStart"/>
      <w:r w:rsidRPr="00D26162">
        <w:rPr>
          <w:lang w:val="ru-RU"/>
        </w:rPr>
        <w:t>кэрлов</w:t>
      </w:r>
      <w:proofErr w:type="spellEnd"/>
      <w:r w:rsidRPr="00D26162">
        <w:rPr>
          <w:rStyle w:val="ezkurwreuab5ozgtqnkl"/>
          <w:lang w:val="ru-RU"/>
        </w:rPr>
        <w:t>;</w:t>
      </w:r>
      <w:r w:rsidRPr="00D26162">
        <w:rPr>
          <w:lang w:val="ru-RU"/>
        </w:rPr>
        <w:t xml:space="preserve"> </w:t>
      </w:r>
      <w:r w:rsidRPr="00D26162">
        <w:rPr>
          <w:rStyle w:val="ezkurwreuab5ozgtqnkl"/>
          <w:lang w:val="ru-RU"/>
        </w:rPr>
        <w:t>некоторых из них перевели</w:t>
      </w:r>
      <w:r w:rsidRPr="00D26162">
        <w:rPr>
          <w:lang w:val="ru-RU"/>
        </w:rPr>
        <w:t xml:space="preserve"> </w:t>
      </w:r>
      <w:r w:rsidRPr="00D26162">
        <w:rPr>
          <w:rStyle w:val="ezkurwreuab5ozgtqnkl"/>
          <w:lang w:val="ru-RU"/>
        </w:rPr>
        <w:t>с</w:t>
      </w:r>
      <w:r w:rsidRPr="00D26162">
        <w:rPr>
          <w:lang w:val="ru-RU"/>
        </w:rPr>
        <w:t xml:space="preserve"> </w:t>
      </w:r>
      <w:r w:rsidRPr="00D26162">
        <w:rPr>
          <w:rStyle w:val="ezkurwreuab5ozgtqnkl"/>
          <w:lang w:val="ru-RU"/>
        </w:rPr>
        <w:t>прочих,</w:t>
      </w:r>
      <w:r w:rsidRPr="00D26162">
        <w:rPr>
          <w:lang w:val="ru-RU"/>
        </w:rPr>
        <w:t xml:space="preserve"> более </w:t>
      </w:r>
      <w:r w:rsidRPr="00D26162">
        <w:rPr>
          <w:rStyle w:val="ezkurwreuab5ozgtqnkl"/>
          <w:lang w:val="ru-RU"/>
        </w:rPr>
        <w:t>крупных</w:t>
      </w:r>
      <w:r w:rsidRPr="00D26162">
        <w:rPr>
          <w:lang w:val="ru-RU"/>
        </w:rPr>
        <w:t xml:space="preserve"> </w:t>
      </w:r>
      <w:r w:rsidRPr="00D26162">
        <w:rPr>
          <w:rStyle w:val="ezkurwreuab5ozgtqnkl"/>
          <w:lang w:val="ru-RU"/>
        </w:rPr>
        <w:t>кораблей,</w:t>
      </w:r>
      <w:r w:rsidRPr="00D26162">
        <w:rPr>
          <w:lang w:val="ru-RU"/>
        </w:rPr>
        <w:t xml:space="preserve"> </w:t>
      </w:r>
      <w:r w:rsidRPr="00D26162">
        <w:rPr>
          <w:rStyle w:val="ezkurwreuab5ozgtqnkl"/>
          <w:lang w:val="ru-RU"/>
        </w:rPr>
        <w:t>а</w:t>
      </w:r>
      <w:r w:rsidRPr="00D26162">
        <w:rPr>
          <w:lang w:val="ru-RU"/>
        </w:rPr>
        <w:t xml:space="preserve"> </w:t>
      </w:r>
      <w:r w:rsidRPr="00D26162">
        <w:rPr>
          <w:rStyle w:val="ezkurwreuab5ozgtqnkl"/>
          <w:lang w:val="ru-RU"/>
        </w:rPr>
        <w:t>некоторых</w:t>
      </w:r>
      <w:r w:rsidRPr="00D26162">
        <w:rPr>
          <w:lang w:val="ru-RU"/>
        </w:rPr>
        <w:t xml:space="preserve"> — </w:t>
      </w:r>
      <w:r w:rsidRPr="00D26162">
        <w:rPr>
          <w:rStyle w:val="ezkurwreuab5ozgtqnkl"/>
          <w:lang w:val="ru-RU"/>
        </w:rPr>
        <w:t>напрямую</w:t>
      </w:r>
      <w:r w:rsidRPr="00D26162">
        <w:rPr>
          <w:lang w:val="ru-RU"/>
        </w:rPr>
        <w:t xml:space="preserve"> </w:t>
      </w:r>
      <w:r w:rsidRPr="00D26162">
        <w:rPr>
          <w:rStyle w:val="ezkurwreuab5ozgtqnkl"/>
          <w:lang w:val="ru-RU"/>
        </w:rPr>
        <w:t>из</w:t>
      </w:r>
      <w:r w:rsidRPr="00D26162">
        <w:rPr>
          <w:lang w:val="ru-RU"/>
        </w:rPr>
        <w:t xml:space="preserve"> </w:t>
      </w:r>
      <w:r w:rsidRPr="00D26162">
        <w:rPr>
          <w:rStyle w:val="ezkurwreuab5ozgtqnkl"/>
          <w:lang w:val="ru-RU"/>
        </w:rPr>
        <w:t>уже</w:t>
      </w:r>
      <w:r w:rsidRPr="00D26162">
        <w:rPr>
          <w:lang w:val="ru-RU"/>
        </w:rPr>
        <w:t xml:space="preserve"> </w:t>
      </w:r>
      <w:r w:rsidRPr="00D26162">
        <w:rPr>
          <w:rStyle w:val="ezkurwreuab5ozgtqnkl"/>
          <w:lang w:val="ru-RU"/>
        </w:rPr>
        <w:t>истощенных</w:t>
      </w:r>
      <w:r w:rsidRPr="00D26162">
        <w:rPr>
          <w:lang w:val="ru-RU"/>
        </w:rPr>
        <w:t xml:space="preserve"> </w:t>
      </w:r>
      <w:r w:rsidRPr="00D26162">
        <w:rPr>
          <w:rStyle w:val="ezkurwreuab5ozgtqnkl"/>
          <w:lang w:val="ru-RU"/>
        </w:rPr>
        <w:t>рядов</w:t>
      </w:r>
      <w:r w:rsidRPr="00D26162">
        <w:rPr>
          <w:lang w:val="ru-RU"/>
        </w:rPr>
        <w:t xml:space="preserve"> </w:t>
      </w:r>
      <w:r w:rsidRPr="00D26162">
        <w:rPr>
          <w:rStyle w:val="ezkurwreuab5ozgtqnkl"/>
          <w:lang w:val="ru-RU"/>
        </w:rPr>
        <w:t>самой</w:t>
      </w:r>
      <w:r w:rsidRPr="00D26162">
        <w:rPr>
          <w:lang w:val="ru-RU"/>
        </w:rPr>
        <w:t xml:space="preserve"> </w:t>
      </w:r>
      <w:r w:rsidRPr="00D26162">
        <w:rPr>
          <w:rStyle w:val="ezkurwreuab5ozgtqnkl"/>
          <w:lang w:val="ru-RU"/>
        </w:rPr>
        <w:t>Горы.</w:t>
      </w:r>
      <w:r w:rsidRPr="00D26162">
        <w:rPr>
          <w:lang w:val="ru-RU"/>
        </w:rPr>
        <w:t xml:space="preserve"> </w:t>
      </w:r>
      <w:r w:rsidRPr="00D26162">
        <w:rPr>
          <w:rStyle w:val="ezkurwreuab5ozgtqnkl"/>
          <w:lang w:val="ru-RU"/>
        </w:rPr>
        <w:t>Его</w:t>
      </w:r>
      <w:r w:rsidRPr="00D26162">
        <w:rPr>
          <w:lang w:val="ru-RU"/>
        </w:rPr>
        <w:t xml:space="preserve"> </w:t>
      </w:r>
      <w:r w:rsidRPr="00D26162">
        <w:rPr>
          <w:rStyle w:val="ezkurwreuab5ozgtqnkl"/>
          <w:lang w:val="ru-RU"/>
        </w:rPr>
        <w:t>вооружение</w:t>
      </w:r>
      <w:r w:rsidRPr="00D26162">
        <w:rPr>
          <w:lang w:val="ru-RU"/>
        </w:rPr>
        <w:t xml:space="preserve"> </w:t>
      </w:r>
      <w:r w:rsidRPr="00D26162">
        <w:rPr>
          <w:rStyle w:val="ezkurwreuab5ozgtqnkl"/>
          <w:lang w:val="ru-RU"/>
        </w:rPr>
        <w:t>было</w:t>
      </w:r>
      <w:r w:rsidRPr="00D26162">
        <w:rPr>
          <w:lang w:val="ru-RU"/>
        </w:rPr>
        <w:t xml:space="preserve"> </w:t>
      </w:r>
      <w:r w:rsidRPr="00D26162">
        <w:rPr>
          <w:rStyle w:val="ezkurwreuab5ozgtqnkl"/>
          <w:lang w:val="ru-RU"/>
        </w:rPr>
        <w:t>непроверенным,</w:t>
      </w:r>
      <w:r w:rsidRPr="00D26162">
        <w:rPr>
          <w:lang w:val="ru-RU"/>
        </w:rPr>
        <w:t xml:space="preserve"> </w:t>
      </w:r>
      <w:r w:rsidRPr="00D26162">
        <w:rPr>
          <w:rStyle w:val="ezkurwreuab5ozgtqnkl"/>
          <w:lang w:val="ru-RU"/>
        </w:rPr>
        <w:t>двигатели</w:t>
      </w:r>
      <w:r w:rsidRPr="00D26162">
        <w:rPr>
          <w:lang w:val="ru-RU"/>
        </w:rPr>
        <w:t xml:space="preserve"> — ненадежными</w:t>
      </w:r>
      <w:r w:rsidRPr="00D26162">
        <w:rPr>
          <w:rStyle w:val="ezkurwreuab5ozgtqnkl"/>
          <w:lang w:val="ru-RU"/>
        </w:rPr>
        <w:t>.</w:t>
      </w:r>
      <w:r w:rsidRPr="00D26162">
        <w:rPr>
          <w:lang w:val="ru-RU"/>
        </w:rPr>
        <w:t xml:space="preserve"> В глазах многих </w:t>
      </w:r>
      <w:r w:rsidRPr="00D26162">
        <w:rPr>
          <w:rStyle w:val="ezkurwreuab5ozgtqnkl"/>
          <w:lang w:val="ru-RU"/>
        </w:rPr>
        <w:t>это</w:t>
      </w:r>
      <w:r w:rsidRPr="00D26162">
        <w:rPr>
          <w:lang w:val="ru-RU"/>
        </w:rPr>
        <w:t xml:space="preserve"> </w:t>
      </w:r>
      <w:r w:rsidRPr="00D26162">
        <w:rPr>
          <w:rStyle w:val="ezkurwreuab5ozgtqnkl"/>
          <w:lang w:val="ru-RU"/>
        </w:rPr>
        <w:t>была</w:t>
      </w:r>
      <w:r w:rsidRPr="00D26162">
        <w:rPr>
          <w:lang w:val="ru-RU"/>
        </w:rPr>
        <w:t xml:space="preserve"> </w:t>
      </w:r>
      <w:r w:rsidRPr="00D26162">
        <w:rPr>
          <w:rStyle w:val="ezkurwreuab5ozgtqnkl"/>
          <w:lang w:val="ru-RU"/>
        </w:rPr>
        <w:t>катастрофа,</w:t>
      </w:r>
      <w:r w:rsidRPr="00D26162">
        <w:rPr>
          <w:lang w:val="ru-RU"/>
        </w:rPr>
        <w:t xml:space="preserve"> которая только и </w:t>
      </w:r>
      <w:r w:rsidRPr="00D26162">
        <w:rPr>
          <w:rStyle w:val="ezkurwreuab5ozgtqnkl"/>
          <w:lang w:val="ru-RU"/>
        </w:rPr>
        <w:t>ждала</w:t>
      </w:r>
      <w:r w:rsidRPr="00D26162">
        <w:rPr>
          <w:lang w:val="ru-RU"/>
        </w:rPr>
        <w:t xml:space="preserve"> своего часа</w:t>
      </w:r>
      <w:r w:rsidRPr="00D26162">
        <w:rPr>
          <w:rStyle w:val="ezkurwreuab5ozgtqnkl"/>
          <w:lang w:val="ru-RU"/>
        </w:rPr>
        <w:t>.</w:t>
      </w:r>
      <w:r w:rsidRPr="00D26162">
        <w:rPr>
          <w:lang w:val="ru-RU"/>
        </w:rPr>
        <w:t xml:space="preserve"> </w:t>
      </w:r>
      <w:r w:rsidRPr="00D26162">
        <w:rPr>
          <w:rStyle w:val="ezkurwreuab5ozgtqnkl"/>
          <w:lang w:val="ru-RU"/>
        </w:rPr>
        <w:t>Кое-кто, однако, считал,</w:t>
      </w:r>
      <w:r w:rsidRPr="00D26162">
        <w:rPr>
          <w:lang w:val="ru-RU"/>
        </w:rPr>
        <w:t xml:space="preserve"> что </w:t>
      </w:r>
      <w:r w:rsidRPr="00D26162">
        <w:rPr>
          <w:rStyle w:val="ezkurwreuab5ozgtqnkl"/>
          <w:lang w:val="ru-RU"/>
        </w:rPr>
        <w:t>это</w:t>
      </w:r>
      <w:r w:rsidRPr="00D26162">
        <w:rPr>
          <w:lang w:val="ru-RU"/>
        </w:rPr>
        <w:t xml:space="preserve"> </w:t>
      </w:r>
      <w:r w:rsidRPr="00D26162">
        <w:rPr>
          <w:rStyle w:val="ezkurwreuab5ozgtqnkl"/>
          <w:lang w:val="ru-RU"/>
        </w:rPr>
        <w:t>чистый</w:t>
      </w:r>
      <w:r w:rsidRPr="00D26162">
        <w:rPr>
          <w:lang w:val="ru-RU"/>
        </w:rPr>
        <w:t xml:space="preserve"> </w:t>
      </w:r>
      <w:r w:rsidRPr="00D26162">
        <w:rPr>
          <w:rStyle w:val="ezkurwreuab5ozgtqnkl"/>
          <w:lang w:val="ru-RU"/>
        </w:rPr>
        <w:t>лист</w:t>
      </w:r>
      <w:r w:rsidRPr="00D26162">
        <w:rPr>
          <w:lang w:val="ru-RU"/>
        </w:rPr>
        <w:t xml:space="preserve">, который можно и </w:t>
      </w:r>
      <w:r w:rsidRPr="00D26162">
        <w:rPr>
          <w:rStyle w:val="ezkurwreuab5ozgtqnkl"/>
          <w:lang w:val="ru-RU"/>
        </w:rPr>
        <w:t>улучшить.</w:t>
      </w:r>
      <w:r w:rsidRPr="00D26162">
        <w:rPr>
          <w:lang w:val="ru-RU"/>
        </w:rPr>
        <w:t xml:space="preserve"> </w:t>
      </w:r>
    </w:p>
    <w:p w14:paraId="628EE0AC" w14:textId="77777777" w:rsidR="00FF5A40" w:rsidRPr="00D26162" w:rsidRDefault="00FF5A40" w:rsidP="00FF5A40">
      <w:pPr>
        <w:rPr>
          <w:lang w:val="ru-RU"/>
        </w:rPr>
      </w:pPr>
      <w:r w:rsidRPr="00D26162">
        <w:rPr>
          <w:rStyle w:val="ezkurwreuab5ozgtqnkl"/>
          <w:lang w:val="ru-RU"/>
        </w:rPr>
        <w:t>Ингвар</w:t>
      </w:r>
      <w:r w:rsidRPr="00D26162">
        <w:rPr>
          <w:lang w:val="ru-RU"/>
        </w:rPr>
        <w:t xml:space="preserve"> </w:t>
      </w:r>
      <w:r w:rsidRPr="00D26162">
        <w:rPr>
          <w:rStyle w:val="ezkurwreuab5ozgtqnkl"/>
          <w:lang w:val="ru-RU"/>
        </w:rPr>
        <w:t>пытался</w:t>
      </w:r>
      <w:r w:rsidRPr="00D26162">
        <w:rPr>
          <w:lang w:val="ru-RU"/>
        </w:rPr>
        <w:t xml:space="preserve"> </w:t>
      </w:r>
      <w:r w:rsidRPr="00D26162">
        <w:rPr>
          <w:rStyle w:val="ezkurwreuab5ozgtqnkl"/>
          <w:lang w:val="ru-RU"/>
        </w:rPr>
        <w:t>убедить</w:t>
      </w:r>
      <w:r w:rsidRPr="00D26162">
        <w:rPr>
          <w:lang w:val="ru-RU"/>
        </w:rPr>
        <w:t xml:space="preserve"> </w:t>
      </w:r>
      <w:r w:rsidRPr="00D26162">
        <w:rPr>
          <w:rStyle w:val="ezkurwreuab5ozgtqnkl"/>
          <w:lang w:val="ru-RU"/>
        </w:rPr>
        <w:t>себя,</w:t>
      </w:r>
      <w:r w:rsidRPr="00D26162">
        <w:rPr>
          <w:lang w:val="ru-RU"/>
        </w:rPr>
        <w:t xml:space="preserve"> </w:t>
      </w:r>
      <w:r w:rsidRPr="00D26162">
        <w:rPr>
          <w:rStyle w:val="ezkurwreuab5ozgtqnkl"/>
          <w:lang w:val="ru-RU"/>
        </w:rPr>
        <w:t>что правы вторые</w:t>
      </w:r>
      <w:r w:rsidRPr="00D26162">
        <w:rPr>
          <w:lang w:val="ru-RU"/>
        </w:rPr>
        <w:t xml:space="preserve"> — с </w:t>
      </w:r>
      <w:r w:rsidRPr="00D26162">
        <w:rPr>
          <w:rStyle w:val="ezkurwreuab5ozgtqnkl"/>
          <w:lang w:val="ru-RU"/>
        </w:rPr>
        <w:t>тех</w:t>
      </w:r>
      <w:r w:rsidRPr="00D26162">
        <w:rPr>
          <w:lang w:val="ru-RU"/>
        </w:rPr>
        <w:t xml:space="preserve"> </w:t>
      </w:r>
      <w:r w:rsidRPr="00D26162">
        <w:rPr>
          <w:rStyle w:val="ezkurwreuab5ozgtqnkl"/>
          <w:lang w:val="ru-RU"/>
        </w:rPr>
        <w:t>пор</w:t>
      </w:r>
      <w:r w:rsidRPr="00D26162">
        <w:rPr>
          <w:lang w:val="ru-RU"/>
        </w:rPr>
        <w:t xml:space="preserve">, как </w:t>
      </w:r>
      <w:r w:rsidRPr="00D26162">
        <w:rPr>
          <w:rStyle w:val="ezkurwreuab5ozgtqnkl"/>
          <w:lang w:val="ru-RU"/>
        </w:rPr>
        <w:t>прибыл</w:t>
      </w:r>
      <w:r w:rsidRPr="00D26162">
        <w:rPr>
          <w:lang w:val="ru-RU"/>
        </w:rPr>
        <w:t xml:space="preserve"> </w:t>
      </w:r>
      <w:r w:rsidRPr="00D26162">
        <w:rPr>
          <w:rStyle w:val="ezkurwreuab5ozgtqnkl"/>
          <w:lang w:val="ru-RU"/>
        </w:rPr>
        <w:t>на</w:t>
      </w:r>
      <w:r w:rsidRPr="00D26162">
        <w:rPr>
          <w:lang w:val="ru-RU"/>
        </w:rPr>
        <w:t xml:space="preserve"> </w:t>
      </w:r>
      <w:r w:rsidRPr="00D26162">
        <w:rPr>
          <w:rStyle w:val="ezkurwreuab5ozgtqnkl"/>
          <w:lang w:val="ru-RU"/>
        </w:rPr>
        <w:t>потрепанном</w:t>
      </w:r>
      <w:r w:rsidRPr="00D26162">
        <w:rPr>
          <w:lang w:val="ru-RU"/>
        </w:rPr>
        <w:t xml:space="preserve"> </w:t>
      </w:r>
      <w:r w:rsidRPr="00D26162">
        <w:rPr>
          <w:rStyle w:val="ezkurwreuab5ozgtqnkl"/>
          <w:lang w:val="ru-RU"/>
        </w:rPr>
        <w:t>шаттле</w:t>
      </w:r>
      <w:r w:rsidRPr="00D26162">
        <w:rPr>
          <w:lang w:val="ru-RU"/>
        </w:rPr>
        <w:t xml:space="preserve"> </w:t>
      </w:r>
      <w:r w:rsidRPr="00D26162">
        <w:rPr>
          <w:rStyle w:val="ezkurwreuab5ozgtqnkl"/>
          <w:lang w:val="ru-RU"/>
        </w:rPr>
        <w:t>во время</w:t>
      </w:r>
      <w:r w:rsidRPr="00D26162">
        <w:rPr>
          <w:lang w:val="ru-RU"/>
        </w:rPr>
        <w:t xml:space="preserve"> </w:t>
      </w:r>
      <w:r w:rsidRPr="00D26162">
        <w:rPr>
          <w:rStyle w:val="ezkurwreuab5ozgtqnkl"/>
          <w:lang w:val="ru-RU"/>
        </w:rPr>
        <w:t>последней</w:t>
      </w:r>
      <w:r w:rsidRPr="00D26162">
        <w:rPr>
          <w:lang w:val="ru-RU"/>
        </w:rPr>
        <w:t xml:space="preserve"> </w:t>
      </w:r>
      <w:r w:rsidRPr="00D26162">
        <w:rPr>
          <w:rStyle w:val="ezkurwreuab5ozgtqnkl"/>
          <w:lang w:val="ru-RU"/>
        </w:rPr>
        <w:t>планетной</w:t>
      </w:r>
      <w:r w:rsidRPr="00D26162">
        <w:rPr>
          <w:lang w:val="ru-RU"/>
        </w:rPr>
        <w:t xml:space="preserve"> </w:t>
      </w:r>
      <w:r w:rsidRPr="00D26162">
        <w:rPr>
          <w:rStyle w:val="ezkurwreuab5ozgtqnkl"/>
          <w:lang w:val="ru-RU"/>
        </w:rPr>
        <w:t>эвакуации</w:t>
      </w:r>
      <w:r w:rsidRPr="00D26162">
        <w:rPr>
          <w:lang w:val="ru-RU"/>
        </w:rPr>
        <w:t xml:space="preserve">, </w:t>
      </w:r>
      <w:r w:rsidRPr="00D26162">
        <w:rPr>
          <w:rStyle w:val="ezkurwreuab5ozgtqnkl"/>
          <w:lang w:val="ru-RU"/>
        </w:rPr>
        <w:t>когда</w:t>
      </w:r>
      <w:r w:rsidRPr="00D26162">
        <w:rPr>
          <w:lang w:val="ru-RU"/>
        </w:rPr>
        <w:t xml:space="preserve"> </w:t>
      </w:r>
      <w:r w:rsidRPr="00D26162">
        <w:rPr>
          <w:rStyle w:val="ezkurwreuab5ozgtqnkl"/>
          <w:lang w:val="ru-RU"/>
        </w:rPr>
        <w:t>по</w:t>
      </w:r>
      <w:r w:rsidRPr="00D26162">
        <w:rPr>
          <w:lang w:val="ru-RU"/>
        </w:rPr>
        <w:t xml:space="preserve"> </w:t>
      </w:r>
      <w:r w:rsidRPr="00D26162">
        <w:rPr>
          <w:rStyle w:val="ezkurwreuab5ozgtqnkl"/>
          <w:lang w:val="ru-RU"/>
        </w:rPr>
        <w:t>полям</w:t>
      </w:r>
      <w:r w:rsidRPr="00D26162">
        <w:rPr>
          <w:lang w:val="ru-RU"/>
        </w:rPr>
        <w:t xml:space="preserve"> </w:t>
      </w:r>
      <w:r w:rsidRPr="00D26162">
        <w:rPr>
          <w:rStyle w:val="ezkurwreuab5ozgtqnkl"/>
          <w:lang w:val="ru-RU"/>
        </w:rPr>
        <w:t>сражений</w:t>
      </w:r>
      <w:r w:rsidRPr="00D26162">
        <w:rPr>
          <w:lang w:val="ru-RU"/>
        </w:rPr>
        <w:t xml:space="preserve"> </w:t>
      </w:r>
      <w:r w:rsidRPr="00D26162">
        <w:rPr>
          <w:rStyle w:val="ezkurwreuab5ozgtqnkl"/>
          <w:lang w:val="ru-RU"/>
        </w:rPr>
        <w:t>растекалась</w:t>
      </w:r>
      <w:r w:rsidRPr="00D26162">
        <w:rPr>
          <w:lang w:val="ru-RU"/>
        </w:rPr>
        <w:t xml:space="preserve"> </w:t>
      </w:r>
      <w:r w:rsidRPr="00D26162">
        <w:rPr>
          <w:rStyle w:val="ezkurwreuab5ozgtqnkl"/>
          <w:lang w:val="ru-RU"/>
        </w:rPr>
        <w:t>магма,</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континенты</w:t>
      </w:r>
      <w:r w:rsidRPr="00D26162">
        <w:rPr>
          <w:lang w:val="ru-RU"/>
        </w:rPr>
        <w:t xml:space="preserve"> </w:t>
      </w:r>
      <w:r w:rsidRPr="00D26162">
        <w:rPr>
          <w:rStyle w:val="ezkurwreuab5ozgtqnkl"/>
          <w:lang w:val="ru-RU"/>
        </w:rPr>
        <w:t>распадались</w:t>
      </w:r>
      <w:r w:rsidRPr="00D26162">
        <w:rPr>
          <w:lang w:val="ru-RU"/>
        </w:rPr>
        <w:t xml:space="preserve"> на части</w:t>
      </w:r>
      <w:r w:rsidRPr="00D26162">
        <w:rPr>
          <w:rStyle w:val="ezkurwreuab5ozgtqnkl"/>
          <w:lang w:val="ru-RU"/>
        </w:rPr>
        <w:t>.</w:t>
      </w:r>
      <w:r w:rsidRPr="00D26162">
        <w:rPr>
          <w:lang w:val="ru-RU"/>
        </w:rPr>
        <w:t xml:space="preserve"> </w:t>
      </w:r>
    </w:p>
    <w:p w14:paraId="1E4E0040" w14:textId="6376A1B9" w:rsidR="00FF5A40" w:rsidRPr="00D26162" w:rsidRDefault="00FF5A40" w:rsidP="00FF5A40">
      <w:pPr>
        <w:rPr>
          <w:lang w:val="ru-RU"/>
        </w:rPr>
      </w:pPr>
      <w:r w:rsidRPr="00D26162">
        <w:rPr>
          <w:rStyle w:val="ezkurwreuab5ozgtqnkl"/>
          <w:lang w:val="ru-RU"/>
        </w:rPr>
        <w:t>Этот корабль стае</w:t>
      </w:r>
      <w:r w:rsidRPr="00D26162">
        <w:rPr>
          <w:lang w:val="ru-RU"/>
        </w:rPr>
        <w:t xml:space="preserve"> </w:t>
      </w:r>
      <w:proofErr w:type="spellStart"/>
      <w:r w:rsidRPr="00D26162">
        <w:rPr>
          <w:rStyle w:val="ezkurwreuab5ozgtqnkl"/>
          <w:lang w:val="ru-RU"/>
        </w:rPr>
        <w:t>Ярнхаммар</w:t>
      </w:r>
      <w:proofErr w:type="spellEnd"/>
      <w:r w:rsidRPr="00D26162">
        <w:rPr>
          <w:lang w:val="ru-RU"/>
        </w:rPr>
        <w:t xml:space="preserve"> </w:t>
      </w:r>
      <w:r w:rsidRPr="00D26162">
        <w:rPr>
          <w:rStyle w:val="ezkurwreuab5ozgtqnkl"/>
          <w:lang w:val="ru-RU"/>
        </w:rPr>
        <w:t>подарил</w:t>
      </w:r>
      <w:r w:rsidRPr="00D26162">
        <w:rPr>
          <w:lang w:val="ru-RU"/>
        </w:rPr>
        <w:t xml:space="preserve"> </w:t>
      </w:r>
      <w:r w:rsidRPr="00D26162">
        <w:rPr>
          <w:rStyle w:val="ezkurwreuab5ozgtqnkl"/>
          <w:lang w:val="ru-RU"/>
        </w:rPr>
        <w:t>Рагнар</w:t>
      </w:r>
      <w:r w:rsidRPr="00D26162">
        <w:rPr>
          <w:lang w:val="ru-RU"/>
        </w:rPr>
        <w:t xml:space="preserve"> — </w:t>
      </w:r>
      <w:r w:rsidRPr="00D26162">
        <w:rPr>
          <w:rStyle w:val="ezkurwreuab5ozgtqnkl"/>
          <w:lang w:val="ru-RU"/>
        </w:rPr>
        <w:t>в</w:t>
      </w:r>
      <w:r w:rsidRPr="00D26162">
        <w:rPr>
          <w:lang w:val="ru-RU"/>
        </w:rPr>
        <w:t xml:space="preserve"> </w:t>
      </w:r>
      <w:r w:rsidRPr="00D26162">
        <w:rPr>
          <w:rStyle w:val="ezkurwreuab5ozgtqnkl"/>
          <w:lang w:val="ru-RU"/>
        </w:rPr>
        <w:t>благодарность</w:t>
      </w:r>
      <w:r w:rsidRPr="00D26162">
        <w:rPr>
          <w:lang w:val="ru-RU"/>
        </w:rPr>
        <w:t xml:space="preserve"> </w:t>
      </w:r>
      <w:r w:rsidRPr="00D26162">
        <w:rPr>
          <w:rStyle w:val="ezkurwreuab5ozgtqnkl"/>
          <w:lang w:val="ru-RU"/>
        </w:rPr>
        <w:t>за</w:t>
      </w:r>
      <w:r w:rsidRPr="00D26162">
        <w:rPr>
          <w:lang w:val="ru-RU"/>
        </w:rPr>
        <w:t xml:space="preserve"> то, </w:t>
      </w:r>
      <w:r w:rsidRPr="00D26162">
        <w:rPr>
          <w:rStyle w:val="ezkurwreuab5ozgtqnkl"/>
          <w:lang w:val="ru-RU"/>
        </w:rPr>
        <w:t>что</w:t>
      </w:r>
      <w:r w:rsidRPr="00D26162">
        <w:rPr>
          <w:lang w:val="ru-RU"/>
        </w:rPr>
        <w:t xml:space="preserve"> </w:t>
      </w:r>
      <w:r w:rsidRPr="00D26162">
        <w:rPr>
          <w:rStyle w:val="ezkurwreuab5ozgtqnkl"/>
          <w:lang w:val="ru-RU"/>
        </w:rPr>
        <w:t>они</w:t>
      </w:r>
      <w:r w:rsidRPr="00D26162">
        <w:rPr>
          <w:lang w:val="ru-RU"/>
        </w:rPr>
        <w:t xml:space="preserve"> </w:t>
      </w:r>
      <w:r w:rsidRPr="00D26162">
        <w:rPr>
          <w:rStyle w:val="ezkurwreuab5ozgtqnkl"/>
          <w:lang w:val="ru-RU"/>
        </w:rPr>
        <w:t>сделали.</w:t>
      </w:r>
      <w:r w:rsidRPr="00D26162">
        <w:rPr>
          <w:lang w:val="ru-RU"/>
        </w:rPr>
        <w:t xml:space="preserve"> </w:t>
      </w:r>
      <w:r w:rsidRPr="00D26162">
        <w:rPr>
          <w:rStyle w:val="ezkurwreuab5ozgtqnkl"/>
          <w:lang w:val="ru-RU"/>
        </w:rPr>
        <w:t>Показательный</w:t>
      </w:r>
      <w:r w:rsidRPr="00D26162">
        <w:rPr>
          <w:lang w:val="ru-RU"/>
        </w:rPr>
        <w:t xml:space="preserve"> </w:t>
      </w:r>
      <w:r w:rsidRPr="00D26162">
        <w:rPr>
          <w:rStyle w:val="ezkurwreuab5ozgtqnkl"/>
          <w:lang w:val="ru-RU"/>
        </w:rPr>
        <w:t>жест</w:t>
      </w:r>
      <w:r w:rsidRPr="00D26162">
        <w:rPr>
          <w:lang w:val="ru-RU"/>
        </w:rPr>
        <w:t xml:space="preserve"> </w:t>
      </w:r>
      <w:r w:rsidRPr="00D26162">
        <w:rPr>
          <w:rStyle w:val="ezkurwreuab5ozgtqnkl"/>
          <w:lang w:val="ru-RU"/>
        </w:rPr>
        <w:t>ярла</w:t>
      </w:r>
      <w:r w:rsidRPr="00D26162">
        <w:rPr>
          <w:lang w:val="ru-RU"/>
        </w:rPr>
        <w:t xml:space="preserve"> </w:t>
      </w:r>
      <w:r w:rsidRPr="00D26162">
        <w:rPr>
          <w:rStyle w:val="ezkurwreuab5ozgtqnkl"/>
          <w:lang w:val="ru-RU"/>
        </w:rPr>
        <w:t>— в</w:t>
      </w:r>
      <w:r w:rsidRPr="00D26162">
        <w:rPr>
          <w:lang w:val="ru-RU"/>
        </w:rPr>
        <w:t xml:space="preserve"> </w:t>
      </w:r>
      <w:r w:rsidRPr="00D26162">
        <w:rPr>
          <w:rStyle w:val="ezkurwreuab5ozgtqnkl"/>
          <w:lang w:val="ru-RU"/>
        </w:rPr>
        <w:t>былые</w:t>
      </w:r>
      <w:r w:rsidRPr="00D26162">
        <w:rPr>
          <w:lang w:val="ru-RU"/>
        </w:rPr>
        <w:t xml:space="preserve"> </w:t>
      </w:r>
      <w:r w:rsidRPr="00D26162">
        <w:rPr>
          <w:rStyle w:val="ezkurwreuab5ozgtqnkl"/>
          <w:lang w:val="ru-RU"/>
        </w:rPr>
        <w:t>века</w:t>
      </w:r>
      <w:r w:rsidRPr="00D26162">
        <w:rPr>
          <w:lang w:val="ru-RU"/>
        </w:rPr>
        <w:t xml:space="preserve"> </w:t>
      </w:r>
      <w:r w:rsidRPr="00D26162">
        <w:rPr>
          <w:rStyle w:val="ezkurwreuab5ozgtqnkl"/>
          <w:lang w:val="ru-RU"/>
        </w:rPr>
        <w:t>на месте корабля был бы</w:t>
      </w:r>
      <w:r w:rsidRPr="00D26162">
        <w:rPr>
          <w:lang w:val="ru-RU"/>
        </w:rPr>
        <w:t xml:space="preserve"> </w:t>
      </w:r>
      <w:r w:rsidRPr="00D26162">
        <w:rPr>
          <w:rStyle w:val="ezkurwreuab5ozgtqnkl"/>
          <w:lang w:val="ru-RU"/>
        </w:rPr>
        <w:t>золотой</w:t>
      </w:r>
      <w:r w:rsidRPr="00D26162">
        <w:rPr>
          <w:lang w:val="ru-RU"/>
        </w:rPr>
        <w:t xml:space="preserve"> </w:t>
      </w:r>
      <w:proofErr w:type="spellStart"/>
      <w:r w:rsidRPr="00D26162">
        <w:rPr>
          <w:rStyle w:val="ezkurwreuab5ozgtqnkl"/>
          <w:lang w:val="ru-RU"/>
        </w:rPr>
        <w:t>торк</w:t>
      </w:r>
      <w:proofErr w:type="spellEnd"/>
      <w:r w:rsidRPr="00D26162">
        <w:rPr>
          <w:lang w:val="ru-RU"/>
        </w:rPr>
        <w:t xml:space="preserve"> </w:t>
      </w:r>
      <w:r w:rsidRPr="00D26162">
        <w:rPr>
          <w:rStyle w:val="ezkurwreuab5ozgtqnkl"/>
          <w:lang w:val="ru-RU"/>
        </w:rPr>
        <w:t>или</w:t>
      </w:r>
      <w:r w:rsidRPr="00D26162">
        <w:rPr>
          <w:lang w:val="ru-RU"/>
        </w:rPr>
        <w:t xml:space="preserve"> </w:t>
      </w:r>
      <w:r w:rsidRPr="00D26162">
        <w:rPr>
          <w:rStyle w:val="ezkurwreuab5ozgtqnkl"/>
          <w:lang w:val="ru-RU"/>
        </w:rPr>
        <w:t>рукоять</w:t>
      </w:r>
      <w:r w:rsidRPr="00D26162">
        <w:rPr>
          <w:lang w:val="ru-RU"/>
        </w:rPr>
        <w:t xml:space="preserve"> </w:t>
      </w:r>
      <w:r w:rsidRPr="00D26162">
        <w:rPr>
          <w:rStyle w:val="ezkurwreuab5ozgtqnkl"/>
          <w:lang w:val="ru-RU"/>
        </w:rPr>
        <w:t>меча</w:t>
      </w:r>
      <w:r w:rsidRPr="00D26162">
        <w:rPr>
          <w:lang w:val="ru-RU"/>
        </w:rPr>
        <w:t>, усыпанная самоцветами</w:t>
      </w:r>
      <w:r w:rsidRPr="00D26162">
        <w:rPr>
          <w:rStyle w:val="ezkurwreuab5ozgtqnkl"/>
          <w:lang w:val="ru-RU"/>
        </w:rPr>
        <w:t>.</w:t>
      </w:r>
      <w:r w:rsidRPr="00D26162">
        <w:rPr>
          <w:lang w:val="ru-RU"/>
        </w:rPr>
        <w:t xml:space="preserve"> </w:t>
      </w:r>
      <w:r w:rsidRPr="00D26162">
        <w:rPr>
          <w:rStyle w:val="ezkurwreuab5ozgtqnkl"/>
          <w:lang w:val="ru-RU"/>
        </w:rPr>
        <w:t>Сражение</w:t>
      </w:r>
      <w:r w:rsidRPr="00D26162">
        <w:rPr>
          <w:lang w:val="ru-RU"/>
        </w:rPr>
        <w:t xml:space="preserve"> </w:t>
      </w:r>
      <w:r w:rsidRPr="00D26162">
        <w:rPr>
          <w:rStyle w:val="ezkurwreuab5ozgtqnkl"/>
          <w:lang w:val="ru-RU"/>
        </w:rPr>
        <w:t>было</w:t>
      </w:r>
      <w:r w:rsidRPr="00D26162">
        <w:rPr>
          <w:lang w:val="ru-RU"/>
        </w:rPr>
        <w:t xml:space="preserve"> </w:t>
      </w:r>
      <w:r w:rsidRPr="00D26162">
        <w:rPr>
          <w:rStyle w:val="ezkurwreuab5ozgtqnkl"/>
          <w:lang w:val="ru-RU"/>
        </w:rPr>
        <w:t>таким</w:t>
      </w:r>
      <w:r w:rsidRPr="00D26162">
        <w:rPr>
          <w:lang w:val="ru-RU"/>
        </w:rPr>
        <w:t xml:space="preserve"> </w:t>
      </w:r>
      <w:r w:rsidRPr="00D26162">
        <w:rPr>
          <w:rStyle w:val="ezkurwreuab5ozgtqnkl"/>
          <w:lang w:val="ru-RU"/>
        </w:rPr>
        <w:t>ожесточенным</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беспощадным,</w:t>
      </w:r>
      <w:r w:rsidRPr="00D26162">
        <w:rPr>
          <w:lang w:val="ru-RU"/>
        </w:rPr>
        <w:t xml:space="preserve"> </w:t>
      </w:r>
      <w:r w:rsidRPr="00D26162">
        <w:rPr>
          <w:rStyle w:val="ezkurwreuab5ozgtqnkl"/>
          <w:lang w:val="ru-RU"/>
        </w:rPr>
        <w:t>что</w:t>
      </w:r>
      <w:r w:rsidRPr="00D26162">
        <w:rPr>
          <w:lang w:val="ru-RU"/>
        </w:rPr>
        <w:t xml:space="preserve"> ни </w:t>
      </w:r>
      <w:r w:rsidRPr="00D26162">
        <w:rPr>
          <w:rStyle w:val="ezkurwreuab5ozgtqnkl"/>
          <w:lang w:val="ru-RU"/>
        </w:rPr>
        <w:t>о</w:t>
      </w:r>
      <w:r w:rsidRPr="00D26162">
        <w:rPr>
          <w:lang w:val="ru-RU"/>
        </w:rPr>
        <w:t xml:space="preserve"> каких</w:t>
      </w:r>
      <w:r w:rsidR="00BA3F37">
        <w:rPr>
          <w:lang w:val="ru-RU"/>
        </w:rPr>
        <w:t>-либо</w:t>
      </w:r>
      <w:r w:rsidRPr="00D26162">
        <w:rPr>
          <w:lang w:val="ru-RU"/>
        </w:rPr>
        <w:t xml:space="preserve"> </w:t>
      </w:r>
      <w:r w:rsidRPr="00D26162">
        <w:rPr>
          <w:rStyle w:val="ezkurwreuab5ozgtqnkl"/>
          <w:lang w:val="ru-RU"/>
        </w:rPr>
        <w:t>поисках,</w:t>
      </w:r>
      <w:r w:rsidRPr="00D26162">
        <w:rPr>
          <w:lang w:val="ru-RU"/>
        </w:rPr>
        <w:t xml:space="preserve"> </w:t>
      </w:r>
      <w:r w:rsidR="00BA3F37">
        <w:rPr>
          <w:rStyle w:val="ezkurwreuab5ozgtqnkl"/>
          <w:lang w:val="ru-RU"/>
        </w:rPr>
        <w:t>н</w:t>
      </w:r>
      <w:r w:rsidRPr="00D26162">
        <w:rPr>
          <w:rStyle w:val="ezkurwreuab5ozgtqnkl"/>
          <w:lang w:val="ru-RU"/>
        </w:rPr>
        <w:t>и</w:t>
      </w:r>
      <w:r w:rsidRPr="00D26162">
        <w:rPr>
          <w:lang w:val="ru-RU"/>
        </w:rPr>
        <w:t xml:space="preserve"> </w:t>
      </w:r>
      <w:r w:rsidRPr="00D26162">
        <w:rPr>
          <w:rStyle w:val="ezkurwreuab5ozgtqnkl"/>
          <w:lang w:val="ru-RU"/>
        </w:rPr>
        <w:t>о</w:t>
      </w:r>
      <w:r w:rsidRPr="00D26162">
        <w:rPr>
          <w:lang w:val="ru-RU"/>
        </w:rPr>
        <w:t xml:space="preserve"> </w:t>
      </w:r>
      <w:r w:rsidR="00777DA5" w:rsidRPr="00D26162">
        <w:rPr>
          <w:lang w:val="ru-RU"/>
        </w:rPr>
        <w:t>«</w:t>
      </w:r>
      <w:proofErr w:type="spellStart"/>
      <w:r w:rsidR="00DC0B37">
        <w:rPr>
          <w:rStyle w:val="ezkurwreuab5ozgtqnkl"/>
          <w:lang w:val="ru-RU"/>
        </w:rPr>
        <w:t>Фалкрум</w:t>
      </w:r>
      <w:r w:rsidRPr="00D26162">
        <w:rPr>
          <w:rStyle w:val="ezkurwreuab5ozgtqnkl"/>
          <w:lang w:val="ru-RU"/>
        </w:rPr>
        <w:t>е</w:t>
      </w:r>
      <w:proofErr w:type="spellEnd"/>
      <w:r w:rsidR="00777DA5" w:rsidRPr="00D26162">
        <w:rPr>
          <w:rStyle w:val="ezkurwreuab5ozgtqnkl"/>
          <w:lang w:val="ru-RU"/>
        </w:rPr>
        <w:t>»</w:t>
      </w:r>
      <w:r w:rsidRPr="00D26162">
        <w:rPr>
          <w:rStyle w:val="ezkurwreuab5ozgtqnkl"/>
          <w:lang w:val="ru-RU"/>
        </w:rPr>
        <w:t>,</w:t>
      </w:r>
      <w:r w:rsidRPr="00D26162">
        <w:rPr>
          <w:lang w:val="ru-RU"/>
        </w:rPr>
        <w:t xml:space="preserve"> </w:t>
      </w:r>
      <w:r w:rsidR="00BA3F37">
        <w:rPr>
          <w:rStyle w:val="ezkurwreuab5ozgtqnkl"/>
          <w:lang w:val="ru-RU"/>
        </w:rPr>
        <w:t>н</w:t>
      </w:r>
      <w:r w:rsidRPr="00D26162">
        <w:rPr>
          <w:rStyle w:val="ezkurwreuab5ozgtqnkl"/>
          <w:lang w:val="ru-RU"/>
        </w:rPr>
        <w:t>и</w:t>
      </w:r>
      <w:r w:rsidRPr="00D26162">
        <w:rPr>
          <w:lang w:val="ru-RU"/>
        </w:rPr>
        <w:t xml:space="preserve"> </w:t>
      </w:r>
      <w:r w:rsidRPr="00D26162">
        <w:rPr>
          <w:rStyle w:val="ezkurwreuab5ozgtqnkl"/>
          <w:lang w:val="ru-RU"/>
        </w:rPr>
        <w:t>о</w:t>
      </w:r>
      <w:r w:rsidRPr="00D26162">
        <w:rPr>
          <w:lang w:val="ru-RU"/>
        </w:rPr>
        <w:t xml:space="preserve"> </w:t>
      </w:r>
      <w:r w:rsidRPr="00D26162">
        <w:rPr>
          <w:rStyle w:val="ezkurwreuab5ozgtqnkl"/>
          <w:lang w:val="ru-RU"/>
        </w:rPr>
        <w:t>долгой</w:t>
      </w:r>
      <w:r w:rsidRPr="00D26162">
        <w:rPr>
          <w:lang w:val="ru-RU"/>
        </w:rPr>
        <w:t xml:space="preserve"> </w:t>
      </w:r>
      <w:r w:rsidRPr="00D26162">
        <w:rPr>
          <w:rStyle w:val="ezkurwreuab5ozgtqnkl"/>
          <w:lang w:val="ru-RU"/>
        </w:rPr>
        <w:t>игре</w:t>
      </w:r>
      <w:r w:rsidRPr="00D26162">
        <w:rPr>
          <w:lang w:val="ru-RU"/>
        </w:rPr>
        <w:t xml:space="preserve">, в которую </w:t>
      </w:r>
      <w:r w:rsidRPr="00D26162">
        <w:rPr>
          <w:rStyle w:val="ezkurwreuab5ozgtqnkl"/>
          <w:lang w:val="ru-RU"/>
        </w:rPr>
        <w:t>играл</w:t>
      </w:r>
      <w:r w:rsidRPr="00D26162">
        <w:rPr>
          <w:lang w:val="ru-RU"/>
        </w:rPr>
        <w:t xml:space="preserve"> </w:t>
      </w:r>
      <w:proofErr w:type="spellStart"/>
      <w:r w:rsidR="00907DBA" w:rsidRPr="00D26162">
        <w:rPr>
          <w:lang w:val="ru-RU"/>
        </w:rPr>
        <w:t>Кирастес</w:t>
      </w:r>
      <w:proofErr w:type="spellEnd"/>
      <w:r w:rsidRPr="00D26162">
        <w:rPr>
          <w:lang w:val="ru-RU"/>
        </w:rPr>
        <w:t xml:space="preserve">, </w:t>
      </w:r>
      <w:r w:rsidRPr="00D26162">
        <w:rPr>
          <w:rStyle w:val="ezkurwreuab5ozgtqnkl"/>
          <w:lang w:val="ru-RU"/>
        </w:rPr>
        <w:t>не было и речи.</w:t>
      </w:r>
      <w:r w:rsidRPr="00D26162">
        <w:rPr>
          <w:lang w:val="ru-RU"/>
        </w:rPr>
        <w:t xml:space="preserve"> </w:t>
      </w:r>
      <w:r w:rsidRPr="00D26162">
        <w:rPr>
          <w:rStyle w:val="ezkurwreuab5ozgtqnkl"/>
          <w:lang w:val="ru-RU"/>
        </w:rPr>
        <w:t>Придет еще время, чтобы все это выяснить.</w:t>
      </w:r>
      <w:r w:rsidRPr="00D26162">
        <w:rPr>
          <w:lang w:val="ru-RU"/>
        </w:rPr>
        <w:t xml:space="preserve"> </w:t>
      </w:r>
      <w:r w:rsidRPr="00D26162">
        <w:rPr>
          <w:rStyle w:val="ezkurwreuab5ozgtqnkl"/>
          <w:lang w:val="ru-RU"/>
        </w:rPr>
        <w:t>Прямо</w:t>
      </w:r>
      <w:r w:rsidRPr="00D26162">
        <w:rPr>
          <w:lang w:val="ru-RU"/>
        </w:rPr>
        <w:t xml:space="preserve"> </w:t>
      </w:r>
      <w:r w:rsidRPr="00D26162">
        <w:rPr>
          <w:rStyle w:val="ezkurwreuab5ozgtqnkl"/>
          <w:lang w:val="ru-RU"/>
        </w:rPr>
        <w:t>сейчас,</w:t>
      </w:r>
      <w:r w:rsidRPr="00D26162">
        <w:rPr>
          <w:lang w:val="ru-RU"/>
        </w:rPr>
        <w:t xml:space="preserve"> </w:t>
      </w:r>
      <w:r w:rsidRPr="00D26162">
        <w:rPr>
          <w:rStyle w:val="ezkurwreuab5ozgtqnkl"/>
          <w:lang w:val="ru-RU"/>
        </w:rPr>
        <w:t>когда</w:t>
      </w:r>
      <w:r w:rsidRPr="00D26162">
        <w:rPr>
          <w:lang w:val="ru-RU"/>
        </w:rPr>
        <w:t xml:space="preserve"> </w:t>
      </w:r>
      <w:r w:rsidRPr="00D26162">
        <w:rPr>
          <w:rStyle w:val="ezkurwreuab5ozgtqnkl"/>
          <w:lang w:val="ru-RU"/>
        </w:rPr>
        <w:t>сектор</w:t>
      </w:r>
      <w:r w:rsidRPr="00D26162">
        <w:rPr>
          <w:lang w:val="ru-RU"/>
        </w:rPr>
        <w:t xml:space="preserve"> </w:t>
      </w:r>
      <w:r w:rsidRPr="00D26162">
        <w:rPr>
          <w:rStyle w:val="ezkurwreuab5ozgtqnkl"/>
          <w:lang w:val="ru-RU"/>
        </w:rPr>
        <w:t>стоял</w:t>
      </w:r>
      <w:r w:rsidRPr="00D26162">
        <w:rPr>
          <w:lang w:val="ru-RU"/>
        </w:rPr>
        <w:t xml:space="preserve"> </w:t>
      </w:r>
      <w:r w:rsidRPr="00D26162">
        <w:rPr>
          <w:rStyle w:val="ezkurwreuab5ozgtqnkl"/>
          <w:lang w:val="ru-RU"/>
        </w:rPr>
        <w:t>на</w:t>
      </w:r>
      <w:r w:rsidRPr="00D26162">
        <w:rPr>
          <w:lang w:val="ru-RU"/>
        </w:rPr>
        <w:t xml:space="preserve"> </w:t>
      </w:r>
      <w:r w:rsidRPr="00D26162">
        <w:rPr>
          <w:rStyle w:val="ezkurwreuab5ozgtqnkl"/>
          <w:lang w:val="ru-RU"/>
        </w:rPr>
        <w:t>грани</w:t>
      </w:r>
      <w:r w:rsidRPr="00D26162">
        <w:rPr>
          <w:lang w:val="ru-RU"/>
        </w:rPr>
        <w:t xml:space="preserve"> </w:t>
      </w:r>
      <w:r w:rsidRPr="00D26162">
        <w:rPr>
          <w:rStyle w:val="ezkurwreuab5ozgtqnkl"/>
          <w:lang w:val="ru-RU"/>
        </w:rPr>
        <w:lastRenderedPageBreak/>
        <w:t>анархии,</w:t>
      </w:r>
      <w:r w:rsidRPr="00D26162">
        <w:rPr>
          <w:lang w:val="ru-RU"/>
        </w:rPr>
        <w:t xml:space="preserve"> </w:t>
      </w:r>
      <w:r w:rsidRPr="00D26162">
        <w:rPr>
          <w:rStyle w:val="ezkurwreuab5ozgtqnkl"/>
          <w:lang w:val="ru-RU"/>
        </w:rPr>
        <w:t>у</w:t>
      </w:r>
      <w:r w:rsidRPr="00D26162">
        <w:rPr>
          <w:lang w:val="ru-RU"/>
        </w:rPr>
        <w:t xml:space="preserve"> </w:t>
      </w:r>
      <w:r w:rsidR="00BA3F37">
        <w:rPr>
          <w:rStyle w:val="ezkurwreuab5ozgtqnkl"/>
          <w:lang w:val="ru-RU"/>
        </w:rPr>
        <w:t>о</w:t>
      </w:r>
      <w:r w:rsidRPr="00D26162">
        <w:rPr>
          <w:rStyle w:val="ezkurwreuab5ozgtqnkl"/>
          <w:lang w:val="ru-RU"/>
        </w:rPr>
        <w:t>рдена</w:t>
      </w:r>
      <w:r w:rsidRPr="00D26162">
        <w:rPr>
          <w:lang w:val="ru-RU"/>
        </w:rPr>
        <w:t xml:space="preserve"> </w:t>
      </w:r>
      <w:r w:rsidRPr="00D26162">
        <w:rPr>
          <w:rStyle w:val="ezkurwreuab5ozgtqnkl"/>
          <w:lang w:val="ru-RU"/>
        </w:rPr>
        <w:t>были</w:t>
      </w:r>
      <w:r w:rsidRPr="00D26162">
        <w:rPr>
          <w:lang w:val="ru-RU"/>
        </w:rPr>
        <w:t xml:space="preserve"> </w:t>
      </w:r>
      <w:r w:rsidRPr="00D26162">
        <w:rPr>
          <w:rStyle w:val="ezkurwreuab5ozgtqnkl"/>
          <w:lang w:val="ru-RU"/>
        </w:rPr>
        <w:t>поводы</w:t>
      </w:r>
      <w:r w:rsidRPr="00D26162">
        <w:rPr>
          <w:lang w:val="ru-RU"/>
        </w:rPr>
        <w:t xml:space="preserve"> </w:t>
      </w:r>
      <w:r w:rsidRPr="00D26162">
        <w:rPr>
          <w:rStyle w:val="ezkurwreuab5ozgtqnkl"/>
          <w:lang w:val="ru-RU"/>
        </w:rPr>
        <w:t>для</w:t>
      </w:r>
      <w:r w:rsidRPr="00D26162">
        <w:rPr>
          <w:lang w:val="ru-RU"/>
        </w:rPr>
        <w:t xml:space="preserve"> </w:t>
      </w:r>
      <w:r w:rsidRPr="00D26162">
        <w:rPr>
          <w:rStyle w:val="ezkurwreuab5ozgtqnkl"/>
          <w:lang w:val="ru-RU"/>
        </w:rPr>
        <w:t>беспокойства куда как посерьезнее</w:t>
      </w:r>
      <w:r w:rsidRPr="00D26162">
        <w:rPr>
          <w:lang w:val="ru-RU"/>
        </w:rPr>
        <w:t xml:space="preserve">, чем </w:t>
      </w:r>
      <w:r w:rsidRPr="00D26162">
        <w:rPr>
          <w:rStyle w:val="ezkurwreuab5ozgtqnkl"/>
          <w:lang w:val="ru-RU"/>
        </w:rPr>
        <w:t>идеи-фикс</w:t>
      </w:r>
      <w:r w:rsidRPr="00D26162">
        <w:rPr>
          <w:lang w:val="ru-RU"/>
        </w:rPr>
        <w:t xml:space="preserve"> </w:t>
      </w:r>
      <w:r w:rsidRPr="00D26162">
        <w:rPr>
          <w:rStyle w:val="ezkurwreuab5ozgtqnkl"/>
          <w:lang w:val="ru-RU"/>
        </w:rPr>
        <w:t>помешанного</w:t>
      </w:r>
      <w:r w:rsidRPr="00D26162">
        <w:rPr>
          <w:lang w:val="ru-RU"/>
        </w:rPr>
        <w:t xml:space="preserve"> </w:t>
      </w:r>
      <w:r w:rsidRPr="00D26162">
        <w:rPr>
          <w:rStyle w:val="ezkurwreuab5ozgtqnkl"/>
          <w:lang w:val="ru-RU"/>
        </w:rPr>
        <w:t>кардинала</w:t>
      </w:r>
      <w:r w:rsidRPr="00D26162">
        <w:rPr>
          <w:lang w:val="ru-RU"/>
        </w:rPr>
        <w:t xml:space="preserve"> на </w:t>
      </w:r>
      <w:r w:rsidRPr="00D26162">
        <w:rPr>
          <w:rStyle w:val="ezkurwreuab5ozgtqnkl"/>
          <w:lang w:val="ru-RU"/>
        </w:rPr>
        <w:t>последнем</w:t>
      </w:r>
      <w:r w:rsidRPr="00D26162">
        <w:rPr>
          <w:lang w:val="ru-RU"/>
        </w:rPr>
        <w:t xml:space="preserve"> </w:t>
      </w:r>
      <w:r w:rsidRPr="00D26162">
        <w:rPr>
          <w:rStyle w:val="ezkurwreuab5ozgtqnkl"/>
          <w:lang w:val="ru-RU"/>
        </w:rPr>
        <w:t>издыхании.</w:t>
      </w:r>
      <w:r w:rsidRPr="00D26162">
        <w:rPr>
          <w:lang w:val="ru-RU"/>
        </w:rPr>
        <w:t xml:space="preserve"> </w:t>
      </w:r>
    </w:p>
    <w:p w14:paraId="316C61F4" w14:textId="77777777" w:rsidR="00FF5A40" w:rsidRPr="00D26162" w:rsidRDefault="00FF5A40" w:rsidP="00FF5A40">
      <w:pPr>
        <w:rPr>
          <w:lang w:val="ru-RU"/>
        </w:rPr>
      </w:pPr>
      <w:r w:rsidRPr="00D26162">
        <w:rPr>
          <w:rStyle w:val="ezkurwreuab5ozgtqnkl"/>
          <w:lang w:val="ru-RU"/>
        </w:rPr>
        <w:t>Однако</w:t>
      </w:r>
      <w:r w:rsidRPr="00D26162">
        <w:rPr>
          <w:lang w:val="ru-RU"/>
        </w:rPr>
        <w:t xml:space="preserve"> </w:t>
      </w:r>
      <w:r w:rsidRPr="00D26162">
        <w:rPr>
          <w:rStyle w:val="ezkurwreuab5ozgtqnkl"/>
          <w:lang w:val="ru-RU"/>
        </w:rPr>
        <w:t>ближе</w:t>
      </w:r>
      <w:r w:rsidRPr="00D26162">
        <w:rPr>
          <w:lang w:val="ru-RU"/>
        </w:rPr>
        <w:t xml:space="preserve"> </w:t>
      </w:r>
      <w:r w:rsidRPr="00D26162">
        <w:rPr>
          <w:rStyle w:val="ezkurwreuab5ozgtqnkl"/>
          <w:lang w:val="ru-RU"/>
        </w:rPr>
        <w:t>к</w:t>
      </w:r>
      <w:r w:rsidRPr="00D26162">
        <w:rPr>
          <w:lang w:val="ru-RU"/>
        </w:rPr>
        <w:t xml:space="preserve"> </w:t>
      </w:r>
      <w:r w:rsidRPr="00D26162">
        <w:rPr>
          <w:rStyle w:val="ezkurwreuab5ozgtqnkl"/>
          <w:lang w:val="ru-RU"/>
        </w:rPr>
        <w:t>концу,</w:t>
      </w:r>
      <w:r w:rsidRPr="00D26162">
        <w:rPr>
          <w:lang w:val="ru-RU"/>
        </w:rPr>
        <w:t xml:space="preserve"> </w:t>
      </w:r>
      <w:r w:rsidRPr="00D26162">
        <w:rPr>
          <w:rStyle w:val="ezkurwreuab5ozgtqnkl"/>
          <w:lang w:val="ru-RU"/>
        </w:rPr>
        <w:t>когда</w:t>
      </w:r>
      <w:r w:rsidRPr="00D26162">
        <w:rPr>
          <w:lang w:val="ru-RU"/>
        </w:rPr>
        <w:t xml:space="preserve"> </w:t>
      </w:r>
      <w:r w:rsidRPr="00D26162">
        <w:rPr>
          <w:rStyle w:val="ezkurwreuab5ozgtqnkl"/>
          <w:lang w:val="ru-RU"/>
        </w:rPr>
        <w:t>атмосфера</w:t>
      </w:r>
      <w:r w:rsidRPr="00D26162">
        <w:rPr>
          <w:lang w:val="ru-RU"/>
        </w:rPr>
        <w:t xml:space="preserve"> </w:t>
      </w:r>
      <w:r w:rsidRPr="00D26162">
        <w:rPr>
          <w:rStyle w:val="ezkurwreuab5ozgtqnkl"/>
          <w:lang w:val="ru-RU"/>
        </w:rPr>
        <w:t>начала</w:t>
      </w:r>
      <w:r w:rsidRPr="00D26162">
        <w:rPr>
          <w:lang w:val="ru-RU"/>
        </w:rPr>
        <w:t xml:space="preserve"> </w:t>
      </w:r>
      <w:r w:rsidRPr="00D26162">
        <w:rPr>
          <w:rStyle w:val="ezkurwreuab5ozgtqnkl"/>
          <w:lang w:val="ru-RU"/>
        </w:rPr>
        <w:t>накаляться,</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странная</w:t>
      </w:r>
      <w:r w:rsidRPr="00D26162">
        <w:rPr>
          <w:lang w:val="ru-RU"/>
        </w:rPr>
        <w:t xml:space="preserve"> </w:t>
      </w:r>
      <w:r w:rsidRPr="00D26162">
        <w:rPr>
          <w:rStyle w:val="ezkurwreuab5ozgtqnkl"/>
          <w:lang w:val="ru-RU"/>
        </w:rPr>
        <w:t>защита</w:t>
      </w:r>
      <w:r w:rsidRPr="00D26162">
        <w:rPr>
          <w:lang w:val="ru-RU"/>
        </w:rPr>
        <w:t xml:space="preserve"> </w:t>
      </w:r>
      <w:r w:rsidRPr="00D26162">
        <w:rPr>
          <w:rStyle w:val="ezkurwreuab5ozgtqnkl"/>
          <w:lang w:val="ru-RU"/>
        </w:rPr>
        <w:t>мира</w:t>
      </w:r>
      <w:r w:rsidRPr="00D26162">
        <w:rPr>
          <w:lang w:val="ru-RU"/>
        </w:rPr>
        <w:t xml:space="preserve"> </w:t>
      </w:r>
      <w:r w:rsidRPr="00D26162">
        <w:rPr>
          <w:rStyle w:val="ezkurwreuab5ozgtqnkl"/>
          <w:lang w:val="ru-RU"/>
        </w:rPr>
        <w:t>наконец</w:t>
      </w:r>
      <w:r w:rsidRPr="00D26162">
        <w:rPr>
          <w:lang w:val="ru-RU"/>
        </w:rPr>
        <w:t xml:space="preserve"> </w:t>
      </w:r>
      <w:r w:rsidRPr="00D26162">
        <w:rPr>
          <w:rStyle w:val="ezkurwreuab5ozgtqnkl"/>
          <w:lang w:val="ru-RU"/>
        </w:rPr>
        <w:t>стала</w:t>
      </w:r>
      <w:r w:rsidRPr="00D26162">
        <w:rPr>
          <w:lang w:val="ru-RU"/>
        </w:rPr>
        <w:t xml:space="preserve"> давать </w:t>
      </w:r>
      <w:r w:rsidRPr="00D26162">
        <w:rPr>
          <w:rStyle w:val="ezkurwreuab5ozgtqnkl"/>
          <w:lang w:val="ru-RU"/>
        </w:rPr>
        <w:t>сбои, у них произошел один разговор.</w:t>
      </w:r>
      <w:r w:rsidRPr="00D26162">
        <w:rPr>
          <w:lang w:val="ru-RU"/>
        </w:rPr>
        <w:t xml:space="preserve"> </w:t>
      </w:r>
    </w:p>
    <w:p w14:paraId="25F6AB27" w14:textId="77777777" w:rsidR="00FF5A40" w:rsidRPr="00D26162" w:rsidRDefault="00FF5A40" w:rsidP="00FF5A40">
      <w:pPr>
        <w:rPr>
          <w:rStyle w:val="ezkurwreuab5ozgtqnkl"/>
          <w:lang w:val="ru-RU"/>
        </w:rPr>
      </w:pPr>
      <w:r w:rsidRPr="00D26162">
        <w:rPr>
          <w:rStyle w:val="ezkurwreuab5ozgtqnkl"/>
          <w:lang w:val="ru-RU"/>
        </w:rPr>
        <w:t>— Я</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долгу</w:t>
      </w:r>
      <w:r w:rsidRPr="00D26162">
        <w:rPr>
          <w:lang w:val="ru-RU"/>
        </w:rPr>
        <w:t xml:space="preserve"> перед тобой</w:t>
      </w:r>
      <w:r w:rsidRPr="00D26162">
        <w:rPr>
          <w:rStyle w:val="ezkurwreuab5ozgtqnkl"/>
          <w:lang w:val="ru-RU"/>
        </w:rPr>
        <w:t>,</w:t>
      </w:r>
      <w:r w:rsidRPr="00D26162">
        <w:rPr>
          <w:lang w:val="ru-RU"/>
        </w:rPr>
        <w:t xml:space="preserve"> </w:t>
      </w:r>
      <w:r w:rsidRPr="00D26162">
        <w:rPr>
          <w:rStyle w:val="ezkurwreuab5ozgtqnkl"/>
          <w:lang w:val="ru-RU"/>
        </w:rPr>
        <w:t>Серый</w:t>
      </w:r>
      <w:r w:rsidRPr="00D26162">
        <w:rPr>
          <w:lang w:val="ru-RU"/>
        </w:rPr>
        <w:t xml:space="preserve"> </w:t>
      </w:r>
      <w:r w:rsidRPr="00D26162">
        <w:rPr>
          <w:rStyle w:val="ezkurwreuab5ozgtqnkl"/>
          <w:lang w:val="ru-RU"/>
        </w:rPr>
        <w:t>Охотник,</w:t>
      </w:r>
      <w:r w:rsidRPr="00D26162">
        <w:rPr>
          <w:lang w:val="ru-RU"/>
        </w:rPr>
        <w:t xml:space="preserve"> </w:t>
      </w:r>
      <w:r w:rsidRPr="00D26162">
        <w:rPr>
          <w:rStyle w:val="ezkurwreuab5ozgtqnkl"/>
          <w:lang w:val="ru-RU"/>
        </w:rPr>
        <w:t>— сказал</w:t>
      </w:r>
      <w:r w:rsidRPr="00D26162">
        <w:rPr>
          <w:lang w:val="ru-RU"/>
        </w:rPr>
        <w:t xml:space="preserve"> </w:t>
      </w:r>
      <w:r w:rsidRPr="00D26162">
        <w:rPr>
          <w:rStyle w:val="ezkurwreuab5ozgtqnkl"/>
          <w:lang w:val="ru-RU"/>
        </w:rPr>
        <w:t>Рагнар,</w:t>
      </w:r>
      <w:r w:rsidRPr="00D26162">
        <w:rPr>
          <w:lang w:val="ru-RU"/>
        </w:rPr>
        <w:t xml:space="preserve"> </w:t>
      </w:r>
      <w:r w:rsidRPr="00D26162">
        <w:rPr>
          <w:rStyle w:val="ezkurwreuab5ozgtqnkl"/>
          <w:lang w:val="ru-RU"/>
        </w:rPr>
        <w:t>оскалив</w:t>
      </w:r>
      <w:r w:rsidRPr="00D26162">
        <w:rPr>
          <w:lang w:val="ru-RU"/>
        </w:rPr>
        <w:t xml:space="preserve"> </w:t>
      </w:r>
      <w:r w:rsidRPr="00D26162">
        <w:rPr>
          <w:rStyle w:val="ezkurwreuab5ozgtqnkl"/>
          <w:lang w:val="ru-RU"/>
        </w:rPr>
        <w:t>окровавленные</w:t>
      </w:r>
      <w:r w:rsidRPr="00D26162">
        <w:rPr>
          <w:lang w:val="ru-RU"/>
        </w:rPr>
        <w:t xml:space="preserve"> </w:t>
      </w:r>
      <w:r w:rsidRPr="00D26162">
        <w:rPr>
          <w:rStyle w:val="ezkurwreuab5ozgtqnkl"/>
          <w:lang w:val="ru-RU"/>
        </w:rPr>
        <w:t>клыки.</w:t>
      </w:r>
      <w:r w:rsidRPr="00D26162">
        <w:rPr>
          <w:lang w:val="ru-RU"/>
        </w:rPr>
        <w:t xml:space="preserve"> </w:t>
      </w:r>
      <w:r w:rsidRPr="00D26162">
        <w:rPr>
          <w:rStyle w:val="ezkurwreuab5ozgtqnkl"/>
          <w:lang w:val="ru-RU"/>
        </w:rPr>
        <w:t>Ингвар</w:t>
      </w:r>
      <w:r w:rsidRPr="00D26162">
        <w:rPr>
          <w:lang w:val="ru-RU"/>
        </w:rPr>
        <w:t xml:space="preserve"> </w:t>
      </w:r>
      <w:r w:rsidRPr="00D26162">
        <w:rPr>
          <w:rStyle w:val="ezkurwreuab5ozgtqnkl"/>
          <w:lang w:val="ru-RU"/>
        </w:rPr>
        <w:t>поклонился:</w:t>
      </w:r>
      <w:r w:rsidRPr="00D26162">
        <w:rPr>
          <w:lang w:val="ru-RU"/>
        </w:rPr>
        <w:t xml:space="preserve"> </w:t>
      </w:r>
    </w:p>
    <w:p w14:paraId="0310C506" w14:textId="77777777" w:rsidR="00FF5A40" w:rsidRPr="00D26162" w:rsidRDefault="00FF5A40" w:rsidP="00FF5A40">
      <w:pPr>
        <w:rPr>
          <w:lang w:val="ru-RU"/>
        </w:rPr>
      </w:pPr>
      <w:r w:rsidRPr="00D26162">
        <w:rPr>
          <w:rStyle w:val="ezkurwreuab5ozgtqnkl"/>
          <w:lang w:val="ru-RU"/>
        </w:rPr>
        <w:t>— Я</w:t>
      </w:r>
      <w:r w:rsidRPr="00D26162">
        <w:rPr>
          <w:lang w:val="ru-RU"/>
        </w:rPr>
        <w:t xml:space="preserve"> </w:t>
      </w:r>
      <w:r w:rsidRPr="00D26162">
        <w:rPr>
          <w:rStyle w:val="ezkurwreuab5ozgtqnkl"/>
          <w:lang w:val="ru-RU"/>
        </w:rPr>
        <w:t>только</w:t>
      </w:r>
      <w:r w:rsidRPr="00D26162">
        <w:rPr>
          <w:lang w:val="ru-RU"/>
        </w:rPr>
        <w:t xml:space="preserve"> </w:t>
      </w:r>
      <w:r w:rsidRPr="00D26162">
        <w:rPr>
          <w:rStyle w:val="ezkurwreuab5ozgtqnkl"/>
          <w:lang w:val="ru-RU"/>
        </w:rPr>
        <w:t>рад</w:t>
      </w:r>
      <w:r w:rsidRPr="00D26162">
        <w:rPr>
          <w:lang w:val="ru-RU"/>
        </w:rPr>
        <w:t xml:space="preserve">, что </w:t>
      </w:r>
      <w:r w:rsidRPr="00D26162">
        <w:rPr>
          <w:rStyle w:val="ezkurwreuab5ozgtqnkl"/>
          <w:lang w:val="ru-RU"/>
        </w:rPr>
        <w:t>мы</w:t>
      </w:r>
      <w:r w:rsidRPr="00D26162">
        <w:rPr>
          <w:lang w:val="ru-RU"/>
        </w:rPr>
        <w:t xml:space="preserve"> </w:t>
      </w:r>
      <w:r w:rsidRPr="00D26162">
        <w:rPr>
          <w:rStyle w:val="ezkurwreuab5ozgtqnkl"/>
          <w:lang w:val="ru-RU"/>
        </w:rPr>
        <w:t>подоспели</w:t>
      </w:r>
      <w:r w:rsidRPr="00D26162">
        <w:rPr>
          <w:lang w:val="ru-RU"/>
        </w:rPr>
        <w:t xml:space="preserve"> </w:t>
      </w:r>
      <w:r w:rsidRPr="00D26162">
        <w:rPr>
          <w:rStyle w:val="ezkurwreuab5ozgtqnkl"/>
          <w:lang w:val="ru-RU"/>
        </w:rPr>
        <w:t>вовремя.</w:t>
      </w:r>
      <w:r w:rsidRPr="00D26162">
        <w:rPr>
          <w:lang w:val="ru-RU"/>
        </w:rPr>
        <w:t xml:space="preserve"> </w:t>
      </w:r>
    </w:p>
    <w:p w14:paraId="35632017" w14:textId="77777777" w:rsidR="00FF5A40" w:rsidRPr="00D26162" w:rsidRDefault="00FF5A40" w:rsidP="00FF5A40">
      <w:pPr>
        <w:rPr>
          <w:lang w:val="ru-RU"/>
        </w:rPr>
      </w:pPr>
      <w:r w:rsidRPr="00D26162">
        <w:rPr>
          <w:rStyle w:val="ezkurwreuab5ozgtqnkl"/>
          <w:lang w:val="ru-RU"/>
        </w:rPr>
        <w:t>— Да.</w:t>
      </w:r>
      <w:r w:rsidRPr="00D26162">
        <w:rPr>
          <w:lang w:val="ru-RU"/>
        </w:rPr>
        <w:t xml:space="preserve"> И как </w:t>
      </w:r>
      <w:r w:rsidRPr="00D26162">
        <w:rPr>
          <w:rStyle w:val="ezkurwreuab5ozgtqnkl"/>
          <w:lang w:val="ru-RU"/>
        </w:rPr>
        <w:t>раз</w:t>
      </w:r>
      <w:r w:rsidRPr="00D26162">
        <w:rPr>
          <w:lang w:val="ru-RU"/>
        </w:rPr>
        <w:t xml:space="preserve"> там, </w:t>
      </w:r>
      <w:r w:rsidRPr="00D26162">
        <w:rPr>
          <w:rStyle w:val="ezkurwreuab5ozgtqnkl"/>
          <w:lang w:val="ru-RU"/>
        </w:rPr>
        <w:t>где</w:t>
      </w:r>
      <w:r w:rsidRPr="00D26162">
        <w:rPr>
          <w:lang w:val="ru-RU"/>
        </w:rPr>
        <w:t xml:space="preserve"> </w:t>
      </w:r>
      <w:r w:rsidRPr="00D26162">
        <w:rPr>
          <w:rStyle w:val="ezkurwreuab5ozgtqnkl"/>
          <w:lang w:val="ru-RU"/>
        </w:rPr>
        <w:t>надо.</w:t>
      </w:r>
      <w:r w:rsidRPr="00D26162">
        <w:rPr>
          <w:lang w:val="ru-RU"/>
        </w:rPr>
        <w:t xml:space="preserve"> </w:t>
      </w:r>
      <w:r w:rsidRPr="00D26162">
        <w:rPr>
          <w:rStyle w:val="ezkurwreuab5ozgtqnkl"/>
          <w:lang w:val="ru-RU"/>
        </w:rPr>
        <w:t>— Он</w:t>
      </w:r>
      <w:r w:rsidRPr="00D26162">
        <w:rPr>
          <w:lang w:val="ru-RU"/>
        </w:rPr>
        <w:t xml:space="preserve"> </w:t>
      </w:r>
      <w:r w:rsidRPr="00D26162">
        <w:rPr>
          <w:rStyle w:val="ezkurwreuab5ozgtqnkl"/>
          <w:lang w:val="ru-RU"/>
        </w:rPr>
        <w:t>казался погруженным в раздумья.</w:t>
      </w:r>
      <w:r w:rsidRPr="00D26162">
        <w:rPr>
          <w:lang w:val="ru-RU"/>
        </w:rPr>
        <w:t xml:space="preserve"> </w:t>
      </w:r>
      <w:r w:rsidRPr="00D26162">
        <w:rPr>
          <w:rStyle w:val="ezkurwreuab5ozgtqnkl"/>
          <w:lang w:val="ru-RU"/>
        </w:rPr>
        <w:t xml:space="preserve">— </w:t>
      </w:r>
      <w:r w:rsidRPr="00D26162">
        <w:rPr>
          <w:lang w:val="ru-RU"/>
        </w:rPr>
        <w:t>Есть какие-</w:t>
      </w:r>
      <w:r w:rsidRPr="00D26162">
        <w:rPr>
          <w:rStyle w:val="ezkurwreuab5ozgtqnkl"/>
          <w:lang w:val="ru-RU"/>
        </w:rPr>
        <w:t>нибудь</w:t>
      </w:r>
      <w:r w:rsidRPr="00D26162">
        <w:rPr>
          <w:lang w:val="ru-RU"/>
        </w:rPr>
        <w:t xml:space="preserve"> </w:t>
      </w:r>
      <w:r w:rsidRPr="00D26162">
        <w:rPr>
          <w:rStyle w:val="ezkurwreuab5ozgtqnkl"/>
          <w:lang w:val="ru-RU"/>
        </w:rPr>
        <w:t>новости</w:t>
      </w:r>
      <w:r w:rsidRPr="00D26162">
        <w:rPr>
          <w:lang w:val="ru-RU"/>
        </w:rPr>
        <w:t xml:space="preserve"> </w:t>
      </w:r>
      <w:r w:rsidRPr="00D26162">
        <w:rPr>
          <w:rStyle w:val="ezkurwreuab5ozgtqnkl"/>
          <w:lang w:val="ru-RU"/>
        </w:rPr>
        <w:t>о</w:t>
      </w:r>
      <w:r w:rsidRPr="00D26162">
        <w:rPr>
          <w:lang w:val="ru-RU"/>
        </w:rPr>
        <w:t xml:space="preserve"> </w:t>
      </w:r>
      <w:r w:rsidRPr="00D26162">
        <w:rPr>
          <w:rStyle w:val="ezkurwreuab5ozgtqnkl"/>
          <w:lang w:val="ru-RU"/>
        </w:rPr>
        <w:t>твоем</w:t>
      </w:r>
      <w:r w:rsidRPr="00D26162">
        <w:rPr>
          <w:lang w:val="ru-RU"/>
        </w:rPr>
        <w:t xml:space="preserve"> </w:t>
      </w:r>
      <w:proofErr w:type="spellStart"/>
      <w:r w:rsidRPr="00D26162">
        <w:rPr>
          <w:rStyle w:val="ezkurwreuab5ozgtqnkl"/>
          <w:lang w:val="ru-RU"/>
        </w:rPr>
        <w:t>готи</w:t>
      </w:r>
      <w:proofErr w:type="spellEnd"/>
      <w:r w:rsidRPr="00D26162">
        <w:rPr>
          <w:rStyle w:val="ezkurwreuab5ozgtqnkl"/>
          <w:lang w:val="ru-RU"/>
        </w:rPr>
        <w:t>?</w:t>
      </w:r>
      <w:r w:rsidRPr="00D26162">
        <w:rPr>
          <w:lang w:val="ru-RU"/>
        </w:rPr>
        <w:t xml:space="preserve"> </w:t>
      </w:r>
    </w:p>
    <w:p w14:paraId="36D2F2F1" w14:textId="77777777" w:rsidR="00FF5A40" w:rsidRPr="00D26162" w:rsidRDefault="00FF5A40" w:rsidP="00FF5A40">
      <w:pPr>
        <w:rPr>
          <w:lang w:val="ru-RU"/>
        </w:rPr>
      </w:pPr>
      <w:r w:rsidRPr="00D26162">
        <w:rPr>
          <w:rStyle w:val="ezkurwreuab5ozgtqnkl"/>
          <w:lang w:val="ru-RU"/>
        </w:rPr>
        <w:t>Ингвар</w:t>
      </w:r>
      <w:r w:rsidRPr="00D26162">
        <w:rPr>
          <w:lang w:val="ru-RU"/>
        </w:rPr>
        <w:t xml:space="preserve"> </w:t>
      </w:r>
      <w:r w:rsidRPr="00D26162">
        <w:rPr>
          <w:rStyle w:val="ezkurwreuab5ozgtqnkl"/>
          <w:lang w:val="ru-RU"/>
        </w:rPr>
        <w:t>покачал</w:t>
      </w:r>
      <w:r w:rsidRPr="00D26162">
        <w:rPr>
          <w:lang w:val="ru-RU"/>
        </w:rPr>
        <w:t xml:space="preserve"> </w:t>
      </w:r>
      <w:r w:rsidRPr="00D26162">
        <w:rPr>
          <w:rStyle w:val="ezkurwreuab5ozgtqnkl"/>
          <w:lang w:val="ru-RU"/>
        </w:rPr>
        <w:t>головой.</w:t>
      </w:r>
      <w:r w:rsidRPr="00D26162">
        <w:rPr>
          <w:lang w:val="ru-RU"/>
        </w:rPr>
        <w:t xml:space="preserve"> </w:t>
      </w:r>
    </w:p>
    <w:p w14:paraId="55BED733" w14:textId="416407EE" w:rsidR="00FF5A40" w:rsidRPr="00D26162" w:rsidRDefault="00FF5A40" w:rsidP="00FF5A40">
      <w:pPr>
        <w:rPr>
          <w:lang w:val="ru-RU"/>
        </w:rPr>
      </w:pPr>
      <w:r w:rsidRPr="00D26162">
        <w:rPr>
          <w:rStyle w:val="ezkurwreuab5ozgtqnkl"/>
          <w:lang w:val="ru-RU"/>
        </w:rPr>
        <w:t>— Может</w:t>
      </w:r>
      <w:r w:rsidRPr="00D26162">
        <w:rPr>
          <w:lang w:val="ru-RU"/>
        </w:rPr>
        <w:t xml:space="preserve">, оно и </w:t>
      </w:r>
      <w:r w:rsidRPr="00D26162">
        <w:rPr>
          <w:rStyle w:val="ezkurwreuab5ozgtqnkl"/>
          <w:lang w:val="ru-RU"/>
        </w:rPr>
        <w:t>к</w:t>
      </w:r>
      <w:r w:rsidRPr="00D26162">
        <w:rPr>
          <w:lang w:val="ru-RU"/>
        </w:rPr>
        <w:t xml:space="preserve"> </w:t>
      </w:r>
      <w:r w:rsidRPr="00D26162">
        <w:rPr>
          <w:rStyle w:val="ezkurwreuab5ozgtqnkl"/>
          <w:lang w:val="ru-RU"/>
        </w:rPr>
        <w:t>лучшему.</w:t>
      </w:r>
      <w:r w:rsidRPr="00D26162">
        <w:rPr>
          <w:lang w:val="ru-RU"/>
        </w:rPr>
        <w:t xml:space="preserve"> Тут </w:t>
      </w:r>
      <w:proofErr w:type="spellStart"/>
      <w:r w:rsidRPr="00D26162">
        <w:rPr>
          <w:rStyle w:val="ezkurwreuab5ozgtqnkl"/>
          <w:lang w:val="ru-RU"/>
        </w:rPr>
        <w:t>Ньяль</w:t>
      </w:r>
      <w:proofErr w:type="spellEnd"/>
      <w:r w:rsidRPr="00D26162">
        <w:rPr>
          <w:lang w:val="ru-RU"/>
        </w:rPr>
        <w:t xml:space="preserve"> </w:t>
      </w:r>
      <w:r w:rsidRPr="00D26162">
        <w:rPr>
          <w:rStyle w:val="ezkurwreuab5ozgtqnkl"/>
          <w:lang w:val="ru-RU"/>
        </w:rPr>
        <w:t>про</w:t>
      </w:r>
      <w:r w:rsidR="00BA3F37">
        <w:rPr>
          <w:rStyle w:val="ezkurwreuab5ozgtqnkl"/>
          <w:lang w:val="ru-RU"/>
        </w:rPr>
        <w:t>слыш</w:t>
      </w:r>
      <w:r w:rsidRPr="00D26162">
        <w:rPr>
          <w:rStyle w:val="ezkurwreuab5ozgtqnkl"/>
          <w:lang w:val="ru-RU"/>
        </w:rPr>
        <w:t>ал</w:t>
      </w:r>
      <w:r w:rsidRPr="00D26162">
        <w:rPr>
          <w:lang w:val="ru-RU"/>
        </w:rPr>
        <w:t xml:space="preserve">, что </w:t>
      </w:r>
      <w:r w:rsidRPr="00D26162">
        <w:rPr>
          <w:rStyle w:val="ezkurwreuab5ozgtqnkl"/>
          <w:lang w:val="ru-RU"/>
        </w:rPr>
        <w:t>ты</w:t>
      </w:r>
      <w:r w:rsidRPr="00D26162">
        <w:rPr>
          <w:lang w:val="ru-RU"/>
        </w:rPr>
        <w:t xml:space="preserve"> </w:t>
      </w:r>
      <w:r w:rsidRPr="00D26162">
        <w:rPr>
          <w:rStyle w:val="ezkurwreuab5ozgtqnkl"/>
          <w:lang w:val="ru-RU"/>
        </w:rPr>
        <w:t>вернулся.</w:t>
      </w:r>
      <w:r w:rsidRPr="00D26162">
        <w:rPr>
          <w:lang w:val="ru-RU"/>
        </w:rPr>
        <w:t xml:space="preserve"> </w:t>
      </w:r>
      <w:r w:rsidRPr="00D26162">
        <w:rPr>
          <w:rStyle w:val="ezkurwreuab5ozgtqnkl"/>
          <w:lang w:val="ru-RU"/>
        </w:rPr>
        <w:t>Жаждет тебя на беседу.</w:t>
      </w:r>
      <w:r w:rsidRPr="00D26162">
        <w:rPr>
          <w:lang w:val="ru-RU"/>
        </w:rPr>
        <w:t xml:space="preserve"> </w:t>
      </w:r>
      <w:r w:rsidRPr="00D26162">
        <w:rPr>
          <w:rStyle w:val="ezkurwreuab5ozgtqnkl"/>
          <w:lang w:val="ru-RU"/>
        </w:rPr>
        <w:t>Я</w:t>
      </w:r>
      <w:r w:rsidRPr="00D26162">
        <w:rPr>
          <w:lang w:val="ru-RU"/>
        </w:rPr>
        <w:t xml:space="preserve"> </w:t>
      </w:r>
      <w:r w:rsidRPr="00D26162">
        <w:rPr>
          <w:rStyle w:val="ezkurwreuab5ozgtqnkl"/>
          <w:lang w:val="ru-RU"/>
        </w:rPr>
        <w:t>сказал</w:t>
      </w:r>
      <w:r w:rsidRPr="00D26162">
        <w:rPr>
          <w:lang w:val="ru-RU"/>
        </w:rPr>
        <w:t xml:space="preserve"> </w:t>
      </w:r>
      <w:r w:rsidRPr="00D26162">
        <w:rPr>
          <w:rStyle w:val="ezkurwreuab5ozgtqnkl"/>
          <w:lang w:val="ru-RU"/>
        </w:rPr>
        <w:t>ему</w:t>
      </w:r>
      <w:r w:rsidRPr="00D26162">
        <w:rPr>
          <w:lang w:val="ru-RU"/>
        </w:rPr>
        <w:t xml:space="preserve">, что </w:t>
      </w:r>
      <w:r w:rsidRPr="00D26162">
        <w:rPr>
          <w:rStyle w:val="ezkurwreuab5ozgtqnkl"/>
          <w:lang w:val="ru-RU"/>
        </w:rPr>
        <w:t>ты</w:t>
      </w:r>
      <w:r w:rsidRPr="00D26162">
        <w:rPr>
          <w:lang w:val="ru-RU"/>
        </w:rPr>
        <w:t xml:space="preserve"> </w:t>
      </w:r>
      <w:r w:rsidRPr="00D26162">
        <w:rPr>
          <w:rStyle w:val="ezkurwreuab5ozgtqnkl"/>
          <w:lang w:val="ru-RU"/>
        </w:rPr>
        <w:t>занят.</w:t>
      </w:r>
      <w:r w:rsidRPr="00D26162">
        <w:rPr>
          <w:lang w:val="ru-RU"/>
        </w:rPr>
        <w:t xml:space="preserve"> </w:t>
      </w:r>
      <w:r w:rsidRPr="00D26162">
        <w:rPr>
          <w:rStyle w:val="ezkurwreuab5ozgtqnkl"/>
          <w:lang w:val="ru-RU"/>
        </w:rPr>
        <w:t>Наверное</w:t>
      </w:r>
      <w:r w:rsidRPr="00D26162">
        <w:rPr>
          <w:lang w:val="ru-RU"/>
        </w:rPr>
        <w:t xml:space="preserve">, </w:t>
      </w:r>
      <w:r w:rsidRPr="00D26162">
        <w:rPr>
          <w:rStyle w:val="ezkurwreuab5ozgtqnkl"/>
          <w:lang w:val="ru-RU"/>
        </w:rPr>
        <w:t>тебе</w:t>
      </w:r>
      <w:r w:rsidRPr="00D26162">
        <w:rPr>
          <w:lang w:val="ru-RU"/>
        </w:rPr>
        <w:t xml:space="preserve"> </w:t>
      </w:r>
      <w:r w:rsidRPr="00D26162">
        <w:rPr>
          <w:rStyle w:val="ezkurwreuab5ozgtqnkl"/>
          <w:lang w:val="ru-RU"/>
        </w:rPr>
        <w:t>стоит</w:t>
      </w:r>
      <w:r w:rsidRPr="00D26162">
        <w:rPr>
          <w:lang w:val="ru-RU"/>
        </w:rPr>
        <w:t xml:space="preserve"> какое-то </w:t>
      </w:r>
      <w:r w:rsidRPr="00D26162">
        <w:rPr>
          <w:rStyle w:val="ezkurwreuab5ozgtqnkl"/>
          <w:lang w:val="ru-RU"/>
        </w:rPr>
        <w:t>время</w:t>
      </w:r>
      <w:r w:rsidRPr="00D26162">
        <w:rPr>
          <w:lang w:val="ru-RU"/>
        </w:rPr>
        <w:t xml:space="preserve"> по</w:t>
      </w:r>
      <w:r w:rsidRPr="00D26162">
        <w:rPr>
          <w:rStyle w:val="ezkurwreuab5ozgtqnkl"/>
          <w:lang w:val="ru-RU"/>
        </w:rPr>
        <w:t>быть… занятым.</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не</w:t>
      </w:r>
      <w:r w:rsidRPr="00D26162">
        <w:rPr>
          <w:lang w:val="ru-RU"/>
        </w:rPr>
        <w:t xml:space="preserve"> из тех, кто </w:t>
      </w:r>
      <w:r w:rsidRPr="00D26162">
        <w:rPr>
          <w:rStyle w:val="ezkurwreuab5ozgtqnkl"/>
          <w:lang w:val="ru-RU"/>
        </w:rPr>
        <w:t>легко</w:t>
      </w:r>
      <w:r w:rsidRPr="00D26162">
        <w:rPr>
          <w:lang w:val="ru-RU"/>
        </w:rPr>
        <w:t xml:space="preserve"> </w:t>
      </w:r>
      <w:r w:rsidRPr="00D26162">
        <w:rPr>
          <w:rStyle w:val="ezkurwreuab5ozgtqnkl"/>
          <w:lang w:val="ru-RU"/>
        </w:rPr>
        <w:t>прощает.</w:t>
      </w:r>
      <w:r w:rsidRPr="00D26162">
        <w:rPr>
          <w:lang w:val="ru-RU"/>
        </w:rPr>
        <w:t xml:space="preserve"> </w:t>
      </w:r>
    </w:p>
    <w:p w14:paraId="15529C97" w14:textId="77777777" w:rsidR="00FF5A40" w:rsidRPr="00D26162" w:rsidRDefault="00FF5A40" w:rsidP="00FF5A40">
      <w:pPr>
        <w:rPr>
          <w:lang w:val="ru-RU"/>
        </w:rPr>
      </w:pPr>
      <w:r w:rsidRPr="00D26162">
        <w:rPr>
          <w:rStyle w:val="ezkurwreuab5ozgtqnkl"/>
          <w:lang w:val="ru-RU"/>
        </w:rPr>
        <w:t>Ингвар</w:t>
      </w:r>
      <w:r w:rsidRPr="00D26162">
        <w:rPr>
          <w:lang w:val="ru-RU"/>
        </w:rPr>
        <w:t xml:space="preserve"> </w:t>
      </w:r>
      <w:r w:rsidRPr="00D26162">
        <w:rPr>
          <w:rStyle w:val="ezkurwreuab5ozgtqnkl"/>
          <w:lang w:val="ru-RU"/>
        </w:rPr>
        <w:t>сухо</w:t>
      </w:r>
      <w:r w:rsidRPr="00D26162">
        <w:rPr>
          <w:lang w:val="ru-RU"/>
        </w:rPr>
        <w:t xml:space="preserve"> </w:t>
      </w:r>
      <w:r w:rsidRPr="00D26162">
        <w:rPr>
          <w:rStyle w:val="ezkurwreuab5ozgtqnkl"/>
          <w:lang w:val="ru-RU"/>
        </w:rPr>
        <w:t>усмехнулся:</w:t>
      </w:r>
      <w:r w:rsidRPr="00D26162">
        <w:rPr>
          <w:lang w:val="ru-RU"/>
        </w:rPr>
        <w:t xml:space="preserve"> </w:t>
      </w:r>
    </w:p>
    <w:p w14:paraId="1D4E1743" w14:textId="311974B2" w:rsidR="00FF5A40" w:rsidRPr="00D26162" w:rsidRDefault="00FF5A40" w:rsidP="00FF5A40">
      <w:pPr>
        <w:rPr>
          <w:lang w:val="ru-RU"/>
        </w:rPr>
      </w:pPr>
      <w:r w:rsidRPr="00D26162">
        <w:rPr>
          <w:rStyle w:val="ezkurwreuab5ozgtqnkl"/>
          <w:lang w:val="ru-RU"/>
        </w:rPr>
        <w:t>— Думаю,</w:t>
      </w:r>
      <w:r w:rsidRPr="00D26162">
        <w:rPr>
          <w:lang w:val="ru-RU"/>
        </w:rPr>
        <w:t xml:space="preserve"> </w:t>
      </w:r>
      <w:r w:rsidR="00BA3F37">
        <w:rPr>
          <w:lang w:val="ru-RU"/>
        </w:rPr>
        <w:t>уж нам-то</w:t>
      </w:r>
      <w:r w:rsidRPr="00D26162">
        <w:rPr>
          <w:lang w:val="ru-RU"/>
        </w:rPr>
        <w:t xml:space="preserve"> </w:t>
      </w:r>
      <w:r w:rsidR="00BA3F37">
        <w:rPr>
          <w:lang w:val="ru-RU"/>
        </w:rPr>
        <w:t>не светит отсидеться сложа руки</w:t>
      </w:r>
      <w:r w:rsidRPr="00D26162">
        <w:rPr>
          <w:rStyle w:val="ezkurwreuab5ozgtqnkl"/>
          <w:lang w:val="ru-RU"/>
        </w:rPr>
        <w:t>.</w:t>
      </w:r>
      <w:r w:rsidRPr="00D26162">
        <w:rPr>
          <w:lang w:val="ru-RU"/>
        </w:rPr>
        <w:t xml:space="preserve"> </w:t>
      </w:r>
    </w:p>
    <w:p w14:paraId="57DF26FA" w14:textId="3999B29B" w:rsidR="00FF5A40" w:rsidRPr="00D26162" w:rsidRDefault="00FF5A40" w:rsidP="00FF5A40">
      <w:pPr>
        <w:rPr>
          <w:lang w:val="ru-RU"/>
        </w:rPr>
      </w:pPr>
      <w:r w:rsidRPr="00D26162">
        <w:rPr>
          <w:rStyle w:val="ezkurwreuab5ozgtqnkl"/>
          <w:lang w:val="ru-RU"/>
        </w:rPr>
        <w:t xml:space="preserve">— </w:t>
      </w:r>
      <w:r w:rsidR="00BA3F37">
        <w:rPr>
          <w:rStyle w:val="ezkurwreuab5ozgtqnkl"/>
          <w:lang w:val="ru-RU"/>
        </w:rPr>
        <w:t>Что верно, то верно.</w:t>
      </w:r>
      <w:r w:rsidRPr="00D26162">
        <w:rPr>
          <w:lang w:val="ru-RU"/>
        </w:rPr>
        <w:t xml:space="preserve"> </w:t>
      </w:r>
    </w:p>
    <w:p w14:paraId="26E72328" w14:textId="44EDA7E4" w:rsidR="00FF5A40" w:rsidRPr="00D26162" w:rsidRDefault="00FF5A40" w:rsidP="00FF5A40">
      <w:pPr>
        <w:rPr>
          <w:lang w:val="ru-RU"/>
        </w:rPr>
      </w:pPr>
      <w:r w:rsidRPr="00D26162">
        <w:rPr>
          <w:rStyle w:val="ezkurwreuab5ozgtqnkl"/>
          <w:lang w:val="ru-RU"/>
        </w:rPr>
        <w:t>Он</w:t>
      </w:r>
      <w:r w:rsidRPr="00D26162">
        <w:rPr>
          <w:lang w:val="ru-RU"/>
        </w:rPr>
        <w:t xml:space="preserve"> </w:t>
      </w:r>
      <w:r w:rsidRPr="00D26162">
        <w:rPr>
          <w:rStyle w:val="ezkurwreuab5ozgtqnkl"/>
          <w:lang w:val="ru-RU"/>
        </w:rPr>
        <w:t>посмотрел</w:t>
      </w:r>
      <w:r w:rsidRPr="00D26162">
        <w:rPr>
          <w:lang w:val="ru-RU"/>
        </w:rPr>
        <w:t xml:space="preserve"> </w:t>
      </w:r>
      <w:r w:rsidRPr="00D26162">
        <w:rPr>
          <w:rStyle w:val="ezkurwreuab5ozgtqnkl"/>
          <w:lang w:val="ru-RU"/>
        </w:rPr>
        <w:t>на</w:t>
      </w:r>
      <w:r w:rsidRPr="00D26162">
        <w:rPr>
          <w:lang w:val="ru-RU"/>
        </w:rPr>
        <w:t xml:space="preserve"> </w:t>
      </w:r>
      <w:r w:rsidRPr="00D26162">
        <w:rPr>
          <w:rStyle w:val="ezkurwreuab5ozgtqnkl"/>
          <w:lang w:val="ru-RU"/>
        </w:rPr>
        <w:t>небо</w:t>
      </w:r>
      <w:r w:rsidRPr="00D26162">
        <w:rPr>
          <w:lang w:val="ru-RU"/>
        </w:rPr>
        <w:t xml:space="preserve">, охваченное </w:t>
      </w:r>
      <w:r w:rsidRPr="00D26162">
        <w:rPr>
          <w:rStyle w:val="ezkurwreuab5ozgtqnkl"/>
          <w:lang w:val="ru-RU"/>
        </w:rPr>
        <w:t>пламенем,</w:t>
      </w:r>
      <w:r w:rsidRPr="00D26162">
        <w:rPr>
          <w:lang w:val="ru-RU"/>
        </w:rPr>
        <w:t xml:space="preserve"> </w:t>
      </w:r>
      <w:r w:rsidRPr="00D26162">
        <w:rPr>
          <w:rStyle w:val="ezkurwreuab5ozgtqnkl"/>
          <w:lang w:val="ru-RU"/>
        </w:rPr>
        <w:t>на</w:t>
      </w:r>
      <w:r w:rsidRPr="00D26162">
        <w:rPr>
          <w:lang w:val="ru-RU"/>
        </w:rPr>
        <w:t xml:space="preserve"> </w:t>
      </w:r>
      <w:r w:rsidRPr="00D26162">
        <w:rPr>
          <w:rStyle w:val="ezkurwreuab5ozgtqnkl"/>
          <w:lang w:val="ru-RU"/>
        </w:rPr>
        <w:t>гряды</w:t>
      </w:r>
      <w:r w:rsidRPr="00D26162">
        <w:rPr>
          <w:lang w:val="ru-RU"/>
        </w:rPr>
        <w:t xml:space="preserve"> </w:t>
      </w:r>
      <w:r w:rsidRPr="00D26162">
        <w:rPr>
          <w:rStyle w:val="ezkurwreuab5ozgtqnkl"/>
          <w:lang w:val="ru-RU"/>
        </w:rPr>
        <w:t>облаков</w:t>
      </w:r>
      <w:r w:rsidRPr="00D26162">
        <w:rPr>
          <w:lang w:val="ru-RU"/>
        </w:rPr>
        <w:t xml:space="preserve">, </w:t>
      </w:r>
      <w:r w:rsidRPr="00D26162">
        <w:rPr>
          <w:rStyle w:val="ezkurwreuab5ozgtqnkl"/>
          <w:lang w:val="ru-RU"/>
        </w:rPr>
        <w:t>которые</w:t>
      </w:r>
      <w:r w:rsidRPr="00D26162">
        <w:rPr>
          <w:lang w:val="ru-RU"/>
        </w:rPr>
        <w:t xml:space="preserve"> </w:t>
      </w:r>
      <w:r w:rsidRPr="00D26162">
        <w:rPr>
          <w:rStyle w:val="ezkurwreuab5ozgtqnkl"/>
          <w:lang w:val="ru-RU"/>
        </w:rPr>
        <w:t>теперь</w:t>
      </w:r>
      <w:r w:rsidRPr="00D26162">
        <w:rPr>
          <w:lang w:val="ru-RU"/>
        </w:rPr>
        <w:t xml:space="preserve"> были </w:t>
      </w:r>
      <w:r w:rsidRPr="00D26162">
        <w:rPr>
          <w:rStyle w:val="ezkurwreuab5ozgtqnkl"/>
          <w:lang w:val="ru-RU"/>
        </w:rPr>
        <w:t>кроваво</w:t>
      </w:r>
      <w:r w:rsidRPr="00D26162">
        <w:rPr>
          <w:lang w:val="ru-RU"/>
        </w:rPr>
        <w:t>-</w:t>
      </w:r>
      <w:r w:rsidRPr="00D26162">
        <w:rPr>
          <w:rStyle w:val="ezkurwreuab5ozgtqnkl"/>
          <w:lang w:val="ru-RU"/>
        </w:rPr>
        <w:t>красными</w:t>
      </w:r>
      <w:r w:rsidRPr="00D26162">
        <w:rPr>
          <w:lang w:val="ru-RU"/>
        </w:rPr>
        <w:t xml:space="preserve"> </w:t>
      </w:r>
      <w:r w:rsidRPr="00D26162">
        <w:rPr>
          <w:rStyle w:val="ezkurwreuab5ozgtqnkl"/>
          <w:lang w:val="ru-RU"/>
        </w:rPr>
        <w:t>и</w:t>
      </w:r>
      <w:r w:rsidRPr="00D26162">
        <w:rPr>
          <w:lang w:val="ru-RU"/>
        </w:rPr>
        <w:t xml:space="preserve"> стремительно </w:t>
      </w:r>
      <w:r w:rsidRPr="00D26162">
        <w:rPr>
          <w:rStyle w:val="ezkurwreuab5ozgtqnkl"/>
          <w:lang w:val="ru-RU"/>
        </w:rPr>
        <w:t>мчались.</w:t>
      </w:r>
      <w:r w:rsidRPr="00D26162">
        <w:rPr>
          <w:lang w:val="ru-RU"/>
        </w:rPr>
        <w:t xml:space="preserve"> </w:t>
      </w:r>
    </w:p>
    <w:p w14:paraId="0C3C834F" w14:textId="77777777" w:rsidR="00FF5A40" w:rsidRPr="00D26162" w:rsidRDefault="00FF5A40" w:rsidP="00FF5A40">
      <w:pPr>
        <w:rPr>
          <w:rStyle w:val="ezkurwreuab5ozgtqnkl"/>
          <w:lang w:val="ru-RU"/>
        </w:rPr>
      </w:pPr>
      <w:r w:rsidRPr="00D26162">
        <w:rPr>
          <w:rStyle w:val="ezkurwreuab5ozgtqnkl"/>
          <w:lang w:val="ru-RU"/>
        </w:rPr>
        <w:t>— Они</w:t>
      </w:r>
      <w:r w:rsidRPr="00D26162">
        <w:rPr>
          <w:lang w:val="ru-RU"/>
        </w:rPr>
        <w:t xml:space="preserve"> </w:t>
      </w:r>
      <w:r w:rsidRPr="00D26162">
        <w:rPr>
          <w:rStyle w:val="ezkurwreuab5ozgtqnkl"/>
          <w:lang w:val="ru-RU"/>
        </w:rPr>
        <w:t>называют</w:t>
      </w:r>
      <w:r w:rsidRPr="00D26162">
        <w:rPr>
          <w:lang w:val="ru-RU"/>
        </w:rPr>
        <w:t xml:space="preserve"> </w:t>
      </w:r>
      <w:r w:rsidRPr="00D26162">
        <w:rPr>
          <w:rStyle w:val="ezkurwreuab5ozgtqnkl"/>
          <w:lang w:val="ru-RU"/>
        </w:rPr>
        <w:t>это</w:t>
      </w:r>
      <w:r w:rsidRPr="00D26162">
        <w:rPr>
          <w:lang w:val="ru-RU"/>
        </w:rPr>
        <w:t xml:space="preserve"> </w:t>
      </w:r>
      <w:r w:rsidRPr="00D26162">
        <w:rPr>
          <w:rStyle w:val="ezkurwreuab5ozgtqnkl"/>
          <w:lang w:val="ru-RU"/>
        </w:rPr>
        <w:t>концом.</w:t>
      </w:r>
      <w:r w:rsidRPr="00D26162">
        <w:rPr>
          <w:lang w:val="ru-RU"/>
        </w:rPr>
        <w:t xml:space="preserve"> </w:t>
      </w:r>
      <w:r w:rsidRPr="00D26162">
        <w:rPr>
          <w:rStyle w:val="ezkurwreuab5ozgtqnkl"/>
          <w:lang w:val="ru-RU"/>
        </w:rPr>
        <w:t>Началом</w:t>
      </w:r>
      <w:r w:rsidRPr="00D26162">
        <w:rPr>
          <w:lang w:val="ru-RU"/>
        </w:rPr>
        <w:t xml:space="preserve"> </w:t>
      </w:r>
      <w:r w:rsidRPr="00D26162">
        <w:rPr>
          <w:rStyle w:val="ezkurwreuab5ozgtqnkl"/>
          <w:lang w:val="ru-RU"/>
        </w:rPr>
        <w:t>окончательного</w:t>
      </w:r>
      <w:r w:rsidRPr="00D26162">
        <w:rPr>
          <w:lang w:val="ru-RU"/>
        </w:rPr>
        <w:t xml:space="preserve"> </w:t>
      </w:r>
      <w:r w:rsidRPr="00D26162">
        <w:rPr>
          <w:rStyle w:val="ezkurwreuab5ozgtqnkl"/>
          <w:lang w:val="ru-RU"/>
        </w:rPr>
        <w:t xml:space="preserve">поражения. </w:t>
      </w:r>
    </w:p>
    <w:p w14:paraId="08863602" w14:textId="77777777" w:rsidR="00FF5A40" w:rsidRPr="00D26162" w:rsidRDefault="00FF5A40" w:rsidP="00FF5A40">
      <w:pPr>
        <w:rPr>
          <w:lang w:val="ru-RU"/>
        </w:rPr>
      </w:pPr>
      <w:r w:rsidRPr="00D26162">
        <w:rPr>
          <w:rStyle w:val="ezkurwreuab5ozgtqnkl"/>
          <w:lang w:val="ru-RU"/>
        </w:rPr>
        <w:t xml:space="preserve">— </w:t>
      </w:r>
      <w:proofErr w:type="spellStart"/>
      <w:r w:rsidRPr="00D26162">
        <w:rPr>
          <w:rStyle w:val="ezkurwreuab5ozgtqnkl"/>
          <w:lang w:val="ru-RU"/>
        </w:rPr>
        <w:t>Ксеносы</w:t>
      </w:r>
      <w:proofErr w:type="spellEnd"/>
      <w:r w:rsidRPr="00D26162">
        <w:rPr>
          <w:lang w:val="ru-RU"/>
        </w:rPr>
        <w:t xml:space="preserve"> </w:t>
      </w:r>
      <w:r w:rsidRPr="00D26162">
        <w:rPr>
          <w:rStyle w:val="ezkurwreuab5ozgtqnkl"/>
          <w:lang w:val="ru-RU"/>
        </w:rPr>
        <w:t>называли</w:t>
      </w:r>
      <w:r w:rsidRPr="00D26162">
        <w:rPr>
          <w:lang w:val="ru-RU"/>
        </w:rPr>
        <w:t xml:space="preserve"> </w:t>
      </w:r>
      <w:r w:rsidRPr="00D26162">
        <w:rPr>
          <w:rStyle w:val="ezkurwreuab5ozgtqnkl"/>
          <w:lang w:val="ru-RU"/>
        </w:rPr>
        <w:t>это</w:t>
      </w:r>
      <w:r w:rsidRPr="00D26162">
        <w:rPr>
          <w:lang w:val="ru-RU"/>
        </w:rPr>
        <w:t xml:space="preserve"> «</w:t>
      </w:r>
      <w:r w:rsidRPr="00D26162">
        <w:rPr>
          <w:rStyle w:val="ezkurwreuab5ozgtqnkl"/>
          <w:i/>
          <w:iCs/>
          <w:lang w:val="ru-RU"/>
        </w:rPr>
        <w:t>Рана</w:t>
      </w:r>
      <w:r w:rsidRPr="00D26162">
        <w:rPr>
          <w:i/>
          <w:iCs/>
          <w:lang w:val="ru-RU"/>
        </w:rPr>
        <w:t xml:space="preserve"> </w:t>
      </w:r>
      <w:proofErr w:type="spellStart"/>
      <w:r w:rsidRPr="00D26162">
        <w:rPr>
          <w:rStyle w:val="ezkurwreuab5ozgtqnkl"/>
          <w:i/>
          <w:iCs/>
          <w:lang w:val="ru-RU"/>
        </w:rPr>
        <w:t>Дандра</w:t>
      </w:r>
      <w:proofErr w:type="spellEnd"/>
      <w:r w:rsidRPr="00D26162">
        <w:rPr>
          <w:rStyle w:val="ezkurwreuab5ozgtqnkl"/>
          <w:lang w:val="ru-RU"/>
        </w:rPr>
        <w:t>».</w:t>
      </w:r>
      <w:r w:rsidRPr="00D26162">
        <w:rPr>
          <w:lang w:val="ru-RU"/>
        </w:rPr>
        <w:t xml:space="preserve"> «</w:t>
      </w:r>
      <w:r w:rsidRPr="00D26162">
        <w:rPr>
          <w:rStyle w:val="ezkurwreuab5ozgtqnkl"/>
          <w:i/>
          <w:iCs/>
          <w:lang w:val="ru-RU"/>
        </w:rPr>
        <w:t>Битва</w:t>
      </w:r>
      <w:r w:rsidRPr="00D26162">
        <w:rPr>
          <w:i/>
          <w:iCs/>
          <w:lang w:val="ru-RU"/>
        </w:rPr>
        <w:t xml:space="preserve"> </w:t>
      </w:r>
      <w:r w:rsidRPr="00D26162">
        <w:rPr>
          <w:rStyle w:val="ezkurwreuab5ozgtqnkl"/>
          <w:i/>
          <w:iCs/>
          <w:lang w:val="ru-RU"/>
        </w:rPr>
        <w:t>на</w:t>
      </w:r>
      <w:r w:rsidRPr="00D26162">
        <w:rPr>
          <w:i/>
          <w:iCs/>
          <w:lang w:val="ru-RU"/>
        </w:rPr>
        <w:t xml:space="preserve"> </w:t>
      </w:r>
      <w:r w:rsidRPr="00D26162">
        <w:rPr>
          <w:rStyle w:val="ezkurwreuab5ozgtqnkl"/>
          <w:i/>
          <w:iCs/>
          <w:lang w:val="ru-RU"/>
        </w:rPr>
        <w:t>краю</w:t>
      </w:r>
      <w:r w:rsidRPr="00D26162">
        <w:rPr>
          <w:i/>
          <w:iCs/>
          <w:lang w:val="ru-RU"/>
        </w:rPr>
        <w:t xml:space="preserve"> </w:t>
      </w:r>
      <w:r w:rsidRPr="00D26162">
        <w:rPr>
          <w:rStyle w:val="ezkurwreuab5ozgtqnkl"/>
          <w:i/>
          <w:iCs/>
          <w:lang w:val="ru-RU"/>
        </w:rPr>
        <w:t>света</w:t>
      </w:r>
      <w:r w:rsidRPr="00D26162">
        <w:rPr>
          <w:rStyle w:val="ezkurwreuab5ozgtqnkl"/>
          <w:lang w:val="ru-RU"/>
        </w:rPr>
        <w:t>».</w:t>
      </w:r>
      <w:r w:rsidRPr="00D26162">
        <w:rPr>
          <w:lang w:val="ru-RU"/>
        </w:rPr>
        <w:t xml:space="preserve"> </w:t>
      </w:r>
    </w:p>
    <w:p w14:paraId="1FD2A912" w14:textId="164B1831" w:rsidR="00FF5A40" w:rsidRPr="00D26162" w:rsidRDefault="00FF5A40" w:rsidP="00FF5A40">
      <w:pPr>
        <w:rPr>
          <w:lang w:val="ru-RU"/>
        </w:rPr>
      </w:pPr>
      <w:r w:rsidRPr="00D26162">
        <w:rPr>
          <w:rStyle w:val="ezkurwreuab5ozgtqnkl"/>
          <w:lang w:val="ru-RU"/>
        </w:rPr>
        <w:t xml:space="preserve">— </w:t>
      </w:r>
      <w:r w:rsidR="00BA3F37">
        <w:rPr>
          <w:rStyle w:val="ezkurwreuab5ozgtqnkl"/>
          <w:lang w:val="ru-RU"/>
        </w:rPr>
        <w:t>А ты</w:t>
      </w:r>
      <w:r w:rsidRPr="00D26162">
        <w:rPr>
          <w:lang w:val="ru-RU"/>
        </w:rPr>
        <w:t xml:space="preserve"> </w:t>
      </w:r>
      <w:r w:rsidRPr="00D26162">
        <w:rPr>
          <w:rStyle w:val="ezkurwreuab5ozgtqnkl"/>
          <w:lang w:val="ru-RU"/>
        </w:rPr>
        <w:t>что</w:t>
      </w:r>
      <w:r w:rsidRPr="00D26162">
        <w:rPr>
          <w:lang w:val="ru-RU"/>
        </w:rPr>
        <w:t xml:space="preserve"> </w:t>
      </w:r>
      <w:r w:rsidR="00BA3F37">
        <w:rPr>
          <w:rStyle w:val="ezkurwreuab5ozgtqnkl"/>
          <w:lang w:val="ru-RU"/>
        </w:rPr>
        <w:t>дума</w:t>
      </w:r>
      <w:r w:rsidRPr="00D26162">
        <w:rPr>
          <w:rStyle w:val="ezkurwreuab5ozgtqnkl"/>
          <w:lang w:val="ru-RU"/>
        </w:rPr>
        <w:t xml:space="preserve">ешь </w:t>
      </w:r>
      <w:r w:rsidRPr="00D26162">
        <w:rPr>
          <w:lang w:val="ru-RU"/>
        </w:rPr>
        <w:t>на этот счет</w:t>
      </w:r>
      <w:r w:rsidRPr="00D26162">
        <w:rPr>
          <w:rStyle w:val="ezkurwreuab5ozgtqnkl"/>
          <w:lang w:val="ru-RU"/>
        </w:rPr>
        <w:t>,</w:t>
      </w:r>
      <w:r w:rsidRPr="00D26162">
        <w:rPr>
          <w:lang w:val="ru-RU"/>
        </w:rPr>
        <w:t xml:space="preserve"> </w:t>
      </w:r>
      <w:proofErr w:type="spellStart"/>
      <w:r w:rsidRPr="00D26162">
        <w:rPr>
          <w:rStyle w:val="ezkurwreuab5ozgtqnkl"/>
          <w:lang w:val="ru-RU"/>
        </w:rPr>
        <w:t>Гирфалькон</w:t>
      </w:r>
      <w:proofErr w:type="spellEnd"/>
      <w:r w:rsidRPr="00D26162">
        <w:rPr>
          <w:rStyle w:val="ezkurwreuab5ozgtqnkl"/>
          <w:lang w:val="ru-RU"/>
        </w:rPr>
        <w:t>?</w:t>
      </w:r>
      <w:r w:rsidRPr="00D26162">
        <w:rPr>
          <w:lang w:val="ru-RU"/>
        </w:rPr>
        <w:t xml:space="preserve"> </w:t>
      </w:r>
    </w:p>
    <w:p w14:paraId="6FACCFCF" w14:textId="77777777" w:rsidR="00FF5A40" w:rsidRPr="00D26162" w:rsidRDefault="00FF5A40" w:rsidP="00FF5A40">
      <w:pPr>
        <w:rPr>
          <w:lang w:val="ru-RU"/>
        </w:rPr>
      </w:pPr>
      <w:r w:rsidRPr="00D26162">
        <w:rPr>
          <w:rStyle w:val="ezkurwreuab5ozgtqnkl"/>
          <w:lang w:val="ru-RU"/>
        </w:rPr>
        <w:t>Тому не было нужды</w:t>
      </w:r>
      <w:r w:rsidRPr="00D26162">
        <w:rPr>
          <w:lang w:val="ru-RU"/>
        </w:rPr>
        <w:t xml:space="preserve"> </w:t>
      </w:r>
      <w:r w:rsidRPr="00D26162">
        <w:rPr>
          <w:rStyle w:val="ezkurwreuab5ozgtqnkl"/>
          <w:lang w:val="ru-RU"/>
        </w:rPr>
        <w:t>раздумывать над</w:t>
      </w:r>
      <w:r w:rsidRPr="00D26162">
        <w:rPr>
          <w:lang w:val="ru-RU"/>
        </w:rPr>
        <w:t xml:space="preserve"> </w:t>
      </w:r>
      <w:r w:rsidRPr="00D26162">
        <w:rPr>
          <w:rStyle w:val="ezkurwreuab5ozgtqnkl"/>
          <w:lang w:val="ru-RU"/>
        </w:rPr>
        <w:t>ответом:</w:t>
      </w:r>
      <w:r w:rsidRPr="00D26162">
        <w:rPr>
          <w:lang w:val="ru-RU"/>
        </w:rPr>
        <w:t xml:space="preserve"> </w:t>
      </w:r>
    </w:p>
    <w:p w14:paraId="53AD21D9" w14:textId="77777777" w:rsidR="00FF5A40" w:rsidRPr="00D26162" w:rsidRDefault="00FF5A40" w:rsidP="00FF5A40">
      <w:pPr>
        <w:rPr>
          <w:lang w:val="ru-RU"/>
        </w:rPr>
      </w:pPr>
      <w:r w:rsidRPr="00D26162">
        <w:rPr>
          <w:rStyle w:val="ezkurwreuab5ozgtqnkl"/>
          <w:lang w:val="ru-RU"/>
        </w:rPr>
        <w:t>— Конец</w:t>
      </w:r>
      <w:r w:rsidRPr="00D26162">
        <w:rPr>
          <w:lang w:val="ru-RU"/>
        </w:rPr>
        <w:t xml:space="preserve"> </w:t>
      </w:r>
      <w:r w:rsidRPr="00D26162">
        <w:rPr>
          <w:rStyle w:val="ezkurwreuab5ozgtqnkl"/>
          <w:lang w:val="ru-RU"/>
        </w:rPr>
        <w:t>наступит</w:t>
      </w:r>
      <w:r w:rsidRPr="00D26162">
        <w:rPr>
          <w:lang w:val="ru-RU"/>
        </w:rPr>
        <w:t xml:space="preserve">, </w:t>
      </w:r>
      <w:r w:rsidRPr="00D26162">
        <w:rPr>
          <w:rStyle w:val="ezkurwreuab5ozgtqnkl"/>
          <w:lang w:val="ru-RU"/>
        </w:rPr>
        <w:t>когда</w:t>
      </w:r>
      <w:r w:rsidRPr="00D26162">
        <w:rPr>
          <w:lang w:val="ru-RU"/>
        </w:rPr>
        <w:t xml:space="preserve"> </w:t>
      </w:r>
      <w:r w:rsidRPr="00D26162">
        <w:rPr>
          <w:rStyle w:val="ezkurwreuab5ozgtqnkl"/>
          <w:lang w:val="ru-RU"/>
        </w:rPr>
        <w:t>Русс</w:t>
      </w:r>
      <w:r w:rsidRPr="00D26162">
        <w:rPr>
          <w:lang w:val="ru-RU"/>
        </w:rPr>
        <w:t xml:space="preserve"> </w:t>
      </w:r>
      <w:r w:rsidRPr="00D26162">
        <w:rPr>
          <w:rStyle w:val="ezkurwreuab5ozgtqnkl"/>
          <w:lang w:val="ru-RU"/>
        </w:rPr>
        <w:t>вернется.</w:t>
      </w:r>
      <w:r w:rsidRPr="00D26162">
        <w:rPr>
          <w:lang w:val="ru-RU"/>
        </w:rPr>
        <w:t xml:space="preserve"> А </w:t>
      </w:r>
      <w:r w:rsidRPr="00D26162">
        <w:rPr>
          <w:rStyle w:val="ezkurwreuab5ozgtqnkl"/>
          <w:lang w:val="ru-RU"/>
        </w:rPr>
        <w:t>до</w:t>
      </w:r>
      <w:r w:rsidRPr="00D26162">
        <w:rPr>
          <w:lang w:val="ru-RU"/>
        </w:rPr>
        <w:t xml:space="preserve"> тех </w:t>
      </w:r>
      <w:r w:rsidRPr="00D26162">
        <w:rPr>
          <w:rStyle w:val="ezkurwreuab5ozgtqnkl"/>
          <w:lang w:val="ru-RU"/>
        </w:rPr>
        <w:t>пор</w:t>
      </w:r>
      <w:r w:rsidRPr="00D26162">
        <w:rPr>
          <w:lang w:val="ru-RU"/>
        </w:rPr>
        <w:t xml:space="preserve"> будем </w:t>
      </w:r>
      <w:r w:rsidRPr="00D26162">
        <w:rPr>
          <w:rStyle w:val="ezkurwreuab5ozgtqnkl"/>
          <w:lang w:val="ru-RU"/>
        </w:rPr>
        <w:t>сражаться</w:t>
      </w:r>
      <w:r w:rsidRPr="00D26162">
        <w:rPr>
          <w:lang w:val="ru-RU"/>
        </w:rPr>
        <w:t xml:space="preserve"> </w:t>
      </w:r>
      <w:r w:rsidRPr="00D26162">
        <w:rPr>
          <w:rStyle w:val="ezkurwreuab5ozgtqnkl"/>
          <w:lang w:val="ru-RU"/>
        </w:rPr>
        <w:t>за</w:t>
      </w:r>
      <w:r w:rsidRPr="00D26162">
        <w:rPr>
          <w:lang w:val="ru-RU"/>
        </w:rPr>
        <w:t xml:space="preserve"> </w:t>
      </w:r>
      <w:r w:rsidRPr="00D26162">
        <w:rPr>
          <w:rStyle w:val="ezkurwreuab5ozgtqnkl"/>
          <w:lang w:val="ru-RU"/>
        </w:rPr>
        <w:t>победу.</w:t>
      </w:r>
      <w:r w:rsidRPr="00D26162">
        <w:rPr>
          <w:lang w:val="ru-RU"/>
        </w:rPr>
        <w:t xml:space="preserve"> </w:t>
      </w:r>
      <w:r w:rsidRPr="00D26162">
        <w:rPr>
          <w:rStyle w:val="ezkurwreuab5ozgtqnkl"/>
          <w:lang w:val="ru-RU"/>
        </w:rPr>
        <w:t>За</w:t>
      </w:r>
      <w:r w:rsidRPr="00D26162">
        <w:rPr>
          <w:lang w:val="ru-RU"/>
        </w:rPr>
        <w:t xml:space="preserve"> </w:t>
      </w:r>
      <w:r w:rsidRPr="00D26162">
        <w:rPr>
          <w:rStyle w:val="ezkurwreuab5ozgtqnkl"/>
          <w:lang w:val="ru-RU"/>
        </w:rPr>
        <w:t>честь</w:t>
      </w:r>
      <w:r w:rsidRPr="00D26162">
        <w:rPr>
          <w:lang w:val="ru-RU"/>
        </w:rPr>
        <w:t xml:space="preserve"> </w:t>
      </w:r>
      <w:r w:rsidRPr="00D26162">
        <w:rPr>
          <w:rStyle w:val="ezkurwreuab5ozgtqnkl"/>
          <w:lang w:val="ru-RU"/>
        </w:rPr>
        <w:t>нашего</w:t>
      </w:r>
      <w:r w:rsidRPr="00D26162">
        <w:rPr>
          <w:lang w:val="ru-RU"/>
        </w:rPr>
        <w:t xml:space="preserve"> </w:t>
      </w:r>
      <w:r w:rsidRPr="00D26162">
        <w:rPr>
          <w:rStyle w:val="ezkurwreuab5ozgtqnkl"/>
          <w:lang w:val="ru-RU"/>
        </w:rPr>
        <w:t>ярла</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за</w:t>
      </w:r>
      <w:r w:rsidRPr="00D26162">
        <w:rPr>
          <w:lang w:val="ru-RU"/>
        </w:rPr>
        <w:t xml:space="preserve"> </w:t>
      </w:r>
      <w:r w:rsidRPr="00D26162">
        <w:rPr>
          <w:rStyle w:val="ezkurwreuab5ozgtqnkl"/>
          <w:lang w:val="ru-RU"/>
        </w:rPr>
        <w:t>погибель</w:t>
      </w:r>
      <w:r w:rsidRPr="00D26162">
        <w:rPr>
          <w:lang w:val="ru-RU"/>
        </w:rPr>
        <w:t xml:space="preserve"> </w:t>
      </w:r>
      <w:r w:rsidRPr="00D26162">
        <w:rPr>
          <w:rStyle w:val="ezkurwreuab5ozgtqnkl"/>
          <w:lang w:val="ru-RU"/>
        </w:rPr>
        <w:t>его</w:t>
      </w:r>
      <w:r w:rsidRPr="00D26162">
        <w:rPr>
          <w:lang w:val="ru-RU"/>
        </w:rPr>
        <w:t xml:space="preserve"> </w:t>
      </w:r>
      <w:r w:rsidRPr="00D26162">
        <w:rPr>
          <w:rStyle w:val="ezkurwreuab5ozgtqnkl"/>
          <w:lang w:val="ru-RU"/>
        </w:rPr>
        <w:t>врагов.</w:t>
      </w:r>
      <w:r w:rsidRPr="00D26162">
        <w:rPr>
          <w:lang w:val="ru-RU"/>
        </w:rPr>
        <w:t xml:space="preserve"> </w:t>
      </w:r>
    </w:p>
    <w:p w14:paraId="33F8602B" w14:textId="77777777" w:rsidR="00FF5A40" w:rsidRPr="00D26162" w:rsidRDefault="00FF5A40" w:rsidP="00FF5A40">
      <w:pPr>
        <w:rPr>
          <w:lang w:val="ru-RU"/>
        </w:rPr>
      </w:pPr>
      <w:r w:rsidRPr="00D26162">
        <w:rPr>
          <w:rStyle w:val="ezkurwreuab5ozgtqnkl"/>
          <w:lang w:val="ru-RU"/>
        </w:rPr>
        <w:t>Рагнар</w:t>
      </w:r>
      <w:r w:rsidRPr="00D26162">
        <w:rPr>
          <w:lang w:val="ru-RU"/>
        </w:rPr>
        <w:t xml:space="preserve"> </w:t>
      </w:r>
      <w:r w:rsidRPr="00D26162">
        <w:rPr>
          <w:rStyle w:val="ezkurwreuab5ozgtqnkl"/>
          <w:lang w:val="ru-RU"/>
        </w:rPr>
        <w:t>рассмеялся:</w:t>
      </w:r>
      <w:r w:rsidRPr="00D26162">
        <w:rPr>
          <w:lang w:val="ru-RU"/>
        </w:rPr>
        <w:t xml:space="preserve"> </w:t>
      </w:r>
    </w:p>
    <w:p w14:paraId="5A8E1F65" w14:textId="77777777" w:rsidR="00FF5A40" w:rsidRPr="00D26162" w:rsidRDefault="00FF5A40" w:rsidP="00FF5A40">
      <w:pPr>
        <w:rPr>
          <w:lang w:val="ru-RU"/>
        </w:rPr>
      </w:pPr>
      <w:r w:rsidRPr="00D26162">
        <w:rPr>
          <w:rStyle w:val="ezkurwreuab5ozgtqnkl"/>
          <w:lang w:val="ru-RU"/>
        </w:rPr>
        <w:t>— Хорошо</w:t>
      </w:r>
      <w:r w:rsidRPr="00D26162">
        <w:rPr>
          <w:lang w:val="ru-RU"/>
        </w:rPr>
        <w:t xml:space="preserve"> </w:t>
      </w:r>
      <w:r w:rsidRPr="00D26162">
        <w:rPr>
          <w:rStyle w:val="ezkurwreuab5ozgtqnkl"/>
          <w:lang w:val="ru-RU"/>
        </w:rPr>
        <w:t>сказано.</w:t>
      </w:r>
      <w:r w:rsidRPr="00D26162">
        <w:rPr>
          <w:lang w:val="ru-RU"/>
        </w:rPr>
        <w:t xml:space="preserve"> </w:t>
      </w:r>
      <w:r w:rsidRPr="00D26162">
        <w:rPr>
          <w:rStyle w:val="ezkurwreuab5ozgtqnkl"/>
          <w:lang w:val="ru-RU"/>
        </w:rPr>
        <w:t>Знаешь,</w:t>
      </w:r>
      <w:r w:rsidRPr="00D26162">
        <w:rPr>
          <w:lang w:val="ru-RU"/>
        </w:rPr>
        <w:t xml:space="preserve"> </w:t>
      </w:r>
      <w:r w:rsidRPr="00D26162">
        <w:rPr>
          <w:rStyle w:val="ezkurwreuab5ozgtqnkl"/>
          <w:lang w:val="ru-RU"/>
        </w:rPr>
        <w:t>когда</w:t>
      </w:r>
      <w:r w:rsidRPr="00D26162">
        <w:rPr>
          <w:lang w:val="ru-RU"/>
        </w:rPr>
        <w:t xml:space="preserve"> </w:t>
      </w:r>
      <w:r w:rsidRPr="00D26162">
        <w:rPr>
          <w:rStyle w:val="ezkurwreuab5ozgtqnkl"/>
          <w:lang w:val="ru-RU"/>
        </w:rPr>
        <w:t>ты</w:t>
      </w:r>
      <w:r w:rsidRPr="00D26162">
        <w:rPr>
          <w:lang w:val="ru-RU"/>
        </w:rPr>
        <w:t xml:space="preserve"> </w:t>
      </w:r>
      <w:r w:rsidRPr="00D26162">
        <w:rPr>
          <w:rStyle w:val="ezkurwreuab5ozgtqnkl"/>
          <w:lang w:val="ru-RU"/>
        </w:rPr>
        <w:t>впервые</w:t>
      </w:r>
      <w:r w:rsidRPr="00D26162">
        <w:rPr>
          <w:lang w:val="ru-RU"/>
        </w:rPr>
        <w:t xml:space="preserve"> </w:t>
      </w:r>
      <w:r w:rsidRPr="00D26162">
        <w:rPr>
          <w:rStyle w:val="ezkurwreuab5ozgtqnkl"/>
          <w:lang w:val="ru-RU"/>
        </w:rPr>
        <w:t>вернулся</w:t>
      </w:r>
      <w:r w:rsidRPr="00D26162">
        <w:rPr>
          <w:lang w:val="ru-RU"/>
        </w:rPr>
        <w:t xml:space="preserve"> </w:t>
      </w:r>
      <w:r w:rsidRPr="00D26162">
        <w:rPr>
          <w:rStyle w:val="ezkurwreuab5ozgtqnkl"/>
          <w:lang w:val="ru-RU"/>
        </w:rPr>
        <w:t>на</w:t>
      </w:r>
      <w:r w:rsidRPr="00D26162">
        <w:rPr>
          <w:lang w:val="ru-RU"/>
        </w:rPr>
        <w:t xml:space="preserve"> </w:t>
      </w:r>
      <w:proofErr w:type="spellStart"/>
      <w:r w:rsidRPr="00D26162">
        <w:rPr>
          <w:rStyle w:val="ezkurwreuab5ozgtqnkl"/>
          <w:lang w:val="ru-RU"/>
        </w:rPr>
        <w:t>Фенрис</w:t>
      </w:r>
      <w:proofErr w:type="spellEnd"/>
      <w:r w:rsidRPr="00D26162">
        <w:rPr>
          <w:rStyle w:val="ezkurwreuab5ozgtqnkl"/>
          <w:lang w:val="ru-RU"/>
        </w:rPr>
        <w:t>...</w:t>
      </w:r>
    </w:p>
    <w:p w14:paraId="1957545D" w14:textId="77777777" w:rsidR="00FF5A40" w:rsidRPr="00D26162" w:rsidRDefault="00FF5A40" w:rsidP="00FF5A40">
      <w:pPr>
        <w:rPr>
          <w:lang w:val="ru-RU"/>
        </w:rPr>
      </w:pPr>
      <w:r w:rsidRPr="00D26162">
        <w:rPr>
          <w:rStyle w:val="ezkurwreuab5ozgtqnkl"/>
          <w:lang w:val="ru-RU"/>
        </w:rPr>
        <w:t>— Я</w:t>
      </w:r>
      <w:r w:rsidRPr="00D26162">
        <w:rPr>
          <w:lang w:val="ru-RU"/>
        </w:rPr>
        <w:t xml:space="preserve"> </w:t>
      </w:r>
      <w:r w:rsidRPr="00D26162">
        <w:rPr>
          <w:rStyle w:val="ezkurwreuab5ozgtqnkl"/>
          <w:lang w:val="ru-RU"/>
        </w:rPr>
        <w:t>знаю.</w:t>
      </w:r>
      <w:r w:rsidRPr="00D26162">
        <w:rPr>
          <w:lang w:val="ru-RU"/>
        </w:rPr>
        <w:t xml:space="preserve"> </w:t>
      </w:r>
      <w:r w:rsidRPr="00D26162">
        <w:rPr>
          <w:rStyle w:val="ezkurwreuab5ozgtqnkl"/>
          <w:lang w:val="ru-RU"/>
        </w:rPr>
        <w:t>Мне</w:t>
      </w:r>
      <w:r w:rsidRPr="00D26162">
        <w:rPr>
          <w:lang w:val="ru-RU"/>
        </w:rPr>
        <w:t xml:space="preserve"> </w:t>
      </w:r>
      <w:r w:rsidRPr="00D26162">
        <w:rPr>
          <w:rStyle w:val="ezkurwreuab5ozgtqnkl"/>
          <w:lang w:val="ru-RU"/>
        </w:rPr>
        <w:t>стало</w:t>
      </w:r>
      <w:r w:rsidRPr="00D26162">
        <w:rPr>
          <w:lang w:val="ru-RU"/>
        </w:rPr>
        <w:t xml:space="preserve"> </w:t>
      </w:r>
      <w:r w:rsidRPr="00D26162">
        <w:rPr>
          <w:rStyle w:val="ezkurwreuab5ozgtqnkl"/>
          <w:lang w:val="ru-RU"/>
        </w:rPr>
        <w:t>лучше.</w:t>
      </w:r>
      <w:r w:rsidRPr="00D26162">
        <w:rPr>
          <w:lang w:val="ru-RU"/>
        </w:rPr>
        <w:t xml:space="preserve"> </w:t>
      </w:r>
      <w:r w:rsidRPr="00D26162">
        <w:rPr>
          <w:rStyle w:val="ezkurwreuab5ozgtqnkl"/>
          <w:lang w:val="ru-RU"/>
        </w:rPr>
        <w:t>И</w:t>
      </w:r>
      <w:r w:rsidRPr="00D26162">
        <w:rPr>
          <w:lang w:val="ru-RU"/>
        </w:rPr>
        <w:t xml:space="preserve"> на </w:t>
      </w:r>
      <w:r w:rsidRPr="00D26162">
        <w:rPr>
          <w:rStyle w:val="ezkurwreuab5ozgtqnkl"/>
          <w:lang w:val="ru-RU"/>
        </w:rPr>
        <w:t>этом</w:t>
      </w:r>
      <w:r w:rsidRPr="00D26162">
        <w:rPr>
          <w:lang w:val="ru-RU"/>
        </w:rPr>
        <w:t xml:space="preserve"> </w:t>
      </w:r>
      <w:r w:rsidRPr="00D26162">
        <w:rPr>
          <w:rStyle w:val="ezkurwreuab5ozgtqnkl"/>
          <w:lang w:val="ru-RU"/>
        </w:rPr>
        <w:t>все</w:t>
      </w:r>
      <w:r w:rsidRPr="00D26162">
        <w:rPr>
          <w:lang w:val="ru-RU"/>
        </w:rPr>
        <w:t xml:space="preserve"> закончилось</w:t>
      </w:r>
      <w:r w:rsidRPr="00D26162">
        <w:rPr>
          <w:rStyle w:val="ezkurwreuab5ozgtqnkl"/>
          <w:lang w:val="ru-RU"/>
        </w:rPr>
        <w:t>.</w:t>
      </w:r>
      <w:r w:rsidRPr="00D26162">
        <w:rPr>
          <w:lang w:val="ru-RU"/>
        </w:rPr>
        <w:t xml:space="preserve"> </w:t>
      </w:r>
    </w:p>
    <w:p w14:paraId="464C3220" w14:textId="79B8C529" w:rsidR="00FF5A40" w:rsidRPr="00D26162" w:rsidRDefault="00FF5A40" w:rsidP="00FF5A40">
      <w:pPr>
        <w:rPr>
          <w:lang w:val="ru-RU"/>
        </w:rPr>
      </w:pPr>
      <w:r w:rsidRPr="00D26162">
        <w:rPr>
          <w:rStyle w:val="ezkurwreuab5ozgtqnkl"/>
          <w:lang w:val="ru-RU"/>
        </w:rPr>
        <w:t>Вскоре</w:t>
      </w:r>
      <w:r w:rsidRPr="00D26162">
        <w:rPr>
          <w:lang w:val="ru-RU"/>
        </w:rPr>
        <w:t xml:space="preserve"> </w:t>
      </w:r>
      <w:r w:rsidRPr="00D26162">
        <w:rPr>
          <w:rStyle w:val="ezkurwreuab5ozgtqnkl"/>
          <w:lang w:val="ru-RU"/>
        </w:rPr>
        <w:t>после</w:t>
      </w:r>
      <w:r w:rsidRPr="00D26162">
        <w:rPr>
          <w:lang w:val="ru-RU"/>
        </w:rPr>
        <w:t xml:space="preserve"> этого </w:t>
      </w:r>
      <w:r w:rsidRPr="00D26162">
        <w:rPr>
          <w:rStyle w:val="ezkurwreuab5ozgtqnkl"/>
          <w:lang w:val="ru-RU"/>
        </w:rPr>
        <w:t>они</w:t>
      </w:r>
      <w:r w:rsidRPr="00D26162">
        <w:rPr>
          <w:lang w:val="ru-RU"/>
        </w:rPr>
        <w:t xml:space="preserve"> </w:t>
      </w:r>
      <w:r w:rsidRPr="00D26162">
        <w:rPr>
          <w:rStyle w:val="ezkurwreuab5ozgtqnkl"/>
          <w:lang w:val="ru-RU"/>
        </w:rPr>
        <w:t>простились,</w:t>
      </w:r>
      <w:r w:rsidRPr="00D26162">
        <w:rPr>
          <w:lang w:val="ru-RU"/>
        </w:rPr>
        <w:t xml:space="preserve"> </w:t>
      </w:r>
      <w:r w:rsidRPr="00D26162">
        <w:rPr>
          <w:rStyle w:val="ezkurwreuab5ozgtqnkl"/>
          <w:lang w:val="ru-RU"/>
        </w:rPr>
        <w:t>Рагнар</w:t>
      </w:r>
      <w:r w:rsidRPr="00D26162">
        <w:rPr>
          <w:lang w:val="ru-RU"/>
        </w:rPr>
        <w:t xml:space="preserve"> остался </w:t>
      </w:r>
      <w:r w:rsidRPr="00D26162">
        <w:rPr>
          <w:rStyle w:val="ezkurwreuab5ozgtqnkl"/>
          <w:lang w:val="ru-RU"/>
        </w:rPr>
        <w:t>со</w:t>
      </w:r>
      <w:r w:rsidRPr="00D26162">
        <w:rPr>
          <w:lang w:val="ru-RU"/>
        </w:rPr>
        <w:t xml:space="preserve"> </w:t>
      </w:r>
      <w:r w:rsidRPr="00D26162">
        <w:rPr>
          <w:rStyle w:val="ezkurwreuab5ozgtqnkl"/>
          <w:lang w:val="ru-RU"/>
        </w:rPr>
        <w:t>своей</w:t>
      </w:r>
      <w:r w:rsidRPr="00D26162">
        <w:rPr>
          <w:lang w:val="ru-RU"/>
        </w:rPr>
        <w:t xml:space="preserve"> </w:t>
      </w:r>
      <w:r w:rsidRPr="00D26162">
        <w:rPr>
          <w:rStyle w:val="ezkurwreuab5ozgtqnkl"/>
          <w:lang w:val="ru-RU"/>
        </w:rPr>
        <w:t>свитой,</w:t>
      </w:r>
      <w:r w:rsidRPr="00D26162">
        <w:rPr>
          <w:lang w:val="ru-RU"/>
        </w:rPr>
        <w:t xml:space="preserve"> </w:t>
      </w:r>
      <w:r w:rsidRPr="00D26162">
        <w:rPr>
          <w:rStyle w:val="ezkurwreuab5ozgtqnkl"/>
          <w:lang w:val="ru-RU"/>
        </w:rPr>
        <w:t>Ингвар</w:t>
      </w:r>
      <w:r w:rsidRPr="00D26162">
        <w:rPr>
          <w:lang w:val="ru-RU"/>
        </w:rPr>
        <w:t xml:space="preserve"> — </w:t>
      </w:r>
      <w:r w:rsidRPr="00D26162">
        <w:rPr>
          <w:rStyle w:val="ezkurwreuab5ozgtqnkl"/>
          <w:lang w:val="ru-RU"/>
        </w:rPr>
        <w:t>со</w:t>
      </w:r>
      <w:r w:rsidRPr="00D26162">
        <w:rPr>
          <w:lang w:val="ru-RU"/>
        </w:rPr>
        <w:t xml:space="preserve"> </w:t>
      </w:r>
      <w:r w:rsidRPr="00D26162">
        <w:rPr>
          <w:rStyle w:val="ezkurwreuab5ozgtqnkl"/>
          <w:lang w:val="ru-RU"/>
        </w:rPr>
        <w:t>своей</w:t>
      </w:r>
      <w:r w:rsidR="00EA18C2">
        <w:rPr>
          <w:rStyle w:val="ezkurwreuab5ozgtqnkl"/>
          <w:lang w:val="ru-RU"/>
        </w:rPr>
        <w:t xml:space="preserve"> стаей</w:t>
      </w:r>
      <w:r w:rsidRPr="00D26162">
        <w:rPr>
          <w:rStyle w:val="ezkurwreuab5ozgtqnkl"/>
          <w:lang w:val="ru-RU"/>
        </w:rPr>
        <w:t>.</w:t>
      </w:r>
      <w:r w:rsidRPr="00D26162">
        <w:rPr>
          <w:lang w:val="ru-RU"/>
        </w:rPr>
        <w:t xml:space="preserve"> </w:t>
      </w:r>
      <w:r w:rsidRPr="00D26162">
        <w:rPr>
          <w:rStyle w:val="ezkurwreuab5ozgtqnkl"/>
          <w:lang w:val="ru-RU"/>
        </w:rPr>
        <w:t>Теперь,</w:t>
      </w:r>
      <w:r w:rsidRPr="00D26162">
        <w:rPr>
          <w:lang w:val="ru-RU"/>
        </w:rPr>
        <w:t xml:space="preserve"> когда Ингвар </w:t>
      </w:r>
      <w:r w:rsidRPr="00D26162">
        <w:rPr>
          <w:rStyle w:val="ezkurwreuab5ozgtqnkl"/>
          <w:lang w:val="ru-RU"/>
        </w:rPr>
        <w:t>снова</w:t>
      </w:r>
      <w:r w:rsidRPr="00D26162">
        <w:rPr>
          <w:lang w:val="ru-RU"/>
        </w:rPr>
        <w:t xml:space="preserve"> оказался за </w:t>
      </w:r>
      <w:r w:rsidRPr="00D26162">
        <w:rPr>
          <w:rStyle w:val="ezkurwreuab5ozgtqnkl"/>
          <w:lang w:val="ru-RU"/>
        </w:rPr>
        <w:t>пределами</w:t>
      </w:r>
      <w:r w:rsidRPr="00D26162">
        <w:rPr>
          <w:lang w:val="ru-RU"/>
        </w:rPr>
        <w:t xml:space="preserve"> </w:t>
      </w:r>
      <w:r w:rsidRPr="00D26162">
        <w:rPr>
          <w:rStyle w:val="ezkurwreuab5ozgtqnkl"/>
          <w:lang w:val="ru-RU"/>
        </w:rPr>
        <w:t>планеты,</w:t>
      </w:r>
      <w:r w:rsidRPr="00D26162">
        <w:rPr>
          <w:lang w:val="ru-RU"/>
        </w:rPr>
        <w:t xml:space="preserve"> стоя </w:t>
      </w:r>
      <w:r w:rsidRPr="00D26162">
        <w:rPr>
          <w:rStyle w:val="ezkurwreuab5ozgtqnkl"/>
          <w:lang w:val="ru-RU"/>
        </w:rPr>
        <w:t>на</w:t>
      </w:r>
      <w:r w:rsidRPr="00D26162">
        <w:rPr>
          <w:lang w:val="ru-RU"/>
        </w:rPr>
        <w:t xml:space="preserve"> </w:t>
      </w:r>
      <w:r w:rsidRPr="00D26162">
        <w:rPr>
          <w:rStyle w:val="ezkurwreuab5ozgtqnkl"/>
          <w:lang w:val="ru-RU"/>
        </w:rPr>
        <w:t>мостике</w:t>
      </w:r>
      <w:r w:rsidRPr="00D26162">
        <w:rPr>
          <w:lang w:val="ru-RU"/>
        </w:rPr>
        <w:t xml:space="preserve"> </w:t>
      </w:r>
      <w:r w:rsidRPr="00D26162">
        <w:rPr>
          <w:rStyle w:val="ezkurwreuab5ozgtqnkl"/>
          <w:lang w:val="ru-RU"/>
        </w:rPr>
        <w:t>«</w:t>
      </w:r>
      <w:r w:rsidRPr="00D26162">
        <w:rPr>
          <w:i/>
          <w:iCs/>
          <w:lang w:val="ru-RU"/>
        </w:rPr>
        <w:t>Предвестника рассвета</w:t>
      </w:r>
      <w:r w:rsidRPr="00D26162">
        <w:rPr>
          <w:lang w:val="ru-RU"/>
        </w:rPr>
        <w:t>»</w:t>
      </w:r>
      <w:r w:rsidRPr="00D26162">
        <w:rPr>
          <w:rStyle w:val="ezkurwreuab5ozgtqnkl"/>
          <w:lang w:val="ru-RU"/>
        </w:rPr>
        <w:t xml:space="preserve"> и</w:t>
      </w:r>
      <w:r w:rsidRPr="00D26162">
        <w:rPr>
          <w:lang w:val="ru-RU"/>
        </w:rPr>
        <w:t xml:space="preserve"> </w:t>
      </w:r>
      <w:r w:rsidRPr="00D26162">
        <w:rPr>
          <w:rStyle w:val="ezkurwreuab5ozgtqnkl"/>
          <w:lang w:val="ru-RU"/>
        </w:rPr>
        <w:t>ощущая</w:t>
      </w:r>
      <w:r w:rsidRPr="00D26162">
        <w:rPr>
          <w:lang w:val="ru-RU"/>
        </w:rPr>
        <w:t xml:space="preserve"> </w:t>
      </w:r>
      <w:r w:rsidRPr="00D26162">
        <w:rPr>
          <w:rStyle w:val="ezkurwreuab5ozgtqnkl"/>
          <w:lang w:val="ru-RU"/>
        </w:rPr>
        <w:t>гул</w:t>
      </w:r>
      <w:r w:rsidRPr="00D26162">
        <w:rPr>
          <w:lang w:val="ru-RU"/>
        </w:rPr>
        <w:t xml:space="preserve"> вакуольных </w:t>
      </w:r>
      <w:r w:rsidRPr="00D26162">
        <w:rPr>
          <w:rStyle w:val="ezkurwreuab5ozgtqnkl"/>
          <w:lang w:val="ru-RU"/>
        </w:rPr>
        <w:t>двигателей,</w:t>
      </w:r>
      <w:r w:rsidRPr="00D26162">
        <w:rPr>
          <w:lang w:val="ru-RU"/>
        </w:rPr>
        <w:t xml:space="preserve"> </w:t>
      </w:r>
      <w:r w:rsidRPr="00D26162">
        <w:rPr>
          <w:rStyle w:val="ezkurwreuab5ozgtqnkl"/>
          <w:lang w:val="ru-RU"/>
        </w:rPr>
        <w:t>когда</w:t>
      </w:r>
      <w:r w:rsidRPr="00D26162">
        <w:rPr>
          <w:lang w:val="ru-RU"/>
        </w:rPr>
        <w:t xml:space="preserve"> </w:t>
      </w:r>
      <w:r w:rsidRPr="00D26162">
        <w:rPr>
          <w:rStyle w:val="ezkurwreuab5ozgtqnkl"/>
          <w:lang w:val="ru-RU"/>
        </w:rPr>
        <w:t>мир</w:t>
      </w:r>
      <w:r w:rsidRPr="00D26162">
        <w:rPr>
          <w:lang w:val="ru-RU"/>
        </w:rPr>
        <w:t xml:space="preserve">, за который </w:t>
      </w:r>
      <w:r w:rsidRPr="00D26162">
        <w:rPr>
          <w:rStyle w:val="ezkurwreuab5ozgtqnkl"/>
          <w:lang w:val="ru-RU"/>
        </w:rPr>
        <w:t>он</w:t>
      </w:r>
      <w:r w:rsidRPr="00D26162">
        <w:rPr>
          <w:lang w:val="ru-RU"/>
        </w:rPr>
        <w:t xml:space="preserve"> </w:t>
      </w:r>
      <w:r w:rsidRPr="00D26162">
        <w:rPr>
          <w:rStyle w:val="ezkurwreuab5ozgtqnkl"/>
          <w:lang w:val="ru-RU"/>
        </w:rPr>
        <w:t>сражался</w:t>
      </w:r>
      <w:r w:rsidRPr="00D26162">
        <w:rPr>
          <w:lang w:val="ru-RU"/>
        </w:rPr>
        <w:t xml:space="preserve">, </w:t>
      </w:r>
      <w:r w:rsidRPr="00D26162">
        <w:rPr>
          <w:rStyle w:val="ezkurwreuab5ozgtqnkl"/>
          <w:lang w:val="ru-RU"/>
        </w:rPr>
        <w:t>разорили,</w:t>
      </w:r>
      <w:r w:rsidRPr="00D26162">
        <w:rPr>
          <w:lang w:val="ru-RU"/>
        </w:rPr>
        <w:t xml:space="preserve"> — </w:t>
      </w:r>
      <w:r w:rsidRPr="00D26162">
        <w:rPr>
          <w:rStyle w:val="ezkurwreuab5ozgtqnkl"/>
          <w:lang w:val="ru-RU"/>
        </w:rPr>
        <w:t>он</w:t>
      </w:r>
      <w:r w:rsidRPr="00D26162">
        <w:rPr>
          <w:lang w:val="ru-RU"/>
        </w:rPr>
        <w:t xml:space="preserve"> </w:t>
      </w:r>
      <w:r w:rsidRPr="00D26162">
        <w:rPr>
          <w:rStyle w:val="ezkurwreuab5ozgtqnkl"/>
          <w:lang w:val="ru-RU"/>
        </w:rPr>
        <w:t>попытался</w:t>
      </w:r>
      <w:r w:rsidRPr="00D26162">
        <w:rPr>
          <w:lang w:val="ru-RU"/>
        </w:rPr>
        <w:t xml:space="preserve"> </w:t>
      </w:r>
      <w:r w:rsidRPr="00D26162">
        <w:rPr>
          <w:rStyle w:val="ezkurwreuab5ozgtqnkl"/>
          <w:lang w:val="ru-RU"/>
        </w:rPr>
        <w:t>собраться</w:t>
      </w:r>
      <w:r w:rsidRPr="00D26162">
        <w:rPr>
          <w:lang w:val="ru-RU"/>
        </w:rPr>
        <w:t xml:space="preserve"> </w:t>
      </w:r>
      <w:r w:rsidRPr="00D26162">
        <w:rPr>
          <w:rStyle w:val="ezkurwreuab5ozgtqnkl"/>
          <w:lang w:val="ru-RU"/>
        </w:rPr>
        <w:t>с</w:t>
      </w:r>
      <w:r w:rsidRPr="00D26162">
        <w:rPr>
          <w:lang w:val="ru-RU"/>
        </w:rPr>
        <w:t xml:space="preserve"> </w:t>
      </w:r>
      <w:r w:rsidRPr="00D26162">
        <w:rPr>
          <w:rStyle w:val="ezkurwreuab5ozgtqnkl"/>
          <w:lang w:val="ru-RU"/>
        </w:rPr>
        <w:t>мыслями.</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выжил.</w:t>
      </w:r>
      <w:r w:rsidRPr="00D26162">
        <w:rPr>
          <w:lang w:val="ru-RU"/>
        </w:rPr>
        <w:t xml:space="preserve"> </w:t>
      </w:r>
      <w:r w:rsidRPr="00D26162">
        <w:rPr>
          <w:rStyle w:val="ezkurwreuab5ozgtqnkl"/>
          <w:lang w:val="ru-RU"/>
        </w:rPr>
        <w:t xml:space="preserve">Стая — </w:t>
      </w:r>
      <w:r w:rsidRPr="00D26162">
        <w:rPr>
          <w:lang w:val="ru-RU"/>
        </w:rPr>
        <w:t xml:space="preserve">вернее, то, </w:t>
      </w:r>
      <w:r w:rsidRPr="00D26162">
        <w:rPr>
          <w:rStyle w:val="ezkurwreuab5ozgtqnkl"/>
          <w:lang w:val="ru-RU"/>
        </w:rPr>
        <w:t>что</w:t>
      </w:r>
      <w:r w:rsidRPr="00D26162">
        <w:rPr>
          <w:lang w:val="ru-RU"/>
        </w:rPr>
        <w:t xml:space="preserve"> от нее </w:t>
      </w:r>
      <w:r w:rsidRPr="00D26162">
        <w:rPr>
          <w:rStyle w:val="ezkurwreuab5ozgtqnkl"/>
          <w:lang w:val="ru-RU"/>
        </w:rPr>
        <w:t>осталось, — вернулась</w:t>
      </w:r>
      <w:r w:rsidRPr="00D26162">
        <w:rPr>
          <w:lang w:val="ru-RU"/>
        </w:rPr>
        <w:t xml:space="preserve"> </w:t>
      </w:r>
      <w:r w:rsidRPr="00D26162">
        <w:rPr>
          <w:rStyle w:val="ezkurwreuab5ozgtqnkl"/>
          <w:lang w:val="ru-RU"/>
        </w:rPr>
        <w:t>домой,</w:t>
      </w:r>
      <w:r w:rsidRPr="00D26162">
        <w:rPr>
          <w:lang w:val="ru-RU"/>
        </w:rPr>
        <w:t xml:space="preserve"> </w:t>
      </w:r>
      <w:r w:rsidRPr="00D26162">
        <w:rPr>
          <w:rStyle w:val="ezkurwreuab5ozgtqnkl"/>
          <w:lang w:val="ru-RU"/>
        </w:rPr>
        <w:t>под</w:t>
      </w:r>
      <w:r w:rsidRPr="00D26162">
        <w:rPr>
          <w:lang w:val="ru-RU"/>
        </w:rPr>
        <w:t xml:space="preserve"> </w:t>
      </w:r>
      <w:r w:rsidRPr="00D26162">
        <w:rPr>
          <w:rStyle w:val="ezkurwreuab5ozgtqnkl"/>
          <w:lang w:val="ru-RU"/>
        </w:rPr>
        <w:t>защиту</w:t>
      </w:r>
      <w:r w:rsidRPr="00D26162">
        <w:rPr>
          <w:lang w:val="ru-RU"/>
        </w:rPr>
        <w:t xml:space="preserve"> </w:t>
      </w:r>
      <w:r w:rsidRPr="00D26162">
        <w:rPr>
          <w:rStyle w:val="ezkurwreuab5ozgtqnkl"/>
          <w:lang w:val="ru-RU"/>
        </w:rPr>
        <w:t>своего</w:t>
      </w:r>
      <w:r w:rsidRPr="00D26162">
        <w:rPr>
          <w:lang w:val="ru-RU"/>
        </w:rPr>
        <w:t xml:space="preserve"> </w:t>
      </w:r>
      <w:r w:rsidRPr="00D26162">
        <w:rPr>
          <w:rStyle w:val="ezkurwreuab5ozgtqnkl"/>
          <w:lang w:val="ru-RU"/>
        </w:rPr>
        <w:t>сюзерена.</w:t>
      </w:r>
      <w:r w:rsidRPr="00D26162">
        <w:rPr>
          <w:lang w:val="ru-RU"/>
        </w:rPr>
        <w:t xml:space="preserve"> </w:t>
      </w:r>
      <w:r w:rsidRPr="00D26162">
        <w:rPr>
          <w:rStyle w:val="ezkurwreuab5ozgtqnkl"/>
          <w:lang w:val="ru-RU"/>
        </w:rPr>
        <w:t>Впереди</w:t>
      </w:r>
      <w:r w:rsidRPr="00D26162">
        <w:rPr>
          <w:lang w:val="ru-RU"/>
        </w:rPr>
        <w:t xml:space="preserve"> их ждали новые </w:t>
      </w:r>
      <w:r w:rsidRPr="00D26162">
        <w:rPr>
          <w:rStyle w:val="ezkurwreuab5ozgtqnkl"/>
          <w:lang w:val="ru-RU"/>
        </w:rPr>
        <w:t>бои,</w:t>
      </w:r>
      <w:r w:rsidRPr="00D26162">
        <w:rPr>
          <w:lang w:val="ru-RU"/>
        </w:rPr>
        <w:t xml:space="preserve"> в которые </w:t>
      </w:r>
      <w:r w:rsidRPr="00D26162">
        <w:rPr>
          <w:rStyle w:val="ezkurwreuab5ozgtqnkl"/>
          <w:lang w:val="ru-RU"/>
        </w:rPr>
        <w:t>теперь</w:t>
      </w:r>
      <w:r w:rsidRPr="00D26162">
        <w:rPr>
          <w:lang w:val="ru-RU"/>
        </w:rPr>
        <w:t xml:space="preserve"> </w:t>
      </w:r>
      <w:r w:rsidRPr="00D26162">
        <w:rPr>
          <w:rStyle w:val="ezkurwreuab5ozgtqnkl"/>
          <w:lang w:val="ru-RU"/>
        </w:rPr>
        <w:t>надо было идти по</w:t>
      </w:r>
      <w:r w:rsidRPr="00D26162">
        <w:rPr>
          <w:lang w:val="ru-RU"/>
        </w:rPr>
        <w:t xml:space="preserve"> </w:t>
      </w:r>
      <w:r w:rsidRPr="00D26162">
        <w:rPr>
          <w:rStyle w:val="ezkurwreuab5ozgtqnkl"/>
          <w:lang w:val="ru-RU"/>
        </w:rPr>
        <w:t>приказу,</w:t>
      </w:r>
      <w:r w:rsidRPr="00D26162">
        <w:rPr>
          <w:lang w:val="ru-RU"/>
        </w:rPr>
        <w:t xml:space="preserve"> </w:t>
      </w:r>
      <w:r w:rsidRPr="00D26162">
        <w:rPr>
          <w:rStyle w:val="ezkurwreuab5ozgtqnkl"/>
          <w:lang w:val="ru-RU"/>
        </w:rPr>
        <w:t>а</w:t>
      </w:r>
      <w:r w:rsidRPr="00D26162">
        <w:rPr>
          <w:lang w:val="ru-RU"/>
        </w:rPr>
        <w:t xml:space="preserve"> </w:t>
      </w:r>
      <w:r w:rsidRPr="00D26162">
        <w:rPr>
          <w:rStyle w:val="ezkurwreuab5ozgtqnkl"/>
          <w:lang w:val="ru-RU"/>
        </w:rPr>
        <w:t>по собственному выбору из личных соображений.</w:t>
      </w:r>
      <w:r w:rsidRPr="00D26162">
        <w:rPr>
          <w:lang w:val="ru-RU"/>
        </w:rPr>
        <w:t xml:space="preserve"> </w:t>
      </w:r>
      <w:r w:rsidRPr="00D26162">
        <w:rPr>
          <w:rStyle w:val="ezkurwreuab5ozgtqnkl"/>
          <w:lang w:val="ru-RU"/>
        </w:rPr>
        <w:t>Так</w:t>
      </w:r>
      <w:r w:rsidRPr="00D26162">
        <w:rPr>
          <w:lang w:val="ru-RU"/>
        </w:rPr>
        <w:t xml:space="preserve"> и </w:t>
      </w:r>
      <w:r w:rsidRPr="00D26162">
        <w:rPr>
          <w:rStyle w:val="ezkurwreuab5ozgtqnkl"/>
          <w:lang w:val="ru-RU"/>
        </w:rPr>
        <w:t>должно</w:t>
      </w:r>
      <w:r w:rsidRPr="00D26162">
        <w:rPr>
          <w:lang w:val="ru-RU"/>
        </w:rPr>
        <w:t xml:space="preserve"> </w:t>
      </w:r>
      <w:r w:rsidRPr="00D26162">
        <w:rPr>
          <w:rStyle w:val="ezkurwreuab5ozgtqnkl"/>
          <w:lang w:val="ru-RU"/>
        </w:rPr>
        <w:t>быть.</w:t>
      </w:r>
      <w:r w:rsidRPr="00D26162">
        <w:rPr>
          <w:lang w:val="ru-RU"/>
        </w:rPr>
        <w:t xml:space="preserve"> По </w:t>
      </w:r>
      <w:r w:rsidRPr="00D26162">
        <w:rPr>
          <w:rStyle w:val="ezkurwreuab5ozgtqnkl"/>
          <w:lang w:val="ru-RU"/>
        </w:rPr>
        <w:t>крайней</w:t>
      </w:r>
      <w:r w:rsidRPr="00D26162">
        <w:rPr>
          <w:lang w:val="ru-RU"/>
        </w:rPr>
        <w:t xml:space="preserve"> </w:t>
      </w:r>
      <w:r w:rsidRPr="00D26162">
        <w:rPr>
          <w:rStyle w:val="ezkurwreuab5ozgtqnkl"/>
          <w:lang w:val="ru-RU"/>
        </w:rPr>
        <w:t>мере,</w:t>
      </w:r>
      <w:r w:rsidRPr="00D26162">
        <w:rPr>
          <w:lang w:val="ru-RU"/>
        </w:rPr>
        <w:t xml:space="preserve"> </w:t>
      </w:r>
      <w:r w:rsidRPr="00D26162">
        <w:rPr>
          <w:rStyle w:val="ezkurwreuab5ozgtqnkl"/>
          <w:lang w:val="ru-RU"/>
        </w:rPr>
        <w:t>кое</w:t>
      </w:r>
      <w:r w:rsidRPr="00D26162">
        <w:rPr>
          <w:lang w:val="ru-RU"/>
        </w:rPr>
        <w:t xml:space="preserve">-что </w:t>
      </w:r>
      <w:r w:rsidRPr="00D26162">
        <w:rPr>
          <w:rStyle w:val="ezkurwreuab5ozgtqnkl"/>
          <w:lang w:val="ru-RU"/>
        </w:rPr>
        <w:t>восстановлено.</w:t>
      </w:r>
      <w:r w:rsidRPr="00D26162">
        <w:rPr>
          <w:lang w:val="ru-RU"/>
        </w:rPr>
        <w:t xml:space="preserve"> </w:t>
      </w:r>
    </w:p>
    <w:p w14:paraId="742BD442" w14:textId="77777777" w:rsidR="00FF5A40" w:rsidRPr="00D26162" w:rsidRDefault="00FF5A40" w:rsidP="00FF5A40">
      <w:pPr>
        <w:rPr>
          <w:lang w:val="ru-RU"/>
        </w:rPr>
      </w:pPr>
      <w:r w:rsidRPr="00D26162">
        <w:rPr>
          <w:rStyle w:val="ezkurwreuab5ozgtqnkl"/>
          <w:lang w:val="ru-RU"/>
        </w:rPr>
        <w:t>Он</w:t>
      </w:r>
      <w:r w:rsidRPr="00D26162">
        <w:rPr>
          <w:lang w:val="ru-RU"/>
        </w:rPr>
        <w:t xml:space="preserve"> </w:t>
      </w:r>
      <w:r w:rsidRPr="00D26162">
        <w:rPr>
          <w:rStyle w:val="ezkurwreuab5ozgtqnkl"/>
          <w:lang w:val="ru-RU"/>
        </w:rPr>
        <w:t>вошел</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Кольцевую</w:t>
      </w:r>
      <w:r w:rsidRPr="00D26162">
        <w:rPr>
          <w:lang w:val="ru-RU"/>
        </w:rPr>
        <w:t xml:space="preserve"> </w:t>
      </w:r>
      <w:r w:rsidRPr="00D26162">
        <w:rPr>
          <w:rStyle w:val="ezkurwreuab5ozgtqnkl"/>
          <w:lang w:val="ru-RU"/>
        </w:rPr>
        <w:t>камеру,</w:t>
      </w:r>
      <w:r w:rsidRPr="00D26162">
        <w:rPr>
          <w:lang w:val="ru-RU"/>
        </w:rPr>
        <w:t xml:space="preserve"> </w:t>
      </w:r>
      <w:r w:rsidRPr="00D26162">
        <w:rPr>
          <w:rStyle w:val="ezkurwreuab5ozgtqnkl"/>
          <w:lang w:val="ru-RU"/>
        </w:rPr>
        <w:t>занял</w:t>
      </w:r>
      <w:r w:rsidRPr="00D26162">
        <w:rPr>
          <w:lang w:val="ru-RU"/>
        </w:rPr>
        <w:t xml:space="preserve"> </w:t>
      </w:r>
      <w:r w:rsidRPr="00D26162">
        <w:rPr>
          <w:rStyle w:val="ezkurwreuab5ozgtqnkl"/>
          <w:lang w:val="ru-RU"/>
        </w:rPr>
        <w:t>свое</w:t>
      </w:r>
      <w:r w:rsidRPr="00D26162">
        <w:rPr>
          <w:lang w:val="ru-RU"/>
        </w:rPr>
        <w:t xml:space="preserve"> </w:t>
      </w:r>
      <w:r w:rsidRPr="00D26162">
        <w:rPr>
          <w:rStyle w:val="ezkurwreuab5ozgtqnkl"/>
          <w:lang w:val="ru-RU"/>
        </w:rPr>
        <w:t>место,</w:t>
      </w:r>
      <w:r w:rsidRPr="00D26162">
        <w:rPr>
          <w:lang w:val="ru-RU"/>
        </w:rPr>
        <w:t xml:space="preserve"> </w:t>
      </w:r>
      <w:r w:rsidRPr="00D26162">
        <w:rPr>
          <w:rStyle w:val="ezkurwreuab5ozgtqnkl"/>
          <w:lang w:val="ru-RU"/>
        </w:rPr>
        <w:t>положив</w:t>
      </w:r>
      <w:r w:rsidRPr="00D26162">
        <w:rPr>
          <w:lang w:val="ru-RU"/>
        </w:rPr>
        <w:t xml:space="preserve"> </w:t>
      </w:r>
      <w:r w:rsidRPr="00D26162">
        <w:rPr>
          <w:rStyle w:val="ezkurwreuab5ozgtqnkl"/>
          <w:lang w:val="ru-RU"/>
        </w:rPr>
        <w:t>руки</w:t>
      </w:r>
      <w:r w:rsidRPr="00D26162">
        <w:rPr>
          <w:lang w:val="ru-RU"/>
        </w:rPr>
        <w:t xml:space="preserve"> в </w:t>
      </w:r>
      <w:r w:rsidRPr="00D26162">
        <w:rPr>
          <w:rStyle w:val="ezkurwreuab5ozgtqnkl"/>
          <w:lang w:val="ru-RU"/>
        </w:rPr>
        <w:t>перчатках</w:t>
      </w:r>
      <w:r w:rsidRPr="00D26162">
        <w:rPr>
          <w:lang w:val="ru-RU"/>
        </w:rPr>
        <w:t xml:space="preserve"> </w:t>
      </w:r>
      <w:r w:rsidRPr="00D26162">
        <w:rPr>
          <w:rStyle w:val="ezkurwreuab5ozgtqnkl"/>
          <w:lang w:val="ru-RU"/>
        </w:rPr>
        <w:t>на</w:t>
      </w:r>
      <w:r w:rsidRPr="00D26162">
        <w:rPr>
          <w:lang w:val="ru-RU"/>
        </w:rPr>
        <w:t xml:space="preserve"> </w:t>
      </w:r>
      <w:r w:rsidRPr="00D26162">
        <w:rPr>
          <w:rStyle w:val="ezkurwreuab5ozgtqnkl"/>
          <w:lang w:val="ru-RU"/>
        </w:rPr>
        <w:t>холодный</w:t>
      </w:r>
      <w:r w:rsidRPr="00D26162">
        <w:rPr>
          <w:lang w:val="ru-RU"/>
        </w:rPr>
        <w:t xml:space="preserve"> </w:t>
      </w:r>
      <w:r w:rsidRPr="00D26162">
        <w:rPr>
          <w:rStyle w:val="ezkurwreuab5ozgtqnkl"/>
          <w:lang w:val="ru-RU"/>
        </w:rPr>
        <w:t>камень.</w:t>
      </w:r>
      <w:r w:rsidRPr="00D26162">
        <w:rPr>
          <w:lang w:val="ru-RU"/>
        </w:rPr>
        <w:t xml:space="preserve"> </w:t>
      </w:r>
      <w:r w:rsidRPr="00D26162">
        <w:rPr>
          <w:rStyle w:val="ezkurwreuab5ozgtqnkl"/>
          <w:lang w:val="ru-RU"/>
        </w:rPr>
        <w:t>Над</w:t>
      </w:r>
      <w:r w:rsidRPr="00D26162">
        <w:rPr>
          <w:lang w:val="ru-RU"/>
        </w:rPr>
        <w:t xml:space="preserve"> </w:t>
      </w:r>
      <w:r w:rsidRPr="00D26162">
        <w:rPr>
          <w:rStyle w:val="ezkurwreuab5ozgtqnkl"/>
          <w:lang w:val="ru-RU"/>
        </w:rPr>
        <w:t>круглым</w:t>
      </w:r>
      <w:r w:rsidRPr="00D26162">
        <w:rPr>
          <w:lang w:val="ru-RU"/>
        </w:rPr>
        <w:t xml:space="preserve"> </w:t>
      </w:r>
      <w:r w:rsidRPr="00D26162">
        <w:rPr>
          <w:rStyle w:val="ezkurwreuab5ozgtqnkl"/>
          <w:lang w:val="ru-RU"/>
        </w:rPr>
        <w:t>столом</w:t>
      </w:r>
      <w:r w:rsidRPr="00D26162">
        <w:rPr>
          <w:lang w:val="ru-RU"/>
        </w:rPr>
        <w:t xml:space="preserve"> </w:t>
      </w:r>
      <w:r w:rsidRPr="00D26162">
        <w:rPr>
          <w:rStyle w:val="ezkurwreuab5ozgtqnkl"/>
          <w:lang w:val="ru-RU"/>
        </w:rPr>
        <w:t>висело</w:t>
      </w:r>
      <w:r w:rsidRPr="00D26162">
        <w:rPr>
          <w:lang w:val="ru-RU"/>
        </w:rPr>
        <w:t xml:space="preserve"> </w:t>
      </w:r>
      <w:r w:rsidRPr="00D26162">
        <w:rPr>
          <w:rStyle w:val="ezkurwreuab5ozgtqnkl"/>
          <w:lang w:val="ru-RU"/>
        </w:rPr>
        <w:t>старое</w:t>
      </w:r>
      <w:r w:rsidRPr="00D26162">
        <w:rPr>
          <w:lang w:val="ru-RU"/>
        </w:rPr>
        <w:t xml:space="preserve"> </w:t>
      </w:r>
      <w:r w:rsidRPr="00D26162">
        <w:rPr>
          <w:rStyle w:val="ezkurwreuab5ozgtqnkl"/>
          <w:lang w:val="ru-RU"/>
        </w:rPr>
        <w:t>знамя</w:t>
      </w:r>
      <w:r w:rsidRPr="00D26162">
        <w:rPr>
          <w:lang w:val="ru-RU"/>
        </w:rPr>
        <w:t xml:space="preserve"> </w:t>
      </w:r>
      <w:r w:rsidRPr="00D26162">
        <w:rPr>
          <w:rStyle w:val="ezkurwreuab5ozgtqnkl"/>
          <w:lang w:val="ru-RU"/>
        </w:rPr>
        <w:t>стаи.</w:t>
      </w:r>
      <w:r w:rsidRPr="00D26162">
        <w:rPr>
          <w:lang w:val="ru-RU"/>
        </w:rPr>
        <w:t xml:space="preserve"> </w:t>
      </w:r>
      <w:r w:rsidRPr="00D26162">
        <w:rPr>
          <w:rStyle w:val="ezkurwreuab5ozgtqnkl"/>
          <w:lang w:val="ru-RU"/>
        </w:rPr>
        <w:t>Было</w:t>
      </w:r>
      <w:r w:rsidRPr="00D26162">
        <w:rPr>
          <w:lang w:val="ru-RU"/>
        </w:rPr>
        <w:t xml:space="preserve"> </w:t>
      </w:r>
      <w:r w:rsidRPr="00D26162">
        <w:rPr>
          <w:rStyle w:val="ezkurwreuab5ozgtqnkl"/>
          <w:lang w:val="ru-RU"/>
        </w:rPr>
        <w:t>радостно</w:t>
      </w:r>
      <w:r w:rsidRPr="00D26162">
        <w:rPr>
          <w:lang w:val="ru-RU"/>
        </w:rPr>
        <w:t xml:space="preserve"> </w:t>
      </w:r>
      <w:r w:rsidRPr="00D26162">
        <w:rPr>
          <w:rStyle w:val="ezkurwreuab5ozgtqnkl"/>
          <w:lang w:val="ru-RU"/>
        </w:rPr>
        <w:t>снова</w:t>
      </w:r>
      <w:r w:rsidRPr="00D26162">
        <w:rPr>
          <w:lang w:val="ru-RU"/>
        </w:rPr>
        <w:t xml:space="preserve"> </w:t>
      </w:r>
      <w:r w:rsidRPr="00D26162">
        <w:rPr>
          <w:rStyle w:val="ezkurwreuab5ozgtqnkl"/>
          <w:lang w:val="ru-RU"/>
        </w:rPr>
        <w:t>увидеть</w:t>
      </w:r>
      <w:r w:rsidRPr="00D26162">
        <w:rPr>
          <w:lang w:val="ru-RU"/>
        </w:rPr>
        <w:t xml:space="preserve"> </w:t>
      </w:r>
      <w:r w:rsidRPr="00D26162">
        <w:rPr>
          <w:rStyle w:val="ezkurwreuab5ozgtqnkl"/>
          <w:lang w:val="ru-RU"/>
        </w:rPr>
        <w:t>его.</w:t>
      </w:r>
      <w:r w:rsidRPr="00D26162">
        <w:rPr>
          <w:lang w:val="ru-RU"/>
        </w:rPr>
        <w:t xml:space="preserve"> </w:t>
      </w:r>
      <w:r w:rsidRPr="00D26162">
        <w:rPr>
          <w:rStyle w:val="ezkurwreuab5ozgtqnkl"/>
          <w:lang w:val="ru-RU"/>
        </w:rPr>
        <w:t>Взгляд</w:t>
      </w:r>
      <w:r w:rsidRPr="00D26162">
        <w:rPr>
          <w:lang w:val="ru-RU"/>
        </w:rPr>
        <w:t xml:space="preserve"> </w:t>
      </w:r>
      <w:r w:rsidRPr="00D26162">
        <w:rPr>
          <w:rStyle w:val="ezkurwreuab5ozgtqnkl"/>
          <w:lang w:val="ru-RU"/>
        </w:rPr>
        <w:t>скользнул</w:t>
      </w:r>
      <w:r w:rsidRPr="00D26162">
        <w:rPr>
          <w:lang w:val="ru-RU"/>
        </w:rPr>
        <w:t xml:space="preserve"> </w:t>
      </w:r>
      <w:r w:rsidRPr="00D26162">
        <w:rPr>
          <w:rStyle w:val="ezkurwreuab5ozgtqnkl"/>
          <w:lang w:val="ru-RU"/>
        </w:rPr>
        <w:t>по</w:t>
      </w:r>
      <w:r w:rsidRPr="00D26162">
        <w:rPr>
          <w:lang w:val="ru-RU"/>
        </w:rPr>
        <w:t xml:space="preserve"> </w:t>
      </w:r>
      <w:r w:rsidRPr="00D26162">
        <w:rPr>
          <w:rStyle w:val="ezkurwreuab5ozgtqnkl"/>
          <w:lang w:val="ru-RU"/>
        </w:rPr>
        <w:t>плотной</w:t>
      </w:r>
      <w:r w:rsidRPr="00D26162">
        <w:rPr>
          <w:lang w:val="ru-RU"/>
        </w:rPr>
        <w:t xml:space="preserve"> </w:t>
      </w:r>
      <w:r w:rsidRPr="00D26162">
        <w:rPr>
          <w:rStyle w:val="ezkurwreuab5ozgtqnkl"/>
          <w:lang w:val="ru-RU"/>
        </w:rPr>
        <w:t>ткани,</w:t>
      </w:r>
      <w:r w:rsidRPr="00D26162">
        <w:rPr>
          <w:lang w:val="ru-RU"/>
        </w:rPr>
        <w:t xml:space="preserve"> и вдруг </w:t>
      </w:r>
      <w:r w:rsidRPr="00D26162">
        <w:rPr>
          <w:rStyle w:val="ezkurwreuab5ozgtqnkl"/>
          <w:lang w:val="ru-RU"/>
        </w:rPr>
        <w:t>его</w:t>
      </w:r>
      <w:r w:rsidRPr="00D26162">
        <w:rPr>
          <w:lang w:val="ru-RU"/>
        </w:rPr>
        <w:t xml:space="preserve"> </w:t>
      </w:r>
      <w:r w:rsidRPr="00D26162">
        <w:rPr>
          <w:rStyle w:val="ezkurwreuab5ozgtqnkl"/>
          <w:lang w:val="ru-RU"/>
        </w:rPr>
        <w:t>комм-бусина</w:t>
      </w:r>
      <w:r w:rsidRPr="00D26162">
        <w:rPr>
          <w:lang w:val="ru-RU"/>
        </w:rPr>
        <w:t xml:space="preserve"> </w:t>
      </w:r>
      <w:proofErr w:type="spellStart"/>
      <w:r w:rsidRPr="00D26162">
        <w:rPr>
          <w:rStyle w:val="ezkurwreuab5ozgtqnkl"/>
          <w:lang w:val="ru-RU"/>
        </w:rPr>
        <w:t>запульсировала</w:t>
      </w:r>
      <w:proofErr w:type="spellEnd"/>
      <w:r w:rsidRPr="00D26162">
        <w:rPr>
          <w:rStyle w:val="ezkurwreuab5ozgtqnkl"/>
          <w:lang w:val="ru-RU"/>
        </w:rPr>
        <w:t>.</w:t>
      </w:r>
      <w:r w:rsidRPr="00D26162">
        <w:rPr>
          <w:lang w:val="ru-RU"/>
        </w:rPr>
        <w:t xml:space="preserve"> </w:t>
      </w:r>
    </w:p>
    <w:p w14:paraId="507AD1A0" w14:textId="77777777" w:rsidR="00FF5A40" w:rsidRPr="00D26162" w:rsidRDefault="00FF5A40" w:rsidP="00FF5A40">
      <w:pPr>
        <w:rPr>
          <w:lang w:val="ru-RU"/>
        </w:rPr>
      </w:pPr>
      <w:r w:rsidRPr="00D26162">
        <w:rPr>
          <w:rStyle w:val="ezkurwreuab5ozgtqnkl"/>
          <w:lang w:val="ru-RU"/>
        </w:rPr>
        <w:t>— Мой господин,</w:t>
      </w:r>
      <w:r w:rsidRPr="00D26162">
        <w:rPr>
          <w:lang w:val="ru-RU"/>
        </w:rPr>
        <w:t xml:space="preserve"> </w:t>
      </w:r>
      <w:r w:rsidRPr="00D26162">
        <w:rPr>
          <w:rStyle w:val="ezkurwreuab5ozgtqnkl"/>
          <w:lang w:val="ru-RU"/>
        </w:rPr>
        <w:t>— раздался</w:t>
      </w:r>
      <w:r w:rsidRPr="00D26162">
        <w:rPr>
          <w:lang w:val="ru-RU"/>
        </w:rPr>
        <w:t xml:space="preserve"> </w:t>
      </w:r>
      <w:r w:rsidRPr="00D26162">
        <w:rPr>
          <w:rStyle w:val="ezkurwreuab5ozgtqnkl"/>
          <w:lang w:val="ru-RU"/>
        </w:rPr>
        <w:t>голос</w:t>
      </w:r>
      <w:r w:rsidRPr="00D26162">
        <w:rPr>
          <w:lang w:val="ru-RU"/>
        </w:rPr>
        <w:t xml:space="preserve"> </w:t>
      </w:r>
      <w:proofErr w:type="spellStart"/>
      <w:r w:rsidRPr="00D26162">
        <w:rPr>
          <w:rStyle w:val="ezkurwreuab5ozgtqnkl"/>
          <w:lang w:val="ru-RU"/>
        </w:rPr>
        <w:t>Торека</w:t>
      </w:r>
      <w:proofErr w:type="spellEnd"/>
      <w:r w:rsidRPr="00D26162">
        <w:rPr>
          <w:lang w:val="ru-RU"/>
        </w:rPr>
        <w:t xml:space="preserve"> </w:t>
      </w:r>
      <w:proofErr w:type="spellStart"/>
      <w:r w:rsidRPr="00D26162">
        <w:rPr>
          <w:rStyle w:val="ezkurwreuab5ozgtqnkl"/>
          <w:lang w:val="ru-RU"/>
        </w:rPr>
        <w:t>Бьяргборна</w:t>
      </w:r>
      <w:proofErr w:type="spellEnd"/>
      <w:r w:rsidRPr="00D26162">
        <w:rPr>
          <w:rStyle w:val="ezkurwreuab5ozgtqnkl"/>
          <w:lang w:val="ru-RU"/>
        </w:rPr>
        <w:t>.</w:t>
      </w:r>
      <w:r w:rsidRPr="00D26162">
        <w:rPr>
          <w:lang w:val="ru-RU"/>
        </w:rPr>
        <w:t xml:space="preserve"> </w:t>
      </w:r>
      <w:r w:rsidRPr="00D26162">
        <w:rPr>
          <w:rStyle w:val="ezkurwreuab5ozgtqnkl"/>
          <w:lang w:val="ru-RU"/>
        </w:rPr>
        <w:t>— Мы</w:t>
      </w:r>
      <w:r w:rsidRPr="00D26162">
        <w:rPr>
          <w:lang w:val="ru-RU"/>
        </w:rPr>
        <w:t xml:space="preserve"> </w:t>
      </w:r>
      <w:r w:rsidRPr="00D26162">
        <w:rPr>
          <w:rStyle w:val="ezkurwreuab5ozgtqnkl"/>
          <w:lang w:val="ru-RU"/>
        </w:rPr>
        <w:t>готовы</w:t>
      </w:r>
      <w:r w:rsidRPr="00D26162">
        <w:rPr>
          <w:lang w:val="ru-RU"/>
        </w:rPr>
        <w:t xml:space="preserve"> </w:t>
      </w:r>
      <w:r w:rsidRPr="00D26162">
        <w:rPr>
          <w:rStyle w:val="ezkurwreuab5ozgtqnkl"/>
          <w:lang w:val="ru-RU"/>
        </w:rPr>
        <w:t>запустить</w:t>
      </w:r>
      <w:r w:rsidRPr="00D26162">
        <w:rPr>
          <w:lang w:val="ru-RU"/>
        </w:rPr>
        <w:t xml:space="preserve"> </w:t>
      </w:r>
      <w:r w:rsidRPr="00D26162">
        <w:rPr>
          <w:rStyle w:val="ezkurwreuab5ozgtqnkl"/>
          <w:lang w:val="ru-RU"/>
        </w:rPr>
        <w:t>плазменные</w:t>
      </w:r>
      <w:r w:rsidRPr="00D26162">
        <w:rPr>
          <w:lang w:val="ru-RU"/>
        </w:rPr>
        <w:t xml:space="preserve"> </w:t>
      </w:r>
      <w:r w:rsidRPr="00D26162">
        <w:rPr>
          <w:rStyle w:val="ezkurwreuab5ozgtqnkl"/>
          <w:lang w:val="ru-RU"/>
        </w:rPr>
        <w:t>двигатели</w:t>
      </w:r>
      <w:r w:rsidRPr="00D26162">
        <w:rPr>
          <w:lang w:val="ru-RU"/>
        </w:rPr>
        <w:t xml:space="preserve"> </w:t>
      </w:r>
      <w:r w:rsidRPr="00D26162">
        <w:rPr>
          <w:rStyle w:val="ezkurwreuab5ozgtqnkl"/>
          <w:lang w:val="ru-RU"/>
        </w:rPr>
        <w:t>по</w:t>
      </w:r>
      <w:r w:rsidRPr="00D26162">
        <w:rPr>
          <w:lang w:val="ru-RU"/>
        </w:rPr>
        <w:t xml:space="preserve"> </w:t>
      </w:r>
      <w:r w:rsidRPr="00D26162">
        <w:rPr>
          <w:rStyle w:val="ezkurwreuab5ozgtqnkl"/>
          <w:lang w:val="ru-RU"/>
        </w:rPr>
        <w:t>вашей</w:t>
      </w:r>
      <w:r w:rsidRPr="00D26162">
        <w:rPr>
          <w:lang w:val="ru-RU"/>
        </w:rPr>
        <w:t xml:space="preserve"> </w:t>
      </w:r>
      <w:r w:rsidRPr="00D26162">
        <w:rPr>
          <w:rStyle w:val="ezkurwreuab5ozgtqnkl"/>
          <w:lang w:val="ru-RU"/>
        </w:rPr>
        <w:t>команде.</w:t>
      </w:r>
      <w:r w:rsidRPr="00D26162">
        <w:rPr>
          <w:lang w:val="ru-RU"/>
        </w:rPr>
        <w:t xml:space="preserve"> </w:t>
      </w:r>
      <w:r w:rsidRPr="00D26162">
        <w:rPr>
          <w:rStyle w:val="ezkurwreuab5ozgtqnkl"/>
          <w:lang w:val="ru-RU"/>
        </w:rPr>
        <w:t>Госпожа</w:t>
      </w:r>
      <w:r w:rsidRPr="00D26162">
        <w:rPr>
          <w:lang w:val="ru-RU"/>
        </w:rPr>
        <w:t xml:space="preserve"> </w:t>
      </w:r>
      <w:proofErr w:type="spellStart"/>
      <w:r w:rsidRPr="00D26162">
        <w:rPr>
          <w:rStyle w:val="ezkurwreuab5ozgtqnkl"/>
          <w:lang w:val="ru-RU"/>
        </w:rPr>
        <w:t>ван</w:t>
      </w:r>
      <w:proofErr w:type="spellEnd"/>
      <w:r w:rsidRPr="00D26162">
        <w:rPr>
          <w:lang w:val="ru-RU"/>
        </w:rPr>
        <w:t xml:space="preserve"> </w:t>
      </w:r>
      <w:proofErr w:type="spellStart"/>
      <w:r w:rsidRPr="00D26162">
        <w:rPr>
          <w:rStyle w:val="ezkurwreuab5ozgtqnkl"/>
          <w:lang w:val="ru-RU"/>
        </w:rPr>
        <w:t>Клиис</w:t>
      </w:r>
      <w:proofErr w:type="spellEnd"/>
      <w:r w:rsidRPr="00D26162">
        <w:rPr>
          <w:lang w:val="ru-RU"/>
        </w:rPr>
        <w:t xml:space="preserve"> </w:t>
      </w:r>
      <w:r w:rsidRPr="00D26162">
        <w:rPr>
          <w:rStyle w:val="ezkurwreuab5ozgtqnkl"/>
          <w:lang w:val="ru-RU"/>
        </w:rPr>
        <w:t>ждет</w:t>
      </w:r>
      <w:r w:rsidRPr="00D26162">
        <w:rPr>
          <w:lang w:val="ru-RU"/>
        </w:rPr>
        <w:t xml:space="preserve"> </w:t>
      </w:r>
      <w:r w:rsidRPr="00D26162">
        <w:rPr>
          <w:rStyle w:val="ezkurwreuab5ozgtqnkl"/>
          <w:lang w:val="ru-RU"/>
        </w:rPr>
        <w:t>распоряжений</w:t>
      </w:r>
      <w:r w:rsidRPr="00D26162">
        <w:rPr>
          <w:lang w:val="ru-RU"/>
        </w:rPr>
        <w:t xml:space="preserve"> </w:t>
      </w:r>
      <w:r w:rsidRPr="00D26162">
        <w:rPr>
          <w:rStyle w:val="ezkurwreuab5ozgtqnkl"/>
          <w:lang w:val="ru-RU"/>
        </w:rPr>
        <w:t>о</w:t>
      </w:r>
      <w:r w:rsidRPr="00D26162">
        <w:rPr>
          <w:lang w:val="ru-RU"/>
        </w:rPr>
        <w:t xml:space="preserve"> </w:t>
      </w:r>
      <w:r w:rsidRPr="00D26162">
        <w:rPr>
          <w:rStyle w:val="ezkurwreuab5ozgtqnkl"/>
          <w:lang w:val="ru-RU"/>
        </w:rPr>
        <w:t>переходе</w:t>
      </w:r>
      <w:r w:rsidRPr="00D26162">
        <w:rPr>
          <w:lang w:val="ru-RU"/>
        </w:rPr>
        <w:t xml:space="preserve"> </w:t>
      </w:r>
      <w:r w:rsidRPr="00D26162">
        <w:rPr>
          <w:rStyle w:val="ezkurwreuab5ozgtqnkl"/>
          <w:lang w:val="ru-RU"/>
        </w:rPr>
        <w:t>через</w:t>
      </w:r>
      <w:r w:rsidRPr="00D26162">
        <w:rPr>
          <w:lang w:val="ru-RU"/>
        </w:rPr>
        <w:t xml:space="preserve"> </w:t>
      </w:r>
      <w:r w:rsidRPr="00D26162">
        <w:rPr>
          <w:rStyle w:val="ezkurwreuab5ozgtqnkl"/>
          <w:lang w:val="ru-RU"/>
        </w:rPr>
        <w:t>варп</w:t>
      </w:r>
      <w:r w:rsidRPr="00D26162">
        <w:rPr>
          <w:lang w:val="ru-RU"/>
        </w:rPr>
        <w:t xml:space="preserve">, как </w:t>
      </w:r>
      <w:r w:rsidRPr="00D26162">
        <w:rPr>
          <w:rStyle w:val="ezkurwreuab5ozgtqnkl"/>
          <w:lang w:val="ru-RU"/>
        </w:rPr>
        <w:t>вам</w:t>
      </w:r>
      <w:r w:rsidRPr="00D26162">
        <w:rPr>
          <w:lang w:val="ru-RU"/>
        </w:rPr>
        <w:t xml:space="preserve"> будет </w:t>
      </w:r>
      <w:r w:rsidRPr="00D26162">
        <w:rPr>
          <w:rStyle w:val="ezkurwreuab5ozgtqnkl"/>
          <w:lang w:val="ru-RU"/>
        </w:rPr>
        <w:t>угодно.</w:t>
      </w:r>
      <w:r w:rsidRPr="00D26162">
        <w:rPr>
          <w:lang w:val="ru-RU"/>
        </w:rPr>
        <w:t xml:space="preserve"> </w:t>
      </w:r>
    </w:p>
    <w:p w14:paraId="12C8C576" w14:textId="77777777" w:rsidR="00FF5A40" w:rsidRPr="00D26162" w:rsidRDefault="00FF5A40" w:rsidP="00FF5A40">
      <w:pPr>
        <w:rPr>
          <w:lang w:val="ru-RU"/>
        </w:rPr>
      </w:pPr>
      <w:r w:rsidRPr="00D26162">
        <w:rPr>
          <w:rStyle w:val="ezkurwreuab5ozgtqnkl"/>
          <w:lang w:val="ru-RU"/>
        </w:rPr>
        <w:t>— Ясно.</w:t>
      </w:r>
      <w:r w:rsidRPr="00D26162">
        <w:rPr>
          <w:lang w:val="ru-RU"/>
        </w:rPr>
        <w:t xml:space="preserve"> Вы всем обеспечены</w:t>
      </w:r>
      <w:r w:rsidRPr="00D26162">
        <w:rPr>
          <w:rStyle w:val="ezkurwreuab5ozgtqnkl"/>
          <w:lang w:val="ru-RU"/>
        </w:rPr>
        <w:t>?</w:t>
      </w:r>
      <w:r w:rsidRPr="00D26162">
        <w:rPr>
          <w:lang w:val="ru-RU"/>
        </w:rPr>
        <w:t xml:space="preserve"> </w:t>
      </w:r>
    </w:p>
    <w:p w14:paraId="3B4C0DA5" w14:textId="77777777" w:rsidR="00FF5A40" w:rsidRPr="00D26162" w:rsidRDefault="00FF5A40" w:rsidP="00FF5A40">
      <w:pPr>
        <w:rPr>
          <w:lang w:val="ru-RU"/>
        </w:rPr>
      </w:pPr>
      <w:r w:rsidRPr="00D26162">
        <w:rPr>
          <w:rStyle w:val="ezkurwreuab5ozgtqnkl"/>
          <w:lang w:val="ru-RU"/>
        </w:rPr>
        <w:lastRenderedPageBreak/>
        <w:t>Небольшая</w:t>
      </w:r>
      <w:r w:rsidRPr="00D26162">
        <w:rPr>
          <w:lang w:val="ru-RU"/>
        </w:rPr>
        <w:t xml:space="preserve"> </w:t>
      </w:r>
      <w:r w:rsidRPr="00D26162">
        <w:rPr>
          <w:rStyle w:val="ezkurwreuab5ozgtqnkl"/>
          <w:lang w:val="ru-RU"/>
        </w:rPr>
        <w:t>пауза.</w:t>
      </w:r>
      <w:r w:rsidRPr="00D26162">
        <w:rPr>
          <w:lang w:val="ru-RU"/>
        </w:rPr>
        <w:t xml:space="preserve"> </w:t>
      </w:r>
    </w:p>
    <w:p w14:paraId="6FB43B3F" w14:textId="77777777" w:rsidR="00FF5A40" w:rsidRPr="00D26162" w:rsidRDefault="00FF5A40" w:rsidP="00FF5A40">
      <w:pPr>
        <w:rPr>
          <w:lang w:val="ru-RU"/>
        </w:rPr>
      </w:pPr>
      <w:r w:rsidRPr="00D26162">
        <w:rPr>
          <w:rStyle w:val="ezkurwreuab5ozgtqnkl"/>
          <w:lang w:val="ru-RU"/>
        </w:rPr>
        <w:t>— Абсолютно</w:t>
      </w:r>
      <w:r w:rsidRPr="00D26162">
        <w:rPr>
          <w:lang w:val="ru-RU"/>
        </w:rPr>
        <w:t xml:space="preserve"> </w:t>
      </w:r>
      <w:r w:rsidRPr="00D26162">
        <w:rPr>
          <w:rStyle w:val="ezkurwreuab5ozgtqnkl"/>
          <w:lang w:val="ru-RU"/>
        </w:rPr>
        <w:t>всем,</w:t>
      </w:r>
      <w:r w:rsidRPr="00D26162">
        <w:rPr>
          <w:lang w:val="ru-RU"/>
        </w:rPr>
        <w:t xml:space="preserve"> </w:t>
      </w:r>
      <w:r w:rsidRPr="00D26162">
        <w:rPr>
          <w:rStyle w:val="ezkurwreuab5ozgtqnkl"/>
          <w:lang w:val="ru-RU"/>
        </w:rPr>
        <w:t>господин.</w:t>
      </w:r>
      <w:r w:rsidRPr="00D26162">
        <w:rPr>
          <w:lang w:val="ru-RU"/>
        </w:rPr>
        <w:t xml:space="preserve"> </w:t>
      </w:r>
    </w:p>
    <w:p w14:paraId="7051C496" w14:textId="77777777" w:rsidR="00FF5A40" w:rsidRPr="00D26162" w:rsidRDefault="00FF5A40" w:rsidP="00FF5A40">
      <w:pPr>
        <w:rPr>
          <w:lang w:val="ru-RU"/>
        </w:rPr>
      </w:pPr>
      <w:r w:rsidRPr="00D26162">
        <w:rPr>
          <w:rStyle w:val="ezkurwreuab5ozgtqnkl"/>
          <w:lang w:val="ru-RU"/>
        </w:rPr>
        <w:t>По счастью, капитан</w:t>
      </w:r>
      <w:r w:rsidRPr="00D26162">
        <w:rPr>
          <w:lang w:val="ru-RU"/>
        </w:rPr>
        <w:t xml:space="preserve"> корабля </w:t>
      </w:r>
      <w:r w:rsidRPr="00D26162">
        <w:rPr>
          <w:rStyle w:val="ezkurwreuab5ozgtqnkl"/>
          <w:lang w:val="ru-RU"/>
        </w:rPr>
        <w:t>выбрался</w:t>
      </w:r>
      <w:r w:rsidRPr="00D26162">
        <w:rPr>
          <w:lang w:val="ru-RU"/>
        </w:rPr>
        <w:t xml:space="preserve"> </w:t>
      </w:r>
      <w:r w:rsidRPr="00D26162">
        <w:rPr>
          <w:rStyle w:val="ezkurwreuab5ozgtqnkl"/>
          <w:lang w:val="ru-RU"/>
        </w:rPr>
        <w:t>из</w:t>
      </w:r>
      <w:r w:rsidRPr="00D26162">
        <w:rPr>
          <w:lang w:val="ru-RU"/>
        </w:rPr>
        <w:t xml:space="preserve"> </w:t>
      </w:r>
      <w:r w:rsidRPr="00D26162">
        <w:rPr>
          <w:rStyle w:val="ezkurwreuab5ozgtqnkl"/>
          <w:lang w:val="ru-RU"/>
        </w:rPr>
        <w:t>ада</w:t>
      </w:r>
      <w:r w:rsidRPr="00D26162">
        <w:rPr>
          <w:lang w:val="ru-RU"/>
        </w:rPr>
        <w:t xml:space="preserve"> </w:t>
      </w:r>
      <w:r w:rsidRPr="00D26162">
        <w:rPr>
          <w:rStyle w:val="ezkurwreuab5ozgtqnkl"/>
          <w:lang w:val="ru-RU"/>
        </w:rPr>
        <w:t>Кадии</w:t>
      </w:r>
      <w:r w:rsidRPr="00D26162">
        <w:rPr>
          <w:lang w:val="ru-RU"/>
        </w:rPr>
        <w:t xml:space="preserve"> </w:t>
      </w:r>
      <w:r w:rsidRPr="00D26162">
        <w:rPr>
          <w:rStyle w:val="ezkurwreuab5ozgtqnkl"/>
          <w:lang w:val="ru-RU"/>
        </w:rPr>
        <w:t>целым</w:t>
      </w:r>
      <w:r w:rsidRPr="00D26162">
        <w:rPr>
          <w:lang w:val="ru-RU"/>
        </w:rPr>
        <w:t xml:space="preserve"> и </w:t>
      </w:r>
      <w:r w:rsidRPr="00D26162">
        <w:rPr>
          <w:rStyle w:val="ezkurwreuab5ozgtqnkl"/>
          <w:lang w:val="ru-RU"/>
        </w:rPr>
        <w:t>невредимым.</w:t>
      </w:r>
      <w:r w:rsidRPr="00D26162">
        <w:rPr>
          <w:lang w:val="ru-RU"/>
        </w:rPr>
        <w:t xml:space="preserve"> </w:t>
      </w:r>
      <w:r w:rsidRPr="00D26162">
        <w:rPr>
          <w:rStyle w:val="ezkurwreuab5ozgtqnkl"/>
          <w:lang w:val="ru-RU"/>
        </w:rPr>
        <w:t>Правда, вскоре</w:t>
      </w:r>
      <w:r w:rsidRPr="00D26162">
        <w:rPr>
          <w:lang w:val="ru-RU"/>
        </w:rPr>
        <w:t xml:space="preserve"> </w:t>
      </w:r>
      <w:r w:rsidRPr="00D26162">
        <w:rPr>
          <w:rStyle w:val="ezkurwreuab5ozgtqnkl"/>
          <w:lang w:val="ru-RU"/>
        </w:rPr>
        <w:t>после</w:t>
      </w:r>
      <w:r w:rsidRPr="00D26162">
        <w:rPr>
          <w:lang w:val="ru-RU"/>
        </w:rPr>
        <w:t xml:space="preserve"> этого </w:t>
      </w:r>
      <w:r w:rsidRPr="00D26162">
        <w:rPr>
          <w:rStyle w:val="ezkurwreuab5ozgtqnkl"/>
          <w:lang w:val="ru-RU"/>
        </w:rPr>
        <w:t>у</w:t>
      </w:r>
      <w:r w:rsidRPr="00D26162">
        <w:rPr>
          <w:lang w:val="ru-RU"/>
        </w:rPr>
        <w:t xml:space="preserve"> </w:t>
      </w:r>
      <w:r w:rsidRPr="00D26162">
        <w:rPr>
          <w:rStyle w:val="ezkurwreuab5ozgtqnkl"/>
          <w:lang w:val="ru-RU"/>
        </w:rPr>
        <w:t>него</w:t>
      </w:r>
      <w:r w:rsidRPr="00D26162">
        <w:rPr>
          <w:lang w:val="ru-RU"/>
        </w:rPr>
        <w:t xml:space="preserve"> </w:t>
      </w:r>
      <w:r w:rsidRPr="00D26162">
        <w:rPr>
          <w:rStyle w:val="ezkurwreuab5ozgtqnkl"/>
          <w:lang w:val="ru-RU"/>
        </w:rPr>
        <w:t>отобрали</w:t>
      </w:r>
      <w:r w:rsidRPr="00D26162">
        <w:rPr>
          <w:lang w:val="ru-RU"/>
        </w:rPr>
        <w:t xml:space="preserve"> «</w:t>
      </w:r>
      <w:proofErr w:type="spellStart"/>
      <w:r w:rsidRPr="00D26162">
        <w:rPr>
          <w:i/>
          <w:iCs/>
          <w:lang w:val="ru-RU"/>
        </w:rPr>
        <w:t>Хлаупнир</w:t>
      </w:r>
      <w:proofErr w:type="spellEnd"/>
      <w:r w:rsidRPr="00D26162">
        <w:rPr>
          <w:lang w:val="ru-RU"/>
        </w:rPr>
        <w:t>»</w:t>
      </w:r>
      <w:r w:rsidRPr="00D26162">
        <w:rPr>
          <w:rStyle w:val="ezkurwreuab5ozgtqnkl"/>
          <w:lang w:val="ru-RU"/>
        </w:rPr>
        <w:t>,</w:t>
      </w:r>
      <w:r w:rsidRPr="00D26162">
        <w:rPr>
          <w:lang w:val="ru-RU"/>
        </w:rPr>
        <w:t xml:space="preserve"> </w:t>
      </w:r>
      <w:r w:rsidRPr="00D26162">
        <w:rPr>
          <w:rStyle w:val="ezkurwreuab5ozgtqnkl"/>
          <w:lang w:val="ru-RU"/>
        </w:rPr>
        <w:t>но</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казалось</w:t>
      </w:r>
      <w:r w:rsidRPr="00D26162">
        <w:rPr>
          <w:lang w:val="ru-RU"/>
        </w:rPr>
        <w:t xml:space="preserve">, был </w:t>
      </w:r>
      <w:r w:rsidRPr="00D26162">
        <w:rPr>
          <w:rStyle w:val="ezkurwreuab5ozgtqnkl"/>
          <w:lang w:val="ru-RU"/>
        </w:rPr>
        <w:t>доволен</w:t>
      </w:r>
      <w:r w:rsidRPr="00D26162">
        <w:rPr>
          <w:lang w:val="ru-RU"/>
        </w:rPr>
        <w:t xml:space="preserve"> его заменой</w:t>
      </w:r>
      <w:r w:rsidRPr="00D26162">
        <w:rPr>
          <w:rStyle w:val="ezkurwreuab5ozgtqnkl"/>
          <w:lang w:val="ru-RU"/>
        </w:rPr>
        <w:t>.</w:t>
      </w:r>
      <w:r w:rsidRPr="00D26162">
        <w:rPr>
          <w:lang w:val="ru-RU"/>
        </w:rPr>
        <w:t xml:space="preserve"> </w:t>
      </w:r>
    </w:p>
    <w:p w14:paraId="0BEFB37E" w14:textId="77777777" w:rsidR="00FF5A40" w:rsidRPr="00D26162" w:rsidRDefault="00FF5A40" w:rsidP="00FF5A40">
      <w:pPr>
        <w:rPr>
          <w:rStyle w:val="ezkurwreuab5ozgtqnkl"/>
          <w:lang w:val="ru-RU"/>
        </w:rPr>
      </w:pPr>
      <w:r w:rsidRPr="00D26162">
        <w:rPr>
          <w:rStyle w:val="ezkurwreuab5ozgtqnkl"/>
          <w:lang w:val="ru-RU"/>
        </w:rPr>
        <w:t>Ингвар</w:t>
      </w:r>
      <w:r w:rsidRPr="00D26162">
        <w:rPr>
          <w:lang w:val="ru-RU"/>
        </w:rPr>
        <w:t xml:space="preserve"> </w:t>
      </w:r>
      <w:r w:rsidRPr="00D26162">
        <w:rPr>
          <w:rStyle w:val="ezkurwreuab5ozgtqnkl"/>
          <w:lang w:val="ru-RU"/>
        </w:rPr>
        <w:t>отключил</w:t>
      </w:r>
      <w:r w:rsidRPr="00D26162">
        <w:rPr>
          <w:lang w:val="ru-RU"/>
        </w:rPr>
        <w:t xml:space="preserve"> </w:t>
      </w:r>
      <w:r w:rsidRPr="00D26162">
        <w:rPr>
          <w:rStyle w:val="ezkurwreuab5ozgtqnkl"/>
          <w:lang w:val="ru-RU"/>
        </w:rPr>
        <w:t>связь</w:t>
      </w:r>
      <w:r w:rsidRPr="00D26162">
        <w:rPr>
          <w:lang w:val="ru-RU"/>
        </w:rPr>
        <w:t xml:space="preserve"> как раз в тот момент</w:t>
      </w:r>
      <w:r w:rsidRPr="00D26162">
        <w:rPr>
          <w:rStyle w:val="ezkurwreuab5ozgtqnkl"/>
          <w:lang w:val="ru-RU"/>
        </w:rPr>
        <w:t>,</w:t>
      </w:r>
      <w:r w:rsidRPr="00D26162">
        <w:rPr>
          <w:lang w:val="ru-RU"/>
        </w:rPr>
        <w:t xml:space="preserve"> </w:t>
      </w:r>
      <w:r w:rsidRPr="00D26162">
        <w:rPr>
          <w:rStyle w:val="ezkurwreuab5ozgtqnkl"/>
          <w:lang w:val="ru-RU"/>
        </w:rPr>
        <w:t>когда</w:t>
      </w:r>
      <w:r w:rsidRPr="00D26162">
        <w:rPr>
          <w:lang w:val="ru-RU"/>
        </w:rPr>
        <w:t xml:space="preserve"> </w:t>
      </w:r>
      <w:r w:rsidRPr="00D26162">
        <w:rPr>
          <w:rStyle w:val="ezkurwreuab5ozgtqnkl"/>
          <w:lang w:val="ru-RU"/>
        </w:rPr>
        <w:t>двери</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камеру</w:t>
      </w:r>
      <w:r w:rsidRPr="00D26162">
        <w:rPr>
          <w:lang w:val="ru-RU"/>
        </w:rPr>
        <w:t xml:space="preserve"> </w:t>
      </w:r>
      <w:r w:rsidRPr="00D26162">
        <w:rPr>
          <w:rStyle w:val="ezkurwreuab5ozgtqnkl"/>
          <w:lang w:val="ru-RU"/>
        </w:rPr>
        <w:t>открылись.</w:t>
      </w:r>
      <w:r w:rsidRPr="00D26162">
        <w:rPr>
          <w:lang w:val="ru-RU"/>
        </w:rPr>
        <w:t xml:space="preserve"> </w:t>
      </w:r>
      <w:r w:rsidRPr="00D26162">
        <w:rPr>
          <w:rStyle w:val="ezkurwreuab5ozgtqnkl"/>
          <w:lang w:val="ru-RU"/>
        </w:rPr>
        <w:t>Вошли</w:t>
      </w:r>
      <w:r w:rsidRPr="00D26162">
        <w:rPr>
          <w:lang w:val="ru-RU"/>
        </w:rPr>
        <w:t xml:space="preserve"> </w:t>
      </w:r>
      <w:proofErr w:type="spellStart"/>
      <w:r w:rsidRPr="00D26162">
        <w:rPr>
          <w:lang w:val="ru-RU"/>
        </w:rPr>
        <w:t>Ольгейр</w:t>
      </w:r>
      <w:proofErr w:type="spellEnd"/>
      <w:r w:rsidRPr="00D26162">
        <w:rPr>
          <w:lang w:val="ru-RU"/>
        </w:rPr>
        <w:t xml:space="preserve"> </w:t>
      </w:r>
      <w:r w:rsidRPr="00D26162">
        <w:rPr>
          <w:rStyle w:val="ezkurwreuab5ozgtqnkl"/>
          <w:lang w:val="ru-RU"/>
        </w:rPr>
        <w:t>и</w:t>
      </w:r>
      <w:r w:rsidRPr="00D26162">
        <w:rPr>
          <w:lang w:val="ru-RU"/>
        </w:rPr>
        <w:t xml:space="preserve"> </w:t>
      </w:r>
      <w:proofErr w:type="spellStart"/>
      <w:r w:rsidRPr="00D26162">
        <w:rPr>
          <w:rStyle w:val="ezkurwreuab5ozgtqnkl"/>
          <w:lang w:val="ru-RU"/>
        </w:rPr>
        <w:t>Хафлои</w:t>
      </w:r>
      <w:proofErr w:type="spellEnd"/>
      <w:r w:rsidRPr="00D26162">
        <w:rPr>
          <w:rStyle w:val="ezkurwreuab5ozgtqnkl"/>
          <w:lang w:val="ru-RU"/>
        </w:rPr>
        <w:t>;</w:t>
      </w:r>
      <w:r w:rsidRPr="00D26162">
        <w:rPr>
          <w:lang w:val="ru-RU"/>
        </w:rPr>
        <w:t xml:space="preserve"> </w:t>
      </w:r>
      <w:r w:rsidRPr="00D26162">
        <w:rPr>
          <w:rStyle w:val="ezkurwreuab5ozgtqnkl"/>
          <w:lang w:val="ru-RU"/>
        </w:rPr>
        <w:t>последний</w:t>
      </w:r>
      <w:r w:rsidRPr="00D26162">
        <w:rPr>
          <w:lang w:val="ru-RU"/>
        </w:rPr>
        <w:t xml:space="preserve"> порядком </w:t>
      </w:r>
      <w:r w:rsidRPr="00D26162">
        <w:rPr>
          <w:rStyle w:val="ezkurwreuab5ozgtqnkl"/>
          <w:lang w:val="ru-RU"/>
        </w:rPr>
        <w:t>прихрамывал,</w:t>
      </w:r>
      <w:r w:rsidRPr="00D26162">
        <w:rPr>
          <w:lang w:val="ru-RU"/>
        </w:rPr>
        <w:t xml:space="preserve"> а у </w:t>
      </w:r>
      <w:r w:rsidRPr="00D26162">
        <w:rPr>
          <w:rStyle w:val="ezkurwreuab5ozgtqnkl"/>
          <w:lang w:val="ru-RU"/>
        </w:rPr>
        <w:t>первого</w:t>
      </w:r>
      <w:r w:rsidRPr="00D26162">
        <w:rPr>
          <w:lang w:val="ru-RU"/>
        </w:rPr>
        <w:t xml:space="preserve"> </w:t>
      </w:r>
      <w:r w:rsidRPr="00D26162">
        <w:rPr>
          <w:rStyle w:val="ezkurwreuab5ozgtqnkl"/>
          <w:lang w:val="ru-RU"/>
        </w:rPr>
        <w:t>добавился</w:t>
      </w:r>
      <w:r w:rsidRPr="00D26162">
        <w:rPr>
          <w:lang w:val="ru-RU"/>
        </w:rPr>
        <w:t xml:space="preserve"> </w:t>
      </w:r>
      <w:r w:rsidRPr="00D26162">
        <w:rPr>
          <w:rStyle w:val="ezkurwreuab5ozgtqnkl"/>
          <w:lang w:val="ru-RU"/>
        </w:rPr>
        <w:t>шрам на</w:t>
      </w:r>
      <w:r w:rsidRPr="00D26162">
        <w:rPr>
          <w:lang w:val="ru-RU"/>
        </w:rPr>
        <w:t xml:space="preserve"> </w:t>
      </w:r>
      <w:r w:rsidRPr="00D26162">
        <w:rPr>
          <w:rStyle w:val="ezkurwreuab5ozgtqnkl"/>
          <w:lang w:val="ru-RU"/>
        </w:rPr>
        <w:t>щеке</w:t>
      </w:r>
      <w:r w:rsidRPr="00D26162">
        <w:rPr>
          <w:lang w:val="ru-RU"/>
        </w:rPr>
        <w:t xml:space="preserve">, </w:t>
      </w:r>
      <w:r w:rsidRPr="00D26162">
        <w:rPr>
          <w:rStyle w:val="ezkurwreuab5ozgtqnkl"/>
          <w:lang w:val="ru-RU"/>
        </w:rPr>
        <w:t>дополнявший</w:t>
      </w:r>
      <w:r w:rsidRPr="00D26162">
        <w:rPr>
          <w:lang w:val="ru-RU"/>
        </w:rPr>
        <w:t xml:space="preserve"> </w:t>
      </w:r>
      <w:r w:rsidRPr="00D26162">
        <w:rPr>
          <w:rStyle w:val="ezkurwreuab5ozgtqnkl"/>
          <w:lang w:val="ru-RU"/>
        </w:rPr>
        <w:t>решетку.</w:t>
      </w:r>
      <w:r w:rsidRPr="00D26162">
        <w:rPr>
          <w:lang w:val="ru-RU"/>
        </w:rPr>
        <w:t xml:space="preserve"> </w:t>
      </w:r>
      <w:r w:rsidRPr="00D26162">
        <w:rPr>
          <w:rStyle w:val="ezkurwreuab5ozgtqnkl"/>
          <w:lang w:val="ru-RU"/>
        </w:rPr>
        <w:t>Они</w:t>
      </w:r>
      <w:r w:rsidRPr="00D26162">
        <w:rPr>
          <w:lang w:val="ru-RU"/>
        </w:rPr>
        <w:t xml:space="preserve"> </w:t>
      </w:r>
      <w:r w:rsidRPr="00D26162">
        <w:rPr>
          <w:rStyle w:val="ezkurwreuab5ozgtqnkl"/>
          <w:lang w:val="ru-RU"/>
        </w:rPr>
        <w:t>тоже расселись</w:t>
      </w:r>
      <w:r w:rsidRPr="00D26162">
        <w:rPr>
          <w:lang w:val="ru-RU"/>
        </w:rPr>
        <w:t xml:space="preserve"> </w:t>
      </w:r>
      <w:r w:rsidRPr="00D26162">
        <w:rPr>
          <w:rStyle w:val="ezkurwreuab5ozgtqnkl"/>
          <w:lang w:val="ru-RU"/>
        </w:rPr>
        <w:t>вокруг</w:t>
      </w:r>
      <w:r w:rsidRPr="00D26162">
        <w:rPr>
          <w:lang w:val="ru-RU"/>
        </w:rPr>
        <w:t xml:space="preserve"> </w:t>
      </w:r>
      <w:r w:rsidRPr="00D26162">
        <w:rPr>
          <w:rStyle w:val="ezkurwreuab5ozgtqnkl"/>
          <w:lang w:val="ru-RU"/>
        </w:rPr>
        <w:t>Кольца.</w:t>
      </w:r>
      <w:r w:rsidRPr="00D26162">
        <w:rPr>
          <w:lang w:val="ru-RU"/>
        </w:rPr>
        <w:t xml:space="preserve"> </w:t>
      </w:r>
      <w:r w:rsidRPr="00D26162">
        <w:rPr>
          <w:rStyle w:val="ezkurwreuab5ozgtqnkl"/>
          <w:lang w:val="ru-RU"/>
        </w:rPr>
        <w:t>Оба</w:t>
      </w:r>
      <w:r w:rsidRPr="00D26162">
        <w:rPr>
          <w:lang w:val="ru-RU"/>
        </w:rPr>
        <w:t xml:space="preserve"> </w:t>
      </w:r>
      <w:r w:rsidRPr="00D26162">
        <w:rPr>
          <w:rStyle w:val="ezkurwreuab5ozgtqnkl"/>
          <w:lang w:val="ru-RU"/>
        </w:rPr>
        <w:t>еще</w:t>
      </w:r>
      <w:r w:rsidRPr="00D26162">
        <w:rPr>
          <w:lang w:val="ru-RU"/>
        </w:rPr>
        <w:t xml:space="preserve"> </w:t>
      </w:r>
      <w:r w:rsidRPr="00D26162">
        <w:rPr>
          <w:rStyle w:val="ezkurwreuab5ozgtqnkl"/>
          <w:lang w:val="ru-RU"/>
        </w:rPr>
        <w:t>были</w:t>
      </w:r>
      <w:r w:rsidRPr="00D26162">
        <w:rPr>
          <w:lang w:val="ru-RU"/>
        </w:rPr>
        <w:t xml:space="preserve"> </w:t>
      </w:r>
      <w:r w:rsidRPr="00D26162">
        <w:rPr>
          <w:rStyle w:val="ezkurwreuab5ozgtqnkl"/>
          <w:lang w:val="ru-RU"/>
        </w:rPr>
        <w:t>изможденными,</w:t>
      </w:r>
      <w:r w:rsidRPr="00D26162">
        <w:rPr>
          <w:lang w:val="ru-RU"/>
        </w:rPr>
        <w:t xml:space="preserve"> </w:t>
      </w:r>
      <w:r w:rsidRPr="00D26162">
        <w:rPr>
          <w:rStyle w:val="ezkurwreuab5ozgtqnkl"/>
          <w:lang w:val="ru-RU"/>
        </w:rPr>
        <w:t>доведенными</w:t>
      </w:r>
      <w:r w:rsidRPr="00D26162">
        <w:rPr>
          <w:lang w:val="ru-RU"/>
        </w:rPr>
        <w:t xml:space="preserve"> </w:t>
      </w:r>
      <w:r w:rsidRPr="00D26162">
        <w:rPr>
          <w:rStyle w:val="ezkurwreuab5ozgtqnkl"/>
          <w:lang w:val="ru-RU"/>
        </w:rPr>
        <w:t>до</w:t>
      </w:r>
      <w:r w:rsidRPr="00D26162">
        <w:rPr>
          <w:lang w:val="ru-RU"/>
        </w:rPr>
        <w:t xml:space="preserve"> </w:t>
      </w:r>
      <w:r w:rsidRPr="00D26162">
        <w:rPr>
          <w:rStyle w:val="ezkurwreuab5ozgtqnkl"/>
          <w:lang w:val="ru-RU"/>
        </w:rPr>
        <w:t>истощения</w:t>
      </w:r>
      <w:r w:rsidRPr="00D26162">
        <w:rPr>
          <w:lang w:val="ru-RU"/>
        </w:rPr>
        <w:t xml:space="preserve"> </w:t>
      </w:r>
      <w:r w:rsidRPr="00D26162">
        <w:rPr>
          <w:rStyle w:val="ezkurwreuab5ozgtqnkl"/>
          <w:lang w:val="ru-RU"/>
        </w:rPr>
        <w:t>неделями</w:t>
      </w:r>
      <w:r w:rsidRPr="00D26162">
        <w:rPr>
          <w:lang w:val="ru-RU"/>
        </w:rPr>
        <w:t xml:space="preserve"> </w:t>
      </w:r>
      <w:r w:rsidRPr="00D26162">
        <w:rPr>
          <w:rStyle w:val="ezkurwreuab5ozgtqnkl"/>
          <w:lang w:val="ru-RU"/>
        </w:rPr>
        <w:t>боев.</w:t>
      </w:r>
      <w:r w:rsidRPr="00D26162">
        <w:rPr>
          <w:lang w:val="ru-RU"/>
        </w:rPr>
        <w:t xml:space="preserve"> </w:t>
      </w:r>
      <w:r w:rsidRPr="00D26162">
        <w:rPr>
          <w:rStyle w:val="ezkurwreuab5ozgtqnkl"/>
          <w:lang w:val="ru-RU"/>
        </w:rPr>
        <w:t>Конечно,</w:t>
      </w:r>
      <w:r w:rsidRPr="00D26162">
        <w:rPr>
          <w:lang w:val="ru-RU"/>
        </w:rPr>
        <w:t xml:space="preserve"> </w:t>
      </w:r>
      <w:r w:rsidRPr="00D26162">
        <w:rPr>
          <w:rStyle w:val="ezkurwreuab5ozgtqnkl"/>
          <w:lang w:val="ru-RU"/>
        </w:rPr>
        <w:t>они</w:t>
      </w:r>
      <w:r w:rsidRPr="00D26162">
        <w:rPr>
          <w:lang w:val="ru-RU"/>
        </w:rPr>
        <w:t xml:space="preserve"> бы</w:t>
      </w:r>
      <w:r w:rsidRPr="00D26162">
        <w:rPr>
          <w:rStyle w:val="ezkurwreuab5ozgtqnkl"/>
          <w:lang w:val="ru-RU"/>
        </w:rPr>
        <w:t xml:space="preserve"> поправились,</w:t>
      </w:r>
      <w:r w:rsidRPr="00D26162">
        <w:rPr>
          <w:lang w:val="ru-RU"/>
        </w:rPr>
        <w:t xml:space="preserve"> будь у них </w:t>
      </w:r>
      <w:r w:rsidRPr="00D26162">
        <w:rPr>
          <w:rStyle w:val="ezkurwreuab5ozgtqnkl"/>
          <w:lang w:val="ru-RU"/>
        </w:rPr>
        <w:t>немного</w:t>
      </w:r>
      <w:r w:rsidRPr="00D26162">
        <w:rPr>
          <w:lang w:val="ru-RU"/>
        </w:rPr>
        <w:t xml:space="preserve"> </w:t>
      </w:r>
      <w:r w:rsidRPr="00D26162">
        <w:rPr>
          <w:rStyle w:val="ezkurwreuab5ozgtqnkl"/>
          <w:lang w:val="ru-RU"/>
        </w:rPr>
        <w:t>времени</w:t>
      </w:r>
      <w:r w:rsidRPr="00D26162">
        <w:rPr>
          <w:lang w:val="ru-RU"/>
        </w:rPr>
        <w:t xml:space="preserve"> </w:t>
      </w:r>
      <w:r w:rsidRPr="00D26162">
        <w:rPr>
          <w:rStyle w:val="ezkurwreuab5ozgtqnkl"/>
          <w:lang w:val="ru-RU"/>
        </w:rPr>
        <w:t>и</w:t>
      </w:r>
      <w:r w:rsidRPr="00D26162">
        <w:rPr>
          <w:lang w:val="ru-RU"/>
        </w:rPr>
        <w:t xml:space="preserve"> возможность </w:t>
      </w:r>
      <w:r w:rsidRPr="00D26162">
        <w:rPr>
          <w:rStyle w:val="ezkurwreuab5ozgtqnkl"/>
          <w:lang w:val="ru-RU"/>
        </w:rPr>
        <w:t>поохотиться</w:t>
      </w:r>
      <w:r w:rsidRPr="00D26162">
        <w:rPr>
          <w:lang w:val="ru-RU"/>
        </w:rPr>
        <w:t xml:space="preserve"> на что-</w:t>
      </w:r>
      <w:r w:rsidRPr="00D26162">
        <w:rPr>
          <w:rStyle w:val="ezkurwreuab5ozgtqnkl"/>
          <w:lang w:val="ru-RU"/>
        </w:rPr>
        <w:t>нибудь</w:t>
      </w:r>
      <w:r w:rsidRPr="00D26162">
        <w:rPr>
          <w:lang w:val="ru-RU"/>
        </w:rPr>
        <w:t xml:space="preserve"> </w:t>
      </w:r>
      <w:r w:rsidRPr="00D26162">
        <w:rPr>
          <w:rStyle w:val="ezkurwreuab5ozgtqnkl"/>
          <w:lang w:val="ru-RU"/>
        </w:rPr>
        <w:t>свежее…</w:t>
      </w:r>
    </w:p>
    <w:p w14:paraId="05C5AC23" w14:textId="77777777" w:rsidR="00FF5A40" w:rsidRPr="00D26162" w:rsidRDefault="00FF5A40" w:rsidP="00FF5A40">
      <w:pPr>
        <w:rPr>
          <w:lang w:val="ru-RU"/>
        </w:rPr>
      </w:pPr>
      <w:r w:rsidRPr="00D26162">
        <w:rPr>
          <w:rStyle w:val="ezkurwreuab5ozgtqnkl"/>
          <w:lang w:val="ru-RU"/>
        </w:rPr>
        <w:t xml:space="preserve">— </w:t>
      </w:r>
      <w:r w:rsidRPr="00D26162">
        <w:rPr>
          <w:lang w:val="ru-RU"/>
        </w:rPr>
        <w:t>Е</w:t>
      </w:r>
      <w:r w:rsidRPr="00D26162">
        <w:rPr>
          <w:rStyle w:val="ezkurwreuab5ozgtqnkl"/>
          <w:lang w:val="ru-RU"/>
        </w:rPr>
        <w:t>сть</w:t>
      </w:r>
      <w:r w:rsidRPr="00D26162">
        <w:rPr>
          <w:lang w:val="ru-RU"/>
        </w:rPr>
        <w:t xml:space="preserve"> </w:t>
      </w:r>
      <w:r w:rsidRPr="00D26162">
        <w:rPr>
          <w:rStyle w:val="ezkurwreuab5ozgtqnkl"/>
          <w:lang w:val="ru-RU"/>
        </w:rPr>
        <w:t>приказы? — спросил</w:t>
      </w:r>
      <w:r w:rsidRPr="00D26162">
        <w:rPr>
          <w:lang w:val="ru-RU"/>
        </w:rPr>
        <w:t xml:space="preserve"> </w:t>
      </w:r>
      <w:proofErr w:type="spellStart"/>
      <w:r w:rsidRPr="00D26162">
        <w:rPr>
          <w:lang w:val="ru-RU"/>
        </w:rPr>
        <w:t>Ольгейр</w:t>
      </w:r>
      <w:proofErr w:type="spellEnd"/>
      <w:r w:rsidRPr="00D26162">
        <w:rPr>
          <w:rStyle w:val="ezkurwreuab5ozgtqnkl"/>
          <w:lang w:val="ru-RU"/>
        </w:rPr>
        <w:t>.</w:t>
      </w:r>
      <w:r w:rsidRPr="00D26162">
        <w:rPr>
          <w:lang w:val="ru-RU"/>
        </w:rPr>
        <w:t xml:space="preserve"> </w:t>
      </w:r>
      <w:r w:rsidRPr="00D26162">
        <w:rPr>
          <w:rStyle w:val="ezkurwreuab5ozgtqnkl"/>
          <w:lang w:val="ru-RU"/>
        </w:rPr>
        <w:t>Ингвар</w:t>
      </w:r>
      <w:r w:rsidRPr="00D26162">
        <w:rPr>
          <w:lang w:val="ru-RU"/>
        </w:rPr>
        <w:t xml:space="preserve"> </w:t>
      </w:r>
      <w:r w:rsidRPr="00D26162">
        <w:rPr>
          <w:rStyle w:val="ezkurwreuab5ozgtqnkl"/>
          <w:lang w:val="ru-RU"/>
        </w:rPr>
        <w:t>кивнул:</w:t>
      </w:r>
      <w:r w:rsidRPr="00D26162">
        <w:rPr>
          <w:lang w:val="ru-RU"/>
        </w:rPr>
        <w:t xml:space="preserve"> </w:t>
      </w:r>
    </w:p>
    <w:p w14:paraId="0B697982" w14:textId="77777777" w:rsidR="00FF5A40" w:rsidRPr="00D26162" w:rsidRDefault="00FF5A40" w:rsidP="00FF5A40">
      <w:pPr>
        <w:rPr>
          <w:lang w:val="ru-RU"/>
        </w:rPr>
      </w:pPr>
      <w:r w:rsidRPr="00D26162">
        <w:rPr>
          <w:rStyle w:val="ezkurwreuab5ozgtqnkl"/>
          <w:lang w:val="ru-RU"/>
        </w:rPr>
        <w:t>— Отправляемся</w:t>
      </w:r>
      <w:r w:rsidRPr="00D26162">
        <w:rPr>
          <w:lang w:val="ru-RU"/>
        </w:rPr>
        <w:t xml:space="preserve"> </w:t>
      </w:r>
      <w:r w:rsidRPr="00D26162">
        <w:rPr>
          <w:rStyle w:val="ezkurwreuab5ozgtqnkl"/>
          <w:lang w:val="ru-RU"/>
        </w:rPr>
        <w:t>с</w:t>
      </w:r>
      <w:r w:rsidRPr="00D26162">
        <w:rPr>
          <w:lang w:val="ru-RU"/>
        </w:rPr>
        <w:t xml:space="preserve"> </w:t>
      </w:r>
      <w:r w:rsidRPr="00D26162">
        <w:rPr>
          <w:rStyle w:val="ezkurwreuab5ozgtqnkl"/>
          <w:lang w:val="ru-RU"/>
        </w:rPr>
        <w:t>флотом.</w:t>
      </w:r>
      <w:r w:rsidRPr="00D26162">
        <w:rPr>
          <w:lang w:val="ru-RU"/>
        </w:rPr>
        <w:t xml:space="preserve"> </w:t>
      </w:r>
      <w:r w:rsidRPr="00D26162">
        <w:rPr>
          <w:rStyle w:val="ezkurwreuab5ozgtqnkl"/>
          <w:lang w:val="ru-RU"/>
        </w:rPr>
        <w:t>Перегруппируемся</w:t>
      </w:r>
      <w:r w:rsidRPr="00D26162">
        <w:rPr>
          <w:lang w:val="ru-RU"/>
        </w:rPr>
        <w:t xml:space="preserve"> </w:t>
      </w:r>
      <w:r w:rsidRPr="00D26162">
        <w:rPr>
          <w:rStyle w:val="ezkurwreuab5ozgtqnkl"/>
          <w:lang w:val="ru-RU"/>
        </w:rPr>
        <w:t>в</w:t>
      </w:r>
      <w:r w:rsidRPr="00D26162">
        <w:rPr>
          <w:lang w:val="ru-RU"/>
        </w:rPr>
        <w:t xml:space="preserve"> </w:t>
      </w:r>
      <w:proofErr w:type="spellStart"/>
      <w:r w:rsidRPr="00D26162">
        <w:rPr>
          <w:rStyle w:val="ezkurwreuab5ozgtqnkl"/>
          <w:lang w:val="ru-RU"/>
        </w:rPr>
        <w:t>Солар</w:t>
      </w:r>
      <w:proofErr w:type="spellEnd"/>
      <w:r w:rsidRPr="00D26162">
        <w:rPr>
          <w:lang w:val="ru-RU"/>
        </w:rPr>
        <w:t xml:space="preserve"> </w:t>
      </w:r>
      <w:proofErr w:type="spellStart"/>
      <w:r w:rsidRPr="00D26162">
        <w:rPr>
          <w:rStyle w:val="ezkurwreuab5ozgtqnkl"/>
          <w:lang w:val="ru-RU"/>
        </w:rPr>
        <w:t>Мариатус</w:t>
      </w:r>
      <w:proofErr w:type="spellEnd"/>
      <w:r w:rsidRPr="00D26162">
        <w:rPr>
          <w:rStyle w:val="ezkurwreuab5ozgtqnkl"/>
          <w:lang w:val="ru-RU"/>
        </w:rPr>
        <w:t>.</w:t>
      </w:r>
      <w:r w:rsidRPr="00D26162">
        <w:rPr>
          <w:lang w:val="ru-RU"/>
        </w:rPr>
        <w:t xml:space="preserve"> </w:t>
      </w:r>
      <w:r w:rsidRPr="00D26162">
        <w:rPr>
          <w:rStyle w:val="ezkurwreuab5ozgtqnkl"/>
          <w:lang w:val="ru-RU"/>
        </w:rPr>
        <w:t>Говорят,</w:t>
      </w:r>
      <w:r w:rsidRPr="00D26162">
        <w:rPr>
          <w:lang w:val="ru-RU"/>
        </w:rPr>
        <w:t xml:space="preserve"> </w:t>
      </w:r>
      <w:proofErr w:type="spellStart"/>
      <w:r w:rsidRPr="00D26162">
        <w:rPr>
          <w:rStyle w:val="ezkurwreuab5ozgtqnkl"/>
          <w:lang w:val="ru-RU"/>
        </w:rPr>
        <w:t>Гримнар</w:t>
      </w:r>
      <w:proofErr w:type="spellEnd"/>
      <w:r w:rsidRPr="00D26162">
        <w:rPr>
          <w:lang w:val="ru-RU"/>
        </w:rPr>
        <w:t xml:space="preserve"> </w:t>
      </w:r>
      <w:r w:rsidRPr="00D26162">
        <w:rPr>
          <w:rStyle w:val="ezkurwreuab5ozgtqnkl"/>
          <w:lang w:val="ru-RU"/>
        </w:rPr>
        <w:t>уже</w:t>
      </w:r>
      <w:r w:rsidRPr="00D26162">
        <w:rPr>
          <w:lang w:val="ru-RU"/>
        </w:rPr>
        <w:t xml:space="preserve"> </w:t>
      </w:r>
      <w:r w:rsidRPr="00D26162">
        <w:rPr>
          <w:rStyle w:val="ezkurwreuab5ozgtqnkl"/>
          <w:lang w:val="ru-RU"/>
        </w:rPr>
        <w:t>там.</w:t>
      </w:r>
      <w:r w:rsidRPr="00D26162">
        <w:rPr>
          <w:lang w:val="ru-RU"/>
        </w:rPr>
        <w:t xml:space="preserve"> </w:t>
      </w:r>
    </w:p>
    <w:p w14:paraId="68672BF1" w14:textId="77777777" w:rsidR="00FF5A40" w:rsidRPr="00D26162" w:rsidRDefault="00FF5A40" w:rsidP="00FF5A40">
      <w:pPr>
        <w:rPr>
          <w:lang w:val="ru-RU"/>
        </w:rPr>
      </w:pPr>
      <w:proofErr w:type="spellStart"/>
      <w:r w:rsidRPr="00D26162">
        <w:rPr>
          <w:rStyle w:val="ezkurwreuab5ozgtqnkl"/>
          <w:lang w:val="ru-RU"/>
        </w:rPr>
        <w:t>Хафлои</w:t>
      </w:r>
      <w:proofErr w:type="spellEnd"/>
      <w:r w:rsidRPr="00D26162">
        <w:rPr>
          <w:lang w:val="ru-RU"/>
        </w:rPr>
        <w:t xml:space="preserve"> </w:t>
      </w:r>
      <w:r w:rsidRPr="00D26162">
        <w:rPr>
          <w:rStyle w:val="ezkurwreuab5ozgtqnkl"/>
          <w:lang w:val="ru-RU"/>
        </w:rPr>
        <w:t>задумчиво</w:t>
      </w:r>
      <w:r w:rsidRPr="00D26162">
        <w:rPr>
          <w:lang w:val="ru-RU"/>
        </w:rPr>
        <w:t xml:space="preserve"> </w:t>
      </w:r>
      <w:r w:rsidRPr="00D26162">
        <w:rPr>
          <w:rStyle w:val="ezkurwreuab5ozgtqnkl"/>
          <w:lang w:val="ru-RU"/>
        </w:rPr>
        <w:t>уставился</w:t>
      </w:r>
      <w:r w:rsidRPr="00D26162">
        <w:rPr>
          <w:lang w:val="ru-RU"/>
        </w:rPr>
        <w:t xml:space="preserve"> </w:t>
      </w:r>
      <w:r w:rsidRPr="00D26162">
        <w:rPr>
          <w:rStyle w:val="ezkurwreuab5ozgtqnkl"/>
          <w:lang w:val="ru-RU"/>
        </w:rPr>
        <w:t>на</w:t>
      </w:r>
      <w:r w:rsidRPr="00D26162">
        <w:rPr>
          <w:lang w:val="ru-RU"/>
        </w:rPr>
        <w:t xml:space="preserve"> </w:t>
      </w:r>
      <w:r w:rsidRPr="00D26162">
        <w:rPr>
          <w:rStyle w:val="ezkurwreuab5ozgtqnkl"/>
          <w:lang w:val="ru-RU"/>
        </w:rPr>
        <w:t>свои</w:t>
      </w:r>
      <w:r w:rsidRPr="00D26162">
        <w:rPr>
          <w:lang w:val="ru-RU"/>
        </w:rPr>
        <w:t xml:space="preserve"> </w:t>
      </w:r>
      <w:r w:rsidRPr="00D26162">
        <w:rPr>
          <w:rStyle w:val="ezkurwreuab5ozgtqnkl"/>
          <w:lang w:val="ru-RU"/>
        </w:rPr>
        <w:t>руки:</w:t>
      </w:r>
      <w:r w:rsidRPr="00D26162">
        <w:rPr>
          <w:lang w:val="ru-RU"/>
        </w:rPr>
        <w:t xml:space="preserve"> </w:t>
      </w:r>
    </w:p>
    <w:p w14:paraId="590DB3D6" w14:textId="77777777" w:rsidR="00FF5A40" w:rsidRPr="00D26162" w:rsidRDefault="00FF5A40" w:rsidP="00FF5A40">
      <w:pPr>
        <w:rPr>
          <w:lang w:val="ru-RU"/>
        </w:rPr>
      </w:pPr>
      <w:r w:rsidRPr="00D26162">
        <w:rPr>
          <w:rStyle w:val="ezkurwreuab5ozgtqnkl"/>
          <w:lang w:val="ru-RU"/>
        </w:rPr>
        <w:t xml:space="preserve">— </w:t>
      </w:r>
      <w:r w:rsidRPr="00D26162">
        <w:rPr>
          <w:lang w:val="ru-RU"/>
        </w:rPr>
        <w:t xml:space="preserve">Это </w:t>
      </w:r>
      <w:r w:rsidRPr="00D26162">
        <w:rPr>
          <w:rStyle w:val="ezkurwreuab5ozgtqnkl"/>
          <w:lang w:val="ru-RU"/>
        </w:rPr>
        <w:t>хорошо…</w:t>
      </w:r>
      <w:r w:rsidRPr="00D26162">
        <w:rPr>
          <w:lang w:val="ru-RU"/>
        </w:rPr>
        <w:t xml:space="preserve"> </w:t>
      </w:r>
      <w:r w:rsidRPr="00D26162">
        <w:rPr>
          <w:rStyle w:val="ezkurwreuab5ozgtqnkl"/>
          <w:lang w:val="ru-RU"/>
        </w:rPr>
        <w:t>для</w:t>
      </w:r>
      <w:r w:rsidRPr="00D26162">
        <w:rPr>
          <w:lang w:val="ru-RU"/>
        </w:rPr>
        <w:t xml:space="preserve"> </w:t>
      </w:r>
      <w:r w:rsidRPr="00D26162">
        <w:rPr>
          <w:rStyle w:val="ezkurwreuab5ozgtqnkl"/>
          <w:lang w:val="ru-RU"/>
        </w:rPr>
        <w:t>него.</w:t>
      </w:r>
      <w:r w:rsidRPr="00D26162">
        <w:rPr>
          <w:lang w:val="ru-RU"/>
        </w:rPr>
        <w:t xml:space="preserve"> </w:t>
      </w:r>
    </w:p>
    <w:p w14:paraId="7DB8F92C" w14:textId="77777777" w:rsidR="00FF5A40" w:rsidRPr="00D26162" w:rsidRDefault="00FF5A40" w:rsidP="00FF5A40">
      <w:pPr>
        <w:rPr>
          <w:lang w:val="ru-RU"/>
        </w:rPr>
      </w:pPr>
      <w:r w:rsidRPr="00D26162">
        <w:rPr>
          <w:rStyle w:val="ezkurwreuab5ozgtqnkl"/>
          <w:lang w:val="ru-RU"/>
        </w:rPr>
        <w:t>Ингвар</w:t>
      </w:r>
      <w:r w:rsidRPr="00D26162">
        <w:rPr>
          <w:lang w:val="ru-RU"/>
        </w:rPr>
        <w:t xml:space="preserve"> </w:t>
      </w:r>
      <w:r w:rsidRPr="00D26162">
        <w:rPr>
          <w:rStyle w:val="ezkurwreuab5ozgtqnkl"/>
          <w:lang w:val="ru-RU"/>
        </w:rPr>
        <w:t>понимал</w:t>
      </w:r>
      <w:r w:rsidRPr="00D26162">
        <w:rPr>
          <w:lang w:val="ru-RU"/>
        </w:rPr>
        <w:t xml:space="preserve">, </w:t>
      </w:r>
      <w:r w:rsidRPr="00D26162">
        <w:rPr>
          <w:rStyle w:val="ezkurwreuab5ozgtqnkl"/>
          <w:lang w:val="ru-RU"/>
        </w:rPr>
        <w:t>что</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чувствует.</w:t>
      </w:r>
      <w:r w:rsidRPr="00D26162">
        <w:rPr>
          <w:lang w:val="ru-RU"/>
        </w:rPr>
        <w:t xml:space="preserve"> </w:t>
      </w:r>
      <w:r w:rsidRPr="00D26162">
        <w:rPr>
          <w:rStyle w:val="ezkurwreuab5ozgtqnkl"/>
          <w:lang w:val="ru-RU"/>
        </w:rPr>
        <w:t>Они</w:t>
      </w:r>
      <w:r w:rsidRPr="00D26162">
        <w:rPr>
          <w:lang w:val="ru-RU"/>
        </w:rPr>
        <w:t xml:space="preserve"> </w:t>
      </w:r>
      <w:r w:rsidRPr="00D26162">
        <w:rPr>
          <w:rStyle w:val="ezkurwreuab5ozgtqnkl"/>
          <w:lang w:val="ru-RU"/>
        </w:rPr>
        <w:t>многих</w:t>
      </w:r>
      <w:r w:rsidRPr="00D26162">
        <w:rPr>
          <w:lang w:val="ru-RU"/>
        </w:rPr>
        <w:t xml:space="preserve"> </w:t>
      </w:r>
      <w:r w:rsidRPr="00D26162">
        <w:rPr>
          <w:rStyle w:val="ezkurwreuab5ozgtqnkl"/>
          <w:lang w:val="ru-RU"/>
        </w:rPr>
        <w:t>потеряли.</w:t>
      </w:r>
      <w:r w:rsidRPr="00D26162">
        <w:rPr>
          <w:lang w:val="ru-RU"/>
        </w:rPr>
        <w:t xml:space="preserve"> </w:t>
      </w:r>
      <w:r w:rsidRPr="00D26162">
        <w:rPr>
          <w:rStyle w:val="ezkurwreuab5ozgtqnkl"/>
          <w:lang w:val="ru-RU"/>
        </w:rPr>
        <w:t>Сначала</w:t>
      </w:r>
      <w:r w:rsidRPr="00D26162">
        <w:rPr>
          <w:lang w:val="ru-RU"/>
        </w:rPr>
        <w:t xml:space="preserve"> </w:t>
      </w:r>
      <w:proofErr w:type="spellStart"/>
      <w:r w:rsidRPr="00D26162">
        <w:rPr>
          <w:lang w:val="ru-RU"/>
        </w:rPr>
        <w:t>Вальтира</w:t>
      </w:r>
      <w:proofErr w:type="spellEnd"/>
      <w:r w:rsidRPr="00D26162">
        <w:rPr>
          <w:rStyle w:val="ezkurwreuab5ozgtqnkl"/>
          <w:lang w:val="ru-RU"/>
        </w:rPr>
        <w:t>,</w:t>
      </w:r>
      <w:r w:rsidRPr="00D26162">
        <w:rPr>
          <w:lang w:val="ru-RU"/>
        </w:rPr>
        <w:t xml:space="preserve"> </w:t>
      </w:r>
      <w:r w:rsidRPr="00D26162">
        <w:rPr>
          <w:rStyle w:val="ezkurwreuab5ozgtqnkl"/>
          <w:lang w:val="ru-RU"/>
        </w:rPr>
        <w:t>потом</w:t>
      </w:r>
      <w:r w:rsidRPr="00D26162">
        <w:rPr>
          <w:lang w:val="ru-RU"/>
        </w:rPr>
        <w:t xml:space="preserve"> </w:t>
      </w:r>
      <w:proofErr w:type="spellStart"/>
      <w:r w:rsidRPr="00D26162">
        <w:rPr>
          <w:rStyle w:val="ezkurwreuab5ozgtqnkl"/>
          <w:lang w:val="ru-RU"/>
        </w:rPr>
        <w:t>Ёрундура</w:t>
      </w:r>
      <w:proofErr w:type="spellEnd"/>
      <w:r w:rsidRPr="00D26162">
        <w:rPr>
          <w:rStyle w:val="ezkurwreuab5ozgtqnkl"/>
          <w:lang w:val="ru-RU"/>
        </w:rPr>
        <w:t>,</w:t>
      </w:r>
      <w:r w:rsidRPr="00D26162">
        <w:rPr>
          <w:lang w:val="ru-RU"/>
        </w:rPr>
        <w:t xml:space="preserve"> </w:t>
      </w:r>
      <w:r w:rsidRPr="00D26162">
        <w:rPr>
          <w:rStyle w:val="ezkurwreuab5ozgtqnkl"/>
          <w:lang w:val="ru-RU"/>
        </w:rPr>
        <w:t>потом</w:t>
      </w:r>
      <w:r w:rsidRPr="00D26162">
        <w:rPr>
          <w:lang w:val="ru-RU"/>
        </w:rPr>
        <w:t xml:space="preserve"> </w:t>
      </w:r>
      <w:r w:rsidRPr="00D26162">
        <w:rPr>
          <w:rStyle w:val="ezkurwreuab5ozgtqnkl"/>
          <w:lang w:val="ru-RU"/>
        </w:rPr>
        <w:t>Бальдра</w:t>
      </w:r>
      <w:r w:rsidRPr="00D26162">
        <w:rPr>
          <w:lang w:val="ru-RU"/>
        </w:rPr>
        <w:t xml:space="preserve"> </w:t>
      </w:r>
      <w:r w:rsidRPr="00D26162">
        <w:rPr>
          <w:rStyle w:val="ezkurwreuab5ozgtqnkl"/>
          <w:lang w:val="ru-RU"/>
        </w:rPr>
        <w:t>— по мнению Ингвара</w:t>
      </w:r>
      <w:r w:rsidRPr="00D26162">
        <w:rPr>
          <w:lang w:val="ru-RU"/>
        </w:rPr>
        <w:t xml:space="preserve">, тот-то </w:t>
      </w:r>
      <w:r w:rsidRPr="00D26162">
        <w:rPr>
          <w:rStyle w:val="ezkurwreuab5ozgtqnkl"/>
          <w:lang w:val="ru-RU"/>
        </w:rPr>
        <w:t>был</w:t>
      </w:r>
      <w:r w:rsidRPr="00D26162">
        <w:rPr>
          <w:lang w:val="ru-RU"/>
        </w:rPr>
        <w:t xml:space="preserve"> </w:t>
      </w:r>
      <w:r w:rsidRPr="00D26162">
        <w:rPr>
          <w:rStyle w:val="ezkurwreuab5ozgtqnkl"/>
          <w:lang w:val="ru-RU"/>
        </w:rPr>
        <w:t>жив,</w:t>
      </w:r>
      <w:r w:rsidRPr="00D26162">
        <w:rPr>
          <w:lang w:val="ru-RU"/>
        </w:rPr>
        <w:t xml:space="preserve"> </w:t>
      </w:r>
      <w:r w:rsidRPr="00D26162">
        <w:rPr>
          <w:rStyle w:val="ezkurwreuab5ozgtqnkl"/>
          <w:lang w:val="ru-RU"/>
        </w:rPr>
        <w:t>но</w:t>
      </w:r>
      <w:r w:rsidRPr="00D26162">
        <w:rPr>
          <w:lang w:val="ru-RU"/>
        </w:rPr>
        <w:t xml:space="preserve"> вдалеке от остальных</w:t>
      </w:r>
      <w:r w:rsidRPr="00D26162">
        <w:rPr>
          <w:rStyle w:val="ezkurwreuab5ozgtqnkl"/>
          <w:lang w:val="ru-RU"/>
        </w:rPr>
        <w:t>.</w:t>
      </w:r>
      <w:r w:rsidRPr="00D26162">
        <w:rPr>
          <w:lang w:val="ru-RU"/>
        </w:rPr>
        <w:t xml:space="preserve"> </w:t>
      </w:r>
      <w:r w:rsidRPr="00D26162">
        <w:rPr>
          <w:rStyle w:val="ezkurwreuab5ozgtqnkl"/>
          <w:lang w:val="ru-RU"/>
        </w:rPr>
        <w:t>Безрадостный</w:t>
      </w:r>
      <w:r w:rsidRPr="00D26162">
        <w:rPr>
          <w:lang w:val="ru-RU"/>
        </w:rPr>
        <w:t xml:space="preserve"> </w:t>
      </w:r>
      <w:r w:rsidRPr="00D26162">
        <w:rPr>
          <w:rStyle w:val="ezkurwreuab5ozgtqnkl"/>
          <w:lang w:val="ru-RU"/>
        </w:rPr>
        <w:t>итог,</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это</w:t>
      </w:r>
      <w:r w:rsidRPr="00D26162">
        <w:rPr>
          <w:lang w:val="ru-RU"/>
        </w:rPr>
        <w:t xml:space="preserve"> </w:t>
      </w:r>
      <w:r w:rsidRPr="00D26162">
        <w:rPr>
          <w:rStyle w:val="ezkurwreuab5ozgtqnkl"/>
          <w:lang w:val="ru-RU"/>
        </w:rPr>
        <w:t>еще если не думать</w:t>
      </w:r>
      <w:r w:rsidRPr="00D26162">
        <w:rPr>
          <w:lang w:val="ru-RU"/>
        </w:rPr>
        <w:t xml:space="preserve"> </w:t>
      </w:r>
      <w:r w:rsidRPr="00D26162">
        <w:rPr>
          <w:rStyle w:val="ezkurwreuab5ozgtqnkl"/>
          <w:lang w:val="ru-RU"/>
        </w:rPr>
        <w:t>о</w:t>
      </w:r>
      <w:r w:rsidRPr="00D26162">
        <w:rPr>
          <w:lang w:val="ru-RU"/>
        </w:rPr>
        <w:t>…</w:t>
      </w:r>
    </w:p>
    <w:p w14:paraId="3C3C046C" w14:textId="6A76002C" w:rsidR="00FF5A40" w:rsidRPr="00D26162" w:rsidRDefault="00FF5A40" w:rsidP="00FF5A40">
      <w:pPr>
        <w:rPr>
          <w:lang w:val="ru-RU"/>
        </w:rPr>
      </w:pPr>
      <w:r w:rsidRPr="00D26162">
        <w:rPr>
          <w:rStyle w:val="ezkurwreuab5ozgtqnkl"/>
          <w:lang w:val="ru-RU"/>
        </w:rPr>
        <w:t>Двери</w:t>
      </w:r>
      <w:r w:rsidRPr="00D26162">
        <w:rPr>
          <w:lang w:val="ru-RU"/>
        </w:rPr>
        <w:t xml:space="preserve"> </w:t>
      </w:r>
      <w:r w:rsidRPr="00D26162">
        <w:rPr>
          <w:rStyle w:val="ezkurwreuab5ozgtqnkl"/>
          <w:lang w:val="ru-RU"/>
        </w:rPr>
        <w:t>снова</w:t>
      </w:r>
      <w:r w:rsidRPr="00D26162">
        <w:rPr>
          <w:lang w:val="ru-RU"/>
        </w:rPr>
        <w:t xml:space="preserve"> со </w:t>
      </w:r>
      <w:r w:rsidRPr="00D26162">
        <w:rPr>
          <w:rStyle w:val="ezkurwreuab5ozgtqnkl"/>
          <w:lang w:val="ru-RU"/>
        </w:rPr>
        <w:t>скрипом</w:t>
      </w:r>
      <w:r w:rsidRPr="00D26162">
        <w:rPr>
          <w:lang w:val="ru-RU"/>
        </w:rPr>
        <w:t xml:space="preserve"> </w:t>
      </w:r>
      <w:r w:rsidRPr="00D26162">
        <w:rPr>
          <w:rStyle w:val="ezkurwreuab5ozgtqnkl"/>
          <w:lang w:val="ru-RU"/>
        </w:rPr>
        <w:t>распахнулись,</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внутрь</w:t>
      </w:r>
      <w:r w:rsidRPr="00D26162">
        <w:rPr>
          <w:lang w:val="ru-RU"/>
        </w:rPr>
        <w:t xml:space="preserve"> с </w:t>
      </w:r>
      <w:r w:rsidRPr="00D26162">
        <w:rPr>
          <w:rStyle w:val="ezkurwreuab5ozgtqnkl"/>
          <w:lang w:val="ru-RU"/>
        </w:rPr>
        <w:t>лязгом</w:t>
      </w:r>
      <w:r w:rsidRPr="00D26162">
        <w:rPr>
          <w:lang w:val="ru-RU"/>
        </w:rPr>
        <w:t xml:space="preserve"> ввалилось </w:t>
      </w:r>
      <w:r w:rsidRPr="00D26162">
        <w:rPr>
          <w:rStyle w:val="ezkurwreuab5ozgtqnkl"/>
          <w:lang w:val="ru-RU"/>
        </w:rPr>
        <w:t>огромное,</w:t>
      </w:r>
      <w:r w:rsidRPr="00D26162">
        <w:rPr>
          <w:lang w:val="ru-RU"/>
        </w:rPr>
        <w:t xml:space="preserve"> </w:t>
      </w:r>
      <w:r w:rsidRPr="00D26162">
        <w:rPr>
          <w:rStyle w:val="ezkurwreuab5ozgtqnkl"/>
          <w:lang w:val="ru-RU"/>
        </w:rPr>
        <w:t>неуклюжее</w:t>
      </w:r>
      <w:r w:rsidRPr="00D26162">
        <w:rPr>
          <w:lang w:val="ru-RU"/>
        </w:rPr>
        <w:t xml:space="preserve"> </w:t>
      </w:r>
      <w:r w:rsidRPr="00D26162">
        <w:rPr>
          <w:rStyle w:val="ezkurwreuab5ozgtqnkl"/>
          <w:lang w:val="ru-RU"/>
        </w:rPr>
        <w:t>сочетание</w:t>
      </w:r>
      <w:r w:rsidRPr="00D26162">
        <w:rPr>
          <w:lang w:val="ru-RU"/>
        </w:rPr>
        <w:t xml:space="preserve"> </w:t>
      </w:r>
      <w:r w:rsidRPr="00D26162">
        <w:rPr>
          <w:rStyle w:val="ezkurwreuab5ozgtqnkl"/>
          <w:lang w:val="ru-RU"/>
        </w:rPr>
        <w:t>плоти</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металла,</w:t>
      </w:r>
      <w:r w:rsidRPr="00D26162">
        <w:rPr>
          <w:lang w:val="ru-RU"/>
        </w:rPr>
        <w:t xml:space="preserve"> </w:t>
      </w:r>
      <w:r w:rsidRPr="00D26162">
        <w:rPr>
          <w:rStyle w:val="ezkurwreuab5ozgtqnkl"/>
          <w:lang w:val="ru-RU"/>
        </w:rPr>
        <w:t>обмотанное</w:t>
      </w:r>
      <w:r w:rsidRPr="00D26162">
        <w:rPr>
          <w:lang w:val="ru-RU"/>
        </w:rPr>
        <w:t xml:space="preserve"> </w:t>
      </w:r>
      <w:r w:rsidRPr="00D26162">
        <w:rPr>
          <w:rStyle w:val="ezkurwreuab5ozgtqnkl"/>
          <w:lang w:val="ru-RU"/>
        </w:rPr>
        <w:t>трубками</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скрепленное</w:t>
      </w:r>
      <w:r w:rsidRPr="00D26162">
        <w:rPr>
          <w:lang w:val="ru-RU"/>
        </w:rPr>
        <w:t xml:space="preserve"> </w:t>
      </w:r>
      <w:r w:rsidRPr="00D26162">
        <w:rPr>
          <w:rStyle w:val="ezkurwreuab5ozgtqnkl"/>
          <w:lang w:val="ru-RU"/>
        </w:rPr>
        <w:t>скобами.</w:t>
      </w:r>
      <w:r w:rsidRPr="00D26162">
        <w:rPr>
          <w:lang w:val="ru-RU"/>
        </w:rPr>
        <w:t xml:space="preserve"> </w:t>
      </w:r>
      <w:r w:rsidRPr="00D26162">
        <w:rPr>
          <w:rStyle w:val="ezkurwreuab5ozgtqnkl"/>
          <w:lang w:val="ru-RU"/>
        </w:rPr>
        <w:t>Половина</w:t>
      </w:r>
      <w:r w:rsidRPr="00D26162">
        <w:rPr>
          <w:lang w:val="ru-RU"/>
        </w:rPr>
        <w:t xml:space="preserve"> </w:t>
      </w:r>
      <w:r w:rsidRPr="00D26162">
        <w:rPr>
          <w:rStyle w:val="ezkurwreuab5ozgtqnkl"/>
          <w:lang w:val="ru-RU"/>
        </w:rPr>
        <w:t>тела</w:t>
      </w:r>
      <w:r w:rsidRPr="00D26162">
        <w:rPr>
          <w:lang w:val="ru-RU"/>
        </w:rPr>
        <w:t xml:space="preserve"> </w:t>
      </w:r>
      <w:r w:rsidRPr="00D26162">
        <w:rPr>
          <w:rStyle w:val="ezkurwreuab5ozgtqnkl"/>
          <w:lang w:val="ru-RU"/>
        </w:rPr>
        <w:t>была</w:t>
      </w:r>
      <w:r w:rsidRPr="00D26162">
        <w:rPr>
          <w:lang w:val="ru-RU"/>
        </w:rPr>
        <w:t xml:space="preserve"> живой, </w:t>
      </w:r>
      <w:r w:rsidRPr="00D26162">
        <w:rPr>
          <w:rStyle w:val="ezkurwreuab5ozgtqnkl"/>
          <w:lang w:val="ru-RU"/>
        </w:rPr>
        <w:t>закованной</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обычную</w:t>
      </w:r>
      <w:r w:rsidRPr="00D26162">
        <w:rPr>
          <w:lang w:val="ru-RU"/>
        </w:rPr>
        <w:t xml:space="preserve"> броню</w:t>
      </w:r>
      <w:r w:rsidRPr="00D26162">
        <w:rPr>
          <w:rStyle w:val="ezkurwreuab5ozgtqnkl"/>
          <w:lang w:val="ru-RU"/>
        </w:rPr>
        <w:t>,</w:t>
      </w:r>
      <w:r w:rsidRPr="00D26162">
        <w:rPr>
          <w:lang w:val="ru-RU"/>
        </w:rPr>
        <w:t xml:space="preserve"> другая </w:t>
      </w:r>
      <w:r w:rsidRPr="00D26162">
        <w:rPr>
          <w:rStyle w:val="ezkurwreuab5ozgtqnkl"/>
          <w:lang w:val="ru-RU"/>
        </w:rPr>
        <w:t>— бионической,</w:t>
      </w:r>
      <w:r w:rsidRPr="00D26162">
        <w:rPr>
          <w:lang w:val="ru-RU"/>
        </w:rPr>
        <w:t xml:space="preserve"> </w:t>
      </w:r>
      <w:r w:rsidRPr="00D26162">
        <w:rPr>
          <w:rStyle w:val="ezkurwreuab5ozgtqnkl"/>
          <w:lang w:val="ru-RU"/>
        </w:rPr>
        <w:t>временно</w:t>
      </w:r>
      <w:r w:rsidRPr="00D26162">
        <w:rPr>
          <w:lang w:val="ru-RU"/>
        </w:rPr>
        <w:t xml:space="preserve"> </w:t>
      </w:r>
      <w:r w:rsidRPr="00D26162">
        <w:rPr>
          <w:rStyle w:val="ezkurwreuab5ozgtqnkl"/>
          <w:lang w:val="ru-RU"/>
        </w:rPr>
        <w:t>снабженной</w:t>
      </w:r>
      <w:r w:rsidRPr="00D26162">
        <w:rPr>
          <w:lang w:val="ru-RU"/>
        </w:rPr>
        <w:t xml:space="preserve"> </w:t>
      </w:r>
      <w:r w:rsidRPr="00D26162">
        <w:rPr>
          <w:rStyle w:val="ezkurwreuab5ozgtqnkl"/>
          <w:lang w:val="ru-RU"/>
        </w:rPr>
        <w:t>встроенными</w:t>
      </w:r>
      <w:r w:rsidRPr="00D26162">
        <w:rPr>
          <w:lang w:val="ru-RU"/>
        </w:rPr>
        <w:t xml:space="preserve"> </w:t>
      </w:r>
      <w:r w:rsidRPr="00D26162">
        <w:rPr>
          <w:rStyle w:val="ezkurwreuab5ozgtqnkl"/>
          <w:lang w:val="ru-RU"/>
        </w:rPr>
        <w:t>энергетическими</w:t>
      </w:r>
      <w:r w:rsidRPr="00D26162">
        <w:rPr>
          <w:lang w:val="ru-RU"/>
        </w:rPr>
        <w:t xml:space="preserve"> </w:t>
      </w:r>
      <w:r w:rsidRPr="00D26162">
        <w:rPr>
          <w:rStyle w:val="ezkurwreuab5ozgtqnkl"/>
          <w:lang w:val="ru-RU"/>
        </w:rPr>
        <w:t>блоками.</w:t>
      </w:r>
      <w:r w:rsidRPr="00D26162">
        <w:rPr>
          <w:lang w:val="ru-RU"/>
        </w:rPr>
        <w:t xml:space="preserve"> </w:t>
      </w:r>
      <w:r w:rsidRPr="00D26162">
        <w:rPr>
          <w:rStyle w:val="ezkurwreuab5ozgtqnkl"/>
          <w:lang w:val="ru-RU"/>
        </w:rPr>
        <w:t>Часть</w:t>
      </w:r>
      <w:r w:rsidRPr="00D26162">
        <w:rPr>
          <w:lang w:val="ru-RU"/>
        </w:rPr>
        <w:t xml:space="preserve"> </w:t>
      </w:r>
      <w:r w:rsidRPr="00D26162">
        <w:rPr>
          <w:rStyle w:val="ezkurwreuab5ozgtqnkl"/>
          <w:lang w:val="ru-RU"/>
        </w:rPr>
        <w:t>плоти</w:t>
      </w:r>
      <w:r w:rsidRPr="00D26162">
        <w:rPr>
          <w:lang w:val="ru-RU"/>
        </w:rPr>
        <w:t xml:space="preserve"> </w:t>
      </w:r>
      <w:r w:rsidRPr="00D26162">
        <w:rPr>
          <w:rStyle w:val="ezkurwreuab5ozgtqnkl"/>
          <w:lang w:val="ru-RU"/>
        </w:rPr>
        <w:t>была</w:t>
      </w:r>
      <w:r w:rsidRPr="00D26162">
        <w:rPr>
          <w:lang w:val="ru-RU"/>
        </w:rPr>
        <w:t xml:space="preserve"> </w:t>
      </w:r>
      <w:r w:rsidRPr="00D26162">
        <w:rPr>
          <w:rStyle w:val="ezkurwreuab5ozgtqnkl"/>
          <w:lang w:val="ru-RU"/>
        </w:rPr>
        <w:t>обнажена,</w:t>
      </w:r>
      <w:r w:rsidRPr="00D26162">
        <w:rPr>
          <w:lang w:val="ru-RU"/>
        </w:rPr>
        <w:t xml:space="preserve"> </w:t>
      </w:r>
      <w:r w:rsidRPr="00D26162">
        <w:rPr>
          <w:rStyle w:val="ezkurwreuab5ozgtqnkl"/>
          <w:lang w:val="ru-RU"/>
        </w:rPr>
        <w:t>особенно</w:t>
      </w:r>
      <w:r w:rsidRPr="00D26162">
        <w:rPr>
          <w:lang w:val="ru-RU"/>
        </w:rPr>
        <w:t xml:space="preserve"> </w:t>
      </w:r>
      <w:r w:rsidRPr="00D26162">
        <w:rPr>
          <w:rStyle w:val="ezkurwreuab5ozgtqnkl"/>
          <w:lang w:val="ru-RU"/>
        </w:rPr>
        <w:t>выше</w:t>
      </w:r>
      <w:r w:rsidRPr="00D26162">
        <w:rPr>
          <w:lang w:val="ru-RU"/>
        </w:rPr>
        <w:t xml:space="preserve"> </w:t>
      </w:r>
      <w:r w:rsidRPr="00D26162">
        <w:rPr>
          <w:rStyle w:val="ezkurwreuab5ozgtqnkl"/>
          <w:lang w:val="ru-RU"/>
        </w:rPr>
        <w:t>уровня</w:t>
      </w:r>
      <w:r w:rsidRPr="00D26162">
        <w:rPr>
          <w:lang w:val="ru-RU"/>
        </w:rPr>
        <w:t xml:space="preserve"> </w:t>
      </w:r>
      <w:r w:rsidRPr="00D26162">
        <w:rPr>
          <w:rStyle w:val="ezkurwreuab5ozgtqnkl"/>
          <w:lang w:val="ru-RU"/>
        </w:rPr>
        <w:t>шеи,</w:t>
      </w:r>
      <w:r w:rsidRPr="00D26162">
        <w:rPr>
          <w:lang w:val="ru-RU"/>
        </w:rPr>
        <w:t xml:space="preserve"> </w:t>
      </w:r>
      <w:r w:rsidRPr="00D26162">
        <w:rPr>
          <w:rStyle w:val="ezkurwreuab5ozgtqnkl"/>
          <w:lang w:val="ru-RU"/>
        </w:rPr>
        <w:t>и вся</w:t>
      </w:r>
      <w:r w:rsidRPr="00D26162">
        <w:rPr>
          <w:lang w:val="ru-RU"/>
        </w:rPr>
        <w:t xml:space="preserve"> </w:t>
      </w:r>
      <w:r w:rsidRPr="00D26162">
        <w:rPr>
          <w:rStyle w:val="ezkurwreuab5ozgtqnkl"/>
          <w:lang w:val="ru-RU"/>
        </w:rPr>
        <w:t>она</w:t>
      </w:r>
      <w:r w:rsidRPr="00D26162">
        <w:rPr>
          <w:lang w:val="ru-RU"/>
        </w:rPr>
        <w:t xml:space="preserve"> </w:t>
      </w:r>
      <w:r w:rsidRPr="00D26162">
        <w:rPr>
          <w:rStyle w:val="ezkurwreuab5ozgtqnkl"/>
          <w:lang w:val="ru-RU"/>
        </w:rPr>
        <w:t>ободрана</w:t>
      </w:r>
      <w:r w:rsidRPr="00D26162">
        <w:rPr>
          <w:lang w:val="ru-RU"/>
        </w:rPr>
        <w:t xml:space="preserve"> </w:t>
      </w:r>
      <w:r w:rsidRPr="00D26162">
        <w:rPr>
          <w:rStyle w:val="ezkurwreuab5ozgtqnkl"/>
          <w:lang w:val="ru-RU"/>
        </w:rPr>
        <w:t>и</w:t>
      </w:r>
      <w:r w:rsidRPr="00D26162">
        <w:rPr>
          <w:lang w:val="ru-RU"/>
        </w:rPr>
        <w:t xml:space="preserve"> покрыта </w:t>
      </w:r>
      <w:r w:rsidRPr="00D26162">
        <w:rPr>
          <w:rStyle w:val="ezkurwreuab5ozgtqnkl"/>
          <w:lang w:val="ru-RU"/>
        </w:rPr>
        <w:t>шрамами.</w:t>
      </w:r>
      <w:r w:rsidRPr="00D26162">
        <w:rPr>
          <w:lang w:val="ru-RU"/>
        </w:rPr>
        <w:t xml:space="preserve"> </w:t>
      </w:r>
      <w:r w:rsidRPr="00D26162">
        <w:rPr>
          <w:rStyle w:val="ezkurwreuab5ozgtqnkl"/>
          <w:lang w:val="ru-RU"/>
        </w:rPr>
        <w:t>Тело</w:t>
      </w:r>
      <w:r w:rsidRPr="00D26162">
        <w:rPr>
          <w:lang w:val="ru-RU"/>
        </w:rPr>
        <w:t xml:space="preserve">, </w:t>
      </w:r>
      <w:r w:rsidRPr="00D26162">
        <w:rPr>
          <w:rStyle w:val="ezkurwreuab5ozgtqnkl"/>
          <w:lang w:val="ru-RU"/>
        </w:rPr>
        <w:t>заключенное</w:t>
      </w:r>
      <w:r w:rsidRPr="00D26162">
        <w:rPr>
          <w:lang w:val="ru-RU"/>
        </w:rPr>
        <w:t xml:space="preserve"> </w:t>
      </w:r>
      <w:r w:rsidRPr="00D26162">
        <w:rPr>
          <w:rStyle w:val="ezkurwreuab5ozgtqnkl"/>
          <w:lang w:val="ru-RU"/>
        </w:rPr>
        <w:t>внутри</w:t>
      </w:r>
      <w:r w:rsidRPr="00D26162">
        <w:rPr>
          <w:lang w:val="ru-RU"/>
        </w:rPr>
        <w:t xml:space="preserve"> </w:t>
      </w:r>
      <w:r w:rsidRPr="00D26162">
        <w:rPr>
          <w:rStyle w:val="ezkurwreuab5ozgtqnkl"/>
          <w:lang w:val="ru-RU"/>
        </w:rPr>
        <w:t>всех</w:t>
      </w:r>
      <w:r w:rsidRPr="00D26162">
        <w:rPr>
          <w:lang w:val="ru-RU"/>
        </w:rPr>
        <w:t xml:space="preserve"> </w:t>
      </w:r>
      <w:r w:rsidRPr="00D26162">
        <w:rPr>
          <w:rStyle w:val="ezkurwreuab5ozgtqnkl"/>
          <w:lang w:val="ru-RU"/>
        </w:rPr>
        <w:t>этих</w:t>
      </w:r>
      <w:r w:rsidRPr="00D26162">
        <w:rPr>
          <w:lang w:val="ru-RU"/>
        </w:rPr>
        <w:t xml:space="preserve"> </w:t>
      </w:r>
      <w:proofErr w:type="spellStart"/>
      <w:r w:rsidRPr="00D26162">
        <w:rPr>
          <w:rStyle w:val="ezkurwreuab5ozgtqnkl"/>
          <w:lang w:val="ru-RU"/>
        </w:rPr>
        <w:t>аугметических</w:t>
      </w:r>
      <w:proofErr w:type="spellEnd"/>
      <w:r w:rsidRPr="00D26162">
        <w:rPr>
          <w:lang w:val="ru-RU"/>
        </w:rPr>
        <w:t xml:space="preserve"> </w:t>
      </w:r>
      <w:r w:rsidRPr="00D26162">
        <w:rPr>
          <w:rStyle w:val="ezkurwreuab5ozgtqnkl"/>
          <w:lang w:val="ru-RU"/>
        </w:rPr>
        <w:t>штырей</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кандалов,</w:t>
      </w:r>
      <w:r w:rsidRPr="00D26162">
        <w:rPr>
          <w:lang w:val="ru-RU"/>
        </w:rPr>
        <w:t xml:space="preserve"> </w:t>
      </w:r>
      <w:r w:rsidRPr="00D26162">
        <w:rPr>
          <w:rStyle w:val="ezkurwreuab5ozgtqnkl"/>
          <w:lang w:val="ru-RU"/>
        </w:rPr>
        <w:t>следовало бы</w:t>
      </w:r>
      <w:r w:rsidRPr="00D26162">
        <w:rPr>
          <w:lang w:val="ru-RU"/>
        </w:rPr>
        <w:t xml:space="preserve"> </w:t>
      </w:r>
      <w:r w:rsidRPr="00D26162">
        <w:rPr>
          <w:rStyle w:val="ezkurwreuab5ozgtqnkl"/>
          <w:lang w:val="ru-RU"/>
        </w:rPr>
        <w:t>не</w:t>
      </w:r>
      <w:r w:rsidRPr="00D26162">
        <w:rPr>
          <w:lang w:val="ru-RU"/>
        </w:rPr>
        <w:t xml:space="preserve"> </w:t>
      </w:r>
      <w:r w:rsidRPr="00D26162">
        <w:rPr>
          <w:rStyle w:val="ezkurwreuab5ozgtqnkl"/>
          <w:lang w:val="ru-RU"/>
        </w:rPr>
        <w:t>выпускать</w:t>
      </w:r>
      <w:r w:rsidRPr="00D26162">
        <w:rPr>
          <w:lang w:val="ru-RU"/>
        </w:rPr>
        <w:t xml:space="preserve"> </w:t>
      </w:r>
      <w:r w:rsidRPr="00D26162">
        <w:rPr>
          <w:rStyle w:val="ezkurwreuab5ozgtqnkl"/>
          <w:lang w:val="ru-RU"/>
        </w:rPr>
        <w:t>из</w:t>
      </w:r>
      <w:r w:rsidRPr="00D26162">
        <w:rPr>
          <w:lang w:val="ru-RU"/>
        </w:rPr>
        <w:t xml:space="preserve"> </w:t>
      </w:r>
      <w:proofErr w:type="spellStart"/>
      <w:r w:rsidRPr="00D26162">
        <w:rPr>
          <w:rStyle w:val="ezkurwreuab5ozgtqnkl"/>
          <w:lang w:val="ru-RU"/>
        </w:rPr>
        <w:t>апотекариона</w:t>
      </w:r>
      <w:proofErr w:type="spellEnd"/>
      <w:r w:rsidRPr="00D26162">
        <w:rPr>
          <w:lang w:val="ru-RU"/>
        </w:rPr>
        <w:t xml:space="preserve"> </w:t>
      </w:r>
      <w:r w:rsidRPr="00D26162">
        <w:rPr>
          <w:rStyle w:val="ezkurwreuab5ozgtqnkl"/>
          <w:lang w:val="ru-RU"/>
        </w:rPr>
        <w:t>еще</w:t>
      </w:r>
      <w:r w:rsidRPr="00D26162">
        <w:rPr>
          <w:lang w:val="ru-RU"/>
        </w:rPr>
        <w:t xml:space="preserve"> </w:t>
      </w:r>
      <w:r w:rsidRPr="00D26162">
        <w:rPr>
          <w:rStyle w:val="ezkurwreuab5ozgtqnkl"/>
          <w:lang w:val="ru-RU"/>
        </w:rPr>
        <w:t>несколько</w:t>
      </w:r>
      <w:r w:rsidRPr="00D26162">
        <w:rPr>
          <w:lang w:val="ru-RU"/>
        </w:rPr>
        <w:t xml:space="preserve"> </w:t>
      </w:r>
      <w:r w:rsidRPr="00D26162">
        <w:rPr>
          <w:rStyle w:val="ezkurwreuab5ozgtqnkl"/>
          <w:lang w:val="ru-RU"/>
        </w:rPr>
        <w:t>месяцев.</w:t>
      </w:r>
      <w:r w:rsidRPr="00D26162">
        <w:rPr>
          <w:lang w:val="ru-RU"/>
        </w:rPr>
        <w:t xml:space="preserve"> </w:t>
      </w:r>
      <w:r w:rsidRPr="00D26162">
        <w:rPr>
          <w:rStyle w:val="ezkurwreuab5ozgtqnkl"/>
          <w:lang w:val="ru-RU"/>
        </w:rPr>
        <w:t>Но</w:t>
      </w:r>
      <w:r w:rsidRPr="00D26162">
        <w:rPr>
          <w:lang w:val="ru-RU"/>
        </w:rPr>
        <w:t xml:space="preserve"> </w:t>
      </w:r>
      <w:proofErr w:type="spellStart"/>
      <w:r w:rsidRPr="00D26162">
        <w:rPr>
          <w:rStyle w:val="ezkurwreuab5ozgtqnkl"/>
          <w:lang w:val="ru-RU"/>
        </w:rPr>
        <w:t>Гуннлаугур</w:t>
      </w:r>
      <w:proofErr w:type="spellEnd"/>
      <w:r w:rsidRPr="00D26162">
        <w:rPr>
          <w:rStyle w:val="ezkurwreuab5ozgtqnkl"/>
          <w:lang w:val="ru-RU"/>
        </w:rPr>
        <w:t xml:space="preserve"> — тот</w:t>
      </w:r>
      <w:r w:rsidRPr="00D26162">
        <w:rPr>
          <w:lang w:val="ru-RU"/>
        </w:rPr>
        <w:t xml:space="preserve">, </w:t>
      </w:r>
      <w:r w:rsidRPr="00D26162">
        <w:rPr>
          <w:rStyle w:val="ezkurwreuab5ozgtqnkl"/>
          <w:lang w:val="ru-RU"/>
        </w:rPr>
        <w:t>кого</w:t>
      </w:r>
      <w:r w:rsidRPr="00D26162">
        <w:rPr>
          <w:lang w:val="ru-RU"/>
        </w:rPr>
        <w:t xml:space="preserve"> </w:t>
      </w:r>
      <w:r w:rsidRPr="00D26162">
        <w:rPr>
          <w:rStyle w:val="ezkurwreuab5ozgtqnkl"/>
          <w:lang w:val="ru-RU"/>
        </w:rPr>
        <w:t>называли</w:t>
      </w:r>
      <w:r w:rsidRPr="00D26162">
        <w:rPr>
          <w:lang w:val="ru-RU"/>
        </w:rPr>
        <w:t xml:space="preserve"> </w:t>
      </w:r>
      <w:r w:rsidRPr="00D26162">
        <w:rPr>
          <w:rStyle w:val="ezkurwreuab5ozgtqnkl"/>
          <w:lang w:val="ru-RU"/>
        </w:rPr>
        <w:t>Сокрушителем Черепов,</w:t>
      </w:r>
      <w:r w:rsidRPr="00D26162">
        <w:rPr>
          <w:lang w:val="ru-RU"/>
        </w:rPr>
        <w:t xml:space="preserve"> — </w:t>
      </w:r>
      <w:r w:rsidRPr="00D26162">
        <w:rPr>
          <w:rStyle w:val="ezkurwreuab5ozgtqnkl"/>
          <w:lang w:val="ru-RU"/>
        </w:rPr>
        <w:t>никогда</w:t>
      </w:r>
      <w:r w:rsidRPr="00D26162">
        <w:rPr>
          <w:lang w:val="ru-RU"/>
        </w:rPr>
        <w:t xml:space="preserve"> не </w:t>
      </w:r>
      <w:r w:rsidRPr="00D26162">
        <w:rPr>
          <w:rStyle w:val="ezkurwreuab5ozgtqnkl"/>
          <w:lang w:val="ru-RU"/>
        </w:rPr>
        <w:t>умел</w:t>
      </w:r>
      <w:r w:rsidRPr="00D26162">
        <w:rPr>
          <w:lang w:val="ru-RU"/>
        </w:rPr>
        <w:t xml:space="preserve"> </w:t>
      </w:r>
      <w:r w:rsidRPr="00D26162">
        <w:rPr>
          <w:rStyle w:val="ezkurwreuab5ozgtqnkl"/>
          <w:lang w:val="ru-RU"/>
        </w:rPr>
        <w:t>выполнять</w:t>
      </w:r>
      <w:r w:rsidRPr="00D26162">
        <w:rPr>
          <w:lang w:val="ru-RU"/>
        </w:rPr>
        <w:t xml:space="preserve"> </w:t>
      </w:r>
      <w:r w:rsidRPr="00D26162">
        <w:rPr>
          <w:rStyle w:val="ezkurwreuab5ozgtqnkl"/>
          <w:lang w:val="ru-RU"/>
        </w:rPr>
        <w:t>приказы.</w:t>
      </w:r>
      <w:r w:rsidRPr="00D26162">
        <w:rPr>
          <w:lang w:val="ru-RU"/>
        </w:rPr>
        <w:t xml:space="preserve"> </w:t>
      </w:r>
    </w:p>
    <w:p w14:paraId="65826B63" w14:textId="77777777" w:rsidR="00FF5A40" w:rsidRPr="00D26162" w:rsidRDefault="00FF5A40" w:rsidP="00FF5A40">
      <w:pPr>
        <w:rPr>
          <w:rStyle w:val="ezkurwreuab5ozgtqnkl"/>
          <w:lang w:val="ru-RU"/>
        </w:rPr>
      </w:pPr>
      <w:r w:rsidRPr="00D26162">
        <w:rPr>
          <w:rStyle w:val="ezkurwreuab5ozgtqnkl"/>
          <w:lang w:val="ru-RU"/>
        </w:rPr>
        <w:t>Когда</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вошел,</w:t>
      </w:r>
      <w:r w:rsidRPr="00D26162">
        <w:rPr>
          <w:lang w:val="ru-RU"/>
        </w:rPr>
        <w:t xml:space="preserve"> </w:t>
      </w:r>
      <w:r w:rsidRPr="00D26162">
        <w:rPr>
          <w:rStyle w:val="ezkurwreuab5ozgtqnkl"/>
          <w:lang w:val="ru-RU"/>
        </w:rPr>
        <w:t>Ингвар</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остальные</w:t>
      </w:r>
      <w:r w:rsidRPr="00D26162">
        <w:rPr>
          <w:lang w:val="ru-RU"/>
        </w:rPr>
        <w:t xml:space="preserve"> </w:t>
      </w:r>
      <w:r w:rsidRPr="00D26162">
        <w:rPr>
          <w:rStyle w:val="ezkurwreuab5ozgtqnkl"/>
          <w:lang w:val="ru-RU"/>
        </w:rPr>
        <w:t>поднялись</w:t>
      </w:r>
      <w:r w:rsidRPr="00D26162">
        <w:rPr>
          <w:lang w:val="ru-RU"/>
        </w:rPr>
        <w:t xml:space="preserve"> </w:t>
      </w:r>
      <w:r w:rsidRPr="00D26162">
        <w:rPr>
          <w:rStyle w:val="ezkurwreuab5ozgtqnkl"/>
          <w:lang w:val="ru-RU"/>
        </w:rPr>
        <w:t>на</w:t>
      </w:r>
      <w:r w:rsidRPr="00D26162">
        <w:rPr>
          <w:lang w:val="ru-RU"/>
        </w:rPr>
        <w:t xml:space="preserve"> </w:t>
      </w:r>
      <w:r w:rsidRPr="00D26162">
        <w:rPr>
          <w:rStyle w:val="ezkurwreuab5ozgtqnkl"/>
          <w:lang w:val="ru-RU"/>
        </w:rPr>
        <w:t>ноги,</w:t>
      </w:r>
      <w:r w:rsidRPr="00D26162">
        <w:rPr>
          <w:lang w:val="ru-RU"/>
        </w:rPr>
        <w:t xml:space="preserve"> </w:t>
      </w:r>
      <w:r w:rsidRPr="00D26162">
        <w:rPr>
          <w:rStyle w:val="ezkurwreuab5ozgtqnkl"/>
          <w:lang w:val="ru-RU"/>
        </w:rPr>
        <w:t>отчего он</w:t>
      </w:r>
      <w:r w:rsidRPr="00D26162">
        <w:rPr>
          <w:lang w:val="ru-RU"/>
        </w:rPr>
        <w:t xml:space="preserve"> </w:t>
      </w:r>
      <w:r w:rsidRPr="00D26162">
        <w:rPr>
          <w:rStyle w:val="ezkurwreuab5ozgtqnkl"/>
          <w:lang w:val="ru-RU"/>
        </w:rPr>
        <w:t>раздраженно</w:t>
      </w:r>
      <w:r w:rsidRPr="00D26162">
        <w:rPr>
          <w:lang w:val="ru-RU"/>
        </w:rPr>
        <w:t xml:space="preserve"> </w:t>
      </w:r>
      <w:r w:rsidRPr="00D26162">
        <w:rPr>
          <w:rStyle w:val="ezkurwreuab5ozgtqnkl"/>
          <w:lang w:val="ru-RU"/>
        </w:rPr>
        <w:t>зарычал.</w:t>
      </w:r>
      <w:r w:rsidRPr="00D26162">
        <w:rPr>
          <w:lang w:val="ru-RU"/>
        </w:rPr>
        <w:t xml:space="preserve"> </w:t>
      </w:r>
    </w:p>
    <w:p w14:paraId="575EB218" w14:textId="77777777" w:rsidR="00FF5A40" w:rsidRPr="00D26162" w:rsidRDefault="00FF5A40" w:rsidP="00FF5A40">
      <w:pPr>
        <w:rPr>
          <w:lang w:val="ru-RU"/>
        </w:rPr>
      </w:pPr>
      <w:r w:rsidRPr="00D26162">
        <w:rPr>
          <w:rStyle w:val="ezkurwreuab5ozgtqnkl"/>
          <w:lang w:val="ru-RU"/>
        </w:rPr>
        <w:t>— Я</w:t>
      </w:r>
      <w:r w:rsidRPr="00D26162">
        <w:rPr>
          <w:lang w:val="ru-RU"/>
        </w:rPr>
        <w:t xml:space="preserve"> </w:t>
      </w:r>
      <w:r w:rsidRPr="00D26162">
        <w:rPr>
          <w:rStyle w:val="ezkurwreuab5ozgtqnkl"/>
          <w:lang w:val="ru-RU"/>
        </w:rPr>
        <w:t>больше</w:t>
      </w:r>
      <w:r w:rsidRPr="00D26162">
        <w:rPr>
          <w:lang w:val="ru-RU"/>
        </w:rPr>
        <w:t xml:space="preserve"> </w:t>
      </w:r>
      <w:r w:rsidRPr="00D26162">
        <w:rPr>
          <w:rStyle w:val="ezkurwreuab5ozgtqnkl"/>
          <w:lang w:val="ru-RU"/>
        </w:rPr>
        <w:t>не</w:t>
      </w:r>
      <w:r w:rsidRPr="00D26162">
        <w:rPr>
          <w:lang w:val="ru-RU"/>
        </w:rPr>
        <w:t xml:space="preserve"> </w:t>
      </w:r>
      <w:r w:rsidRPr="00D26162">
        <w:rPr>
          <w:rStyle w:val="ezkurwreuab5ozgtqnkl"/>
          <w:lang w:val="ru-RU"/>
        </w:rPr>
        <w:t>чертов</w:t>
      </w:r>
      <w:r w:rsidRPr="00D26162">
        <w:rPr>
          <w:lang w:val="ru-RU"/>
        </w:rPr>
        <w:t xml:space="preserve"> </w:t>
      </w:r>
      <w:proofErr w:type="spellStart"/>
      <w:r w:rsidRPr="00D26162">
        <w:rPr>
          <w:rStyle w:val="ezkurwreuab5ozgtqnkl"/>
          <w:lang w:val="ru-RU"/>
        </w:rPr>
        <w:t>варанги</w:t>
      </w:r>
      <w:proofErr w:type="spellEnd"/>
      <w:r w:rsidRPr="00D26162">
        <w:rPr>
          <w:rStyle w:val="ezkurwreuab5ozgtqnkl"/>
          <w:lang w:val="ru-RU"/>
        </w:rPr>
        <w:t>,</w:t>
      </w:r>
      <w:r w:rsidRPr="00D26162">
        <w:rPr>
          <w:lang w:val="ru-RU"/>
        </w:rPr>
        <w:t xml:space="preserve"> </w:t>
      </w:r>
      <w:r w:rsidRPr="00D26162">
        <w:rPr>
          <w:rStyle w:val="ezkurwreuab5ozgtqnkl"/>
          <w:lang w:val="ru-RU"/>
        </w:rPr>
        <w:t>— сказал</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голос</w:t>
      </w:r>
      <w:r w:rsidRPr="00D26162">
        <w:rPr>
          <w:lang w:val="ru-RU"/>
        </w:rPr>
        <w:t xml:space="preserve"> </w:t>
      </w:r>
      <w:r w:rsidRPr="00D26162">
        <w:rPr>
          <w:rStyle w:val="ezkurwreuab5ozgtqnkl"/>
          <w:lang w:val="ru-RU"/>
        </w:rPr>
        <w:t>его</w:t>
      </w:r>
      <w:r w:rsidRPr="00D26162">
        <w:rPr>
          <w:lang w:val="ru-RU"/>
        </w:rPr>
        <w:t xml:space="preserve"> превратился в </w:t>
      </w:r>
      <w:r w:rsidRPr="00D26162">
        <w:rPr>
          <w:rStyle w:val="ezkurwreuab5ozgtqnkl"/>
          <w:lang w:val="ru-RU"/>
        </w:rPr>
        <w:t>кровавое</w:t>
      </w:r>
      <w:r w:rsidRPr="00D26162">
        <w:rPr>
          <w:lang w:val="ru-RU"/>
        </w:rPr>
        <w:t xml:space="preserve"> </w:t>
      </w:r>
      <w:r w:rsidRPr="00D26162">
        <w:rPr>
          <w:rStyle w:val="ezkurwreuab5ozgtqnkl"/>
          <w:lang w:val="ru-RU"/>
        </w:rPr>
        <w:t>рычание</w:t>
      </w:r>
      <w:r w:rsidRPr="00D26162">
        <w:rPr>
          <w:lang w:val="ru-RU"/>
        </w:rPr>
        <w:t xml:space="preserve"> </w:t>
      </w:r>
      <w:r w:rsidRPr="00D26162">
        <w:rPr>
          <w:rStyle w:val="ezkurwreuab5ozgtqnkl"/>
          <w:lang w:val="ru-RU"/>
        </w:rPr>
        <w:t>из</w:t>
      </w:r>
      <w:r w:rsidRPr="00D26162">
        <w:rPr>
          <w:lang w:val="ru-RU"/>
        </w:rPr>
        <w:t xml:space="preserve"> </w:t>
      </w:r>
      <w:r w:rsidRPr="00D26162">
        <w:rPr>
          <w:rStyle w:val="ezkurwreuab5ozgtqnkl"/>
          <w:lang w:val="ru-RU"/>
        </w:rPr>
        <w:t>перекрывающихся</w:t>
      </w:r>
      <w:r w:rsidRPr="00D26162">
        <w:rPr>
          <w:lang w:val="ru-RU"/>
        </w:rPr>
        <w:t xml:space="preserve"> </w:t>
      </w:r>
      <w:proofErr w:type="spellStart"/>
      <w:r w:rsidRPr="00D26162">
        <w:rPr>
          <w:rStyle w:val="ezkurwreuab5ozgtqnkl"/>
          <w:lang w:val="ru-RU"/>
        </w:rPr>
        <w:t>вокс</w:t>
      </w:r>
      <w:proofErr w:type="spellEnd"/>
      <w:r w:rsidRPr="00D26162">
        <w:rPr>
          <w:rStyle w:val="ezkurwreuab5ozgtqnkl"/>
          <w:lang w:val="ru-RU"/>
        </w:rPr>
        <w:t>-каналов.</w:t>
      </w:r>
      <w:r w:rsidRPr="00D26162">
        <w:rPr>
          <w:lang w:val="ru-RU"/>
        </w:rPr>
        <w:t xml:space="preserve"> </w:t>
      </w:r>
      <w:r w:rsidRPr="00D26162">
        <w:rPr>
          <w:rStyle w:val="ezkurwreuab5ozgtqnkl"/>
          <w:lang w:val="ru-RU"/>
        </w:rPr>
        <w:t>— Помнишь?</w:t>
      </w:r>
      <w:r w:rsidRPr="00D26162">
        <w:rPr>
          <w:lang w:val="ru-RU"/>
        </w:rPr>
        <w:t xml:space="preserve"> </w:t>
      </w:r>
      <w:r w:rsidRPr="00D26162">
        <w:rPr>
          <w:rStyle w:val="ezkurwreuab5ozgtqnkl"/>
          <w:lang w:val="ru-RU"/>
        </w:rPr>
        <w:t>Рагнару</w:t>
      </w:r>
      <w:r w:rsidRPr="00D26162">
        <w:rPr>
          <w:lang w:val="ru-RU"/>
        </w:rPr>
        <w:t xml:space="preserve"> </w:t>
      </w:r>
      <w:r w:rsidRPr="00D26162">
        <w:rPr>
          <w:rStyle w:val="ezkurwreuab5ozgtqnkl"/>
          <w:lang w:val="ru-RU"/>
        </w:rPr>
        <w:t>пришлось</w:t>
      </w:r>
      <w:r w:rsidRPr="00D26162">
        <w:rPr>
          <w:lang w:val="ru-RU"/>
        </w:rPr>
        <w:t xml:space="preserve"> </w:t>
      </w:r>
      <w:r w:rsidRPr="00D26162">
        <w:rPr>
          <w:rStyle w:val="ezkurwreuab5ozgtqnkl"/>
          <w:lang w:val="ru-RU"/>
        </w:rPr>
        <w:t>кое-что</w:t>
      </w:r>
      <w:r w:rsidRPr="00D26162">
        <w:rPr>
          <w:lang w:val="ru-RU"/>
        </w:rPr>
        <w:t xml:space="preserve"> от</w:t>
      </w:r>
      <w:r w:rsidRPr="00D26162">
        <w:rPr>
          <w:rStyle w:val="ezkurwreuab5ozgtqnkl"/>
          <w:lang w:val="ru-RU"/>
        </w:rPr>
        <w:t>дать</w:t>
      </w:r>
      <w:r w:rsidRPr="00D26162">
        <w:rPr>
          <w:lang w:val="ru-RU"/>
        </w:rPr>
        <w:t xml:space="preserve"> Зовущему Бурю, </w:t>
      </w:r>
      <w:r w:rsidRPr="00D26162">
        <w:rPr>
          <w:rStyle w:val="ezkurwreuab5ozgtqnkl"/>
          <w:lang w:val="ru-RU"/>
        </w:rPr>
        <w:t>чтобы</w:t>
      </w:r>
      <w:r w:rsidRPr="00D26162">
        <w:rPr>
          <w:lang w:val="ru-RU"/>
        </w:rPr>
        <w:t xml:space="preserve"> </w:t>
      </w:r>
      <w:r w:rsidRPr="00D26162">
        <w:rPr>
          <w:rStyle w:val="ezkurwreuab5ozgtqnkl"/>
          <w:lang w:val="ru-RU"/>
        </w:rPr>
        <w:t>все</w:t>
      </w:r>
      <w:r w:rsidRPr="00D26162">
        <w:rPr>
          <w:lang w:val="ru-RU"/>
        </w:rPr>
        <w:t xml:space="preserve"> </w:t>
      </w:r>
      <w:r w:rsidRPr="00D26162">
        <w:rPr>
          <w:rStyle w:val="ezkurwreuab5ozgtqnkl"/>
          <w:lang w:val="ru-RU"/>
        </w:rPr>
        <w:t>уладить.</w:t>
      </w:r>
      <w:r w:rsidRPr="00D26162">
        <w:rPr>
          <w:lang w:val="ru-RU"/>
        </w:rPr>
        <w:t xml:space="preserve"> </w:t>
      </w:r>
    </w:p>
    <w:p w14:paraId="66E32998" w14:textId="77777777" w:rsidR="00FF5A40" w:rsidRPr="00D26162" w:rsidRDefault="00FF5A40" w:rsidP="00FF5A40">
      <w:pPr>
        <w:rPr>
          <w:lang w:val="ru-RU"/>
        </w:rPr>
      </w:pPr>
      <w:r w:rsidRPr="00D26162">
        <w:rPr>
          <w:rStyle w:val="ezkurwreuab5ozgtqnkl"/>
          <w:lang w:val="ru-RU"/>
        </w:rPr>
        <w:t>Ингвар</w:t>
      </w:r>
      <w:r w:rsidRPr="00D26162">
        <w:rPr>
          <w:lang w:val="ru-RU"/>
        </w:rPr>
        <w:t xml:space="preserve"> </w:t>
      </w:r>
      <w:r w:rsidRPr="00D26162">
        <w:rPr>
          <w:rStyle w:val="ezkurwreuab5ozgtqnkl"/>
          <w:lang w:val="ru-RU"/>
        </w:rPr>
        <w:t>усмехнулся,</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даже</w:t>
      </w:r>
      <w:r w:rsidRPr="00D26162">
        <w:rPr>
          <w:lang w:val="ru-RU"/>
        </w:rPr>
        <w:t xml:space="preserve"> у </w:t>
      </w:r>
      <w:proofErr w:type="spellStart"/>
      <w:r w:rsidRPr="00D26162">
        <w:rPr>
          <w:lang w:val="ru-RU"/>
        </w:rPr>
        <w:t>Хафлои</w:t>
      </w:r>
      <w:proofErr w:type="spellEnd"/>
      <w:r w:rsidRPr="00D26162">
        <w:rPr>
          <w:lang w:val="ru-RU"/>
        </w:rPr>
        <w:t xml:space="preserve"> на лице появилась </w:t>
      </w:r>
      <w:r w:rsidRPr="00D26162">
        <w:rPr>
          <w:rStyle w:val="ezkurwreuab5ozgtqnkl"/>
          <w:lang w:val="ru-RU"/>
        </w:rPr>
        <w:t>легкая</w:t>
      </w:r>
      <w:r w:rsidRPr="00D26162">
        <w:rPr>
          <w:lang w:val="ru-RU"/>
        </w:rPr>
        <w:t xml:space="preserve"> </w:t>
      </w:r>
      <w:r w:rsidRPr="00D26162">
        <w:rPr>
          <w:rStyle w:val="ezkurwreuab5ozgtqnkl"/>
          <w:lang w:val="ru-RU"/>
        </w:rPr>
        <w:t>улыбка.</w:t>
      </w:r>
      <w:r w:rsidRPr="00D26162">
        <w:rPr>
          <w:lang w:val="ru-RU"/>
        </w:rPr>
        <w:t xml:space="preserve"> </w:t>
      </w:r>
    </w:p>
    <w:p w14:paraId="33BF951F" w14:textId="77777777" w:rsidR="00FF5A40" w:rsidRPr="00D26162" w:rsidRDefault="00FF5A40" w:rsidP="00FF5A40">
      <w:pPr>
        <w:rPr>
          <w:lang w:val="ru-RU"/>
        </w:rPr>
      </w:pPr>
      <w:r w:rsidRPr="00D26162">
        <w:rPr>
          <w:rStyle w:val="ezkurwreuab5ozgtqnkl"/>
          <w:lang w:val="ru-RU"/>
        </w:rPr>
        <w:t>— Значит,</w:t>
      </w:r>
      <w:r w:rsidRPr="00D26162">
        <w:rPr>
          <w:lang w:val="ru-RU"/>
        </w:rPr>
        <w:t xml:space="preserve"> </w:t>
      </w:r>
      <w:r w:rsidRPr="00D26162">
        <w:rPr>
          <w:rStyle w:val="ezkurwreuab5ozgtqnkl"/>
          <w:lang w:val="ru-RU"/>
        </w:rPr>
        <w:t>вожак</w:t>
      </w:r>
      <w:r w:rsidRPr="00D26162">
        <w:rPr>
          <w:lang w:val="ru-RU"/>
        </w:rPr>
        <w:t xml:space="preserve"> </w:t>
      </w:r>
      <w:r w:rsidRPr="00D26162">
        <w:rPr>
          <w:rStyle w:val="ezkurwreuab5ozgtqnkl"/>
          <w:lang w:val="ru-RU"/>
        </w:rPr>
        <w:t>стаи,</w:t>
      </w:r>
      <w:r w:rsidRPr="00D26162">
        <w:rPr>
          <w:lang w:val="ru-RU"/>
        </w:rPr>
        <w:t xml:space="preserve"> </w:t>
      </w:r>
      <w:r w:rsidRPr="00D26162">
        <w:rPr>
          <w:rStyle w:val="ezkurwreuab5ozgtqnkl"/>
          <w:lang w:val="ru-RU"/>
        </w:rPr>
        <w:t>— сказал</w:t>
      </w:r>
      <w:r w:rsidRPr="00D26162">
        <w:rPr>
          <w:lang w:val="ru-RU"/>
        </w:rPr>
        <w:t xml:space="preserve"> </w:t>
      </w:r>
      <w:r w:rsidRPr="00D26162">
        <w:rPr>
          <w:rStyle w:val="ezkurwreuab5ozgtqnkl"/>
          <w:lang w:val="ru-RU"/>
        </w:rPr>
        <w:t>он.</w:t>
      </w:r>
      <w:r w:rsidRPr="00D26162">
        <w:rPr>
          <w:lang w:val="ru-RU"/>
        </w:rPr>
        <w:t xml:space="preserve"> </w:t>
      </w:r>
    </w:p>
    <w:p w14:paraId="57C88520" w14:textId="77777777" w:rsidR="00FF5A40" w:rsidRPr="00D26162" w:rsidRDefault="00FF5A40" w:rsidP="00FF5A40">
      <w:pPr>
        <w:rPr>
          <w:lang w:val="ru-RU"/>
        </w:rPr>
      </w:pPr>
      <w:r w:rsidRPr="00D26162">
        <w:rPr>
          <w:rStyle w:val="ezkurwreuab5ozgtqnkl"/>
          <w:lang w:val="ru-RU"/>
        </w:rPr>
        <w:t>— Да.</w:t>
      </w:r>
      <w:r w:rsidRPr="00D26162">
        <w:rPr>
          <w:lang w:val="ru-RU"/>
        </w:rPr>
        <w:t xml:space="preserve"> </w:t>
      </w:r>
      <w:r w:rsidRPr="00D26162">
        <w:rPr>
          <w:rStyle w:val="ezkurwreuab5ozgtqnkl"/>
          <w:lang w:val="ru-RU"/>
        </w:rPr>
        <w:t xml:space="preserve">— </w:t>
      </w:r>
      <w:proofErr w:type="spellStart"/>
      <w:r w:rsidRPr="00D26162">
        <w:rPr>
          <w:lang w:val="ru-RU"/>
        </w:rPr>
        <w:t>Гуннлаугур</w:t>
      </w:r>
      <w:proofErr w:type="spellEnd"/>
      <w:r w:rsidRPr="00D26162">
        <w:rPr>
          <w:lang w:val="ru-RU"/>
        </w:rPr>
        <w:t xml:space="preserve"> </w:t>
      </w:r>
      <w:r w:rsidRPr="00D26162">
        <w:rPr>
          <w:rStyle w:val="ezkurwreuab5ozgtqnkl"/>
          <w:lang w:val="ru-RU"/>
        </w:rPr>
        <w:t>неловко</w:t>
      </w:r>
      <w:r w:rsidRPr="00D26162">
        <w:rPr>
          <w:lang w:val="ru-RU"/>
        </w:rPr>
        <w:t xml:space="preserve"> </w:t>
      </w:r>
      <w:r w:rsidRPr="00D26162">
        <w:rPr>
          <w:rStyle w:val="ezkurwreuab5ozgtqnkl"/>
          <w:lang w:val="ru-RU"/>
        </w:rPr>
        <w:t>сел.</w:t>
      </w:r>
      <w:r w:rsidRPr="00D26162">
        <w:rPr>
          <w:lang w:val="ru-RU"/>
        </w:rPr>
        <w:t xml:space="preserve"> Из </w:t>
      </w:r>
      <w:r w:rsidRPr="00D26162">
        <w:rPr>
          <w:rStyle w:val="ezkurwreuab5ozgtqnkl"/>
          <w:lang w:val="ru-RU"/>
        </w:rPr>
        <w:t>горла,</w:t>
      </w:r>
      <w:r w:rsidRPr="00D26162">
        <w:rPr>
          <w:lang w:val="ru-RU"/>
        </w:rPr>
        <w:t xml:space="preserve"> </w:t>
      </w:r>
      <w:r w:rsidRPr="00D26162">
        <w:rPr>
          <w:rStyle w:val="ezkurwreuab5ozgtqnkl"/>
          <w:lang w:val="ru-RU"/>
        </w:rPr>
        <w:t>где</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кожу</w:t>
      </w:r>
      <w:r w:rsidRPr="00D26162">
        <w:rPr>
          <w:lang w:val="ru-RU"/>
        </w:rPr>
        <w:t xml:space="preserve"> </w:t>
      </w:r>
      <w:r w:rsidRPr="00D26162">
        <w:rPr>
          <w:rStyle w:val="ezkurwreuab5ozgtqnkl"/>
          <w:lang w:val="ru-RU"/>
        </w:rPr>
        <w:t>впивались</w:t>
      </w:r>
      <w:r w:rsidRPr="00D26162">
        <w:rPr>
          <w:lang w:val="ru-RU"/>
        </w:rPr>
        <w:t xml:space="preserve"> </w:t>
      </w:r>
      <w:r w:rsidRPr="00D26162">
        <w:rPr>
          <w:rStyle w:val="ezkurwreuab5ozgtqnkl"/>
          <w:lang w:val="ru-RU"/>
        </w:rPr>
        <w:t>плохо</w:t>
      </w:r>
      <w:r w:rsidRPr="00D26162">
        <w:rPr>
          <w:lang w:val="ru-RU"/>
        </w:rPr>
        <w:t xml:space="preserve"> </w:t>
      </w:r>
      <w:r w:rsidRPr="00D26162">
        <w:rPr>
          <w:rStyle w:val="ezkurwreuab5ozgtqnkl"/>
          <w:lang w:val="ru-RU"/>
        </w:rPr>
        <w:t>подогнанные</w:t>
      </w:r>
      <w:r w:rsidRPr="00D26162">
        <w:rPr>
          <w:lang w:val="ru-RU"/>
        </w:rPr>
        <w:t xml:space="preserve"> </w:t>
      </w:r>
      <w:r w:rsidRPr="00D26162">
        <w:rPr>
          <w:rStyle w:val="ezkurwreuab5ozgtqnkl"/>
          <w:lang w:val="ru-RU"/>
        </w:rPr>
        <w:t>железные</w:t>
      </w:r>
      <w:r w:rsidRPr="00D26162">
        <w:rPr>
          <w:lang w:val="ru-RU"/>
        </w:rPr>
        <w:t xml:space="preserve"> </w:t>
      </w:r>
      <w:r w:rsidRPr="00D26162">
        <w:rPr>
          <w:rStyle w:val="ezkurwreuab5ozgtqnkl"/>
          <w:lang w:val="ru-RU"/>
        </w:rPr>
        <w:t>нити</w:t>
      </w:r>
      <w:r w:rsidRPr="00D26162">
        <w:rPr>
          <w:lang w:val="ru-RU"/>
        </w:rPr>
        <w:t xml:space="preserve">, </w:t>
      </w:r>
      <w:r w:rsidRPr="00D26162">
        <w:rPr>
          <w:rStyle w:val="ezkurwreuab5ozgtqnkl"/>
          <w:lang w:val="ru-RU"/>
        </w:rPr>
        <w:t>засочилась</w:t>
      </w:r>
      <w:r w:rsidRPr="00D26162">
        <w:rPr>
          <w:lang w:val="ru-RU"/>
        </w:rPr>
        <w:t xml:space="preserve"> </w:t>
      </w:r>
      <w:r w:rsidRPr="00D26162">
        <w:rPr>
          <w:rStyle w:val="ezkurwreuab5ozgtqnkl"/>
          <w:lang w:val="ru-RU"/>
        </w:rPr>
        <w:t>кровь.</w:t>
      </w:r>
      <w:r w:rsidRPr="00D26162">
        <w:rPr>
          <w:lang w:val="ru-RU"/>
        </w:rPr>
        <w:t xml:space="preserve"> </w:t>
      </w:r>
      <w:r w:rsidRPr="00D26162">
        <w:rPr>
          <w:rStyle w:val="ezkurwreuab5ozgtqnkl"/>
          <w:lang w:val="ru-RU"/>
        </w:rPr>
        <w:t>— Хватит и этого.</w:t>
      </w:r>
      <w:r w:rsidRPr="00D26162">
        <w:rPr>
          <w:lang w:val="ru-RU"/>
        </w:rPr>
        <w:t xml:space="preserve"> </w:t>
      </w:r>
    </w:p>
    <w:p w14:paraId="42A805AD" w14:textId="77777777" w:rsidR="00FF5A40" w:rsidRPr="00D26162" w:rsidRDefault="00FF5A40" w:rsidP="00FF5A40">
      <w:pPr>
        <w:rPr>
          <w:rStyle w:val="ezkurwreuab5ozgtqnkl"/>
          <w:lang w:val="ru-RU"/>
        </w:rPr>
      </w:pPr>
      <w:r w:rsidRPr="00D26162">
        <w:rPr>
          <w:rStyle w:val="ezkurwreuab5ozgtqnkl"/>
          <w:lang w:val="ru-RU"/>
        </w:rPr>
        <w:t>Они</w:t>
      </w:r>
      <w:r w:rsidRPr="00D26162">
        <w:rPr>
          <w:lang w:val="ru-RU"/>
        </w:rPr>
        <w:t xml:space="preserve"> </w:t>
      </w:r>
      <w:r w:rsidRPr="00D26162">
        <w:rPr>
          <w:rStyle w:val="ezkurwreuab5ozgtqnkl"/>
          <w:lang w:val="ru-RU"/>
        </w:rPr>
        <w:t>уселись</w:t>
      </w:r>
      <w:r w:rsidRPr="00D26162">
        <w:rPr>
          <w:lang w:val="ru-RU"/>
        </w:rPr>
        <w:t xml:space="preserve"> </w:t>
      </w:r>
      <w:r w:rsidRPr="00D26162">
        <w:rPr>
          <w:rStyle w:val="ezkurwreuab5ozgtqnkl"/>
          <w:lang w:val="ru-RU"/>
        </w:rPr>
        <w:t>вокруг</w:t>
      </w:r>
      <w:r w:rsidRPr="00D26162">
        <w:rPr>
          <w:lang w:val="ru-RU"/>
        </w:rPr>
        <w:t xml:space="preserve"> </w:t>
      </w:r>
      <w:r w:rsidRPr="00D26162">
        <w:rPr>
          <w:rStyle w:val="ezkurwreuab5ozgtqnkl"/>
          <w:lang w:val="ru-RU"/>
        </w:rPr>
        <w:t>Кольца вчетвером — ровно</w:t>
      </w:r>
      <w:r w:rsidRPr="00D26162">
        <w:rPr>
          <w:lang w:val="ru-RU"/>
        </w:rPr>
        <w:t xml:space="preserve"> </w:t>
      </w:r>
      <w:r w:rsidRPr="00D26162">
        <w:rPr>
          <w:rStyle w:val="ezkurwreuab5ozgtqnkl"/>
          <w:lang w:val="ru-RU"/>
        </w:rPr>
        <w:t>столько,</w:t>
      </w:r>
      <w:r w:rsidRPr="00D26162">
        <w:rPr>
          <w:lang w:val="ru-RU"/>
        </w:rPr>
        <w:t xml:space="preserve"> </w:t>
      </w:r>
      <w:r w:rsidRPr="00D26162">
        <w:rPr>
          <w:rStyle w:val="ezkurwreuab5ozgtqnkl"/>
          <w:lang w:val="ru-RU"/>
        </w:rPr>
        <w:t>чтобы</w:t>
      </w:r>
      <w:r w:rsidRPr="00D26162">
        <w:rPr>
          <w:lang w:val="ru-RU"/>
        </w:rPr>
        <w:t xml:space="preserve"> </w:t>
      </w:r>
      <w:r w:rsidRPr="00D26162">
        <w:rPr>
          <w:rStyle w:val="ezkurwreuab5ozgtqnkl"/>
          <w:lang w:val="ru-RU"/>
        </w:rPr>
        <w:t>составить</w:t>
      </w:r>
      <w:r w:rsidRPr="00D26162">
        <w:rPr>
          <w:lang w:val="ru-RU"/>
        </w:rPr>
        <w:t xml:space="preserve"> </w:t>
      </w:r>
      <w:r w:rsidRPr="00D26162">
        <w:rPr>
          <w:rStyle w:val="ezkurwreuab5ozgtqnkl"/>
          <w:lang w:val="ru-RU"/>
        </w:rPr>
        <w:t>стаю;</w:t>
      </w:r>
      <w:r w:rsidRPr="00D26162">
        <w:rPr>
          <w:lang w:val="ru-RU"/>
        </w:rPr>
        <w:t xml:space="preserve"> </w:t>
      </w:r>
      <w:r w:rsidRPr="00D26162">
        <w:rPr>
          <w:rStyle w:val="ezkurwreuab5ozgtqnkl"/>
          <w:lang w:val="ru-RU"/>
        </w:rPr>
        <w:t>теперь</w:t>
      </w:r>
      <w:r w:rsidRPr="00D26162">
        <w:rPr>
          <w:lang w:val="ru-RU"/>
        </w:rPr>
        <w:t xml:space="preserve"> </w:t>
      </w:r>
      <w:r w:rsidRPr="00D26162">
        <w:rPr>
          <w:rStyle w:val="ezkurwreuab5ozgtqnkl"/>
          <w:lang w:val="ru-RU"/>
        </w:rPr>
        <w:t>все стали</w:t>
      </w:r>
      <w:r w:rsidRPr="00D26162">
        <w:rPr>
          <w:lang w:val="ru-RU"/>
        </w:rPr>
        <w:t xml:space="preserve"> </w:t>
      </w:r>
      <w:r w:rsidRPr="00D26162">
        <w:rPr>
          <w:rStyle w:val="ezkurwreuab5ozgtqnkl"/>
          <w:lang w:val="ru-RU"/>
        </w:rPr>
        <w:t>Серыми</w:t>
      </w:r>
      <w:r w:rsidRPr="00D26162">
        <w:rPr>
          <w:lang w:val="ru-RU"/>
        </w:rPr>
        <w:t xml:space="preserve"> </w:t>
      </w:r>
      <w:r w:rsidRPr="00D26162">
        <w:rPr>
          <w:rStyle w:val="ezkurwreuab5ozgtqnkl"/>
          <w:lang w:val="ru-RU"/>
        </w:rPr>
        <w:t>Охотниками,</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прежние</w:t>
      </w:r>
      <w:r w:rsidRPr="00D26162">
        <w:rPr>
          <w:lang w:val="ru-RU"/>
        </w:rPr>
        <w:t xml:space="preserve"> </w:t>
      </w:r>
      <w:r w:rsidRPr="00D26162">
        <w:rPr>
          <w:rStyle w:val="ezkurwreuab5ozgtqnkl"/>
          <w:lang w:val="ru-RU"/>
        </w:rPr>
        <w:t>разногласия</w:t>
      </w:r>
      <w:r w:rsidRPr="00D26162">
        <w:rPr>
          <w:lang w:val="ru-RU"/>
        </w:rPr>
        <w:t xml:space="preserve"> </w:t>
      </w:r>
      <w:r w:rsidRPr="00D26162">
        <w:rPr>
          <w:rStyle w:val="ezkurwreuab5ozgtqnkl"/>
          <w:lang w:val="ru-RU"/>
        </w:rPr>
        <w:t>сошли на нет.</w:t>
      </w:r>
      <w:r w:rsidRPr="00D26162">
        <w:rPr>
          <w:lang w:val="ru-RU"/>
        </w:rPr>
        <w:t xml:space="preserve"> </w:t>
      </w:r>
    </w:p>
    <w:p w14:paraId="42EE8AA6" w14:textId="77777777" w:rsidR="00FF5A40" w:rsidRPr="00D26162" w:rsidRDefault="00FF5A40" w:rsidP="00FF5A40">
      <w:pPr>
        <w:rPr>
          <w:lang w:val="ru-RU"/>
        </w:rPr>
      </w:pPr>
      <w:r w:rsidRPr="00D26162">
        <w:rPr>
          <w:rStyle w:val="ezkurwreuab5ozgtqnkl"/>
          <w:lang w:val="ru-RU"/>
        </w:rPr>
        <w:t>— Мы</w:t>
      </w:r>
      <w:r w:rsidRPr="00D26162">
        <w:rPr>
          <w:lang w:val="ru-RU"/>
        </w:rPr>
        <w:t xml:space="preserve"> </w:t>
      </w:r>
      <w:r w:rsidRPr="00D26162">
        <w:rPr>
          <w:rStyle w:val="ezkurwreuab5ozgtqnkl"/>
          <w:lang w:val="ru-RU"/>
        </w:rPr>
        <w:t>сделали</w:t>
      </w:r>
      <w:r w:rsidRPr="00D26162">
        <w:rPr>
          <w:lang w:val="ru-RU"/>
        </w:rPr>
        <w:t xml:space="preserve"> </w:t>
      </w:r>
      <w:r w:rsidRPr="00D26162">
        <w:rPr>
          <w:rStyle w:val="ezkurwreuab5ozgtqnkl"/>
          <w:lang w:val="ru-RU"/>
        </w:rPr>
        <w:t>это,</w:t>
      </w:r>
      <w:r w:rsidRPr="00D26162">
        <w:rPr>
          <w:lang w:val="ru-RU"/>
        </w:rPr>
        <w:t xml:space="preserve"> </w:t>
      </w:r>
      <w:r w:rsidRPr="00D26162">
        <w:rPr>
          <w:rStyle w:val="ezkurwreuab5ozgtqnkl"/>
          <w:lang w:val="ru-RU"/>
        </w:rPr>
        <w:t>— сказал</w:t>
      </w:r>
      <w:r w:rsidRPr="00D26162">
        <w:rPr>
          <w:lang w:val="ru-RU"/>
        </w:rPr>
        <w:t xml:space="preserve"> </w:t>
      </w:r>
      <w:proofErr w:type="spellStart"/>
      <w:r w:rsidRPr="00D26162">
        <w:rPr>
          <w:rStyle w:val="ezkurwreuab5ozgtqnkl"/>
          <w:lang w:val="ru-RU"/>
        </w:rPr>
        <w:t>Ольгейр</w:t>
      </w:r>
      <w:proofErr w:type="spellEnd"/>
      <w:r w:rsidRPr="00D26162">
        <w:rPr>
          <w:rStyle w:val="ezkurwreuab5ozgtqnkl"/>
          <w:lang w:val="ru-RU"/>
        </w:rPr>
        <w:t>.</w:t>
      </w:r>
      <w:r w:rsidRPr="00D26162">
        <w:rPr>
          <w:lang w:val="ru-RU"/>
        </w:rPr>
        <w:t xml:space="preserve"> </w:t>
      </w:r>
    </w:p>
    <w:p w14:paraId="5449E31C" w14:textId="77777777" w:rsidR="00FF5A40" w:rsidRPr="00D26162" w:rsidRDefault="00FF5A40" w:rsidP="00FF5A40">
      <w:pPr>
        <w:rPr>
          <w:lang w:val="ru-RU"/>
        </w:rPr>
      </w:pPr>
      <w:r w:rsidRPr="00D26162">
        <w:rPr>
          <w:rStyle w:val="ezkurwreuab5ozgtqnkl"/>
          <w:lang w:val="ru-RU"/>
        </w:rPr>
        <w:t>— Мы</w:t>
      </w:r>
      <w:r w:rsidRPr="00D26162">
        <w:rPr>
          <w:lang w:val="ru-RU"/>
        </w:rPr>
        <w:t xml:space="preserve"> </w:t>
      </w:r>
      <w:r w:rsidRPr="00D26162">
        <w:rPr>
          <w:rStyle w:val="ezkurwreuab5ozgtqnkl"/>
          <w:lang w:val="ru-RU"/>
        </w:rPr>
        <w:t>вернулись,</w:t>
      </w:r>
      <w:r w:rsidRPr="00D26162">
        <w:rPr>
          <w:lang w:val="ru-RU"/>
        </w:rPr>
        <w:t xml:space="preserve"> </w:t>
      </w:r>
      <w:r w:rsidRPr="00D26162">
        <w:rPr>
          <w:rStyle w:val="ezkurwreuab5ozgtqnkl"/>
          <w:lang w:val="ru-RU"/>
        </w:rPr>
        <w:t>— проговорил</w:t>
      </w:r>
      <w:r w:rsidRPr="00D26162">
        <w:rPr>
          <w:lang w:val="ru-RU"/>
        </w:rPr>
        <w:t xml:space="preserve"> </w:t>
      </w:r>
      <w:proofErr w:type="spellStart"/>
      <w:r w:rsidRPr="00D26162">
        <w:rPr>
          <w:rStyle w:val="ezkurwreuab5ozgtqnkl"/>
          <w:lang w:val="ru-RU"/>
        </w:rPr>
        <w:t>Хафлои</w:t>
      </w:r>
      <w:proofErr w:type="spellEnd"/>
      <w:r w:rsidRPr="00D26162">
        <w:rPr>
          <w:rStyle w:val="ezkurwreuab5ozgtqnkl"/>
          <w:lang w:val="ru-RU"/>
        </w:rPr>
        <w:t>.</w:t>
      </w:r>
      <w:r w:rsidRPr="00D26162">
        <w:rPr>
          <w:lang w:val="ru-RU"/>
        </w:rPr>
        <w:t xml:space="preserve"> </w:t>
      </w:r>
    </w:p>
    <w:p w14:paraId="319A9D16" w14:textId="77777777" w:rsidR="00FF5A40" w:rsidRPr="00D26162" w:rsidRDefault="00FF5A40" w:rsidP="00FF5A40">
      <w:pPr>
        <w:rPr>
          <w:lang w:val="ru-RU"/>
        </w:rPr>
      </w:pPr>
      <w:r w:rsidRPr="00D26162">
        <w:rPr>
          <w:rStyle w:val="ezkurwreuab5ozgtqnkl"/>
          <w:lang w:val="ru-RU"/>
        </w:rPr>
        <w:t>— Рагнар</w:t>
      </w:r>
      <w:r w:rsidRPr="00D26162">
        <w:rPr>
          <w:lang w:val="ru-RU"/>
        </w:rPr>
        <w:t xml:space="preserve"> </w:t>
      </w:r>
      <w:r w:rsidRPr="00D26162">
        <w:rPr>
          <w:rStyle w:val="ezkurwreuab5ozgtqnkl"/>
          <w:lang w:val="ru-RU"/>
        </w:rPr>
        <w:t>живой</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с виду такой же</w:t>
      </w:r>
      <w:r w:rsidRPr="00D26162">
        <w:rPr>
          <w:lang w:val="ru-RU"/>
        </w:rPr>
        <w:t xml:space="preserve"> </w:t>
      </w:r>
      <w:r w:rsidRPr="00D26162">
        <w:rPr>
          <w:rStyle w:val="ezkurwreuab5ozgtqnkl"/>
          <w:lang w:val="ru-RU"/>
        </w:rPr>
        <w:t>молодой</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здоровый</w:t>
      </w:r>
      <w:r w:rsidRPr="00D26162">
        <w:rPr>
          <w:lang w:val="ru-RU"/>
        </w:rPr>
        <w:t xml:space="preserve">, </w:t>
      </w:r>
      <w:r w:rsidRPr="00D26162">
        <w:rPr>
          <w:rStyle w:val="ezkurwreuab5ozgtqnkl"/>
          <w:lang w:val="ru-RU"/>
        </w:rPr>
        <w:t>как</w:t>
      </w:r>
      <w:r w:rsidRPr="00D26162">
        <w:rPr>
          <w:lang w:val="ru-RU"/>
        </w:rPr>
        <w:t xml:space="preserve"> </w:t>
      </w:r>
      <w:r w:rsidRPr="00D26162">
        <w:rPr>
          <w:rStyle w:val="ezkurwreuab5ozgtqnkl"/>
          <w:lang w:val="ru-RU"/>
        </w:rPr>
        <w:t>всегда,</w:t>
      </w:r>
      <w:r w:rsidRPr="00D26162">
        <w:rPr>
          <w:lang w:val="ru-RU"/>
        </w:rPr>
        <w:t xml:space="preserve"> </w:t>
      </w:r>
      <w:r w:rsidRPr="00D26162">
        <w:rPr>
          <w:rStyle w:val="ezkurwreuab5ozgtqnkl"/>
          <w:lang w:val="ru-RU"/>
        </w:rPr>
        <w:t>— сказал</w:t>
      </w:r>
      <w:r w:rsidRPr="00D26162">
        <w:rPr>
          <w:lang w:val="ru-RU"/>
        </w:rPr>
        <w:t xml:space="preserve"> </w:t>
      </w:r>
      <w:proofErr w:type="spellStart"/>
      <w:r w:rsidRPr="00D26162">
        <w:rPr>
          <w:rStyle w:val="ezkurwreuab5ozgtqnkl"/>
          <w:lang w:val="ru-RU"/>
        </w:rPr>
        <w:t>Гуннлаугур</w:t>
      </w:r>
      <w:proofErr w:type="spellEnd"/>
      <w:r w:rsidRPr="00D26162">
        <w:rPr>
          <w:rStyle w:val="ezkurwreuab5ozgtqnkl"/>
          <w:lang w:val="ru-RU"/>
        </w:rPr>
        <w:t>.</w:t>
      </w:r>
      <w:r w:rsidRPr="00D26162">
        <w:rPr>
          <w:lang w:val="ru-RU"/>
        </w:rPr>
        <w:t xml:space="preserve"> </w:t>
      </w:r>
      <w:r w:rsidRPr="00D26162">
        <w:rPr>
          <w:rStyle w:val="ezkurwreuab5ozgtqnkl"/>
          <w:lang w:val="ru-RU"/>
        </w:rPr>
        <w:t>— Считай</w:t>
      </w:r>
      <w:r w:rsidRPr="00D26162">
        <w:rPr>
          <w:lang w:val="ru-RU"/>
        </w:rPr>
        <w:t xml:space="preserve">, </w:t>
      </w:r>
      <w:r w:rsidRPr="00D26162">
        <w:rPr>
          <w:rStyle w:val="ezkurwreuab5ozgtqnkl"/>
          <w:lang w:val="ru-RU"/>
        </w:rPr>
        <w:t>победа.</w:t>
      </w:r>
      <w:r w:rsidRPr="00D26162">
        <w:rPr>
          <w:lang w:val="ru-RU"/>
        </w:rPr>
        <w:t xml:space="preserve"> </w:t>
      </w:r>
    </w:p>
    <w:p w14:paraId="13892EC2" w14:textId="77777777" w:rsidR="00FF5A40" w:rsidRPr="00D26162" w:rsidRDefault="00FF5A40" w:rsidP="00FF5A40">
      <w:pPr>
        <w:rPr>
          <w:lang w:val="ru-RU"/>
        </w:rPr>
      </w:pPr>
      <w:r w:rsidRPr="00D26162">
        <w:rPr>
          <w:rStyle w:val="ezkurwreuab5ozgtqnkl"/>
          <w:lang w:val="ru-RU"/>
        </w:rPr>
        <w:t xml:space="preserve">— </w:t>
      </w:r>
      <w:r w:rsidRPr="00D26162">
        <w:rPr>
          <w:lang w:val="ru-RU"/>
        </w:rPr>
        <w:t xml:space="preserve">Так </w:t>
      </w:r>
      <w:r w:rsidRPr="00D26162">
        <w:rPr>
          <w:rStyle w:val="ezkurwreuab5ozgtqnkl"/>
          <w:lang w:val="ru-RU"/>
        </w:rPr>
        <w:t>и есть,</w:t>
      </w:r>
      <w:r w:rsidRPr="00D26162">
        <w:rPr>
          <w:lang w:val="ru-RU"/>
        </w:rPr>
        <w:t xml:space="preserve"> </w:t>
      </w:r>
      <w:r w:rsidRPr="00D26162">
        <w:rPr>
          <w:rStyle w:val="ezkurwreuab5ozgtqnkl"/>
          <w:lang w:val="ru-RU"/>
        </w:rPr>
        <w:t>— сказал</w:t>
      </w:r>
      <w:r w:rsidRPr="00D26162">
        <w:rPr>
          <w:lang w:val="ru-RU"/>
        </w:rPr>
        <w:t xml:space="preserve"> </w:t>
      </w:r>
      <w:r w:rsidRPr="00D26162">
        <w:rPr>
          <w:rStyle w:val="ezkurwreuab5ozgtqnkl"/>
          <w:lang w:val="ru-RU"/>
        </w:rPr>
        <w:t>Ингвар.</w:t>
      </w:r>
      <w:r w:rsidRPr="00D26162">
        <w:rPr>
          <w:lang w:val="ru-RU"/>
        </w:rPr>
        <w:t xml:space="preserve"> </w:t>
      </w:r>
      <w:r w:rsidRPr="00D26162">
        <w:rPr>
          <w:rStyle w:val="ezkurwreuab5ozgtqnkl"/>
          <w:lang w:val="ru-RU"/>
        </w:rPr>
        <w:t>— Надо</w:t>
      </w:r>
      <w:r w:rsidRPr="00D26162">
        <w:rPr>
          <w:lang w:val="ru-RU"/>
        </w:rPr>
        <w:t xml:space="preserve"> </w:t>
      </w:r>
      <w:r w:rsidRPr="00D26162">
        <w:rPr>
          <w:rStyle w:val="ezkurwreuab5ozgtqnkl"/>
          <w:lang w:val="ru-RU"/>
        </w:rPr>
        <w:t>помнить</w:t>
      </w:r>
      <w:r w:rsidRPr="00D26162">
        <w:rPr>
          <w:lang w:val="ru-RU"/>
        </w:rPr>
        <w:t xml:space="preserve"> об </w:t>
      </w:r>
      <w:r w:rsidRPr="00D26162">
        <w:rPr>
          <w:rStyle w:val="ezkurwreuab5ozgtqnkl"/>
          <w:lang w:val="ru-RU"/>
        </w:rPr>
        <w:t>этом.</w:t>
      </w:r>
      <w:r w:rsidRPr="00D26162">
        <w:rPr>
          <w:lang w:val="ru-RU"/>
        </w:rPr>
        <w:t xml:space="preserve"> </w:t>
      </w:r>
    </w:p>
    <w:p w14:paraId="10D3932F" w14:textId="77777777" w:rsidR="00FF5A40" w:rsidRPr="00D26162" w:rsidRDefault="00FF5A40" w:rsidP="00FF5A40">
      <w:pPr>
        <w:rPr>
          <w:lang w:val="ru-RU"/>
        </w:rPr>
      </w:pPr>
      <w:r w:rsidRPr="00D26162">
        <w:rPr>
          <w:rStyle w:val="ezkurwreuab5ozgtqnkl"/>
          <w:lang w:val="ru-RU"/>
        </w:rPr>
        <w:t xml:space="preserve">— </w:t>
      </w:r>
      <w:r w:rsidRPr="00D26162">
        <w:rPr>
          <w:lang w:val="ru-RU"/>
        </w:rPr>
        <w:t xml:space="preserve">Дорого </w:t>
      </w:r>
      <w:r w:rsidRPr="00D26162">
        <w:rPr>
          <w:rStyle w:val="ezkurwreuab5ozgtqnkl"/>
          <w:lang w:val="ru-RU"/>
        </w:rPr>
        <w:t>же это нам</w:t>
      </w:r>
      <w:r w:rsidRPr="00D26162">
        <w:rPr>
          <w:lang w:val="ru-RU"/>
        </w:rPr>
        <w:t xml:space="preserve"> </w:t>
      </w:r>
      <w:r w:rsidRPr="00D26162">
        <w:rPr>
          <w:rStyle w:val="ezkurwreuab5ozgtqnkl"/>
          <w:lang w:val="ru-RU"/>
        </w:rPr>
        <w:t>обошлось,</w:t>
      </w:r>
      <w:r w:rsidRPr="00D26162">
        <w:rPr>
          <w:lang w:val="ru-RU"/>
        </w:rPr>
        <w:t xml:space="preserve"> </w:t>
      </w:r>
      <w:r w:rsidRPr="00D26162">
        <w:rPr>
          <w:rStyle w:val="ezkurwreuab5ozgtqnkl"/>
          <w:lang w:val="ru-RU"/>
        </w:rPr>
        <w:t xml:space="preserve">— произнес </w:t>
      </w:r>
      <w:proofErr w:type="spellStart"/>
      <w:r w:rsidRPr="00D26162">
        <w:rPr>
          <w:rStyle w:val="ezkurwreuab5ozgtqnkl"/>
          <w:lang w:val="ru-RU"/>
        </w:rPr>
        <w:t>Ольгейр</w:t>
      </w:r>
      <w:proofErr w:type="spellEnd"/>
      <w:r w:rsidRPr="00D26162">
        <w:rPr>
          <w:rStyle w:val="ezkurwreuab5ozgtqnkl"/>
          <w:lang w:val="ru-RU"/>
        </w:rPr>
        <w:t>.</w:t>
      </w:r>
      <w:r w:rsidRPr="00D26162">
        <w:rPr>
          <w:lang w:val="ru-RU"/>
        </w:rPr>
        <w:t xml:space="preserve"> </w:t>
      </w:r>
    </w:p>
    <w:p w14:paraId="1FC22939" w14:textId="77777777" w:rsidR="00FF5A40" w:rsidRPr="00D26162" w:rsidRDefault="00FF5A40" w:rsidP="00FF5A40">
      <w:pPr>
        <w:rPr>
          <w:lang w:val="ru-RU"/>
        </w:rPr>
      </w:pPr>
      <w:r w:rsidRPr="00D26162">
        <w:rPr>
          <w:rStyle w:val="ezkurwreuab5ozgtqnkl"/>
          <w:lang w:val="ru-RU"/>
        </w:rPr>
        <w:lastRenderedPageBreak/>
        <w:t>— Да уж,</w:t>
      </w:r>
      <w:r w:rsidRPr="00D26162">
        <w:rPr>
          <w:lang w:val="ru-RU"/>
        </w:rPr>
        <w:t xml:space="preserve"> </w:t>
      </w:r>
      <w:r w:rsidRPr="00D26162">
        <w:rPr>
          <w:rStyle w:val="ezkurwreuab5ozgtqnkl"/>
          <w:lang w:val="ru-RU"/>
        </w:rPr>
        <w:t>— согласился</w:t>
      </w:r>
      <w:r w:rsidRPr="00D26162">
        <w:rPr>
          <w:lang w:val="ru-RU"/>
        </w:rPr>
        <w:t xml:space="preserve"> </w:t>
      </w:r>
      <w:r w:rsidRPr="00D26162">
        <w:rPr>
          <w:rStyle w:val="ezkurwreuab5ozgtqnkl"/>
          <w:lang w:val="ru-RU"/>
        </w:rPr>
        <w:t>Ингвар.</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оглядел</w:t>
      </w:r>
      <w:r w:rsidRPr="00D26162">
        <w:rPr>
          <w:lang w:val="ru-RU"/>
        </w:rPr>
        <w:t xml:space="preserve"> </w:t>
      </w:r>
      <w:r w:rsidRPr="00D26162">
        <w:rPr>
          <w:rStyle w:val="ezkurwreuab5ozgtqnkl"/>
          <w:lang w:val="ru-RU"/>
        </w:rPr>
        <w:t>пустые</w:t>
      </w:r>
      <w:r w:rsidRPr="00D26162">
        <w:rPr>
          <w:lang w:val="ru-RU"/>
        </w:rPr>
        <w:t xml:space="preserve"> </w:t>
      </w:r>
      <w:r w:rsidRPr="00D26162">
        <w:rPr>
          <w:rStyle w:val="ezkurwreuab5ozgtqnkl"/>
          <w:lang w:val="ru-RU"/>
        </w:rPr>
        <w:t>места.</w:t>
      </w:r>
      <w:r w:rsidRPr="00D26162">
        <w:rPr>
          <w:lang w:val="ru-RU"/>
        </w:rPr>
        <w:t xml:space="preserve"> </w:t>
      </w:r>
    </w:p>
    <w:p w14:paraId="76B43D8E" w14:textId="13C03C83" w:rsidR="00FF5A40" w:rsidRPr="00D26162" w:rsidRDefault="00FF5A40" w:rsidP="00FF5A40">
      <w:pPr>
        <w:rPr>
          <w:rStyle w:val="ezkurwreuab5ozgtqnkl"/>
          <w:lang w:val="ru-RU"/>
        </w:rPr>
      </w:pPr>
      <w:r w:rsidRPr="00D26162">
        <w:rPr>
          <w:rStyle w:val="ezkurwreuab5ozgtqnkl"/>
          <w:lang w:val="ru-RU"/>
        </w:rPr>
        <w:t>Из</w:t>
      </w:r>
      <w:r w:rsidRPr="00D26162">
        <w:rPr>
          <w:lang w:val="ru-RU"/>
        </w:rPr>
        <w:t xml:space="preserve"> </w:t>
      </w:r>
      <w:r w:rsidRPr="00D26162">
        <w:rPr>
          <w:rStyle w:val="ezkurwreuab5ozgtqnkl"/>
          <w:lang w:val="ru-RU"/>
        </w:rPr>
        <w:t>всех</w:t>
      </w:r>
      <w:r w:rsidRPr="00D26162">
        <w:rPr>
          <w:lang w:val="ru-RU"/>
        </w:rPr>
        <w:t xml:space="preserve"> </w:t>
      </w:r>
      <w:r w:rsidRPr="00D26162">
        <w:rPr>
          <w:rStyle w:val="ezkurwreuab5ozgtqnkl"/>
          <w:lang w:val="ru-RU"/>
        </w:rPr>
        <w:t>потерь</w:t>
      </w:r>
      <w:r w:rsidRPr="00D26162">
        <w:rPr>
          <w:lang w:val="ru-RU"/>
        </w:rPr>
        <w:t xml:space="preserve"> </w:t>
      </w:r>
      <w:r w:rsidRPr="00D26162">
        <w:rPr>
          <w:rStyle w:val="ezkurwreuab5ozgtqnkl"/>
          <w:lang w:val="ru-RU"/>
        </w:rPr>
        <w:t>Бальдр</w:t>
      </w:r>
      <w:r w:rsidRPr="00D26162">
        <w:rPr>
          <w:lang w:val="ru-RU"/>
        </w:rPr>
        <w:t xml:space="preserve"> </w:t>
      </w:r>
      <w:r w:rsidRPr="00D26162">
        <w:rPr>
          <w:rStyle w:val="ezkurwreuab5ozgtqnkl"/>
          <w:lang w:val="ru-RU"/>
        </w:rPr>
        <w:t>был</w:t>
      </w:r>
      <w:r w:rsidRPr="00D26162">
        <w:rPr>
          <w:lang w:val="ru-RU"/>
        </w:rPr>
        <w:t xml:space="preserve"> </w:t>
      </w:r>
      <w:r w:rsidRPr="00D26162">
        <w:rPr>
          <w:rStyle w:val="ezkurwreuab5ozgtqnkl"/>
          <w:lang w:val="ru-RU"/>
        </w:rPr>
        <w:t>самой</w:t>
      </w:r>
      <w:r w:rsidRPr="00D26162">
        <w:rPr>
          <w:lang w:val="ru-RU"/>
        </w:rPr>
        <w:t xml:space="preserve"> </w:t>
      </w:r>
      <w:r w:rsidRPr="00D26162">
        <w:rPr>
          <w:rStyle w:val="ezkurwreuab5ozgtqnkl"/>
          <w:lang w:val="ru-RU"/>
        </w:rPr>
        <w:t>тяжелой.</w:t>
      </w:r>
      <w:r w:rsidRPr="00D26162">
        <w:rPr>
          <w:lang w:val="ru-RU"/>
        </w:rPr>
        <w:t xml:space="preserve"> </w:t>
      </w:r>
      <w:r w:rsidRPr="00D26162">
        <w:rPr>
          <w:rStyle w:val="ezkurwreuab5ozgtqnkl"/>
          <w:lang w:val="ru-RU"/>
        </w:rPr>
        <w:t>Они</w:t>
      </w:r>
      <w:r w:rsidRPr="00D26162">
        <w:rPr>
          <w:lang w:val="ru-RU"/>
        </w:rPr>
        <w:t xml:space="preserve"> </w:t>
      </w:r>
      <w:r w:rsidRPr="00D26162">
        <w:rPr>
          <w:rStyle w:val="ezkurwreuab5ozgtqnkl"/>
          <w:lang w:val="ru-RU"/>
        </w:rPr>
        <w:t>столько</w:t>
      </w:r>
      <w:r w:rsidRPr="00D26162">
        <w:rPr>
          <w:lang w:val="ru-RU"/>
        </w:rPr>
        <w:t xml:space="preserve"> </w:t>
      </w:r>
      <w:r w:rsidRPr="00D26162">
        <w:rPr>
          <w:rStyle w:val="ezkurwreuab5ozgtqnkl"/>
          <w:lang w:val="ru-RU"/>
        </w:rPr>
        <w:t>трудились</w:t>
      </w:r>
      <w:r w:rsidRPr="00D26162">
        <w:rPr>
          <w:lang w:val="ru-RU"/>
        </w:rPr>
        <w:t xml:space="preserve">, </w:t>
      </w:r>
      <w:r w:rsidRPr="00D26162">
        <w:rPr>
          <w:rStyle w:val="ezkurwreuab5ozgtqnkl"/>
          <w:lang w:val="ru-RU"/>
        </w:rPr>
        <w:t>чтобы</w:t>
      </w:r>
      <w:r w:rsidRPr="00D26162">
        <w:rPr>
          <w:lang w:val="ru-RU"/>
        </w:rPr>
        <w:t xml:space="preserve"> </w:t>
      </w:r>
      <w:r w:rsidRPr="00D26162">
        <w:rPr>
          <w:rStyle w:val="ezkurwreuab5ozgtqnkl"/>
          <w:lang w:val="ru-RU"/>
        </w:rPr>
        <w:t>уберечь</w:t>
      </w:r>
      <w:r w:rsidRPr="00D26162">
        <w:rPr>
          <w:lang w:val="ru-RU"/>
        </w:rPr>
        <w:t xml:space="preserve"> </w:t>
      </w:r>
      <w:r w:rsidRPr="00D26162">
        <w:rPr>
          <w:rStyle w:val="ezkurwreuab5ozgtqnkl"/>
          <w:lang w:val="ru-RU"/>
        </w:rPr>
        <w:t>его</w:t>
      </w:r>
      <w:r w:rsidRPr="00D26162">
        <w:rPr>
          <w:lang w:val="ru-RU"/>
        </w:rPr>
        <w:t xml:space="preserve"> </w:t>
      </w:r>
      <w:r w:rsidRPr="00D26162">
        <w:rPr>
          <w:rStyle w:val="ezkurwreuab5ozgtqnkl"/>
          <w:lang w:val="ru-RU"/>
        </w:rPr>
        <w:t>от</w:t>
      </w:r>
      <w:r w:rsidRPr="00D26162">
        <w:rPr>
          <w:lang w:val="ru-RU"/>
        </w:rPr>
        <w:t xml:space="preserve"> </w:t>
      </w:r>
      <w:r w:rsidRPr="00D26162">
        <w:rPr>
          <w:rStyle w:val="ezkurwreuab5ozgtqnkl"/>
          <w:lang w:val="ru-RU"/>
        </w:rPr>
        <w:t>смерти,</w:t>
      </w:r>
      <w:r w:rsidRPr="00D26162">
        <w:rPr>
          <w:lang w:val="ru-RU"/>
        </w:rPr>
        <w:t xml:space="preserve"> </w:t>
      </w:r>
      <w:r w:rsidRPr="00D26162">
        <w:rPr>
          <w:rStyle w:val="ezkurwreuab5ozgtqnkl"/>
          <w:lang w:val="ru-RU"/>
        </w:rPr>
        <w:t>считая</w:t>
      </w:r>
      <w:r w:rsidRPr="00D26162">
        <w:rPr>
          <w:lang w:val="ru-RU"/>
        </w:rPr>
        <w:t xml:space="preserve"> </w:t>
      </w:r>
      <w:r w:rsidRPr="00D26162">
        <w:rPr>
          <w:rStyle w:val="ezkurwreuab5ozgtqnkl"/>
          <w:lang w:val="ru-RU"/>
        </w:rPr>
        <w:t>это</w:t>
      </w:r>
      <w:r w:rsidRPr="00D26162">
        <w:rPr>
          <w:lang w:val="ru-RU"/>
        </w:rPr>
        <w:t xml:space="preserve"> </w:t>
      </w:r>
      <w:r w:rsidRPr="00D26162">
        <w:rPr>
          <w:rStyle w:val="ezkurwreuab5ozgtqnkl"/>
          <w:lang w:val="ru-RU"/>
        </w:rPr>
        <w:t>важным,</w:t>
      </w:r>
      <w:r w:rsidRPr="00D26162">
        <w:rPr>
          <w:lang w:val="ru-RU"/>
        </w:rPr>
        <w:t xml:space="preserve"> </w:t>
      </w:r>
      <w:r w:rsidRPr="00D26162">
        <w:rPr>
          <w:rStyle w:val="ezkurwreuab5ozgtqnkl"/>
          <w:lang w:val="ru-RU"/>
        </w:rPr>
        <w:t>а</w:t>
      </w:r>
      <w:r w:rsidRPr="00D26162">
        <w:rPr>
          <w:lang w:val="ru-RU"/>
        </w:rPr>
        <w:t xml:space="preserve"> </w:t>
      </w:r>
      <w:r w:rsidRPr="00D26162">
        <w:rPr>
          <w:rStyle w:val="ezkurwreuab5ozgtqnkl"/>
          <w:lang w:val="ru-RU"/>
        </w:rPr>
        <w:t>теперь</w:t>
      </w:r>
      <w:r w:rsidRPr="00D26162">
        <w:rPr>
          <w:lang w:val="ru-RU"/>
        </w:rPr>
        <w:t xml:space="preserve"> </w:t>
      </w:r>
      <w:r w:rsidRPr="00D26162">
        <w:rPr>
          <w:rStyle w:val="ezkurwreuab5ozgtqnkl"/>
          <w:lang w:val="ru-RU"/>
        </w:rPr>
        <w:t>у</w:t>
      </w:r>
      <w:r w:rsidRPr="00D26162">
        <w:rPr>
          <w:lang w:val="ru-RU"/>
        </w:rPr>
        <w:t xml:space="preserve"> них не </w:t>
      </w:r>
      <w:r w:rsidRPr="00D26162">
        <w:rPr>
          <w:rStyle w:val="ezkurwreuab5ozgtqnkl"/>
          <w:lang w:val="ru-RU"/>
        </w:rPr>
        <w:t>было</w:t>
      </w:r>
      <w:r w:rsidRPr="00D26162">
        <w:rPr>
          <w:lang w:val="ru-RU"/>
        </w:rPr>
        <w:t xml:space="preserve"> </w:t>
      </w:r>
      <w:r w:rsidRPr="00D26162">
        <w:rPr>
          <w:rStyle w:val="ezkurwreuab5ozgtqnkl"/>
          <w:lang w:val="ru-RU"/>
        </w:rPr>
        <w:t>ничего</w:t>
      </w:r>
      <w:r w:rsidRPr="00D26162">
        <w:rPr>
          <w:lang w:val="ru-RU"/>
        </w:rPr>
        <w:t xml:space="preserve">, что можно было </w:t>
      </w:r>
      <w:r w:rsidRPr="00D26162">
        <w:rPr>
          <w:rStyle w:val="ezkurwreuab5ozgtqnkl"/>
          <w:lang w:val="ru-RU"/>
        </w:rPr>
        <w:t>бы</w:t>
      </w:r>
      <w:r w:rsidRPr="00D26162">
        <w:rPr>
          <w:lang w:val="ru-RU"/>
        </w:rPr>
        <w:t xml:space="preserve"> </w:t>
      </w:r>
      <w:r w:rsidRPr="00D26162">
        <w:rPr>
          <w:rStyle w:val="ezkurwreuab5ozgtqnkl"/>
          <w:lang w:val="ru-RU"/>
        </w:rPr>
        <w:t>показать — даже</w:t>
      </w:r>
      <w:r w:rsidRPr="00D26162">
        <w:rPr>
          <w:lang w:val="ru-RU"/>
        </w:rPr>
        <w:t xml:space="preserve"> </w:t>
      </w:r>
      <w:r w:rsidRPr="00D26162">
        <w:rPr>
          <w:rStyle w:val="ezkurwreuab5ozgtqnkl"/>
          <w:lang w:val="ru-RU"/>
        </w:rPr>
        <w:t>оружия</w:t>
      </w:r>
      <w:r w:rsidRPr="00D26162">
        <w:rPr>
          <w:lang w:val="ru-RU"/>
        </w:rPr>
        <w:t xml:space="preserve">, </w:t>
      </w:r>
      <w:r w:rsidR="00D031FD">
        <w:rPr>
          <w:lang w:val="ru-RU"/>
        </w:rPr>
        <w:t xml:space="preserve">чтобы </w:t>
      </w:r>
      <w:r w:rsidRPr="00D26162">
        <w:rPr>
          <w:rStyle w:val="ezkurwreuab5ozgtqnkl"/>
          <w:lang w:val="ru-RU"/>
        </w:rPr>
        <w:t>повесить</w:t>
      </w:r>
      <w:r w:rsidRPr="00D26162">
        <w:rPr>
          <w:lang w:val="ru-RU"/>
        </w:rPr>
        <w:t xml:space="preserve"> </w:t>
      </w:r>
      <w:r w:rsidR="00D031FD">
        <w:rPr>
          <w:lang w:val="ru-RU"/>
        </w:rPr>
        <w:t xml:space="preserve">его </w:t>
      </w:r>
      <w:r w:rsidRPr="00D26162">
        <w:rPr>
          <w:rStyle w:val="ezkurwreuab5ozgtqnkl"/>
          <w:lang w:val="ru-RU"/>
        </w:rPr>
        <w:t>в</w:t>
      </w:r>
      <w:r w:rsidRPr="00D26162">
        <w:rPr>
          <w:lang w:val="ru-RU"/>
        </w:rPr>
        <w:t xml:space="preserve"> </w:t>
      </w:r>
      <w:r w:rsidRPr="00D26162">
        <w:rPr>
          <w:rStyle w:val="ezkurwreuab5ozgtqnkl"/>
          <w:lang w:val="ru-RU"/>
        </w:rPr>
        <w:t>оружейной.</w:t>
      </w:r>
      <w:r w:rsidRPr="00D26162">
        <w:rPr>
          <w:lang w:val="ru-RU"/>
        </w:rPr>
        <w:t xml:space="preserve"> </w:t>
      </w:r>
      <w:r w:rsidRPr="00D26162">
        <w:rPr>
          <w:rStyle w:val="ezkurwreuab5ozgtqnkl"/>
          <w:lang w:val="ru-RU"/>
        </w:rPr>
        <w:t>Может</w:t>
      </w:r>
      <w:r w:rsidRPr="00D26162">
        <w:rPr>
          <w:lang w:val="ru-RU"/>
        </w:rPr>
        <w:t xml:space="preserve"> быть, </w:t>
      </w:r>
      <w:r w:rsidRPr="00D26162">
        <w:rPr>
          <w:rStyle w:val="ezkurwreuab5ozgtqnkl"/>
          <w:lang w:val="ru-RU"/>
        </w:rPr>
        <w:t>однажды</w:t>
      </w:r>
      <w:r w:rsidRPr="00D26162">
        <w:rPr>
          <w:lang w:val="ru-RU"/>
        </w:rPr>
        <w:t xml:space="preserve"> </w:t>
      </w:r>
      <w:r w:rsidRPr="00D26162">
        <w:rPr>
          <w:rStyle w:val="ezkurwreuab5ozgtqnkl"/>
          <w:lang w:val="ru-RU"/>
        </w:rPr>
        <w:t>они</w:t>
      </w:r>
      <w:r w:rsidRPr="00D26162">
        <w:rPr>
          <w:lang w:val="ru-RU"/>
        </w:rPr>
        <w:t xml:space="preserve"> </w:t>
      </w:r>
      <w:r w:rsidRPr="00D26162">
        <w:rPr>
          <w:rStyle w:val="ezkurwreuab5ozgtqnkl"/>
          <w:lang w:val="ru-RU"/>
        </w:rPr>
        <w:t>доживут</w:t>
      </w:r>
      <w:r w:rsidRPr="00D26162">
        <w:rPr>
          <w:lang w:val="ru-RU"/>
        </w:rPr>
        <w:t xml:space="preserve"> </w:t>
      </w:r>
      <w:r w:rsidRPr="00D26162">
        <w:rPr>
          <w:rStyle w:val="ezkurwreuab5ozgtqnkl"/>
          <w:lang w:val="ru-RU"/>
        </w:rPr>
        <w:t>до</w:t>
      </w:r>
      <w:r w:rsidRPr="00D26162">
        <w:rPr>
          <w:lang w:val="ru-RU"/>
        </w:rPr>
        <w:t xml:space="preserve"> того дня, когда </w:t>
      </w:r>
      <w:r w:rsidRPr="00D26162">
        <w:rPr>
          <w:rStyle w:val="ezkurwreuab5ozgtqnkl"/>
          <w:lang w:val="ru-RU"/>
        </w:rPr>
        <w:t>увидят</w:t>
      </w:r>
      <w:r w:rsidRPr="00D26162">
        <w:rPr>
          <w:lang w:val="ru-RU"/>
        </w:rPr>
        <w:t xml:space="preserve"> </w:t>
      </w:r>
      <w:r w:rsidRPr="00D26162">
        <w:rPr>
          <w:rStyle w:val="ezkurwreuab5ozgtqnkl"/>
          <w:lang w:val="ru-RU"/>
        </w:rPr>
        <w:t>плоды</w:t>
      </w:r>
      <w:r w:rsidRPr="00D26162">
        <w:rPr>
          <w:lang w:val="ru-RU"/>
        </w:rPr>
        <w:t xml:space="preserve"> </w:t>
      </w:r>
      <w:r w:rsidRPr="00D26162">
        <w:rPr>
          <w:rStyle w:val="ezkurwreuab5ozgtqnkl"/>
          <w:lang w:val="ru-RU"/>
        </w:rPr>
        <w:t>посеянного</w:t>
      </w:r>
      <w:r w:rsidRPr="00D26162">
        <w:rPr>
          <w:lang w:val="ru-RU"/>
        </w:rPr>
        <w:t xml:space="preserve"> </w:t>
      </w:r>
      <w:r w:rsidRPr="00D26162">
        <w:rPr>
          <w:rStyle w:val="ezkurwreuab5ozgtqnkl"/>
          <w:lang w:val="ru-RU"/>
        </w:rPr>
        <w:t>семени.</w:t>
      </w:r>
      <w:r w:rsidRPr="00D26162">
        <w:rPr>
          <w:lang w:val="ru-RU"/>
        </w:rPr>
        <w:t xml:space="preserve"> </w:t>
      </w:r>
    </w:p>
    <w:p w14:paraId="7BAA6638" w14:textId="77777777" w:rsidR="00FF5A40" w:rsidRPr="00D26162" w:rsidRDefault="00FF5A40" w:rsidP="00FF5A40">
      <w:pPr>
        <w:rPr>
          <w:lang w:val="ru-RU"/>
        </w:rPr>
      </w:pPr>
      <w:r w:rsidRPr="00D26162">
        <w:rPr>
          <w:rStyle w:val="ezkurwreuab5ozgtqnkl"/>
          <w:lang w:val="ru-RU"/>
        </w:rPr>
        <w:t>— Кому</w:t>
      </w:r>
      <w:r w:rsidRPr="00D26162">
        <w:rPr>
          <w:lang w:val="ru-RU"/>
        </w:rPr>
        <w:t>-</w:t>
      </w:r>
      <w:r w:rsidRPr="00D26162">
        <w:rPr>
          <w:rStyle w:val="ezkurwreuab5ozgtqnkl"/>
          <w:lang w:val="ru-RU"/>
        </w:rPr>
        <w:t>то</w:t>
      </w:r>
      <w:r w:rsidRPr="00D26162">
        <w:rPr>
          <w:lang w:val="ru-RU"/>
        </w:rPr>
        <w:t xml:space="preserve"> </w:t>
      </w:r>
      <w:r w:rsidRPr="00D26162">
        <w:rPr>
          <w:rStyle w:val="ezkurwreuab5ozgtqnkl"/>
          <w:lang w:val="ru-RU"/>
        </w:rPr>
        <w:t>нужно</w:t>
      </w:r>
      <w:r w:rsidRPr="00D26162">
        <w:rPr>
          <w:lang w:val="ru-RU"/>
        </w:rPr>
        <w:t xml:space="preserve"> </w:t>
      </w:r>
      <w:r w:rsidRPr="00D26162">
        <w:rPr>
          <w:rStyle w:val="ezkurwreuab5ozgtqnkl"/>
          <w:lang w:val="ru-RU"/>
        </w:rPr>
        <w:t>управлять</w:t>
      </w:r>
      <w:r w:rsidRPr="00D26162">
        <w:rPr>
          <w:lang w:val="ru-RU"/>
        </w:rPr>
        <w:t xml:space="preserve"> </w:t>
      </w:r>
      <w:r w:rsidRPr="00D26162">
        <w:rPr>
          <w:rStyle w:val="ezkurwreuab5ozgtqnkl"/>
          <w:lang w:val="ru-RU"/>
        </w:rPr>
        <w:t>кораблем,</w:t>
      </w:r>
      <w:r w:rsidRPr="00D26162">
        <w:rPr>
          <w:lang w:val="ru-RU"/>
        </w:rPr>
        <w:t xml:space="preserve"> </w:t>
      </w:r>
      <w:r w:rsidRPr="00D26162">
        <w:rPr>
          <w:rStyle w:val="ezkurwreuab5ozgtqnkl"/>
          <w:lang w:val="ru-RU"/>
        </w:rPr>
        <w:t>— сказал</w:t>
      </w:r>
      <w:r w:rsidRPr="00D26162">
        <w:rPr>
          <w:lang w:val="ru-RU"/>
        </w:rPr>
        <w:t xml:space="preserve"> </w:t>
      </w:r>
      <w:proofErr w:type="spellStart"/>
      <w:r w:rsidRPr="00D26162">
        <w:rPr>
          <w:rStyle w:val="ezkurwreuab5ozgtqnkl"/>
          <w:lang w:val="ru-RU"/>
        </w:rPr>
        <w:t>Гуннлаугур</w:t>
      </w:r>
      <w:proofErr w:type="spellEnd"/>
      <w:r w:rsidRPr="00D26162">
        <w:rPr>
          <w:rStyle w:val="ezkurwreuab5ozgtqnkl"/>
          <w:lang w:val="ru-RU"/>
        </w:rPr>
        <w:t>,</w:t>
      </w:r>
      <w:r w:rsidRPr="00D26162">
        <w:rPr>
          <w:lang w:val="ru-RU"/>
        </w:rPr>
        <w:t xml:space="preserve"> </w:t>
      </w:r>
      <w:r w:rsidRPr="00D26162">
        <w:rPr>
          <w:rStyle w:val="ezkurwreuab5ozgtqnkl"/>
          <w:lang w:val="ru-RU"/>
        </w:rPr>
        <w:t>— теперь,</w:t>
      </w:r>
      <w:r w:rsidRPr="00D26162">
        <w:rPr>
          <w:lang w:val="ru-RU"/>
        </w:rPr>
        <w:t xml:space="preserve"> когда </w:t>
      </w:r>
      <w:r w:rsidRPr="00D26162">
        <w:rPr>
          <w:rStyle w:val="ezkurwreuab5ozgtqnkl"/>
          <w:lang w:val="ru-RU"/>
        </w:rPr>
        <w:t>Старый</w:t>
      </w:r>
      <w:r w:rsidRPr="00D26162">
        <w:rPr>
          <w:lang w:val="ru-RU"/>
        </w:rPr>
        <w:t xml:space="preserve"> </w:t>
      </w:r>
      <w:r w:rsidRPr="00D26162">
        <w:rPr>
          <w:rStyle w:val="ezkurwreuab5ozgtqnkl"/>
          <w:lang w:val="ru-RU"/>
        </w:rPr>
        <w:t>Пес</w:t>
      </w:r>
      <w:r w:rsidRPr="00D26162">
        <w:rPr>
          <w:lang w:val="ru-RU"/>
        </w:rPr>
        <w:t xml:space="preserve"> </w:t>
      </w:r>
      <w:r w:rsidRPr="00D26162">
        <w:rPr>
          <w:rStyle w:val="ezkurwreuab5ozgtqnkl"/>
          <w:lang w:val="ru-RU"/>
        </w:rPr>
        <w:t>ушел.</w:t>
      </w:r>
      <w:r w:rsidRPr="00D26162">
        <w:rPr>
          <w:lang w:val="ru-RU"/>
        </w:rPr>
        <w:t xml:space="preserve"> </w:t>
      </w:r>
    </w:p>
    <w:p w14:paraId="53207970" w14:textId="77777777" w:rsidR="00FF5A40" w:rsidRPr="00D26162" w:rsidRDefault="00FF5A40" w:rsidP="00FF5A40">
      <w:pPr>
        <w:rPr>
          <w:lang w:val="ru-RU"/>
        </w:rPr>
      </w:pPr>
      <w:r w:rsidRPr="00D26162">
        <w:rPr>
          <w:lang w:val="ru-RU"/>
        </w:rPr>
        <w:t xml:space="preserve">— </w:t>
      </w:r>
      <w:r w:rsidRPr="00D26162">
        <w:rPr>
          <w:rStyle w:val="ezkurwreuab5ozgtqnkl"/>
          <w:lang w:val="ru-RU"/>
        </w:rPr>
        <w:t>Я</w:t>
      </w:r>
      <w:r w:rsidRPr="00D26162">
        <w:rPr>
          <w:lang w:val="ru-RU"/>
        </w:rPr>
        <w:t xml:space="preserve"> </w:t>
      </w:r>
      <w:r w:rsidRPr="00D26162">
        <w:rPr>
          <w:rStyle w:val="ezkurwreuab5ozgtqnkl"/>
          <w:lang w:val="ru-RU"/>
        </w:rPr>
        <w:t>возьмусь,</w:t>
      </w:r>
      <w:r w:rsidRPr="00D26162">
        <w:rPr>
          <w:lang w:val="ru-RU"/>
        </w:rPr>
        <w:t xml:space="preserve"> </w:t>
      </w:r>
      <w:r w:rsidRPr="00D26162">
        <w:rPr>
          <w:rStyle w:val="ezkurwreuab5ozgtqnkl"/>
          <w:lang w:val="ru-RU"/>
        </w:rPr>
        <w:t>— заявил</w:t>
      </w:r>
      <w:r w:rsidRPr="00D26162">
        <w:rPr>
          <w:lang w:val="ru-RU"/>
        </w:rPr>
        <w:t xml:space="preserve"> </w:t>
      </w:r>
      <w:proofErr w:type="spellStart"/>
      <w:r w:rsidRPr="00D26162">
        <w:rPr>
          <w:rStyle w:val="ezkurwreuab5ozgtqnkl"/>
          <w:lang w:val="ru-RU"/>
        </w:rPr>
        <w:t>Хафлои</w:t>
      </w:r>
      <w:proofErr w:type="spellEnd"/>
      <w:r w:rsidRPr="00D26162">
        <w:rPr>
          <w:rStyle w:val="ezkurwreuab5ozgtqnkl"/>
          <w:lang w:val="ru-RU"/>
        </w:rPr>
        <w:t>,</w:t>
      </w:r>
      <w:r w:rsidRPr="00D26162">
        <w:rPr>
          <w:lang w:val="ru-RU"/>
        </w:rPr>
        <w:t xml:space="preserve"> </w:t>
      </w:r>
      <w:r w:rsidRPr="00D26162">
        <w:rPr>
          <w:rStyle w:val="ezkurwreuab5ozgtqnkl"/>
          <w:lang w:val="ru-RU"/>
        </w:rPr>
        <w:t>глядя</w:t>
      </w:r>
      <w:r w:rsidRPr="00D26162">
        <w:rPr>
          <w:lang w:val="ru-RU"/>
        </w:rPr>
        <w:t xml:space="preserve"> </w:t>
      </w:r>
      <w:r w:rsidRPr="00D26162">
        <w:rPr>
          <w:rStyle w:val="ezkurwreuab5ozgtqnkl"/>
          <w:lang w:val="ru-RU"/>
        </w:rPr>
        <w:t>на</w:t>
      </w:r>
      <w:r w:rsidRPr="00D26162">
        <w:rPr>
          <w:lang w:val="ru-RU"/>
        </w:rPr>
        <w:t xml:space="preserve"> </w:t>
      </w:r>
      <w:r w:rsidRPr="00D26162">
        <w:rPr>
          <w:rStyle w:val="ezkurwreuab5ozgtqnkl"/>
          <w:lang w:val="ru-RU"/>
        </w:rPr>
        <w:t>всех,</w:t>
      </w:r>
      <w:r w:rsidRPr="00D26162">
        <w:rPr>
          <w:lang w:val="ru-RU"/>
        </w:rPr>
        <w:t xml:space="preserve"> </w:t>
      </w:r>
      <w:r w:rsidRPr="00D26162">
        <w:rPr>
          <w:rStyle w:val="ezkurwreuab5ozgtqnkl"/>
          <w:lang w:val="ru-RU"/>
        </w:rPr>
        <w:t>будто</w:t>
      </w:r>
      <w:r w:rsidRPr="00D26162">
        <w:rPr>
          <w:lang w:val="ru-RU"/>
        </w:rPr>
        <w:t xml:space="preserve"> бросая </w:t>
      </w:r>
      <w:r w:rsidRPr="00D26162">
        <w:rPr>
          <w:rStyle w:val="ezkurwreuab5ozgtqnkl"/>
          <w:lang w:val="ru-RU"/>
        </w:rPr>
        <w:t>вызов</w:t>
      </w:r>
      <w:r w:rsidRPr="00D26162">
        <w:rPr>
          <w:lang w:val="ru-RU"/>
        </w:rPr>
        <w:t xml:space="preserve"> </w:t>
      </w:r>
      <w:r w:rsidRPr="00D26162">
        <w:rPr>
          <w:rStyle w:val="ezkurwreuab5ozgtqnkl"/>
          <w:lang w:val="ru-RU"/>
        </w:rPr>
        <w:t>любому</w:t>
      </w:r>
      <w:r w:rsidRPr="00D26162">
        <w:rPr>
          <w:lang w:val="ru-RU"/>
        </w:rPr>
        <w:t xml:space="preserve">, кто </w:t>
      </w:r>
      <w:r w:rsidRPr="00D26162">
        <w:rPr>
          <w:rStyle w:val="ezkurwreuab5ozgtqnkl"/>
          <w:lang w:val="ru-RU"/>
        </w:rPr>
        <w:t>осмелится</w:t>
      </w:r>
      <w:r w:rsidRPr="00D26162">
        <w:rPr>
          <w:lang w:val="ru-RU"/>
        </w:rPr>
        <w:t xml:space="preserve"> </w:t>
      </w:r>
      <w:r w:rsidRPr="00D26162">
        <w:rPr>
          <w:rStyle w:val="ezkurwreuab5ozgtqnkl"/>
          <w:lang w:val="ru-RU"/>
        </w:rPr>
        <w:t>возразить.</w:t>
      </w:r>
      <w:r w:rsidRPr="00D26162">
        <w:rPr>
          <w:lang w:val="ru-RU"/>
        </w:rPr>
        <w:t xml:space="preserve"> </w:t>
      </w:r>
      <w:r w:rsidRPr="00D26162">
        <w:rPr>
          <w:rStyle w:val="ezkurwreuab5ozgtqnkl"/>
          <w:lang w:val="ru-RU"/>
        </w:rPr>
        <w:t>— Я</w:t>
      </w:r>
      <w:r w:rsidRPr="00D26162">
        <w:rPr>
          <w:lang w:val="ru-RU"/>
        </w:rPr>
        <w:t xml:space="preserve"> </w:t>
      </w:r>
      <w:r w:rsidRPr="00D26162">
        <w:rPr>
          <w:rStyle w:val="ezkurwreuab5ozgtqnkl"/>
          <w:lang w:val="ru-RU"/>
        </w:rPr>
        <w:t>хотел</w:t>
      </w:r>
      <w:r w:rsidRPr="00D26162">
        <w:rPr>
          <w:lang w:val="ru-RU"/>
        </w:rPr>
        <w:t xml:space="preserve"> «</w:t>
      </w:r>
      <w:proofErr w:type="spellStart"/>
      <w:r w:rsidRPr="00D26162">
        <w:rPr>
          <w:rStyle w:val="ezkurwreuab5ozgtqnkl"/>
          <w:i/>
          <w:iCs/>
          <w:lang w:val="ru-RU"/>
        </w:rPr>
        <w:t>Вуоко</w:t>
      </w:r>
      <w:proofErr w:type="spellEnd"/>
      <w:r w:rsidRPr="00D26162">
        <w:rPr>
          <w:rStyle w:val="ezkurwreuab5ozgtqnkl"/>
          <w:lang w:val="ru-RU"/>
        </w:rPr>
        <w:t>»,</w:t>
      </w:r>
      <w:r w:rsidRPr="00D26162">
        <w:rPr>
          <w:lang w:val="ru-RU"/>
        </w:rPr>
        <w:t xml:space="preserve"> </w:t>
      </w:r>
      <w:r w:rsidRPr="00D26162">
        <w:rPr>
          <w:rStyle w:val="ezkurwreuab5ozgtqnkl"/>
          <w:lang w:val="ru-RU"/>
        </w:rPr>
        <w:t>но</w:t>
      </w:r>
      <w:r w:rsidRPr="00D26162">
        <w:rPr>
          <w:lang w:val="ru-RU"/>
        </w:rPr>
        <w:t xml:space="preserve"> </w:t>
      </w:r>
      <w:r w:rsidRPr="00D26162">
        <w:rPr>
          <w:rStyle w:val="ezkurwreuab5ozgtqnkl"/>
          <w:lang w:val="ru-RU"/>
        </w:rPr>
        <w:t>это</w:t>
      </w:r>
      <w:r w:rsidRPr="00D26162">
        <w:rPr>
          <w:lang w:val="ru-RU"/>
        </w:rPr>
        <w:t xml:space="preserve"> </w:t>
      </w:r>
      <w:r w:rsidRPr="00D26162">
        <w:rPr>
          <w:rStyle w:val="ezkurwreuab5ozgtqnkl"/>
          <w:lang w:val="ru-RU"/>
        </w:rPr>
        <w:t>нечто</w:t>
      </w:r>
      <w:r w:rsidRPr="00D26162">
        <w:rPr>
          <w:lang w:val="ru-RU"/>
        </w:rPr>
        <w:t xml:space="preserve"> особенное</w:t>
      </w:r>
      <w:r w:rsidRPr="00D26162">
        <w:rPr>
          <w:rStyle w:val="ezkurwreuab5ozgtqnkl"/>
          <w:lang w:val="ru-RU"/>
        </w:rPr>
        <w:t>.</w:t>
      </w:r>
      <w:r w:rsidRPr="00D26162">
        <w:rPr>
          <w:lang w:val="ru-RU"/>
        </w:rPr>
        <w:t xml:space="preserve"> </w:t>
      </w:r>
    </w:p>
    <w:p w14:paraId="1FDFAAB6" w14:textId="77777777" w:rsidR="00FF5A40" w:rsidRPr="00D26162" w:rsidRDefault="00FF5A40" w:rsidP="00FF5A40">
      <w:pPr>
        <w:rPr>
          <w:lang w:val="ru-RU"/>
        </w:rPr>
      </w:pPr>
      <w:proofErr w:type="spellStart"/>
      <w:r w:rsidRPr="00D26162">
        <w:rPr>
          <w:rStyle w:val="ezkurwreuab5ozgtqnkl"/>
          <w:lang w:val="ru-RU"/>
        </w:rPr>
        <w:t>Ольгейр</w:t>
      </w:r>
      <w:proofErr w:type="spellEnd"/>
      <w:r w:rsidRPr="00D26162">
        <w:rPr>
          <w:lang w:val="ru-RU"/>
        </w:rPr>
        <w:t xml:space="preserve"> </w:t>
      </w:r>
      <w:r w:rsidRPr="00D26162">
        <w:rPr>
          <w:rStyle w:val="ezkurwreuab5ozgtqnkl"/>
          <w:lang w:val="ru-RU"/>
        </w:rPr>
        <w:t>усмехнулся.</w:t>
      </w:r>
      <w:r w:rsidRPr="00D26162">
        <w:rPr>
          <w:lang w:val="ru-RU"/>
        </w:rPr>
        <w:t xml:space="preserve"> </w:t>
      </w:r>
      <w:r w:rsidRPr="00D26162">
        <w:rPr>
          <w:rStyle w:val="ezkurwreuab5ozgtqnkl"/>
          <w:lang w:val="ru-RU"/>
        </w:rPr>
        <w:t>Несмотря</w:t>
      </w:r>
      <w:r w:rsidRPr="00D26162">
        <w:rPr>
          <w:lang w:val="ru-RU"/>
        </w:rPr>
        <w:t xml:space="preserve"> </w:t>
      </w:r>
      <w:r w:rsidRPr="00D26162">
        <w:rPr>
          <w:rStyle w:val="ezkurwreuab5ozgtqnkl"/>
          <w:lang w:val="ru-RU"/>
        </w:rPr>
        <w:t>на</w:t>
      </w:r>
      <w:r w:rsidRPr="00D26162">
        <w:rPr>
          <w:lang w:val="ru-RU"/>
        </w:rPr>
        <w:t xml:space="preserve"> </w:t>
      </w:r>
      <w:r w:rsidRPr="00D26162">
        <w:rPr>
          <w:rStyle w:val="ezkurwreuab5ozgtqnkl"/>
          <w:lang w:val="ru-RU"/>
        </w:rPr>
        <w:t>усталость</w:t>
      </w:r>
      <w:r w:rsidRPr="00D26162">
        <w:rPr>
          <w:lang w:val="ru-RU"/>
        </w:rPr>
        <w:t xml:space="preserve">, </w:t>
      </w:r>
      <w:r w:rsidRPr="00D26162">
        <w:rPr>
          <w:rStyle w:val="ezkurwreuab5ozgtqnkl"/>
          <w:lang w:val="ru-RU"/>
        </w:rPr>
        <w:t>которая</w:t>
      </w:r>
      <w:r w:rsidRPr="00D26162">
        <w:rPr>
          <w:lang w:val="ru-RU"/>
        </w:rPr>
        <w:t xml:space="preserve"> все </w:t>
      </w:r>
      <w:r w:rsidRPr="00D26162">
        <w:rPr>
          <w:rStyle w:val="ezkurwreuab5ozgtqnkl"/>
          <w:lang w:val="ru-RU"/>
        </w:rPr>
        <w:t>еще</w:t>
      </w:r>
      <w:r w:rsidRPr="00D26162">
        <w:rPr>
          <w:lang w:val="ru-RU"/>
        </w:rPr>
        <w:t xml:space="preserve"> </w:t>
      </w:r>
      <w:r w:rsidRPr="00D26162">
        <w:rPr>
          <w:rStyle w:val="ezkurwreuab5ozgtqnkl"/>
          <w:lang w:val="ru-RU"/>
        </w:rPr>
        <w:t>давила</w:t>
      </w:r>
      <w:r w:rsidRPr="00D26162">
        <w:rPr>
          <w:lang w:val="ru-RU"/>
        </w:rPr>
        <w:t xml:space="preserve"> </w:t>
      </w:r>
      <w:r w:rsidRPr="00D26162">
        <w:rPr>
          <w:rStyle w:val="ezkurwreuab5ozgtqnkl"/>
          <w:lang w:val="ru-RU"/>
        </w:rPr>
        <w:t>на</w:t>
      </w:r>
      <w:r w:rsidRPr="00D26162">
        <w:rPr>
          <w:lang w:val="ru-RU"/>
        </w:rPr>
        <w:t xml:space="preserve"> </w:t>
      </w:r>
      <w:r w:rsidRPr="00D26162">
        <w:rPr>
          <w:rStyle w:val="ezkurwreuab5ozgtqnkl"/>
          <w:lang w:val="ru-RU"/>
        </w:rPr>
        <w:t>его</w:t>
      </w:r>
      <w:r w:rsidRPr="00D26162">
        <w:rPr>
          <w:lang w:val="ru-RU"/>
        </w:rPr>
        <w:t xml:space="preserve"> </w:t>
      </w:r>
      <w:r w:rsidRPr="00D26162">
        <w:rPr>
          <w:rStyle w:val="ezkurwreuab5ozgtqnkl"/>
          <w:lang w:val="ru-RU"/>
        </w:rPr>
        <w:t>широкие</w:t>
      </w:r>
      <w:r w:rsidRPr="00D26162">
        <w:rPr>
          <w:lang w:val="ru-RU"/>
        </w:rPr>
        <w:t xml:space="preserve"> </w:t>
      </w:r>
      <w:r w:rsidRPr="00D26162">
        <w:rPr>
          <w:rStyle w:val="ezkurwreuab5ozgtqnkl"/>
          <w:lang w:val="ru-RU"/>
        </w:rPr>
        <w:t>плечи,</w:t>
      </w:r>
      <w:r w:rsidRPr="00D26162">
        <w:rPr>
          <w:lang w:val="ru-RU"/>
        </w:rPr>
        <w:t xml:space="preserve"> </w:t>
      </w:r>
      <w:r w:rsidRPr="00D26162">
        <w:rPr>
          <w:rStyle w:val="ezkurwreuab5ozgtqnkl"/>
          <w:lang w:val="ru-RU"/>
        </w:rPr>
        <w:t>скованности</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нем</w:t>
      </w:r>
      <w:r w:rsidRPr="00D26162">
        <w:rPr>
          <w:lang w:val="ru-RU"/>
        </w:rPr>
        <w:t xml:space="preserve"> </w:t>
      </w:r>
      <w:r w:rsidRPr="00D26162">
        <w:rPr>
          <w:rStyle w:val="ezkurwreuab5ozgtqnkl"/>
          <w:lang w:val="ru-RU"/>
        </w:rPr>
        <w:t>поубавилось.</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получил</w:t>
      </w:r>
      <w:r w:rsidRPr="00D26162">
        <w:rPr>
          <w:lang w:val="ru-RU"/>
        </w:rPr>
        <w:t xml:space="preserve"> </w:t>
      </w:r>
      <w:r w:rsidRPr="00D26162">
        <w:rPr>
          <w:rStyle w:val="ezkurwreuab5ozgtqnkl"/>
          <w:lang w:val="ru-RU"/>
        </w:rPr>
        <w:t>то</w:t>
      </w:r>
      <w:r w:rsidRPr="00D26162">
        <w:rPr>
          <w:lang w:val="ru-RU"/>
        </w:rPr>
        <w:t xml:space="preserve">, </w:t>
      </w:r>
      <w:r w:rsidRPr="00D26162">
        <w:rPr>
          <w:rStyle w:val="ezkurwreuab5ozgtqnkl"/>
          <w:lang w:val="ru-RU"/>
        </w:rPr>
        <w:t>что</w:t>
      </w:r>
      <w:r w:rsidRPr="00D26162">
        <w:rPr>
          <w:lang w:val="ru-RU"/>
        </w:rPr>
        <w:t xml:space="preserve"> </w:t>
      </w:r>
      <w:r w:rsidRPr="00D26162">
        <w:rPr>
          <w:rStyle w:val="ezkurwreuab5ozgtqnkl"/>
          <w:lang w:val="ru-RU"/>
        </w:rPr>
        <w:t>хотел,</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с</w:t>
      </w:r>
      <w:r w:rsidRPr="00D26162">
        <w:rPr>
          <w:lang w:val="ru-RU"/>
        </w:rPr>
        <w:t xml:space="preserve"> </w:t>
      </w:r>
      <w:r w:rsidRPr="00D26162">
        <w:rPr>
          <w:rStyle w:val="ezkurwreuab5ozgtqnkl"/>
          <w:lang w:val="ru-RU"/>
        </w:rPr>
        <w:t>уловками</w:t>
      </w:r>
      <w:r w:rsidRPr="00D26162">
        <w:rPr>
          <w:lang w:val="ru-RU"/>
        </w:rPr>
        <w:t xml:space="preserve"> </w:t>
      </w:r>
      <w:r w:rsidRPr="00D26162">
        <w:rPr>
          <w:rStyle w:val="ezkurwreuab5ozgtqnkl"/>
          <w:lang w:val="ru-RU"/>
        </w:rPr>
        <w:t>было</w:t>
      </w:r>
      <w:r w:rsidRPr="00D26162">
        <w:rPr>
          <w:lang w:val="ru-RU"/>
        </w:rPr>
        <w:t xml:space="preserve"> </w:t>
      </w:r>
      <w:r w:rsidRPr="00D26162">
        <w:rPr>
          <w:rStyle w:val="ezkurwreuab5ozgtqnkl"/>
          <w:lang w:val="ru-RU"/>
        </w:rPr>
        <w:t>покончено.</w:t>
      </w:r>
      <w:r w:rsidRPr="00D26162">
        <w:rPr>
          <w:lang w:val="ru-RU"/>
        </w:rPr>
        <w:t xml:space="preserve"> </w:t>
      </w:r>
    </w:p>
    <w:p w14:paraId="62A4C69B" w14:textId="77777777" w:rsidR="00FF5A40" w:rsidRPr="00D26162" w:rsidRDefault="00FF5A40" w:rsidP="00FF5A40">
      <w:pPr>
        <w:rPr>
          <w:lang w:val="ru-RU"/>
        </w:rPr>
      </w:pPr>
      <w:r w:rsidRPr="00D26162">
        <w:rPr>
          <w:rStyle w:val="ezkurwreuab5ozgtqnkl"/>
          <w:lang w:val="ru-RU"/>
        </w:rPr>
        <w:t>— Это</w:t>
      </w:r>
      <w:r w:rsidRPr="00D26162">
        <w:rPr>
          <w:lang w:val="ru-RU"/>
        </w:rPr>
        <w:t xml:space="preserve"> </w:t>
      </w:r>
      <w:r w:rsidRPr="00D26162">
        <w:rPr>
          <w:rStyle w:val="ezkurwreuab5ozgtqnkl"/>
          <w:lang w:val="ru-RU"/>
        </w:rPr>
        <w:t>хороший</w:t>
      </w:r>
      <w:r w:rsidRPr="00D26162">
        <w:rPr>
          <w:lang w:val="ru-RU"/>
        </w:rPr>
        <w:t xml:space="preserve"> </w:t>
      </w:r>
      <w:r w:rsidRPr="00D26162">
        <w:rPr>
          <w:rStyle w:val="ezkurwreuab5ozgtqnkl"/>
          <w:lang w:val="ru-RU"/>
        </w:rPr>
        <w:t>корабль,</w:t>
      </w:r>
      <w:r w:rsidRPr="00D26162">
        <w:rPr>
          <w:lang w:val="ru-RU"/>
        </w:rPr>
        <w:t xml:space="preserve"> </w:t>
      </w:r>
      <w:r w:rsidRPr="00D26162">
        <w:rPr>
          <w:rStyle w:val="ezkurwreuab5ozgtqnkl"/>
          <w:lang w:val="ru-RU"/>
        </w:rPr>
        <w:t>— сказал</w:t>
      </w:r>
      <w:r w:rsidRPr="00D26162">
        <w:rPr>
          <w:lang w:val="ru-RU"/>
        </w:rPr>
        <w:t xml:space="preserve"> </w:t>
      </w:r>
      <w:r w:rsidRPr="00D26162">
        <w:rPr>
          <w:rStyle w:val="ezkurwreuab5ozgtqnkl"/>
          <w:lang w:val="ru-RU"/>
        </w:rPr>
        <w:t>он.</w:t>
      </w:r>
      <w:r w:rsidRPr="00D26162">
        <w:rPr>
          <w:lang w:val="ru-RU"/>
        </w:rPr>
        <w:t xml:space="preserve"> </w:t>
      </w:r>
      <w:r w:rsidRPr="00D26162">
        <w:rPr>
          <w:rStyle w:val="ezkurwreuab5ozgtqnkl"/>
          <w:lang w:val="ru-RU"/>
        </w:rPr>
        <w:t>— С</w:t>
      </w:r>
      <w:r w:rsidRPr="00D26162">
        <w:rPr>
          <w:lang w:val="ru-RU"/>
        </w:rPr>
        <w:t xml:space="preserve"> </w:t>
      </w:r>
      <w:r w:rsidRPr="00D26162">
        <w:rPr>
          <w:rStyle w:val="ezkurwreuab5ozgtqnkl"/>
          <w:lang w:val="ru-RU"/>
        </w:rPr>
        <w:t>хорошей</w:t>
      </w:r>
      <w:r w:rsidRPr="00D26162">
        <w:rPr>
          <w:lang w:val="ru-RU"/>
        </w:rPr>
        <w:t xml:space="preserve"> </w:t>
      </w:r>
      <w:r w:rsidRPr="00D26162">
        <w:rPr>
          <w:rStyle w:val="ezkurwreuab5ozgtqnkl"/>
          <w:lang w:val="ru-RU"/>
        </w:rPr>
        <w:t>командой.</w:t>
      </w:r>
      <w:r w:rsidRPr="00D26162">
        <w:rPr>
          <w:lang w:val="ru-RU"/>
        </w:rPr>
        <w:t xml:space="preserve"> </w:t>
      </w:r>
      <w:r w:rsidRPr="00D26162">
        <w:rPr>
          <w:rStyle w:val="ezkurwreuab5ozgtqnkl"/>
          <w:lang w:val="ru-RU"/>
        </w:rPr>
        <w:t>Давненько</w:t>
      </w:r>
      <w:r w:rsidRPr="00D26162">
        <w:rPr>
          <w:lang w:val="ru-RU"/>
        </w:rPr>
        <w:t xml:space="preserve"> у </w:t>
      </w:r>
      <w:r w:rsidRPr="00D26162">
        <w:rPr>
          <w:rStyle w:val="ezkurwreuab5ozgtqnkl"/>
          <w:lang w:val="ru-RU"/>
        </w:rPr>
        <w:t>нас</w:t>
      </w:r>
      <w:r w:rsidRPr="00D26162">
        <w:rPr>
          <w:lang w:val="ru-RU"/>
        </w:rPr>
        <w:t xml:space="preserve"> </w:t>
      </w:r>
      <w:r w:rsidRPr="00D26162">
        <w:rPr>
          <w:rStyle w:val="ezkurwreuab5ozgtqnkl"/>
          <w:lang w:val="ru-RU"/>
        </w:rPr>
        <w:t>такого</w:t>
      </w:r>
      <w:r w:rsidRPr="00D26162">
        <w:rPr>
          <w:lang w:val="ru-RU"/>
        </w:rPr>
        <w:t xml:space="preserve"> не бывало</w:t>
      </w:r>
      <w:r w:rsidRPr="00D26162">
        <w:rPr>
          <w:rStyle w:val="ezkurwreuab5ozgtqnkl"/>
          <w:lang w:val="ru-RU"/>
        </w:rPr>
        <w:t>.</w:t>
      </w:r>
      <w:r w:rsidRPr="00D26162">
        <w:rPr>
          <w:lang w:val="ru-RU"/>
        </w:rPr>
        <w:t xml:space="preserve"> </w:t>
      </w:r>
    </w:p>
    <w:p w14:paraId="666414E1" w14:textId="77777777" w:rsidR="00FF5A40" w:rsidRPr="00D26162" w:rsidRDefault="00FF5A40" w:rsidP="00FF5A40">
      <w:pPr>
        <w:rPr>
          <w:lang w:val="ru-RU"/>
        </w:rPr>
      </w:pPr>
      <w:r w:rsidRPr="00D26162">
        <w:rPr>
          <w:rStyle w:val="ezkurwreuab5ozgtqnkl"/>
          <w:lang w:val="ru-RU"/>
        </w:rPr>
        <w:t>— И</w:t>
      </w:r>
      <w:r w:rsidRPr="00D26162">
        <w:rPr>
          <w:lang w:val="ru-RU"/>
        </w:rPr>
        <w:t xml:space="preserve"> </w:t>
      </w:r>
      <w:r w:rsidRPr="00D26162">
        <w:rPr>
          <w:rStyle w:val="ezkurwreuab5ozgtqnkl"/>
          <w:lang w:val="ru-RU"/>
        </w:rPr>
        <w:t>скоро</w:t>
      </w:r>
      <w:r w:rsidRPr="00D26162">
        <w:rPr>
          <w:lang w:val="ru-RU"/>
        </w:rPr>
        <w:t xml:space="preserve"> </w:t>
      </w:r>
      <w:r w:rsidRPr="00D26162">
        <w:rPr>
          <w:rStyle w:val="ezkurwreuab5ozgtqnkl"/>
          <w:lang w:val="ru-RU"/>
        </w:rPr>
        <w:t>мы</w:t>
      </w:r>
      <w:r w:rsidRPr="00D26162">
        <w:rPr>
          <w:lang w:val="ru-RU"/>
        </w:rPr>
        <w:t xml:space="preserve"> </w:t>
      </w:r>
      <w:r w:rsidRPr="00D26162">
        <w:rPr>
          <w:rStyle w:val="ezkurwreuab5ozgtqnkl"/>
          <w:lang w:val="ru-RU"/>
        </w:rPr>
        <w:t>этим</w:t>
      </w:r>
      <w:r w:rsidRPr="00D26162">
        <w:rPr>
          <w:lang w:val="ru-RU"/>
        </w:rPr>
        <w:t xml:space="preserve"> </w:t>
      </w:r>
      <w:r w:rsidRPr="00D26162">
        <w:rPr>
          <w:rStyle w:val="ezkurwreuab5ozgtqnkl"/>
          <w:lang w:val="ru-RU"/>
        </w:rPr>
        <w:t>воспользуемся,</w:t>
      </w:r>
      <w:r w:rsidRPr="00D26162">
        <w:rPr>
          <w:lang w:val="ru-RU"/>
        </w:rPr>
        <w:t xml:space="preserve"> </w:t>
      </w:r>
      <w:r w:rsidRPr="00D26162">
        <w:rPr>
          <w:rStyle w:val="ezkurwreuab5ozgtqnkl"/>
          <w:lang w:val="ru-RU"/>
        </w:rPr>
        <w:t>— проговорил</w:t>
      </w:r>
      <w:r w:rsidRPr="00D26162">
        <w:rPr>
          <w:lang w:val="ru-RU"/>
        </w:rPr>
        <w:t xml:space="preserve"> </w:t>
      </w:r>
      <w:proofErr w:type="spellStart"/>
      <w:r w:rsidRPr="00D26162">
        <w:rPr>
          <w:rStyle w:val="ezkurwreuab5ozgtqnkl"/>
          <w:lang w:val="ru-RU"/>
        </w:rPr>
        <w:t>Гуннлаугур</w:t>
      </w:r>
      <w:proofErr w:type="spellEnd"/>
      <w:r w:rsidRPr="00D26162">
        <w:rPr>
          <w:rStyle w:val="ezkurwreuab5ozgtqnkl"/>
          <w:lang w:val="ru-RU"/>
        </w:rPr>
        <w:t>.</w:t>
      </w:r>
      <w:r w:rsidRPr="00D26162">
        <w:rPr>
          <w:lang w:val="ru-RU"/>
        </w:rPr>
        <w:t xml:space="preserve"> </w:t>
      </w:r>
      <w:r w:rsidRPr="00D26162">
        <w:rPr>
          <w:rStyle w:val="ezkurwreuab5ozgtqnkl"/>
          <w:lang w:val="ru-RU"/>
        </w:rPr>
        <w:t>— В</w:t>
      </w:r>
      <w:r w:rsidRPr="00D26162">
        <w:rPr>
          <w:lang w:val="ru-RU"/>
        </w:rPr>
        <w:t xml:space="preserve"> </w:t>
      </w:r>
      <w:proofErr w:type="spellStart"/>
      <w:r w:rsidRPr="00D26162">
        <w:rPr>
          <w:rStyle w:val="ezkurwreuab5ozgtqnkl"/>
          <w:lang w:val="ru-RU"/>
        </w:rPr>
        <w:t>Солар</w:t>
      </w:r>
      <w:proofErr w:type="spellEnd"/>
      <w:r w:rsidRPr="00D26162">
        <w:rPr>
          <w:lang w:val="ru-RU"/>
        </w:rPr>
        <w:t xml:space="preserve"> </w:t>
      </w:r>
      <w:proofErr w:type="spellStart"/>
      <w:r w:rsidRPr="00D26162">
        <w:rPr>
          <w:rStyle w:val="ezkurwreuab5ozgtqnkl"/>
          <w:lang w:val="ru-RU"/>
        </w:rPr>
        <w:t>Мариатус</w:t>
      </w:r>
      <w:proofErr w:type="spellEnd"/>
      <w:r w:rsidRPr="00D26162">
        <w:rPr>
          <w:lang w:val="ru-RU"/>
        </w:rPr>
        <w:t xml:space="preserve"> </w:t>
      </w:r>
      <w:r w:rsidRPr="00D26162">
        <w:rPr>
          <w:rStyle w:val="ezkurwreuab5ozgtqnkl"/>
          <w:lang w:val="ru-RU"/>
        </w:rPr>
        <w:t>мы</w:t>
      </w:r>
      <w:r w:rsidRPr="00D26162">
        <w:rPr>
          <w:lang w:val="ru-RU"/>
        </w:rPr>
        <w:t xml:space="preserve"> </w:t>
      </w:r>
      <w:r w:rsidRPr="00D26162">
        <w:rPr>
          <w:rStyle w:val="ezkurwreuab5ozgtqnkl"/>
          <w:lang w:val="ru-RU"/>
        </w:rPr>
        <w:t>не</w:t>
      </w:r>
      <w:r w:rsidRPr="00D26162">
        <w:rPr>
          <w:lang w:val="ru-RU"/>
        </w:rPr>
        <w:t xml:space="preserve"> </w:t>
      </w:r>
      <w:r w:rsidRPr="00D26162">
        <w:rPr>
          <w:rStyle w:val="ezkurwreuab5ozgtqnkl"/>
          <w:lang w:val="ru-RU"/>
        </w:rPr>
        <w:t>задержимся</w:t>
      </w:r>
      <w:r w:rsidRPr="00D26162">
        <w:rPr>
          <w:lang w:val="ru-RU"/>
        </w:rPr>
        <w:t xml:space="preserve"> </w:t>
      </w:r>
      <w:r w:rsidRPr="00D26162">
        <w:rPr>
          <w:rStyle w:val="ezkurwreuab5ozgtqnkl"/>
          <w:lang w:val="ru-RU"/>
        </w:rPr>
        <w:t>— Осквернитель</w:t>
      </w:r>
      <w:r w:rsidRPr="00D26162">
        <w:rPr>
          <w:lang w:val="ru-RU"/>
        </w:rPr>
        <w:t xml:space="preserve"> </w:t>
      </w:r>
      <w:r w:rsidRPr="00D26162">
        <w:rPr>
          <w:rStyle w:val="ezkurwreuab5ozgtqnkl"/>
          <w:lang w:val="ru-RU"/>
        </w:rPr>
        <w:t>опять</w:t>
      </w:r>
      <w:r w:rsidRPr="00D26162">
        <w:rPr>
          <w:lang w:val="ru-RU"/>
        </w:rPr>
        <w:t xml:space="preserve"> </w:t>
      </w:r>
      <w:r w:rsidRPr="00D26162">
        <w:rPr>
          <w:rStyle w:val="ezkurwreuab5ozgtqnkl"/>
          <w:lang w:val="ru-RU"/>
        </w:rPr>
        <w:t>выдвигается,</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до</w:t>
      </w:r>
      <w:r w:rsidRPr="00D26162">
        <w:rPr>
          <w:lang w:val="ru-RU"/>
        </w:rPr>
        <w:t xml:space="preserve"> </w:t>
      </w:r>
      <w:r w:rsidRPr="00D26162">
        <w:rPr>
          <w:rStyle w:val="ezkurwreuab5ozgtqnkl"/>
          <w:lang w:val="ru-RU"/>
        </w:rPr>
        <w:t>конца</w:t>
      </w:r>
      <w:r w:rsidRPr="00D26162">
        <w:rPr>
          <w:lang w:val="ru-RU"/>
        </w:rPr>
        <w:t xml:space="preserve"> </w:t>
      </w:r>
      <w:r w:rsidRPr="00D26162">
        <w:rPr>
          <w:rStyle w:val="ezkurwreuab5ozgtqnkl"/>
          <w:lang w:val="ru-RU"/>
        </w:rPr>
        <w:t>месяца</w:t>
      </w:r>
      <w:r w:rsidRPr="00D26162">
        <w:rPr>
          <w:lang w:val="ru-RU"/>
        </w:rPr>
        <w:t xml:space="preserve"> </w:t>
      </w:r>
      <w:r w:rsidRPr="00D26162">
        <w:rPr>
          <w:rStyle w:val="ezkurwreuab5ozgtqnkl"/>
          <w:lang w:val="ru-RU"/>
        </w:rPr>
        <w:t>сызнова</w:t>
      </w:r>
      <w:r w:rsidRPr="00D26162">
        <w:rPr>
          <w:lang w:val="ru-RU"/>
        </w:rPr>
        <w:t xml:space="preserve"> </w:t>
      </w:r>
      <w:r w:rsidRPr="00D26162">
        <w:rPr>
          <w:rStyle w:val="ezkurwreuab5ozgtqnkl"/>
          <w:lang w:val="ru-RU"/>
        </w:rPr>
        <w:t>начнутся</w:t>
      </w:r>
      <w:r w:rsidRPr="00D26162">
        <w:rPr>
          <w:lang w:val="ru-RU"/>
        </w:rPr>
        <w:t xml:space="preserve"> </w:t>
      </w:r>
      <w:r w:rsidRPr="00D26162">
        <w:rPr>
          <w:rStyle w:val="ezkurwreuab5ozgtqnkl"/>
          <w:lang w:val="ru-RU"/>
        </w:rPr>
        <w:t>бои.</w:t>
      </w:r>
      <w:r w:rsidRPr="00D26162">
        <w:rPr>
          <w:lang w:val="ru-RU"/>
        </w:rPr>
        <w:t xml:space="preserve"> </w:t>
      </w:r>
    </w:p>
    <w:p w14:paraId="2881DD26" w14:textId="77777777" w:rsidR="00FF5A40" w:rsidRPr="00D26162" w:rsidRDefault="00FF5A40" w:rsidP="00FF5A40">
      <w:pPr>
        <w:rPr>
          <w:lang w:val="ru-RU"/>
        </w:rPr>
      </w:pPr>
      <w:r w:rsidRPr="00D26162">
        <w:rPr>
          <w:rStyle w:val="ezkurwreuab5ozgtqnkl"/>
          <w:lang w:val="ru-RU"/>
        </w:rPr>
        <w:t>— Вот и славно,</w:t>
      </w:r>
      <w:r w:rsidRPr="00D26162">
        <w:rPr>
          <w:lang w:val="ru-RU"/>
        </w:rPr>
        <w:t xml:space="preserve"> </w:t>
      </w:r>
      <w:r w:rsidRPr="00D26162">
        <w:rPr>
          <w:rStyle w:val="ezkurwreuab5ozgtqnkl"/>
          <w:lang w:val="ru-RU"/>
        </w:rPr>
        <w:t>— с</w:t>
      </w:r>
      <w:r w:rsidRPr="00D26162">
        <w:rPr>
          <w:lang w:val="ru-RU"/>
        </w:rPr>
        <w:t xml:space="preserve"> </w:t>
      </w:r>
      <w:r w:rsidRPr="00D26162">
        <w:rPr>
          <w:rStyle w:val="ezkurwreuab5ozgtqnkl"/>
          <w:lang w:val="ru-RU"/>
        </w:rPr>
        <w:t>чувством</w:t>
      </w:r>
      <w:r w:rsidRPr="00D26162">
        <w:rPr>
          <w:lang w:val="ru-RU"/>
        </w:rPr>
        <w:t xml:space="preserve"> </w:t>
      </w:r>
      <w:r w:rsidRPr="00D26162">
        <w:rPr>
          <w:rStyle w:val="ezkurwreuab5ozgtqnkl"/>
          <w:lang w:val="ru-RU"/>
        </w:rPr>
        <w:t>произнес</w:t>
      </w:r>
      <w:r w:rsidRPr="00D26162">
        <w:rPr>
          <w:lang w:val="ru-RU"/>
        </w:rPr>
        <w:t xml:space="preserve"> </w:t>
      </w:r>
      <w:proofErr w:type="spellStart"/>
      <w:r w:rsidRPr="00D26162">
        <w:rPr>
          <w:rStyle w:val="ezkurwreuab5ozgtqnkl"/>
          <w:lang w:val="ru-RU"/>
        </w:rPr>
        <w:t>Ольгейр</w:t>
      </w:r>
      <w:proofErr w:type="spellEnd"/>
      <w:r w:rsidRPr="00D26162">
        <w:rPr>
          <w:rStyle w:val="ezkurwreuab5ozgtqnkl"/>
          <w:lang w:val="ru-RU"/>
        </w:rPr>
        <w:t>.</w:t>
      </w:r>
      <w:r w:rsidRPr="00D26162">
        <w:rPr>
          <w:lang w:val="ru-RU"/>
        </w:rPr>
        <w:t xml:space="preserve"> </w:t>
      </w:r>
      <w:r w:rsidRPr="00D26162">
        <w:rPr>
          <w:rStyle w:val="ezkurwreuab5ozgtqnkl"/>
          <w:lang w:val="ru-RU"/>
        </w:rPr>
        <w:t>— Пора</w:t>
      </w:r>
      <w:r w:rsidRPr="00D26162">
        <w:rPr>
          <w:lang w:val="ru-RU"/>
        </w:rPr>
        <w:t xml:space="preserve"> бы </w:t>
      </w:r>
      <w:r w:rsidRPr="00D26162">
        <w:rPr>
          <w:rStyle w:val="ezkurwreuab5ozgtqnkl"/>
          <w:lang w:val="ru-RU"/>
        </w:rPr>
        <w:t>раздать</w:t>
      </w:r>
      <w:r w:rsidRPr="00D26162">
        <w:rPr>
          <w:lang w:val="ru-RU"/>
        </w:rPr>
        <w:t xml:space="preserve"> </w:t>
      </w:r>
      <w:r w:rsidRPr="00D26162">
        <w:rPr>
          <w:rStyle w:val="ezkurwreuab5ozgtqnkl"/>
          <w:lang w:val="ru-RU"/>
        </w:rPr>
        <w:t>долги,</w:t>
      </w:r>
      <w:r w:rsidRPr="00D26162">
        <w:rPr>
          <w:lang w:val="ru-RU"/>
        </w:rPr>
        <w:t xml:space="preserve"> а то </w:t>
      </w:r>
      <w:r w:rsidRPr="00D26162">
        <w:rPr>
          <w:rStyle w:val="ezkurwreuab5ozgtqnkl"/>
          <w:lang w:val="ru-RU"/>
        </w:rPr>
        <w:t>их</w:t>
      </w:r>
      <w:r w:rsidRPr="00D26162">
        <w:rPr>
          <w:lang w:val="ru-RU"/>
        </w:rPr>
        <w:t xml:space="preserve"> </w:t>
      </w:r>
      <w:r w:rsidRPr="00D26162">
        <w:rPr>
          <w:rStyle w:val="ezkurwreuab5ozgtqnkl"/>
          <w:lang w:val="ru-RU"/>
        </w:rPr>
        <w:t>больше</w:t>
      </w:r>
      <w:r w:rsidRPr="00D26162">
        <w:rPr>
          <w:lang w:val="ru-RU"/>
        </w:rPr>
        <w:t xml:space="preserve">, </w:t>
      </w:r>
      <w:r w:rsidRPr="00D26162">
        <w:rPr>
          <w:rStyle w:val="ezkurwreuab5ozgtqnkl"/>
          <w:lang w:val="ru-RU"/>
        </w:rPr>
        <w:t>чем</w:t>
      </w:r>
      <w:r w:rsidRPr="00D26162">
        <w:rPr>
          <w:lang w:val="ru-RU"/>
        </w:rPr>
        <w:t xml:space="preserve"> </w:t>
      </w:r>
      <w:r w:rsidRPr="00D26162">
        <w:rPr>
          <w:rStyle w:val="ezkurwreuab5ozgtqnkl"/>
          <w:lang w:val="ru-RU"/>
        </w:rPr>
        <w:t>раньше.</w:t>
      </w:r>
      <w:r w:rsidRPr="00D26162">
        <w:rPr>
          <w:lang w:val="ru-RU"/>
        </w:rPr>
        <w:t xml:space="preserve"> </w:t>
      </w:r>
    </w:p>
    <w:p w14:paraId="190DB361" w14:textId="77777777" w:rsidR="00FF5A40" w:rsidRPr="00D26162" w:rsidRDefault="00FF5A40" w:rsidP="00FF5A40">
      <w:pPr>
        <w:rPr>
          <w:lang w:val="ru-RU"/>
        </w:rPr>
      </w:pPr>
      <w:r w:rsidRPr="00D26162">
        <w:rPr>
          <w:rStyle w:val="ezkurwreuab5ozgtqnkl"/>
          <w:lang w:val="ru-RU"/>
        </w:rPr>
        <w:t xml:space="preserve">— </w:t>
      </w:r>
      <w:r w:rsidRPr="00D26162">
        <w:rPr>
          <w:lang w:val="ru-RU"/>
        </w:rPr>
        <w:t xml:space="preserve">Как и у </w:t>
      </w:r>
      <w:r w:rsidRPr="00D26162">
        <w:rPr>
          <w:rStyle w:val="ezkurwreuab5ozgtqnkl"/>
          <w:lang w:val="ru-RU"/>
        </w:rPr>
        <w:t>всех</w:t>
      </w:r>
      <w:r w:rsidRPr="00D26162">
        <w:rPr>
          <w:lang w:val="ru-RU"/>
        </w:rPr>
        <w:t xml:space="preserve"> </w:t>
      </w:r>
      <w:r w:rsidRPr="00D26162">
        <w:rPr>
          <w:rStyle w:val="ezkurwreuab5ozgtqnkl"/>
          <w:lang w:val="ru-RU"/>
        </w:rPr>
        <w:t>нас,</w:t>
      </w:r>
      <w:r w:rsidRPr="00D26162">
        <w:rPr>
          <w:lang w:val="ru-RU"/>
        </w:rPr>
        <w:t xml:space="preserve"> </w:t>
      </w:r>
      <w:r w:rsidRPr="00D26162">
        <w:rPr>
          <w:rStyle w:val="ezkurwreuab5ozgtqnkl"/>
          <w:lang w:val="ru-RU"/>
        </w:rPr>
        <w:t>— сказал</w:t>
      </w:r>
      <w:r w:rsidRPr="00D26162">
        <w:rPr>
          <w:lang w:val="ru-RU"/>
        </w:rPr>
        <w:t xml:space="preserve"> </w:t>
      </w:r>
      <w:proofErr w:type="spellStart"/>
      <w:r w:rsidRPr="00D26162">
        <w:rPr>
          <w:rStyle w:val="ezkurwreuab5ozgtqnkl"/>
          <w:lang w:val="ru-RU"/>
        </w:rPr>
        <w:t>Хафлои</w:t>
      </w:r>
      <w:proofErr w:type="spellEnd"/>
      <w:r w:rsidRPr="00D26162">
        <w:rPr>
          <w:rStyle w:val="ezkurwreuab5ozgtqnkl"/>
          <w:lang w:val="ru-RU"/>
        </w:rPr>
        <w:t>.</w:t>
      </w:r>
      <w:r w:rsidRPr="00D26162">
        <w:rPr>
          <w:lang w:val="ru-RU"/>
        </w:rPr>
        <w:t xml:space="preserve"> </w:t>
      </w:r>
    </w:p>
    <w:p w14:paraId="3DA74909" w14:textId="36297D62" w:rsidR="00FF5A40" w:rsidRPr="00D26162" w:rsidRDefault="00FF5A40" w:rsidP="00FF5A40">
      <w:pPr>
        <w:rPr>
          <w:lang w:val="ru-RU"/>
        </w:rPr>
      </w:pPr>
      <w:r w:rsidRPr="00D26162">
        <w:rPr>
          <w:rStyle w:val="ezkurwreuab5ozgtqnkl"/>
          <w:lang w:val="ru-RU"/>
        </w:rPr>
        <w:t>Ингвар</w:t>
      </w:r>
      <w:r w:rsidRPr="00D26162">
        <w:rPr>
          <w:lang w:val="ru-RU"/>
        </w:rPr>
        <w:t xml:space="preserve"> </w:t>
      </w:r>
      <w:r w:rsidRPr="00D26162">
        <w:rPr>
          <w:rStyle w:val="ezkurwreuab5ozgtqnkl"/>
          <w:lang w:val="ru-RU"/>
        </w:rPr>
        <w:t>наблюдал</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слушал.</w:t>
      </w:r>
      <w:r w:rsidRPr="00D26162">
        <w:rPr>
          <w:lang w:val="ru-RU"/>
        </w:rPr>
        <w:t xml:space="preserve"> </w:t>
      </w:r>
      <w:r w:rsidRPr="00D26162">
        <w:rPr>
          <w:rStyle w:val="ezkurwreuab5ozgtqnkl"/>
          <w:lang w:val="ru-RU"/>
        </w:rPr>
        <w:t>У них по-прежнему была общая цель и единство</w:t>
      </w:r>
      <w:r w:rsidR="0017034A">
        <w:rPr>
          <w:rStyle w:val="ezkurwreuab5ozgtqnkl"/>
          <w:lang w:val="ru-RU"/>
        </w:rPr>
        <w:t xml:space="preserve"> — </w:t>
      </w:r>
      <w:r w:rsidRPr="00D26162">
        <w:rPr>
          <w:lang w:val="ru-RU"/>
        </w:rPr>
        <w:t xml:space="preserve">более </w:t>
      </w:r>
      <w:r w:rsidRPr="00D26162">
        <w:rPr>
          <w:rStyle w:val="ezkurwreuab5ozgtqnkl"/>
          <w:lang w:val="ru-RU"/>
        </w:rPr>
        <w:t>глубокое</w:t>
      </w:r>
      <w:r w:rsidRPr="00D26162">
        <w:rPr>
          <w:lang w:val="ru-RU"/>
        </w:rPr>
        <w:t xml:space="preserve">, </w:t>
      </w:r>
      <w:r w:rsidRPr="00D26162">
        <w:rPr>
          <w:rStyle w:val="ezkurwreuab5ozgtqnkl"/>
          <w:lang w:val="ru-RU"/>
        </w:rPr>
        <w:t>чем</w:t>
      </w:r>
      <w:r w:rsidRPr="00D26162">
        <w:rPr>
          <w:lang w:val="ru-RU"/>
        </w:rPr>
        <w:t xml:space="preserve"> когда бы то ни было</w:t>
      </w:r>
      <w:r w:rsidRPr="00D26162">
        <w:rPr>
          <w:rStyle w:val="ezkurwreuab5ozgtqnkl"/>
          <w:lang w:val="ru-RU"/>
        </w:rPr>
        <w:t>,</w:t>
      </w:r>
      <w:r w:rsidRPr="00D26162">
        <w:rPr>
          <w:lang w:val="ru-RU"/>
        </w:rPr>
        <w:t xml:space="preserve"> </w:t>
      </w:r>
      <w:r w:rsidRPr="00D26162">
        <w:rPr>
          <w:rStyle w:val="ezkurwreuab5ozgtqnkl"/>
          <w:lang w:val="ru-RU"/>
        </w:rPr>
        <w:t>закаленное</w:t>
      </w:r>
      <w:r w:rsidRPr="00D26162">
        <w:rPr>
          <w:lang w:val="ru-RU"/>
        </w:rPr>
        <w:t xml:space="preserve"> </w:t>
      </w:r>
      <w:r w:rsidRPr="00D26162">
        <w:rPr>
          <w:rStyle w:val="ezkurwreuab5ozgtqnkl"/>
          <w:lang w:val="ru-RU"/>
        </w:rPr>
        <w:t>лишениями.</w:t>
      </w:r>
      <w:r w:rsidRPr="00D26162">
        <w:rPr>
          <w:lang w:val="ru-RU"/>
        </w:rPr>
        <w:t xml:space="preserve"> </w:t>
      </w:r>
      <w:r w:rsidRPr="00D26162">
        <w:rPr>
          <w:rStyle w:val="ezkurwreuab5ozgtqnkl"/>
          <w:lang w:val="ru-RU"/>
        </w:rPr>
        <w:t>Стая</w:t>
      </w:r>
      <w:r w:rsidRPr="00D26162">
        <w:rPr>
          <w:lang w:val="ru-RU"/>
        </w:rPr>
        <w:t xml:space="preserve"> </w:t>
      </w:r>
      <w:r w:rsidRPr="00D26162">
        <w:rPr>
          <w:rStyle w:val="ezkurwreuab5ozgtqnkl"/>
          <w:lang w:val="ru-RU"/>
        </w:rPr>
        <w:t>стала</w:t>
      </w:r>
      <w:r w:rsidRPr="00D26162">
        <w:rPr>
          <w:lang w:val="ru-RU"/>
        </w:rPr>
        <w:t xml:space="preserve"> </w:t>
      </w:r>
      <w:r w:rsidRPr="00D26162">
        <w:rPr>
          <w:rStyle w:val="ezkurwreuab5ozgtqnkl"/>
          <w:lang w:val="ru-RU"/>
        </w:rPr>
        <w:t>меньше</w:t>
      </w:r>
      <w:r w:rsidRPr="00D26162">
        <w:rPr>
          <w:lang w:val="ru-RU"/>
        </w:rPr>
        <w:t xml:space="preserve">, </w:t>
      </w:r>
      <w:r w:rsidRPr="00D26162">
        <w:rPr>
          <w:rStyle w:val="ezkurwreuab5ozgtqnkl"/>
          <w:lang w:val="ru-RU"/>
        </w:rPr>
        <w:t>чем</w:t>
      </w:r>
      <w:r w:rsidRPr="00D26162">
        <w:rPr>
          <w:lang w:val="ru-RU"/>
        </w:rPr>
        <w:t xml:space="preserve"> </w:t>
      </w:r>
      <w:r w:rsidRPr="00D26162">
        <w:rPr>
          <w:rStyle w:val="ezkurwreuab5ozgtqnkl"/>
          <w:lang w:val="ru-RU"/>
        </w:rPr>
        <w:t>раньше,</w:t>
      </w:r>
      <w:r w:rsidRPr="00D26162">
        <w:rPr>
          <w:lang w:val="ru-RU"/>
        </w:rPr>
        <w:t xml:space="preserve"> </w:t>
      </w:r>
      <w:r w:rsidRPr="00D26162">
        <w:rPr>
          <w:rStyle w:val="ezkurwreuab5ozgtqnkl"/>
          <w:lang w:val="ru-RU"/>
        </w:rPr>
        <w:t>но</w:t>
      </w:r>
      <w:r w:rsidRPr="00D26162">
        <w:rPr>
          <w:lang w:val="ru-RU"/>
        </w:rPr>
        <w:t xml:space="preserve"> </w:t>
      </w:r>
      <w:r w:rsidRPr="00D26162">
        <w:rPr>
          <w:rStyle w:val="ezkurwreuab5ozgtqnkl"/>
          <w:lang w:val="ru-RU"/>
        </w:rPr>
        <w:t>чище,</w:t>
      </w:r>
      <w:r w:rsidRPr="00D26162">
        <w:rPr>
          <w:lang w:val="ru-RU"/>
        </w:rPr>
        <w:t xml:space="preserve"> </w:t>
      </w:r>
      <w:r w:rsidRPr="00D26162">
        <w:rPr>
          <w:rStyle w:val="ezkurwreuab5ozgtqnkl"/>
          <w:lang w:val="ru-RU"/>
        </w:rPr>
        <w:t>как</w:t>
      </w:r>
      <w:r w:rsidRPr="00D26162">
        <w:rPr>
          <w:lang w:val="ru-RU"/>
        </w:rPr>
        <w:t xml:space="preserve"> </w:t>
      </w:r>
      <w:r w:rsidRPr="00D26162">
        <w:rPr>
          <w:rStyle w:val="ezkurwreuab5ozgtqnkl"/>
          <w:lang w:val="ru-RU"/>
        </w:rPr>
        <w:t>алмаз</w:t>
      </w:r>
      <w:r w:rsidRPr="00D26162">
        <w:rPr>
          <w:lang w:val="ru-RU"/>
        </w:rPr>
        <w:t xml:space="preserve">, которому придали </w:t>
      </w:r>
      <w:r w:rsidRPr="00D26162">
        <w:rPr>
          <w:rStyle w:val="ezkurwreuab5ozgtqnkl"/>
          <w:lang w:val="ru-RU"/>
        </w:rPr>
        <w:t>форму</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складках</w:t>
      </w:r>
      <w:r w:rsidRPr="00D26162">
        <w:rPr>
          <w:lang w:val="ru-RU"/>
        </w:rPr>
        <w:t xml:space="preserve"> </w:t>
      </w:r>
      <w:r w:rsidRPr="00D26162">
        <w:rPr>
          <w:rStyle w:val="ezkurwreuab5ozgtqnkl"/>
          <w:lang w:val="ru-RU"/>
        </w:rPr>
        <w:t>земли.</w:t>
      </w:r>
      <w:r w:rsidRPr="00D26162">
        <w:rPr>
          <w:lang w:val="ru-RU"/>
        </w:rPr>
        <w:t xml:space="preserve"> </w:t>
      </w:r>
      <w:r w:rsidRPr="00D26162">
        <w:rPr>
          <w:rStyle w:val="ezkurwreuab5ozgtqnkl"/>
          <w:lang w:val="ru-RU"/>
        </w:rPr>
        <w:t>Один</w:t>
      </w:r>
      <w:r w:rsidRPr="00D26162">
        <w:rPr>
          <w:lang w:val="ru-RU"/>
        </w:rPr>
        <w:t xml:space="preserve"> </w:t>
      </w:r>
      <w:r w:rsidRPr="00D26162">
        <w:rPr>
          <w:rStyle w:val="ezkurwreuab5ozgtqnkl"/>
          <w:lang w:val="ru-RU"/>
        </w:rPr>
        <w:t>долг</w:t>
      </w:r>
      <w:r w:rsidRPr="00D26162">
        <w:rPr>
          <w:lang w:val="ru-RU"/>
        </w:rPr>
        <w:t xml:space="preserve"> </w:t>
      </w:r>
      <w:r w:rsidRPr="00D26162">
        <w:rPr>
          <w:rStyle w:val="ezkurwreuab5ozgtqnkl"/>
          <w:lang w:val="ru-RU"/>
        </w:rPr>
        <w:t>они</w:t>
      </w:r>
      <w:r w:rsidRPr="00D26162">
        <w:rPr>
          <w:lang w:val="ru-RU"/>
        </w:rPr>
        <w:t xml:space="preserve"> </w:t>
      </w:r>
      <w:r w:rsidRPr="00D26162">
        <w:rPr>
          <w:rStyle w:val="ezkurwreuab5ozgtqnkl"/>
          <w:lang w:val="ru-RU"/>
        </w:rPr>
        <w:t>погасили,</w:t>
      </w:r>
      <w:r w:rsidRPr="00D26162">
        <w:rPr>
          <w:lang w:val="ru-RU"/>
        </w:rPr>
        <w:t xml:space="preserve"> </w:t>
      </w:r>
      <w:r w:rsidRPr="00D26162">
        <w:rPr>
          <w:rStyle w:val="ezkurwreuab5ozgtqnkl"/>
          <w:lang w:val="ru-RU"/>
        </w:rPr>
        <w:t>но</w:t>
      </w:r>
      <w:r w:rsidRPr="00D26162">
        <w:rPr>
          <w:lang w:val="ru-RU"/>
        </w:rPr>
        <w:t xml:space="preserve"> </w:t>
      </w:r>
      <w:proofErr w:type="spellStart"/>
      <w:r w:rsidRPr="00D26162">
        <w:rPr>
          <w:rStyle w:val="ezkurwreuab5ozgtqnkl"/>
          <w:lang w:val="ru-RU"/>
        </w:rPr>
        <w:t>Ольгейр</w:t>
      </w:r>
      <w:proofErr w:type="spellEnd"/>
      <w:r w:rsidRPr="00D26162">
        <w:rPr>
          <w:lang w:val="ru-RU"/>
        </w:rPr>
        <w:t xml:space="preserve"> </w:t>
      </w:r>
      <w:r w:rsidRPr="00D26162">
        <w:rPr>
          <w:rStyle w:val="ezkurwreuab5ozgtqnkl"/>
          <w:lang w:val="ru-RU"/>
        </w:rPr>
        <w:t>был</w:t>
      </w:r>
      <w:r w:rsidRPr="00D26162">
        <w:rPr>
          <w:lang w:val="ru-RU"/>
        </w:rPr>
        <w:t xml:space="preserve"> </w:t>
      </w:r>
      <w:r w:rsidRPr="00D26162">
        <w:rPr>
          <w:rStyle w:val="ezkurwreuab5ozgtqnkl"/>
          <w:lang w:val="ru-RU"/>
        </w:rPr>
        <w:t>прав</w:t>
      </w:r>
      <w:r w:rsidRPr="00D26162">
        <w:rPr>
          <w:lang w:val="ru-RU"/>
        </w:rPr>
        <w:t xml:space="preserve"> </w:t>
      </w:r>
      <w:r w:rsidRPr="00D26162">
        <w:rPr>
          <w:rStyle w:val="ezkurwreuab5ozgtqnkl"/>
          <w:lang w:val="ru-RU"/>
        </w:rPr>
        <w:t>— сверши</w:t>
      </w:r>
      <w:r w:rsidR="00D031FD">
        <w:rPr>
          <w:rStyle w:val="ezkurwreuab5ozgtqnkl"/>
          <w:lang w:val="ru-RU"/>
        </w:rPr>
        <w:t>тся</w:t>
      </w:r>
      <w:r w:rsidRPr="00D26162">
        <w:rPr>
          <w:rStyle w:val="ezkurwreuab5ozgtqnkl"/>
          <w:lang w:val="ru-RU"/>
        </w:rPr>
        <w:t xml:space="preserve"> еще больше актов отмщения.</w:t>
      </w:r>
      <w:r w:rsidRPr="00D26162">
        <w:rPr>
          <w:lang w:val="ru-RU"/>
        </w:rPr>
        <w:t xml:space="preserve"> </w:t>
      </w:r>
      <w:r w:rsidRPr="00D26162">
        <w:rPr>
          <w:rStyle w:val="ezkurwreuab5ozgtqnkl"/>
          <w:lang w:val="ru-RU"/>
        </w:rPr>
        <w:t>Эта</w:t>
      </w:r>
      <w:r w:rsidRPr="00D26162">
        <w:rPr>
          <w:lang w:val="ru-RU"/>
        </w:rPr>
        <w:t xml:space="preserve"> </w:t>
      </w:r>
      <w:r w:rsidRPr="00D26162">
        <w:rPr>
          <w:rStyle w:val="ezkurwreuab5ozgtqnkl"/>
          <w:lang w:val="ru-RU"/>
        </w:rPr>
        <w:t>история</w:t>
      </w:r>
      <w:r w:rsidRPr="00D26162">
        <w:rPr>
          <w:lang w:val="ru-RU"/>
        </w:rPr>
        <w:t xml:space="preserve"> </w:t>
      </w:r>
      <w:r w:rsidRPr="00D26162">
        <w:rPr>
          <w:rStyle w:val="ezkurwreuab5ozgtqnkl"/>
          <w:lang w:val="ru-RU"/>
        </w:rPr>
        <w:t>никогда</w:t>
      </w:r>
      <w:r w:rsidRPr="00D26162">
        <w:rPr>
          <w:lang w:val="ru-RU"/>
        </w:rPr>
        <w:t xml:space="preserve"> </w:t>
      </w:r>
      <w:r w:rsidRPr="00D26162">
        <w:rPr>
          <w:rStyle w:val="ezkurwreuab5ozgtqnkl"/>
          <w:lang w:val="ru-RU"/>
        </w:rPr>
        <w:t>не</w:t>
      </w:r>
      <w:r w:rsidRPr="00D26162">
        <w:rPr>
          <w:lang w:val="ru-RU"/>
        </w:rPr>
        <w:t xml:space="preserve"> </w:t>
      </w:r>
      <w:r w:rsidRPr="00D26162">
        <w:rPr>
          <w:rStyle w:val="ezkurwreuab5ozgtqnkl"/>
          <w:lang w:val="ru-RU"/>
        </w:rPr>
        <w:t>закончится</w:t>
      </w:r>
      <w:r w:rsidRPr="00D26162">
        <w:rPr>
          <w:lang w:val="ru-RU"/>
        </w:rPr>
        <w:t xml:space="preserve"> </w:t>
      </w:r>
      <w:r w:rsidRPr="00D26162">
        <w:rPr>
          <w:rStyle w:val="ezkurwreuab5ozgtqnkl"/>
          <w:lang w:val="ru-RU"/>
        </w:rPr>
        <w:t xml:space="preserve">— </w:t>
      </w:r>
      <w:r w:rsidRPr="00D26162">
        <w:rPr>
          <w:lang w:val="ru-RU"/>
        </w:rPr>
        <w:t xml:space="preserve">у </w:t>
      </w:r>
      <w:r w:rsidRPr="00D26162">
        <w:rPr>
          <w:rStyle w:val="ezkurwreuab5ozgtqnkl"/>
          <w:lang w:val="ru-RU"/>
        </w:rPr>
        <w:t>них</w:t>
      </w:r>
      <w:r w:rsidRPr="00D26162">
        <w:rPr>
          <w:lang w:val="ru-RU"/>
        </w:rPr>
        <w:t xml:space="preserve"> </w:t>
      </w:r>
      <w:r w:rsidRPr="00D26162">
        <w:rPr>
          <w:rStyle w:val="ezkurwreuab5ozgtqnkl"/>
          <w:lang w:val="ru-RU"/>
        </w:rPr>
        <w:t>никогда</w:t>
      </w:r>
      <w:r w:rsidRPr="00D26162">
        <w:rPr>
          <w:lang w:val="ru-RU"/>
        </w:rPr>
        <w:t xml:space="preserve"> </w:t>
      </w:r>
      <w:r w:rsidRPr="00D26162">
        <w:rPr>
          <w:rStyle w:val="ezkurwreuab5ozgtqnkl"/>
          <w:lang w:val="ru-RU"/>
        </w:rPr>
        <w:t>не</w:t>
      </w:r>
      <w:r w:rsidRPr="00D26162">
        <w:rPr>
          <w:lang w:val="ru-RU"/>
        </w:rPr>
        <w:t xml:space="preserve"> </w:t>
      </w:r>
      <w:r w:rsidRPr="00D26162">
        <w:rPr>
          <w:rStyle w:val="ezkurwreuab5ozgtqnkl"/>
          <w:lang w:val="ru-RU"/>
        </w:rPr>
        <w:t>иссякнут</w:t>
      </w:r>
      <w:r w:rsidRPr="00D26162">
        <w:rPr>
          <w:lang w:val="ru-RU"/>
        </w:rPr>
        <w:t xml:space="preserve"> </w:t>
      </w:r>
      <w:r w:rsidRPr="00D26162">
        <w:rPr>
          <w:rStyle w:val="ezkurwreuab5ozgtqnkl"/>
          <w:lang w:val="ru-RU"/>
        </w:rPr>
        <w:t>обиды</w:t>
      </w:r>
      <w:r w:rsidRPr="00D26162">
        <w:rPr>
          <w:lang w:val="ru-RU"/>
        </w:rPr>
        <w:t xml:space="preserve">, которые </w:t>
      </w:r>
      <w:r w:rsidRPr="00D26162">
        <w:rPr>
          <w:rStyle w:val="ezkurwreuab5ozgtqnkl"/>
          <w:lang w:val="ru-RU"/>
        </w:rPr>
        <w:t>нужно</w:t>
      </w:r>
      <w:r w:rsidRPr="00D26162">
        <w:rPr>
          <w:lang w:val="ru-RU"/>
        </w:rPr>
        <w:t xml:space="preserve"> будет </w:t>
      </w:r>
      <w:r w:rsidRPr="00D26162">
        <w:rPr>
          <w:rStyle w:val="ezkurwreuab5ozgtqnkl"/>
          <w:lang w:val="ru-RU"/>
        </w:rPr>
        <w:t>загладить,</w:t>
      </w:r>
      <w:r w:rsidRPr="00D26162">
        <w:rPr>
          <w:lang w:val="ru-RU"/>
        </w:rPr>
        <w:t xml:space="preserve"> </w:t>
      </w:r>
      <w:r w:rsidRPr="00D26162">
        <w:rPr>
          <w:rStyle w:val="ezkurwreuab5ozgtqnkl"/>
          <w:lang w:val="ru-RU"/>
        </w:rPr>
        <w:t>честь</w:t>
      </w:r>
      <w:r w:rsidRPr="00D26162">
        <w:rPr>
          <w:lang w:val="ru-RU"/>
        </w:rPr>
        <w:t xml:space="preserve">, которую </w:t>
      </w:r>
      <w:r w:rsidRPr="00D26162">
        <w:rPr>
          <w:rStyle w:val="ezkurwreuab5ozgtqnkl"/>
          <w:lang w:val="ru-RU"/>
        </w:rPr>
        <w:t>нужно</w:t>
      </w:r>
      <w:r w:rsidRPr="00D26162">
        <w:rPr>
          <w:lang w:val="ru-RU"/>
        </w:rPr>
        <w:t xml:space="preserve"> </w:t>
      </w:r>
      <w:r w:rsidRPr="00D26162">
        <w:rPr>
          <w:rStyle w:val="ezkurwreuab5ozgtqnkl"/>
          <w:lang w:val="ru-RU"/>
        </w:rPr>
        <w:t>удовлетворить,</w:t>
      </w:r>
      <w:r w:rsidRPr="00D26162">
        <w:rPr>
          <w:lang w:val="ru-RU"/>
        </w:rPr>
        <w:t xml:space="preserve"> </w:t>
      </w:r>
      <w:r w:rsidRPr="00D26162">
        <w:rPr>
          <w:rStyle w:val="ezkurwreuab5ozgtqnkl"/>
          <w:lang w:val="ru-RU"/>
        </w:rPr>
        <w:t>клятвы</w:t>
      </w:r>
      <w:r w:rsidRPr="00D26162">
        <w:rPr>
          <w:lang w:val="ru-RU"/>
        </w:rPr>
        <w:t xml:space="preserve">, которые </w:t>
      </w:r>
      <w:r w:rsidRPr="00D26162">
        <w:rPr>
          <w:rStyle w:val="ezkurwreuab5ozgtqnkl"/>
          <w:lang w:val="ru-RU"/>
        </w:rPr>
        <w:t>нужно</w:t>
      </w:r>
      <w:r w:rsidRPr="00D26162">
        <w:rPr>
          <w:lang w:val="ru-RU"/>
        </w:rPr>
        <w:t xml:space="preserve"> </w:t>
      </w:r>
      <w:r w:rsidRPr="00D26162">
        <w:rPr>
          <w:rStyle w:val="ezkurwreuab5ozgtqnkl"/>
          <w:lang w:val="ru-RU"/>
        </w:rPr>
        <w:t>выполнить.</w:t>
      </w:r>
      <w:r w:rsidRPr="00D26162">
        <w:rPr>
          <w:lang w:val="ru-RU"/>
        </w:rPr>
        <w:t xml:space="preserve"> </w:t>
      </w:r>
      <w:r w:rsidRPr="00D26162">
        <w:rPr>
          <w:rStyle w:val="ezkurwreuab5ozgtqnkl"/>
          <w:lang w:val="ru-RU"/>
        </w:rPr>
        <w:t>Так</w:t>
      </w:r>
      <w:r w:rsidRPr="00D26162">
        <w:rPr>
          <w:lang w:val="ru-RU"/>
        </w:rPr>
        <w:t xml:space="preserve"> заведено</w:t>
      </w:r>
      <w:r w:rsidRPr="00D26162">
        <w:rPr>
          <w:rStyle w:val="ezkurwreuab5ozgtqnkl"/>
          <w:lang w:val="ru-RU"/>
        </w:rPr>
        <w:t>,</w:t>
      </w:r>
      <w:r w:rsidRPr="00D26162">
        <w:rPr>
          <w:lang w:val="ru-RU"/>
        </w:rPr>
        <w:t xml:space="preserve"> </w:t>
      </w:r>
      <w:r w:rsidRPr="00D26162">
        <w:rPr>
          <w:rStyle w:val="ezkurwreuab5ozgtqnkl"/>
          <w:lang w:val="ru-RU"/>
        </w:rPr>
        <w:t>и</w:t>
      </w:r>
      <w:r w:rsidRPr="00D26162">
        <w:rPr>
          <w:lang w:val="ru-RU"/>
        </w:rPr>
        <w:t xml:space="preserve"> так было </w:t>
      </w:r>
      <w:r w:rsidRPr="00D26162">
        <w:rPr>
          <w:rStyle w:val="ezkurwreuab5ozgtqnkl"/>
          <w:lang w:val="ru-RU"/>
        </w:rPr>
        <w:t>всегда,</w:t>
      </w:r>
      <w:r w:rsidRPr="00D26162">
        <w:rPr>
          <w:lang w:val="ru-RU"/>
        </w:rPr>
        <w:t xml:space="preserve"> </w:t>
      </w:r>
      <w:r w:rsidRPr="00D26162">
        <w:rPr>
          <w:rStyle w:val="ezkurwreuab5ozgtqnkl"/>
          <w:lang w:val="ru-RU"/>
        </w:rPr>
        <w:t>с</w:t>
      </w:r>
      <w:r w:rsidRPr="00D26162">
        <w:rPr>
          <w:lang w:val="ru-RU"/>
        </w:rPr>
        <w:t xml:space="preserve"> </w:t>
      </w:r>
      <w:r w:rsidRPr="00D26162">
        <w:rPr>
          <w:rStyle w:val="ezkurwreuab5ozgtqnkl"/>
          <w:lang w:val="ru-RU"/>
        </w:rPr>
        <w:t>самого</w:t>
      </w:r>
      <w:r w:rsidRPr="00D26162">
        <w:rPr>
          <w:lang w:val="ru-RU"/>
        </w:rPr>
        <w:t xml:space="preserve"> </w:t>
      </w:r>
      <w:r w:rsidRPr="00D26162">
        <w:rPr>
          <w:rStyle w:val="ezkurwreuab5ozgtqnkl"/>
          <w:lang w:val="ru-RU"/>
        </w:rPr>
        <w:t>начала.</w:t>
      </w:r>
      <w:r w:rsidRPr="00D26162">
        <w:rPr>
          <w:lang w:val="ru-RU"/>
        </w:rPr>
        <w:t xml:space="preserve"> </w:t>
      </w:r>
    </w:p>
    <w:p w14:paraId="55A9ABF8" w14:textId="754A867D" w:rsidR="00FF5A40" w:rsidRPr="00D26162" w:rsidRDefault="00FF5A40" w:rsidP="00FF5A40">
      <w:pPr>
        <w:rPr>
          <w:rStyle w:val="ezkurwreuab5ozgtqnkl"/>
          <w:lang w:val="ru-RU"/>
        </w:rPr>
      </w:pPr>
      <w:r w:rsidRPr="00D26162">
        <w:rPr>
          <w:rStyle w:val="ezkurwreuab5ozgtqnkl"/>
          <w:lang w:val="ru-RU"/>
        </w:rPr>
        <w:t>— Так</w:t>
      </w:r>
      <w:r w:rsidRPr="00D26162">
        <w:rPr>
          <w:lang w:val="ru-RU"/>
        </w:rPr>
        <w:t xml:space="preserve"> </w:t>
      </w:r>
      <w:r w:rsidRPr="00D26162">
        <w:rPr>
          <w:rStyle w:val="ezkurwreuab5ozgtqnkl"/>
          <w:lang w:val="ru-RU"/>
        </w:rPr>
        <w:t>что</w:t>
      </w:r>
      <w:r w:rsidRPr="00D26162">
        <w:rPr>
          <w:lang w:val="ru-RU"/>
        </w:rPr>
        <w:t xml:space="preserve"> </w:t>
      </w:r>
      <w:r w:rsidRPr="00D26162">
        <w:rPr>
          <w:rStyle w:val="ezkurwreuab5ozgtqnkl"/>
          <w:lang w:val="ru-RU"/>
        </w:rPr>
        <w:t>скажешь,</w:t>
      </w:r>
      <w:r w:rsidRPr="00D26162">
        <w:rPr>
          <w:lang w:val="ru-RU"/>
        </w:rPr>
        <w:t xml:space="preserve"> </w:t>
      </w:r>
      <w:proofErr w:type="spellStart"/>
      <w:r w:rsidRPr="00D26162">
        <w:rPr>
          <w:rStyle w:val="ezkurwreuab5ozgtqnkl"/>
          <w:lang w:val="ru-RU"/>
        </w:rPr>
        <w:t>Гирфалькон</w:t>
      </w:r>
      <w:proofErr w:type="spellEnd"/>
      <w:r w:rsidRPr="00D26162">
        <w:rPr>
          <w:rStyle w:val="ezkurwreuab5ozgtqnkl"/>
          <w:lang w:val="ru-RU"/>
        </w:rPr>
        <w:t>?</w:t>
      </w:r>
      <w:r w:rsidRPr="00D26162">
        <w:rPr>
          <w:lang w:val="ru-RU"/>
        </w:rPr>
        <w:t xml:space="preserve"> </w:t>
      </w:r>
      <w:r w:rsidRPr="00D26162">
        <w:rPr>
          <w:rStyle w:val="ezkurwreuab5ozgtqnkl"/>
          <w:lang w:val="ru-RU"/>
        </w:rPr>
        <w:t>— спросил</w:t>
      </w:r>
      <w:r w:rsidRPr="00D26162">
        <w:rPr>
          <w:lang w:val="ru-RU"/>
        </w:rPr>
        <w:t xml:space="preserve"> </w:t>
      </w:r>
      <w:proofErr w:type="spellStart"/>
      <w:r w:rsidRPr="00D26162">
        <w:rPr>
          <w:rStyle w:val="ezkurwreuab5ozgtqnkl"/>
          <w:lang w:val="ru-RU"/>
        </w:rPr>
        <w:t>Гуннлаугур</w:t>
      </w:r>
      <w:proofErr w:type="spellEnd"/>
      <w:r w:rsidRPr="00D26162">
        <w:rPr>
          <w:rStyle w:val="ezkurwreuab5ozgtqnkl"/>
          <w:lang w:val="ru-RU"/>
        </w:rPr>
        <w:t>,</w:t>
      </w:r>
      <w:r w:rsidRPr="00D26162">
        <w:rPr>
          <w:lang w:val="ru-RU"/>
        </w:rPr>
        <w:t xml:space="preserve"> </w:t>
      </w:r>
      <w:r w:rsidRPr="00D26162">
        <w:rPr>
          <w:rStyle w:val="ezkurwreuab5ozgtqnkl"/>
          <w:lang w:val="ru-RU"/>
        </w:rPr>
        <w:t>лениво</w:t>
      </w:r>
      <w:r w:rsidRPr="00D26162">
        <w:rPr>
          <w:lang w:val="ru-RU"/>
        </w:rPr>
        <w:t xml:space="preserve"> </w:t>
      </w:r>
      <w:r w:rsidRPr="00D26162">
        <w:rPr>
          <w:rStyle w:val="ezkurwreuab5ozgtqnkl"/>
          <w:lang w:val="ru-RU"/>
        </w:rPr>
        <w:t>разминая</w:t>
      </w:r>
      <w:r w:rsidRPr="00D26162">
        <w:rPr>
          <w:lang w:val="ru-RU"/>
        </w:rPr>
        <w:t xml:space="preserve"> </w:t>
      </w:r>
      <w:r w:rsidRPr="00D26162">
        <w:rPr>
          <w:rStyle w:val="ezkurwreuab5ozgtqnkl"/>
          <w:lang w:val="ru-RU"/>
        </w:rPr>
        <w:t>свои</w:t>
      </w:r>
      <w:r w:rsidRPr="00D26162">
        <w:rPr>
          <w:lang w:val="ru-RU"/>
        </w:rPr>
        <w:t xml:space="preserve"> </w:t>
      </w:r>
      <w:r w:rsidRPr="00D26162">
        <w:rPr>
          <w:rStyle w:val="ezkurwreuab5ozgtqnkl"/>
          <w:lang w:val="ru-RU"/>
        </w:rPr>
        <w:t>новые</w:t>
      </w:r>
      <w:r w:rsidRPr="00D26162">
        <w:rPr>
          <w:lang w:val="ru-RU"/>
        </w:rPr>
        <w:t xml:space="preserve"> </w:t>
      </w:r>
      <w:proofErr w:type="spellStart"/>
      <w:r w:rsidRPr="00D26162">
        <w:rPr>
          <w:rStyle w:val="ezkurwreuab5ozgtqnkl"/>
          <w:lang w:val="ru-RU"/>
        </w:rPr>
        <w:t>аугме</w:t>
      </w:r>
      <w:r w:rsidR="00D031FD">
        <w:rPr>
          <w:rStyle w:val="ezkurwreuab5ozgtqnkl"/>
          <w:lang w:val="ru-RU"/>
        </w:rPr>
        <w:t>н</w:t>
      </w:r>
      <w:r w:rsidRPr="00D26162">
        <w:rPr>
          <w:rStyle w:val="ezkurwreuab5ozgtqnkl"/>
          <w:lang w:val="ru-RU"/>
        </w:rPr>
        <w:t>тические</w:t>
      </w:r>
      <w:proofErr w:type="spellEnd"/>
      <w:r w:rsidRPr="00D26162">
        <w:rPr>
          <w:lang w:val="ru-RU"/>
        </w:rPr>
        <w:t xml:space="preserve"> </w:t>
      </w:r>
      <w:r w:rsidRPr="00D26162">
        <w:rPr>
          <w:rStyle w:val="ezkurwreuab5ozgtqnkl"/>
          <w:lang w:val="ru-RU"/>
        </w:rPr>
        <w:t>пальцы</w:t>
      </w:r>
      <w:r w:rsidRPr="00D26162">
        <w:rPr>
          <w:lang w:val="ru-RU"/>
        </w:rPr>
        <w:t xml:space="preserve"> и проводя </w:t>
      </w:r>
      <w:r w:rsidRPr="00D26162">
        <w:rPr>
          <w:rStyle w:val="ezkurwreuab5ozgtqnkl"/>
          <w:lang w:val="ru-RU"/>
        </w:rPr>
        <w:t>ими</w:t>
      </w:r>
      <w:r w:rsidRPr="00D26162">
        <w:rPr>
          <w:lang w:val="ru-RU"/>
        </w:rPr>
        <w:t xml:space="preserve"> </w:t>
      </w:r>
      <w:r w:rsidRPr="00D26162">
        <w:rPr>
          <w:rStyle w:val="ezkurwreuab5ozgtqnkl"/>
          <w:lang w:val="ru-RU"/>
        </w:rPr>
        <w:t>по</w:t>
      </w:r>
      <w:r w:rsidRPr="00D26162">
        <w:rPr>
          <w:lang w:val="ru-RU"/>
        </w:rPr>
        <w:t xml:space="preserve"> </w:t>
      </w:r>
      <w:r w:rsidRPr="00D26162">
        <w:rPr>
          <w:rStyle w:val="ezkurwreuab5ozgtqnkl"/>
          <w:lang w:val="ru-RU"/>
        </w:rPr>
        <w:t>камню.</w:t>
      </w:r>
      <w:r w:rsidRPr="00D26162">
        <w:rPr>
          <w:lang w:val="ru-RU"/>
        </w:rPr>
        <w:t xml:space="preserve"> </w:t>
      </w:r>
      <w:r w:rsidRPr="00D26162">
        <w:rPr>
          <w:rStyle w:val="ezkurwreuab5ozgtqnkl"/>
          <w:lang w:val="ru-RU"/>
        </w:rPr>
        <w:t xml:space="preserve">— </w:t>
      </w:r>
      <w:r w:rsidRPr="00D26162">
        <w:rPr>
          <w:lang w:val="ru-RU"/>
        </w:rPr>
        <w:t xml:space="preserve">Спокойна </w:t>
      </w:r>
      <w:r w:rsidRPr="00D26162">
        <w:rPr>
          <w:rStyle w:val="ezkurwreuab5ozgtqnkl"/>
          <w:lang w:val="ru-RU"/>
        </w:rPr>
        <w:t>ли</w:t>
      </w:r>
      <w:r w:rsidRPr="00D26162">
        <w:rPr>
          <w:lang w:val="ru-RU"/>
        </w:rPr>
        <w:t xml:space="preserve"> </w:t>
      </w:r>
      <w:r w:rsidRPr="00D26162">
        <w:rPr>
          <w:rStyle w:val="ezkurwreuab5ozgtqnkl"/>
          <w:lang w:val="ru-RU"/>
        </w:rPr>
        <w:t>твоя</w:t>
      </w:r>
      <w:r w:rsidRPr="00D26162">
        <w:rPr>
          <w:lang w:val="ru-RU"/>
        </w:rPr>
        <w:t xml:space="preserve"> </w:t>
      </w:r>
      <w:r w:rsidRPr="00D26162">
        <w:rPr>
          <w:rStyle w:val="ezkurwreuab5ozgtqnkl"/>
          <w:lang w:val="ru-RU"/>
        </w:rPr>
        <w:t>душа</w:t>
      </w:r>
      <w:r w:rsidRPr="00D26162">
        <w:rPr>
          <w:lang w:val="ru-RU"/>
        </w:rPr>
        <w:t xml:space="preserve"> </w:t>
      </w:r>
      <w:r w:rsidRPr="00D26162">
        <w:rPr>
          <w:rStyle w:val="ezkurwreuab5ozgtqnkl"/>
          <w:lang w:val="ru-RU"/>
        </w:rPr>
        <w:t>теперь,</w:t>
      </w:r>
      <w:r w:rsidRPr="00D26162">
        <w:rPr>
          <w:lang w:val="ru-RU"/>
        </w:rPr>
        <w:t xml:space="preserve"> когда все </w:t>
      </w:r>
      <w:r w:rsidRPr="00D26162">
        <w:rPr>
          <w:rStyle w:val="ezkurwreuab5ozgtqnkl"/>
          <w:lang w:val="ru-RU"/>
        </w:rPr>
        <w:t>секреты</w:t>
      </w:r>
      <w:r w:rsidRPr="00D26162">
        <w:rPr>
          <w:lang w:val="ru-RU"/>
        </w:rPr>
        <w:t xml:space="preserve"> </w:t>
      </w:r>
      <w:r w:rsidRPr="00D26162">
        <w:rPr>
          <w:rStyle w:val="ezkurwreuab5ozgtqnkl"/>
          <w:lang w:val="ru-RU"/>
        </w:rPr>
        <w:t>раскрыты,</w:t>
      </w:r>
      <w:r w:rsidRPr="00D26162">
        <w:rPr>
          <w:lang w:val="ru-RU"/>
        </w:rPr>
        <w:t xml:space="preserve"> </w:t>
      </w:r>
      <w:r w:rsidRPr="00D26162">
        <w:rPr>
          <w:rStyle w:val="ezkurwreuab5ozgtqnkl"/>
          <w:lang w:val="ru-RU"/>
        </w:rPr>
        <w:t>и</w:t>
      </w:r>
      <w:r w:rsidRPr="00D26162">
        <w:rPr>
          <w:lang w:val="ru-RU"/>
        </w:rPr>
        <w:t xml:space="preserve"> у </w:t>
      </w:r>
      <w:r w:rsidRPr="00D26162">
        <w:rPr>
          <w:rStyle w:val="ezkurwreuab5ozgtqnkl"/>
          <w:lang w:val="ru-RU"/>
        </w:rPr>
        <w:t>тебя</w:t>
      </w:r>
      <w:r w:rsidRPr="00D26162">
        <w:rPr>
          <w:lang w:val="ru-RU"/>
        </w:rPr>
        <w:t xml:space="preserve"> нет </w:t>
      </w:r>
      <w:r w:rsidR="0017034A" w:rsidRPr="00D26162">
        <w:rPr>
          <w:rStyle w:val="ezkurwreuab5ozgtqnkl"/>
          <w:lang w:val="ru-RU"/>
        </w:rPr>
        <w:t>больше</w:t>
      </w:r>
      <w:r w:rsidR="0017034A" w:rsidRPr="00D26162">
        <w:rPr>
          <w:lang w:val="ru-RU"/>
        </w:rPr>
        <w:t xml:space="preserve"> </w:t>
      </w:r>
      <w:r w:rsidRPr="00D26162">
        <w:rPr>
          <w:rStyle w:val="ezkurwreuab5ozgtqnkl"/>
          <w:lang w:val="ru-RU"/>
        </w:rPr>
        <w:t>тайн</w:t>
      </w:r>
      <w:r w:rsidRPr="00D26162">
        <w:rPr>
          <w:lang w:val="ru-RU"/>
        </w:rPr>
        <w:t xml:space="preserve">, которыми ты мог </w:t>
      </w:r>
      <w:r w:rsidRPr="00D26162">
        <w:rPr>
          <w:rStyle w:val="ezkurwreuab5ozgtqnkl"/>
          <w:lang w:val="ru-RU"/>
        </w:rPr>
        <w:t>бы</w:t>
      </w:r>
      <w:r w:rsidRPr="00D26162">
        <w:rPr>
          <w:lang w:val="ru-RU"/>
        </w:rPr>
        <w:t xml:space="preserve"> </w:t>
      </w:r>
      <w:r w:rsidRPr="00D26162">
        <w:rPr>
          <w:rStyle w:val="ezkurwreuab5ozgtqnkl"/>
          <w:lang w:val="ru-RU"/>
        </w:rPr>
        <w:t>донимать</w:t>
      </w:r>
      <w:r w:rsidRPr="00D26162">
        <w:rPr>
          <w:lang w:val="ru-RU"/>
        </w:rPr>
        <w:t xml:space="preserve"> </w:t>
      </w:r>
      <w:r w:rsidRPr="00D26162">
        <w:rPr>
          <w:rStyle w:val="ezkurwreuab5ozgtqnkl"/>
          <w:lang w:val="ru-RU"/>
        </w:rPr>
        <w:t>нас?</w:t>
      </w:r>
    </w:p>
    <w:p w14:paraId="693730CB" w14:textId="7DC28ADF" w:rsidR="00FF5A40" w:rsidRPr="00D26162" w:rsidRDefault="00D031FD" w:rsidP="00FF5A40">
      <w:pPr>
        <w:rPr>
          <w:rStyle w:val="ezkurwreuab5ozgtqnkl"/>
          <w:lang w:val="ru-RU"/>
        </w:rPr>
      </w:pPr>
      <w:r>
        <w:rPr>
          <w:rStyle w:val="ezkurwreuab5ozgtqnkl"/>
          <w:lang w:val="ru-RU"/>
        </w:rPr>
        <w:t>Ингвар</w:t>
      </w:r>
      <w:r w:rsidR="00FF5A40" w:rsidRPr="00D26162">
        <w:rPr>
          <w:rStyle w:val="ezkurwreuab5ozgtqnkl"/>
          <w:lang w:val="ru-RU"/>
        </w:rPr>
        <w:t xml:space="preserve"> не сразу нашелся с </w:t>
      </w:r>
      <w:r>
        <w:rPr>
          <w:rStyle w:val="ezkurwreuab5ozgtqnkl"/>
          <w:lang w:val="ru-RU"/>
        </w:rPr>
        <w:t>ответом</w:t>
      </w:r>
      <w:r w:rsidR="00FF5A40" w:rsidRPr="00D26162">
        <w:rPr>
          <w:rStyle w:val="ezkurwreuab5ozgtqnkl"/>
          <w:lang w:val="ru-RU"/>
        </w:rPr>
        <w:t>.</w:t>
      </w:r>
      <w:r w:rsidR="00FF5A40" w:rsidRPr="00D26162">
        <w:rPr>
          <w:lang w:val="ru-RU"/>
        </w:rPr>
        <w:t xml:space="preserve"> </w:t>
      </w:r>
      <w:r w:rsidR="00FF5A40" w:rsidRPr="00D26162">
        <w:rPr>
          <w:rStyle w:val="ezkurwreuab5ozgtqnkl"/>
          <w:lang w:val="ru-RU"/>
        </w:rPr>
        <w:t>Отчасти</w:t>
      </w:r>
      <w:r w:rsidR="00FF5A40" w:rsidRPr="00D26162">
        <w:rPr>
          <w:lang w:val="ru-RU"/>
        </w:rPr>
        <w:t xml:space="preserve"> так </w:t>
      </w:r>
      <w:r w:rsidR="00FF5A40" w:rsidRPr="00D26162">
        <w:rPr>
          <w:rStyle w:val="ezkurwreuab5ozgtqnkl"/>
          <w:lang w:val="ru-RU"/>
        </w:rPr>
        <w:t>оно</w:t>
      </w:r>
      <w:r w:rsidR="00FF5A40" w:rsidRPr="00D26162">
        <w:rPr>
          <w:lang w:val="ru-RU"/>
        </w:rPr>
        <w:t xml:space="preserve"> и </w:t>
      </w:r>
      <w:r w:rsidR="00FF5A40" w:rsidRPr="00D26162">
        <w:rPr>
          <w:rStyle w:val="ezkurwreuab5ozgtqnkl"/>
          <w:lang w:val="ru-RU"/>
        </w:rPr>
        <w:t>было.</w:t>
      </w:r>
      <w:r w:rsidR="00FF5A40" w:rsidRPr="00D26162">
        <w:rPr>
          <w:lang w:val="ru-RU"/>
        </w:rPr>
        <w:t xml:space="preserve"> </w:t>
      </w:r>
      <w:r w:rsidR="00FF5A40" w:rsidRPr="00D26162">
        <w:rPr>
          <w:rStyle w:val="ezkurwreuab5ozgtqnkl"/>
          <w:lang w:val="ru-RU"/>
        </w:rPr>
        <w:t>Он</w:t>
      </w:r>
      <w:r w:rsidR="00FF5A40" w:rsidRPr="00D26162">
        <w:rPr>
          <w:lang w:val="ru-RU"/>
        </w:rPr>
        <w:t xml:space="preserve"> </w:t>
      </w:r>
      <w:r w:rsidR="00FF5A40" w:rsidRPr="00D26162">
        <w:rPr>
          <w:rStyle w:val="ezkurwreuab5ozgtqnkl"/>
          <w:lang w:val="ru-RU"/>
        </w:rPr>
        <w:t>очутился</w:t>
      </w:r>
      <w:r w:rsidR="00FF5A40" w:rsidRPr="00D26162">
        <w:rPr>
          <w:lang w:val="ru-RU"/>
        </w:rPr>
        <w:t xml:space="preserve"> там, </w:t>
      </w:r>
      <w:r w:rsidR="00FF5A40" w:rsidRPr="00D26162">
        <w:rPr>
          <w:rStyle w:val="ezkurwreuab5ozgtqnkl"/>
          <w:lang w:val="ru-RU"/>
        </w:rPr>
        <w:t>где</w:t>
      </w:r>
      <w:r w:rsidR="00FF5A40" w:rsidRPr="00D26162">
        <w:rPr>
          <w:lang w:val="ru-RU"/>
        </w:rPr>
        <w:t xml:space="preserve"> </w:t>
      </w:r>
      <w:r w:rsidR="00FF5A40" w:rsidRPr="00D26162">
        <w:rPr>
          <w:rStyle w:val="ezkurwreuab5ozgtqnkl"/>
          <w:lang w:val="ru-RU"/>
        </w:rPr>
        <w:t>ему</w:t>
      </w:r>
      <w:r w:rsidR="00FF5A40" w:rsidRPr="00D26162">
        <w:rPr>
          <w:lang w:val="ru-RU"/>
        </w:rPr>
        <w:t xml:space="preserve"> и </w:t>
      </w:r>
      <w:r w:rsidR="00FF5A40" w:rsidRPr="00D26162">
        <w:rPr>
          <w:rStyle w:val="ezkurwreuab5ozgtqnkl"/>
          <w:lang w:val="ru-RU"/>
        </w:rPr>
        <w:t>следовало</w:t>
      </w:r>
      <w:r w:rsidR="00FF5A40" w:rsidRPr="00D26162">
        <w:rPr>
          <w:lang w:val="ru-RU"/>
        </w:rPr>
        <w:t xml:space="preserve"> быть</w:t>
      </w:r>
      <w:r w:rsidR="00FF5A40" w:rsidRPr="00D26162">
        <w:rPr>
          <w:rStyle w:val="ezkurwreuab5ozgtqnkl"/>
          <w:lang w:val="ru-RU"/>
        </w:rPr>
        <w:t>,</w:t>
      </w:r>
      <w:r w:rsidR="00FF5A40" w:rsidRPr="00D26162">
        <w:rPr>
          <w:lang w:val="ru-RU"/>
        </w:rPr>
        <w:t xml:space="preserve"> </w:t>
      </w:r>
      <w:r w:rsidR="00FF5A40" w:rsidRPr="00D26162">
        <w:rPr>
          <w:rStyle w:val="ezkurwreuab5ozgtqnkl"/>
          <w:lang w:val="ru-RU"/>
        </w:rPr>
        <w:t>с</w:t>
      </w:r>
      <w:r w:rsidR="00FF5A40" w:rsidRPr="00D26162">
        <w:rPr>
          <w:lang w:val="ru-RU"/>
        </w:rPr>
        <w:t xml:space="preserve"> </w:t>
      </w:r>
      <w:r w:rsidR="00FF5A40" w:rsidRPr="00D26162">
        <w:rPr>
          <w:rStyle w:val="ezkurwreuab5ozgtqnkl"/>
          <w:lang w:val="ru-RU"/>
        </w:rPr>
        <w:t>ясным</w:t>
      </w:r>
      <w:r w:rsidR="00FF5A40" w:rsidRPr="00D26162">
        <w:rPr>
          <w:lang w:val="ru-RU"/>
        </w:rPr>
        <w:t xml:space="preserve"> </w:t>
      </w:r>
      <w:r w:rsidR="00FF5A40" w:rsidRPr="00D26162">
        <w:rPr>
          <w:rStyle w:val="ezkurwreuab5ozgtqnkl"/>
          <w:lang w:val="ru-RU"/>
        </w:rPr>
        <w:t>небом</w:t>
      </w:r>
      <w:r w:rsidR="00FF5A40" w:rsidRPr="00D26162">
        <w:rPr>
          <w:lang w:val="ru-RU"/>
        </w:rPr>
        <w:t xml:space="preserve"> </w:t>
      </w:r>
      <w:r w:rsidR="00FF5A40" w:rsidRPr="00D26162">
        <w:rPr>
          <w:rStyle w:val="ezkurwreuab5ozgtqnkl"/>
          <w:lang w:val="ru-RU"/>
        </w:rPr>
        <w:t>впереди</w:t>
      </w:r>
      <w:r w:rsidR="00FF5A40" w:rsidRPr="00D26162">
        <w:rPr>
          <w:lang w:val="ru-RU"/>
        </w:rPr>
        <w:t xml:space="preserve"> </w:t>
      </w:r>
      <w:r w:rsidR="00FF5A40" w:rsidRPr="00D26162">
        <w:rPr>
          <w:rStyle w:val="ezkurwreuab5ozgtqnkl"/>
          <w:lang w:val="ru-RU"/>
        </w:rPr>
        <w:t>и</w:t>
      </w:r>
      <w:r w:rsidR="00FF5A40" w:rsidRPr="00D26162">
        <w:rPr>
          <w:lang w:val="ru-RU"/>
        </w:rPr>
        <w:t xml:space="preserve"> </w:t>
      </w:r>
      <w:r w:rsidR="00FF5A40" w:rsidRPr="00D26162">
        <w:rPr>
          <w:rStyle w:val="ezkurwreuab5ozgtqnkl"/>
          <w:lang w:val="ru-RU"/>
        </w:rPr>
        <w:t>обещанием</w:t>
      </w:r>
      <w:r w:rsidR="00FF5A40" w:rsidRPr="00D26162">
        <w:rPr>
          <w:lang w:val="ru-RU"/>
        </w:rPr>
        <w:t xml:space="preserve"> </w:t>
      </w:r>
      <w:r w:rsidR="00FF5A40" w:rsidRPr="00D26162">
        <w:rPr>
          <w:rStyle w:val="ezkurwreuab5ozgtqnkl"/>
          <w:lang w:val="ru-RU"/>
        </w:rPr>
        <w:t>грядущей</w:t>
      </w:r>
      <w:r w:rsidR="00FF5A40" w:rsidRPr="00D26162">
        <w:rPr>
          <w:lang w:val="ru-RU"/>
        </w:rPr>
        <w:t xml:space="preserve"> </w:t>
      </w:r>
      <w:r w:rsidR="00FF5A40" w:rsidRPr="00D26162">
        <w:rPr>
          <w:rStyle w:val="ezkurwreuab5ozgtqnkl"/>
          <w:lang w:val="ru-RU"/>
        </w:rPr>
        <w:t>битвы.</w:t>
      </w:r>
      <w:r w:rsidR="00FF5A40" w:rsidRPr="00D26162">
        <w:rPr>
          <w:lang w:val="ru-RU"/>
        </w:rPr>
        <w:t xml:space="preserve"> </w:t>
      </w:r>
      <w:r w:rsidR="00FF5A40" w:rsidRPr="00D26162">
        <w:rPr>
          <w:rStyle w:val="ezkurwreuab5ozgtqnkl"/>
          <w:lang w:val="ru-RU"/>
        </w:rPr>
        <w:t>Язву</w:t>
      </w:r>
      <w:r w:rsidR="00FF5A40" w:rsidRPr="00D26162">
        <w:rPr>
          <w:lang w:val="ru-RU"/>
        </w:rPr>
        <w:t xml:space="preserve"> </w:t>
      </w:r>
      <w:r w:rsidR="00FF5A40" w:rsidRPr="00D26162">
        <w:rPr>
          <w:rStyle w:val="ezkurwreuab5ozgtqnkl"/>
          <w:lang w:val="ru-RU"/>
        </w:rPr>
        <w:t>удалили,</w:t>
      </w:r>
      <w:r w:rsidR="00FF5A40" w:rsidRPr="00D26162">
        <w:rPr>
          <w:lang w:val="ru-RU"/>
        </w:rPr>
        <w:t xml:space="preserve"> </w:t>
      </w:r>
      <w:r w:rsidR="00FF5A40" w:rsidRPr="00D26162">
        <w:rPr>
          <w:rStyle w:val="ezkurwreuab5ozgtqnkl"/>
          <w:lang w:val="ru-RU"/>
        </w:rPr>
        <w:t>яд</w:t>
      </w:r>
      <w:r w:rsidR="00FF5A40" w:rsidRPr="00D26162">
        <w:rPr>
          <w:lang w:val="ru-RU"/>
        </w:rPr>
        <w:t xml:space="preserve"> </w:t>
      </w:r>
      <w:r w:rsidR="00FF5A40" w:rsidRPr="00D26162">
        <w:rPr>
          <w:rStyle w:val="ezkurwreuab5ozgtqnkl"/>
          <w:lang w:val="ru-RU"/>
        </w:rPr>
        <w:t>вытек</w:t>
      </w:r>
      <w:r w:rsidR="00FF5A40" w:rsidRPr="00D26162">
        <w:rPr>
          <w:lang w:val="ru-RU"/>
        </w:rPr>
        <w:t xml:space="preserve"> </w:t>
      </w:r>
      <w:r w:rsidR="00FF5A40" w:rsidRPr="00D26162">
        <w:rPr>
          <w:rStyle w:val="ezkurwreuab5ozgtqnkl"/>
          <w:lang w:val="ru-RU"/>
        </w:rPr>
        <w:t>наружу.</w:t>
      </w:r>
      <w:r w:rsidR="00FF5A40" w:rsidRPr="00D26162">
        <w:rPr>
          <w:lang w:val="ru-RU"/>
        </w:rPr>
        <w:t xml:space="preserve"> </w:t>
      </w:r>
      <w:r w:rsidR="00FF5A40" w:rsidRPr="00D26162">
        <w:rPr>
          <w:rStyle w:val="ezkurwreuab5ozgtqnkl"/>
          <w:lang w:val="ru-RU"/>
        </w:rPr>
        <w:t>И</w:t>
      </w:r>
      <w:r w:rsidR="00FF5A40" w:rsidRPr="00D26162">
        <w:rPr>
          <w:lang w:val="ru-RU"/>
        </w:rPr>
        <w:t xml:space="preserve"> все </w:t>
      </w:r>
      <w:r w:rsidR="00FF5A40" w:rsidRPr="00D26162">
        <w:rPr>
          <w:rStyle w:val="ezkurwreuab5ozgtqnkl"/>
          <w:lang w:val="ru-RU"/>
        </w:rPr>
        <w:t>же от</w:t>
      </w:r>
      <w:r w:rsidR="00FF5A40" w:rsidRPr="00D26162">
        <w:rPr>
          <w:lang w:val="ru-RU"/>
        </w:rPr>
        <w:t xml:space="preserve"> </w:t>
      </w:r>
      <w:r w:rsidR="00FF5A40" w:rsidRPr="00D26162">
        <w:rPr>
          <w:rStyle w:val="ezkurwreuab5ozgtqnkl"/>
          <w:lang w:val="ru-RU"/>
        </w:rPr>
        <w:t>неудачи</w:t>
      </w:r>
      <w:r w:rsidR="00FF5A40" w:rsidRPr="00D26162">
        <w:rPr>
          <w:lang w:val="ru-RU"/>
        </w:rPr>
        <w:t xml:space="preserve"> </w:t>
      </w:r>
      <w:r w:rsidR="00FF5A40" w:rsidRPr="00D26162">
        <w:rPr>
          <w:rStyle w:val="ezkurwreuab5ozgtqnkl"/>
          <w:lang w:val="ru-RU"/>
        </w:rPr>
        <w:t>Империума</w:t>
      </w:r>
      <w:r w:rsidR="00FF5A40" w:rsidRPr="00D26162">
        <w:rPr>
          <w:lang w:val="ru-RU"/>
        </w:rPr>
        <w:t xml:space="preserve"> </w:t>
      </w:r>
      <w:r w:rsidR="00FF5A40" w:rsidRPr="00D26162">
        <w:rPr>
          <w:rStyle w:val="ezkurwreuab5ozgtqnkl"/>
          <w:lang w:val="ru-RU"/>
        </w:rPr>
        <w:t>на</w:t>
      </w:r>
      <w:r w:rsidR="00FF5A40" w:rsidRPr="00D26162">
        <w:rPr>
          <w:lang w:val="ru-RU"/>
        </w:rPr>
        <w:t xml:space="preserve"> </w:t>
      </w:r>
      <w:r w:rsidR="00FF5A40" w:rsidRPr="00D26162">
        <w:rPr>
          <w:rStyle w:val="ezkurwreuab5ozgtqnkl"/>
          <w:lang w:val="ru-RU"/>
        </w:rPr>
        <w:t>Кадии</w:t>
      </w:r>
      <w:r w:rsidR="00FF5A40" w:rsidRPr="00D26162">
        <w:rPr>
          <w:lang w:val="ru-RU"/>
        </w:rPr>
        <w:t xml:space="preserve"> шли отголоски</w:t>
      </w:r>
      <w:r w:rsidR="00FF5A40" w:rsidRPr="00D26162">
        <w:rPr>
          <w:rStyle w:val="ezkurwreuab5ozgtqnkl"/>
          <w:lang w:val="ru-RU"/>
        </w:rPr>
        <w:t>.</w:t>
      </w:r>
      <w:r w:rsidR="00FF5A40" w:rsidRPr="00D26162">
        <w:rPr>
          <w:lang w:val="ru-RU"/>
        </w:rPr>
        <w:t xml:space="preserve"> </w:t>
      </w:r>
      <w:r w:rsidR="00FF5A40" w:rsidRPr="00D26162">
        <w:rPr>
          <w:rStyle w:val="ezkurwreuab5ozgtqnkl"/>
          <w:lang w:val="ru-RU"/>
        </w:rPr>
        <w:t>Рунические</w:t>
      </w:r>
      <w:r w:rsidR="00FF5A40" w:rsidRPr="00D26162">
        <w:rPr>
          <w:lang w:val="ru-RU"/>
        </w:rPr>
        <w:t xml:space="preserve"> </w:t>
      </w:r>
      <w:r w:rsidR="00FF5A40" w:rsidRPr="00D26162">
        <w:rPr>
          <w:rStyle w:val="ezkurwreuab5ozgtqnkl"/>
          <w:lang w:val="ru-RU"/>
        </w:rPr>
        <w:t>жрецы</w:t>
      </w:r>
      <w:r w:rsidR="00FF5A40" w:rsidRPr="00D26162">
        <w:rPr>
          <w:lang w:val="ru-RU"/>
        </w:rPr>
        <w:t xml:space="preserve"> </w:t>
      </w:r>
      <w:r w:rsidR="00FF5A40" w:rsidRPr="00D26162">
        <w:rPr>
          <w:rStyle w:val="ezkurwreuab5ozgtqnkl"/>
          <w:lang w:val="ru-RU"/>
        </w:rPr>
        <w:t>уже</w:t>
      </w:r>
      <w:r w:rsidR="00FF5A40" w:rsidRPr="00D26162">
        <w:rPr>
          <w:lang w:val="ru-RU"/>
        </w:rPr>
        <w:t xml:space="preserve"> </w:t>
      </w:r>
      <w:r w:rsidR="00FF5A40" w:rsidRPr="00D26162">
        <w:rPr>
          <w:rStyle w:val="ezkurwreuab5ozgtqnkl"/>
          <w:lang w:val="ru-RU"/>
        </w:rPr>
        <w:t>говорили</w:t>
      </w:r>
      <w:r w:rsidR="00FF5A40" w:rsidRPr="00D26162">
        <w:rPr>
          <w:lang w:val="ru-RU"/>
        </w:rPr>
        <w:t xml:space="preserve"> </w:t>
      </w:r>
      <w:r w:rsidR="00FF5A40" w:rsidRPr="00D26162">
        <w:rPr>
          <w:rStyle w:val="ezkurwreuab5ozgtqnkl"/>
          <w:lang w:val="ru-RU"/>
        </w:rPr>
        <w:t>о</w:t>
      </w:r>
      <w:r w:rsidR="00FF5A40" w:rsidRPr="00D26162">
        <w:rPr>
          <w:lang w:val="ru-RU"/>
        </w:rPr>
        <w:t xml:space="preserve"> </w:t>
      </w:r>
      <w:r w:rsidR="00FF5A40" w:rsidRPr="00D26162">
        <w:rPr>
          <w:rStyle w:val="ezkurwreuab5ozgtqnkl"/>
          <w:lang w:val="ru-RU"/>
        </w:rPr>
        <w:t>великой</w:t>
      </w:r>
      <w:r w:rsidR="00FF5A40" w:rsidRPr="00D26162">
        <w:rPr>
          <w:lang w:val="ru-RU"/>
        </w:rPr>
        <w:t xml:space="preserve"> </w:t>
      </w:r>
      <w:r w:rsidR="00FF5A40" w:rsidRPr="00D26162">
        <w:rPr>
          <w:rStyle w:val="ezkurwreuab5ozgtqnkl"/>
          <w:lang w:val="ru-RU"/>
        </w:rPr>
        <w:t>пропасти</w:t>
      </w:r>
      <w:r w:rsidR="00FF5A40" w:rsidRPr="00D26162">
        <w:rPr>
          <w:lang w:val="ru-RU"/>
        </w:rPr>
        <w:t xml:space="preserve">, </w:t>
      </w:r>
      <w:r w:rsidR="00FF5A40" w:rsidRPr="00D26162">
        <w:rPr>
          <w:rStyle w:val="ezkurwreuab5ozgtqnkl"/>
          <w:lang w:val="ru-RU"/>
        </w:rPr>
        <w:t>открывающейся</w:t>
      </w:r>
      <w:r w:rsidR="00FF5A40" w:rsidRPr="00D26162">
        <w:rPr>
          <w:lang w:val="ru-RU"/>
        </w:rPr>
        <w:t xml:space="preserve"> </w:t>
      </w:r>
      <w:r w:rsidR="00FF5A40" w:rsidRPr="00D26162">
        <w:rPr>
          <w:rStyle w:val="ezkurwreuab5ozgtqnkl"/>
          <w:lang w:val="ru-RU"/>
        </w:rPr>
        <w:t>среди</w:t>
      </w:r>
      <w:r w:rsidR="00FF5A40" w:rsidRPr="00D26162">
        <w:rPr>
          <w:lang w:val="ru-RU"/>
        </w:rPr>
        <w:t xml:space="preserve"> </w:t>
      </w:r>
      <w:r w:rsidR="00FF5A40" w:rsidRPr="00D26162">
        <w:rPr>
          <w:rStyle w:val="ezkurwreuab5ozgtqnkl"/>
          <w:lang w:val="ru-RU"/>
        </w:rPr>
        <w:t>обломков</w:t>
      </w:r>
      <w:r w:rsidR="00FF5A40" w:rsidRPr="00D26162">
        <w:rPr>
          <w:lang w:val="ru-RU"/>
        </w:rPr>
        <w:t xml:space="preserve"> </w:t>
      </w:r>
      <w:r w:rsidR="00FF5A40" w:rsidRPr="00D26162">
        <w:rPr>
          <w:rStyle w:val="ezkurwreuab5ozgtqnkl"/>
          <w:lang w:val="ru-RU"/>
        </w:rPr>
        <w:t>Врат</w:t>
      </w:r>
      <w:r w:rsidR="00FF5A40" w:rsidRPr="00D26162">
        <w:rPr>
          <w:lang w:val="ru-RU"/>
        </w:rPr>
        <w:t xml:space="preserve"> </w:t>
      </w:r>
      <w:proofErr w:type="spellStart"/>
      <w:r w:rsidR="00FF5A40" w:rsidRPr="00D26162">
        <w:rPr>
          <w:lang w:val="ru-RU"/>
        </w:rPr>
        <w:t>Хельвинтер</w:t>
      </w:r>
      <w:proofErr w:type="spellEnd"/>
      <w:r w:rsidR="00FF5A40" w:rsidRPr="00D26162">
        <w:rPr>
          <w:rStyle w:val="ezkurwreuab5ozgtqnkl"/>
          <w:lang w:val="ru-RU"/>
        </w:rPr>
        <w:t>,</w:t>
      </w:r>
      <w:r w:rsidR="00FF5A40" w:rsidRPr="00D26162">
        <w:rPr>
          <w:lang w:val="ru-RU"/>
        </w:rPr>
        <w:t xml:space="preserve"> о </w:t>
      </w:r>
      <w:r w:rsidR="00FF5A40" w:rsidRPr="00D26162">
        <w:rPr>
          <w:rStyle w:val="ezkurwreuab5ozgtqnkl"/>
          <w:lang w:val="ru-RU"/>
        </w:rPr>
        <w:t>разрыве</w:t>
      </w:r>
      <w:r w:rsidR="00FF5A40" w:rsidRPr="00D26162">
        <w:rPr>
          <w:lang w:val="ru-RU"/>
        </w:rPr>
        <w:t xml:space="preserve"> </w:t>
      </w:r>
      <w:r w:rsidR="00FF5A40" w:rsidRPr="00D26162">
        <w:rPr>
          <w:rStyle w:val="ezkurwreuab5ozgtqnkl"/>
          <w:lang w:val="ru-RU"/>
        </w:rPr>
        <w:t>между</w:t>
      </w:r>
      <w:r w:rsidR="00FF5A40" w:rsidRPr="00D26162">
        <w:rPr>
          <w:lang w:val="ru-RU"/>
        </w:rPr>
        <w:t xml:space="preserve"> </w:t>
      </w:r>
      <w:r w:rsidR="00FF5A40" w:rsidRPr="00D26162">
        <w:rPr>
          <w:rStyle w:val="ezkurwreuab5ozgtqnkl"/>
          <w:lang w:val="ru-RU"/>
        </w:rPr>
        <w:t>мирами,</w:t>
      </w:r>
      <w:r w:rsidR="00FF5A40" w:rsidRPr="00D26162">
        <w:rPr>
          <w:lang w:val="ru-RU"/>
        </w:rPr>
        <w:t xml:space="preserve"> </w:t>
      </w:r>
      <w:r w:rsidR="00FF5A40" w:rsidRPr="00D26162">
        <w:rPr>
          <w:rStyle w:val="ezkurwreuab5ozgtqnkl"/>
          <w:lang w:val="ru-RU"/>
        </w:rPr>
        <w:t>который</w:t>
      </w:r>
      <w:r w:rsidR="00FF5A40" w:rsidRPr="00D26162">
        <w:rPr>
          <w:lang w:val="ru-RU"/>
        </w:rPr>
        <w:t xml:space="preserve"> </w:t>
      </w:r>
      <w:r w:rsidR="00FF5A40" w:rsidRPr="00D26162">
        <w:rPr>
          <w:rStyle w:val="ezkurwreuab5ozgtqnkl"/>
          <w:lang w:val="ru-RU"/>
        </w:rPr>
        <w:t>может</w:t>
      </w:r>
      <w:r w:rsidR="00FF5A40" w:rsidRPr="00D26162">
        <w:rPr>
          <w:lang w:val="ru-RU"/>
        </w:rPr>
        <w:t xml:space="preserve"> </w:t>
      </w:r>
      <w:r w:rsidR="00FF5A40" w:rsidRPr="00D26162">
        <w:rPr>
          <w:rStyle w:val="ezkurwreuab5ozgtqnkl"/>
          <w:lang w:val="ru-RU"/>
        </w:rPr>
        <w:t>погрузить</w:t>
      </w:r>
      <w:r w:rsidR="00FF5A40" w:rsidRPr="00D26162">
        <w:rPr>
          <w:lang w:val="ru-RU"/>
        </w:rPr>
        <w:t xml:space="preserve"> </w:t>
      </w:r>
      <w:r w:rsidR="00FF5A40" w:rsidRPr="00D26162">
        <w:rPr>
          <w:rStyle w:val="ezkurwreuab5ozgtqnkl"/>
          <w:lang w:val="ru-RU"/>
        </w:rPr>
        <w:t>во</w:t>
      </w:r>
      <w:r w:rsidR="00FF5A40" w:rsidRPr="00D26162">
        <w:rPr>
          <w:lang w:val="ru-RU"/>
        </w:rPr>
        <w:t xml:space="preserve"> </w:t>
      </w:r>
      <w:r w:rsidR="00FF5A40" w:rsidRPr="00D26162">
        <w:rPr>
          <w:rStyle w:val="ezkurwreuab5ozgtqnkl"/>
          <w:lang w:val="ru-RU"/>
        </w:rPr>
        <w:t>тьму</w:t>
      </w:r>
      <w:r w:rsidR="00FF5A40" w:rsidRPr="00D26162">
        <w:rPr>
          <w:lang w:val="ru-RU"/>
        </w:rPr>
        <w:t xml:space="preserve"> </w:t>
      </w:r>
      <w:r w:rsidR="00FF5A40" w:rsidRPr="00D26162">
        <w:rPr>
          <w:rStyle w:val="ezkurwreuab5ozgtqnkl"/>
          <w:lang w:val="ru-RU"/>
        </w:rPr>
        <w:t>часть</w:t>
      </w:r>
      <w:r w:rsidR="00FF5A40" w:rsidRPr="00D26162">
        <w:rPr>
          <w:lang w:val="ru-RU"/>
        </w:rPr>
        <w:t xml:space="preserve"> </w:t>
      </w:r>
      <w:r w:rsidR="00FF5A40" w:rsidRPr="00D26162">
        <w:rPr>
          <w:rStyle w:val="ezkurwreuab5ozgtqnkl"/>
          <w:lang w:val="ru-RU"/>
        </w:rPr>
        <w:t>Галактики</w:t>
      </w:r>
      <w:r w:rsidR="00FF5A40" w:rsidRPr="00D26162">
        <w:rPr>
          <w:lang w:val="ru-RU"/>
        </w:rPr>
        <w:t xml:space="preserve">, </w:t>
      </w:r>
      <w:r w:rsidR="00FF5A40" w:rsidRPr="00D26162">
        <w:rPr>
          <w:rStyle w:val="ezkurwreuab5ozgtqnkl"/>
          <w:lang w:val="ru-RU"/>
        </w:rPr>
        <w:t>если</w:t>
      </w:r>
      <w:r w:rsidR="00FF5A40" w:rsidRPr="00D26162">
        <w:rPr>
          <w:lang w:val="ru-RU"/>
        </w:rPr>
        <w:t xml:space="preserve"> </w:t>
      </w:r>
      <w:r w:rsidR="00FF5A40" w:rsidRPr="00D26162">
        <w:rPr>
          <w:rStyle w:val="ezkurwreuab5ozgtqnkl"/>
          <w:lang w:val="ru-RU"/>
        </w:rPr>
        <w:t>его</w:t>
      </w:r>
      <w:r w:rsidR="00FF5A40" w:rsidRPr="00D26162">
        <w:rPr>
          <w:lang w:val="ru-RU"/>
        </w:rPr>
        <w:t xml:space="preserve"> </w:t>
      </w:r>
      <w:r w:rsidR="00FF5A40" w:rsidRPr="00D26162">
        <w:rPr>
          <w:rStyle w:val="ezkurwreuab5ozgtqnkl"/>
          <w:lang w:val="ru-RU"/>
        </w:rPr>
        <w:t>не</w:t>
      </w:r>
      <w:r w:rsidR="00FF5A40" w:rsidRPr="00D26162">
        <w:rPr>
          <w:lang w:val="ru-RU"/>
        </w:rPr>
        <w:t xml:space="preserve"> </w:t>
      </w:r>
      <w:r w:rsidR="00FF5A40" w:rsidRPr="00D26162">
        <w:rPr>
          <w:rStyle w:val="ezkurwreuab5ozgtqnkl"/>
          <w:lang w:val="ru-RU"/>
        </w:rPr>
        <w:t>удастся</w:t>
      </w:r>
      <w:r w:rsidR="00FF5A40" w:rsidRPr="00D26162">
        <w:rPr>
          <w:lang w:val="ru-RU"/>
        </w:rPr>
        <w:t xml:space="preserve"> </w:t>
      </w:r>
      <w:r w:rsidR="00FF5A40" w:rsidRPr="00D26162">
        <w:rPr>
          <w:rStyle w:val="ezkurwreuab5ozgtqnkl"/>
          <w:lang w:val="ru-RU"/>
        </w:rPr>
        <w:t>остановить.</w:t>
      </w:r>
      <w:r w:rsidR="00FF5A40" w:rsidRPr="00D26162">
        <w:rPr>
          <w:lang w:val="ru-RU"/>
        </w:rPr>
        <w:t xml:space="preserve"> </w:t>
      </w:r>
      <w:r w:rsidR="00FF5A40" w:rsidRPr="00D26162">
        <w:rPr>
          <w:rStyle w:val="ezkurwreuab5ozgtqnkl"/>
          <w:lang w:val="ru-RU"/>
        </w:rPr>
        <w:t>Пробуждение</w:t>
      </w:r>
      <w:r w:rsidR="00FF5A40" w:rsidRPr="00D26162">
        <w:rPr>
          <w:lang w:val="ru-RU"/>
        </w:rPr>
        <w:t xml:space="preserve"> </w:t>
      </w:r>
      <w:r w:rsidR="00FF5A40" w:rsidRPr="00D26162">
        <w:rPr>
          <w:rStyle w:val="ezkurwreuab5ozgtqnkl"/>
          <w:lang w:val="ru-RU"/>
        </w:rPr>
        <w:t>Бальдра</w:t>
      </w:r>
      <w:r w:rsidR="00FF5A40" w:rsidRPr="00D26162">
        <w:rPr>
          <w:lang w:val="ru-RU"/>
        </w:rPr>
        <w:t xml:space="preserve"> </w:t>
      </w:r>
      <w:r w:rsidR="00FF5A40" w:rsidRPr="00D26162">
        <w:rPr>
          <w:rStyle w:val="ezkurwreuab5ozgtqnkl"/>
          <w:lang w:val="ru-RU"/>
        </w:rPr>
        <w:t>говорило</w:t>
      </w:r>
      <w:r w:rsidR="00FF5A40" w:rsidRPr="00D26162">
        <w:rPr>
          <w:lang w:val="ru-RU"/>
        </w:rPr>
        <w:t xml:space="preserve"> </w:t>
      </w:r>
      <w:r w:rsidR="00FF5A40" w:rsidRPr="00D26162">
        <w:rPr>
          <w:rStyle w:val="ezkurwreuab5ozgtqnkl"/>
          <w:lang w:val="ru-RU"/>
        </w:rPr>
        <w:t>о</w:t>
      </w:r>
      <w:r w:rsidR="00FF5A40" w:rsidRPr="00D26162">
        <w:rPr>
          <w:lang w:val="ru-RU"/>
        </w:rPr>
        <w:t xml:space="preserve"> </w:t>
      </w:r>
      <w:r w:rsidR="00FF5A40" w:rsidRPr="00D26162">
        <w:rPr>
          <w:rStyle w:val="ezkurwreuab5ozgtqnkl"/>
          <w:lang w:val="ru-RU"/>
        </w:rPr>
        <w:t>новых</w:t>
      </w:r>
      <w:r w:rsidR="00FF5A40" w:rsidRPr="00D26162">
        <w:rPr>
          <w:lang w:val="ru-RU"/>
        </w:rPr>
        <w:t xml:space="preserve"> </w:t>
      </w:r>
      <w:r w:rsidR="00FF5A40" w:rsidRPr="00D26162">
        <w:rPr>
          <w:rStyle w:val="ezkurwreuab5ozgtqnkl"/>
          <w:lang w:val="ru-RU"/>
        </w:rPr>
        <w:t>разрывах</w:t>
      </w:r>
      <w:r w:rsidR="00FF5A40" w:rsidRPr="00D26162">
        <w:rPr>
          <w:lang w:val="ru-RU"/>
        </w:rPr>
        <w:t xml:space="preserve"> </w:t>
      </w:r>
      <w:r w:rsidR="00FF5A40" w:rsidRPr="00D26162">
        <w:rPr>
          <w:rStyle w:val="ezkurwreuab5ozgtqnkl"/>
          <w:lang w:val="ru-RU"/>
        </w:rPr>
        <w:t>в</w:t>
      </w:r>
      <w:r w:rsidR="00FF5A40" w:rsidRPr="00D26162">
        <w:rPr>
          <w:lang w:val="ru-RU"/>
        </w:rPr>
        <w:t xml:space="preserve"> </w:t>
      </w:r>
      <w:r w:rsidR="00FF5A40" w:rsidRPr="00D26162">
        <w:rPr>
          <w:rStyle w:val="ezkurwreuab5ozgtqnkl"/>
          <w:lang w:val="ru-RU"/>
        </w:rPr>
        <w:t>тщательно</w:t>
      </w:r>
      <w:r w:rsidR="00FF5A40" w:rsidRPr="00D26162">
        <w:rPr>
          <w:lang w:val="ru-RU"/>
        </w:rPr>
        <w:t xml:space="preserve"> </w:t>
      </w:r>
      <w:r w:rsidR="00FF5A40" w:rsidRPr="00D26162">
        <w:rPr>
          <w:rStyle w:val="ezkurwreuab5ozgtqnkl"/>
          <w:lang w:val="ru-RU"/>
        </w:rPr>
        <w:t>отслеживаемом</w:t>
      </w:r>
      <w:r w:rsidR="00FF5A40" w:rsidRPr="00D26162">
        <w:rPr>
          <w:lang w:val="ru-RU"/>
        </w:rPr>
        <w:t xml:space="preserve"> </w:t>
      </w:r>
      <w:r w:rsidR="00FF5A40" w:rsidRPr="00D26162">
        <w:rPr>
          <w:rStyle w:val="ezkurwreuab5ozgtqnkl"/>
          <w:lang w:val="ru-RU"/>
        </w:rPr>
        <w:t>старом</w:t>
      </w:r>
      <w:r w:rsidR="00FF5A40" w:rsidRPr="00D26162">
        <w:rPr>
          <w:lang w:val="ru-RU"/>
        </w:rPr>
        <w:t xml:space="preserve"> </w:t>
      </w:r>
      <w:r w:rsidR="00FF5A40" w:rsidRPr="00D26162">
        <w:rPr>
          <w:rStyle w:val="ezkurwreuab5ozgtqnkl"/>
          <w:lang w:val="ru-RU"/>
        </w:rPr>
        <w:t>порядке</w:t>
      </w:r>
      <w:r w:rsidR="00FF5A40" w:rsidRPr="00D26162">
        <w:rPr>
          <w:lang w:val="ru-RU"/>
        </w:rPr>
        <w:t xml:space="preserve"> </w:t>
      </w:r>
      <w:r w:rsidR="00FF5A40" w:rsidRPr="00D26162">
        <w:rPr>
          <w:rStyle w:val="ezkurwreuab5ozgtqnkl"/>
          <w:lang w:val="ru-RU"/>
        </w:rPr>
        <w:t>— о</w:t>
      </w:r>
      <w:r w:rsidR="00FF5A40" w:rsidRPr="00D26162">
        <w:rPr>
          <w:lang w:val="ru-RU"/>
        </w:rPr>
        <w:t xml:space="preserve"> </w:t>
      </w:r>
      <w:r w:rsidR="00FF5A40" w:rsidRPr="00D26162">
        <w:rPr>
          <w:rStyle w:val="ezkurwreuab5ozgtqnkl"/>
          <w:lang w:val="ru-RU"/>
        </w:rPr>
        <w:t>душах</w:t>
      </w:r>
      <w:r w:rsidR="00FF5A40" w:rsidRPr="00D26162">
        <w:rPr>
          <w:lang w:val="ru-RU"/>
        </w:rPr>
        <w:t xml:space="preserve">, </w:t>
      </w:r>
      <w:r w:rsidR="00FF5A40" w:rsidRPr="00D26162">
        <w:rPr>
          <w:rStyle w:val="ezkurwreuab5ozgtqnkl"/>
          <w:lang w:val="ru-RU"/>
        </w:rPr>
        <w:t>воспламеняющихся</w:t>
      </w:r>
      <w:r w:rsidR="00FF5A40" w:rsidRPr="00D26162">
        <w:rPr>
          <w:lang w:val="ru-RU"/>
        </w:rPr>
        <w:t xml:space="preserve"> </w:t>
      </w:r>
      <w:r w:rsidR="00FF5A40" w:rsidRPr="00D26162">
        <w:rPr>
          <w:rStyle w:val="ezkurwreuab5ozgtqnkl"/>
          <w:lang w:val="ru-RU"/>
        </w:rPr>
        <w:t>к</w:t>
      </w:r>
      <w:r w:rsidR="00FF5A40" w:rsidRPr="00D26162">
        <w:rPr>
          <w:lang w:val="ru-RU"/>
        </w:rPr>
        <w:t xml:space="preserve"> </w:t>
      </w:r>
      <w:r w:rsidR="00FF5A40" w:rsidRPr="00D26162">
        <w:rPr>
          <w:rStyle w:val="ezkurwreuab5ozgtqnkl"/>
          <w:lang w:val="ru-RU"/>
        </w:rPr>
        <w:t>новой</w:t>
      </w:r>
      <w:r w:rsidR="00FF5A40" w:rsidRPr="00D26162">
        <w:rPr>
          <w:lang w:val="ru-RU"/>
        </w:rPr>
        <w:t xml:space="preserve"> </w:t>
      </w:r>
      <w:r w:rsidR="00FF5A40" w:rsidRPr="00D26162">
        <w:rPr>
          <w:rStyle w:val="ezkurwreuab5ozgtqnkl"/>
          <w:lang w:val="ru-RU"/>
        </w:rPr>
        <w:t>жизни</w:t>
      </w:r>
      <w:r w:rsidR="00FF5A40" w:rsidRPr="00D26162">
        <w:rPr>
          <w:lang w:val="ru-RU"/>
        </w:rPr>
        <w:t xml:space="preserve"> </w:t>
      </w:r>
      <w:r w:rsidR="00FF5A40" w:rsidRPr="00D26162">
        <w:rPr>
          <w:rStyle w:val="ezkurwreuab5ozgtqnkl"/>
          <w:lang w:val="ru-RU"/>
        </w:rPr>
        <w:t>и</w:t>
      </w:r>
      <w:r w:rsidR="00FF5A40" w:rsidRPr="00D26162">
        <w:rPr>
          <w:lang w:val="ru-RU"/>
        </w:rPr>
        <w:t xml:space="preserve"> </w:t>
      </w:r>
      <w:r w:rsidR="00FF5A40" w:rsidRPr="00D26162">
        <w:rPr>
          <w:rStyle w:val="ezkurwreuab5ozgtqnkl"/>
          <w:lang w:val="ru-RU"/>
        </w:rPr>
        <w:t>силе,</w:t>
      </w:r>
      <w:r w:rsidR="00FF5A40" w:rsidRPr="00D26162">
        <w:rPr>
          <w:lang w:val="ru-RU"/>
        </w:rPr>
        <w:t xml:space="preserve"> о </w:t>
      </w:r>
      <w:r w:rsidR="00FF5A40" w:rsidRPr="00D26162">
        <w:rPr>
          <w:rStyle w:val="ezkurwreuab5ozgtqnkl"/>
          <w:lang w:val="ru-RU"/>
        </w:rPr>
        <w:t>процессе</w:t>
      </w:r>
      <w:r w:rsidR="00FF5A40" w:rsidRPr="00D26162">
        <w:rPr>
          <w:lang w:val="ru-RU"/>
        </w:rPr>
        <w:t xml:space="preserve">, </w:t>
      </w:r>
      <w:r w:rsidR="00FF5A40" w:rsidRPr="00D26162">
        <w:rPr>
          <w:rStyle w:val="ezkurwreuab5ozgtqnkl"/>
          <w:lang w:val="ru-RU"/>
        </w:rPr>
        <w:t>который</w:t>
      </w:r>
      <w:r w:rsidR="00FF5A40" w:rsidRPr="00D26162">
        <w:rPr>
          <w:lang w:val="ru-RU"/>
        </w:rPr>
        <w:t xml:space="preserve"> </w:t>
      </w:r>
      <w:r w:rsidR="00FF5A40" w:rsidRPr="00D26162">
        <w:rPr>
          <w:rStyle w:val="ezkurwreuab5ozgtqnkl"/>
          <w:lang w:val="ru-RU"/>
        </w:rPr>
        <w:t>таил</w:t>
      </w:r>
      <w:r w:rsidR="00FF5A40" w:rsidRPr="00D26162">
        <w:rPr>
          <w:lang w:val="ru-RU"/>
        </w:rPr>
        <w:t xml:space="preserve"> в себе </w:t>
      </w:r>
      <w:r w:rsidR="00FF5A40" w:rsidRPr="00D26162">
        <w:rPr>
          <w:rStyle w:val="ezkurwreuab5ozgtqnkl"/>
          <w:lang w:val="ru-RU"/>
        </w:rPr>
        <w:t>больше</w:t>
      </w:r>
      <w:r w:rsidR="00FF5A40" w:rsidRPr="00D26162">
        <w:rPr>
          <w:lang w:val="ru-RU"/>
        </w:rPr>
        <w:t xml:space="preserve"> </w:t>
      </w:r>
      <w:r w:rsidR="00FF5A40" w:rsidRPr="00D26162">
        <w:rPr>
          <w:rStyle w:val="ezkurwreuab5ozgtqnkl"/>
          <w:lang w:val="ru-RU"/>
        </w:rPr>
        <w:t>опасностей,</w:t>
      </w:r>
      <w:r w:rsidR="00FF5A40" w:rsidRPr="00D26162">
        <w:rPr>
          <w:lang w:val="ru-RU"/>
        </w:rPr>
        <w:t xml:space="preserve"> </w:t>
      </w:r>
      <w:r w:rsidR="00FF5A40" w:rsidRPr="00D26162">
        <w:rPr>
          <w:rStyle w:val="ezkurwreuab5ozgtqnkl"/>
          <w:lang w:val="ru-RU"/>
        </w:rPr>
        <w:t>чем</w:t>
      </w:r>
      <w:r w:rsidR="00FF5A40" w:rsidRPr="00D26162">
        <w:rPr>
          <w:lang w:val="ru-RU"/>
        </w:rPr>
        <w:t xml:space="preserve"> </w:t>
      </w:r>
      <w:r w:rsidR="00FF5A40" w:rsidRPr="00D26162">
        <w:rPr>
          <w:rStyle w:val="ezkurwreuab5ozgtqnkl"/>
          <w:lang w:val="ru-RU"/>
        </w:rPr>
        <w:t>любая</w:t>
      </w:r>
      <w:r w:rsidR="00FF5A40" w:rsidRPr="00D26162">
        <w:rPr>
          <w:lang w:val="ru-RU"/>
        </w:rPr>
        <w:t xml:space="preserve"> </w:t>
      </w:r>
      <w:r w:rsidR="00FF5A40" w:rsidRPr="00D26162">
        <w:rPr>
          <w:rStyle w:val="ezkurwreuab5ozgtqnkl"/>
          <w:lang w:val="ru-RU"/>
        </w:rPr>
        <w:t>телесная</w:t>
      </w:r>
      <w:r w:rsidR="00FF5A40" w:rsidRPr="00D26162">
        <w:rPr>
          <w:lang w:val="ru-RU"/>
        </w:rPr>
        <w:t xml:space="preserve"> </w:t>
      </w:r>
      <w:r w:rsidR="00FF5A40" w:rsidRPr="00D26162">
        <w:rPr>
          <w:rStyle w:val="ezkurwreuab5ozgtqnkl"/>
          <w:lang w:val="ru-RU"/>
        </w:rPr>
        <w:t>война.</w:t>
      </w:r>
      <w:r w:rsidR="00FF5A40" w:rsidRPr="00D26162">
        <w:rPr>
          <w:lang w:val="ru-RU"/>
        </w:rPr>
        <w:t xml:space="preserve"> </w:t>
      </w:r>
      <w:r w:rsidR="00FF5A40" w:rsidRPr="00D26162">
        <w:rPr>
          <w:rStyle w:val="ezkurwreuab5ozgtqnkl"/>
          <w:lang w:val="ru-RU"/>
        </w:rPr>
        <w:t>На</w:t>
      </w:r>
      <w:r w:rsidR="00FF5A40" w:rsidRPr="00D26162">
        <w:rPr>
          <w:lang w:val="ru-RU"/>
        </w:rPr>
        <w:t xml:space="preserve"> самом </w:t>
      </w:r>
      <w:r w:rsidR="00FF5A40" w:rsidRPr="00D26162">
        <w:rPr>
          <w:rStyle w:val="ezkurwreuab5ozgtqnkl"/>
          <w:lang w:val="ru-RU"/>
        </w:rPr>
        <w:t>деле</w:t>
      </w:r>
      <w:r w:rsidR="00FF5A40" w:rsidRPr="00D26162">
        <w:rPr>
          <w:lang w:val="ru-RU"/>
        </w:rPr>
        <w:t xml:space="preserve"> </w:t>
      </w:r>
      <w:r w:rsidRPr="00D26162">
        <w:rPr>
          <w:rStyle w:val="ezkurwreuab5ozgtqnkl"/>
          <w:lang w:val="ru-RU"/>
        </w:rPr>
        <w:t xml:space="preserve">конца </w:t>
      </w:r>
      <w:r>
        <w:rPr>
          <w:rStyle w:val="ezkurwreuab5ozgtqnkl"/>
          <w:lang w:val="ru-RU"/>
        </w:rPr>
        <w:t xml:space="preserve">и </w:t>
      </w:r>
      <w:r w:rsidR="00FF5A40" w:rsidRPr="00D26162">
        <w:rPr>
          <w:rStyle w:val="ezkurwreuab5ozgtqnkl"/>
          <w:lang w:val="ru-RU"/>
        </w:rPr>
        <w:t>не</w:t>
      </w:r>
      <w:r w:rsidR="00FF5A40" w:rsidRPr="00D26162">
        <w:rPr>
          <w:lang w:val="ru-RU"/>
        </w:rPr>
        <w:t xml:space="preserve"> было</w:t>
      </w:r>
      <w:r w:rsidR="00FF5A40" w:rsidRPr="00D26162">
        <w:rPr>
          <w:rStyle w:val="ezkurwreuab5ozgtqnkl"/>
          <w:lang w:val="ru-RU"/>
        </w:rPr>
        <w:t>:</w:t>
      </w:r>
      <w:r w:rsidR="00FF5A40" w:rsidRPr="00D26162">
        <w:rPr>
          <w:lang w:val="ru-RU"/>
        </w:rPr>
        <w:t xml:space="preserve"> </w:t>
      </w:r>
      <w:r w:rsidR="00FF5A40" w:rsidRPr="00D26162">
        <w:rPr>
          <w:rStyle w:val="ezkurwreuab5ozgtqnkl"/>
          <w:lang w:val="ru-RU"/>
        </w:rPr>
        <w:t>только</w:t>
      </w:r>
      <w:r w:rsidR="00FF5A40" w:rsidRPr="00D26162">
        <w:rPr>
          <w:lang w:val="ru-RU"/>
        </w:rPr>
        <w:t xml:space="preserve"> </w:t>
      </w:r>
      <w:r w:rsidR="00FF5A40" w:rsidRPr="00D26162">
        <w:rPr>
          <w:rStyle w:val="ezkurwreuab5ozgtqnkl"/>
          <w:lang w:val="ru-RU"/>
        </w:rPr>
        <w:t>краткие</w:t>
      </w:r>
      <w:r w:rsidR="00FF5A40" w:rsidRPr="00D26162">
        <w:rPr>
          <w:lang w:val="ru-RU"/>
        </w:rPr>
        <w:t xml:space="preserve"> </w:t>
      </w:r>
      <w:r w:rsidR="00FF5A40" w:rsidRPr="00D26162">
        <w:rPr>
          <w:rStyle w:val="ezkurwreuab5ozgtqnkl"/>
          <w:lang w:val="ru-RU"/>
        </w:rPr>
        <w:t>передышки, и</w:t>
      </w:r>
      <w:r w:rsidR="00FF5A40" w:rsidRPr="00D26162">
        <w:rPr>
          <w:lang w:val="ru-RU"/>
        </w:rPr>
        <w:t xml:space="preserve"> </w:t>
      </w:r>
      <w:r w:rsidR="00FF5A40" w:rsidRPr="00D26162">
        <w:rPr>
          <w:rStyle w:val="ezkurwreuab5ozgtqnkl"/>
          <w:lang w:val="ru-RU"/>
        </w:rPr>
        <w:t>борьба</w:t>
      </w:r>
      <w:r w:rsidR="00FF5A40" w:rsidRPr="00D26162">
        <w:rPr>
          <w:lang w:val="ru-RU"/>
        </w:rPr>
        <w:t xml:space="preserve"> </w:t>
      </w:r>
      <w:r w:rsidR="00FF5A40" w:rsidRPr="00D26162">
        <w:rPr>
          <w:rStyle w:val="ezkurwreuab5ozgtqnkl"/>
          <w:lang w:val="ru-RU"/>
        </w:rPr>
        <w:t>начиналась</w:t>
      </w:r>
      <w:r w:rsidR="00FF5A40" w:rsidRPr="00D26162">
        <w:rPr>
          <w:lang w:val="ru-RU"/>
        </w:rPr>
        <w:t xml:space="preserve"> </w:t>
      </w:r>
      <w:r w:rsidR="00FF5A40" w:rsidRPr="00D26162">
        <w:rPr>
          <w:rStyle w:val="ezkurwreuab5ozgtqnkl"/>
          <w:lang w:val="ru-RU"/>
        </w:rPr>
        <w:t>заново.</w:t>
      </w:r>
      <w:r w:rsidR="00FF5A40" w:rsidRPr="00D26162">
        <w:rPr>
          <w:lang w:val="ru-RU"/>
        </w:rPr>
        <w:t xml:space="preserve"> </w:t>
      </w:r>
      <w:r w:rsidR="00FF5A40" w:rsidRPr="00D26162">
        <w:rPr>
          <w:rStyle w:val="ezkurwreuab5ozgtqnkl"/>
          <w:lang w:val="ru-RU"/>
        </w:rPr>
        <w:t>Мудрые</w:t>
      </w:r>
      <w:r w:rsidR="00FF5A40" w:rsidRPr="00D26162">
        <w:rPr>
          <w:lang w:val="ru-RU"/>
        </w:rPr>
        <w:t xml:space="preserve"> </w:t>
      </w:r>
      <w:r w:rsidR="00FF5A40" w:rsidRPr="00D26162">
        <w:rPr>
          <w:rStyle w:val="ezkurwreuab5ozgtqnkl"/>
          <w:lang w:val="ru-RU"/>
        </w:rPr>
        <w:t>всегда</w:t>
      </w:r>
      <w:r w:rsidR="00FF5A40" w:rsidRPr="00D26162">
        <w:rPr>
          <w:lang w:val="ru-RU"/>
        </w:rPr>
        <w:t xml:space="preserve"> </w:t>
      </w:r>
      <w:r w:rsidR="00FF5A40" w:rsidRPr="00D26162">
        <w:rPr>
          <w:rStyle w:val="ezkurwreuab5ozgtqnkl"/>
          <w:lang w:val="ru-RU"/>
        </w:rPr>
        <w:t>понимали</w:t>
      </w:r>
      <w:r w:rsidR="00FF5A40" w:rsidRPr="00D26162">
        <w:rPr>
          <w:lang w:val="ru-RU"/>
        </w:rPr>
        <w:t xml:space="preserve"> </w:t>
      </w:r>
      <w:r w:rsidR="00FF5A40" w:rsidRPr="00D26162">
        <w:rPr>
          <w:rStyle w:val="ezkurwreuab5ozgtqnkl"/>
          <w:lang w:val="ru-RU"/>
        </w:rPr>
        <w:t>это,</w:t>
      </w:r>
      <w:r w:rsidR="00FF5A40" w:rsidRPr="00D26162">
        <w:rPr>
          <w:lang w:val="ru-RU"/>
        </w:rPr>
        <w:t xml:space="preserve"> </w:t>
      </w:r>
      <w:r w:rsidR="00FF5A40" w:rsidRPr="00D26162">
        <w:rPr>
          <w:rStyle w:val="ezkurwreuab5ozgtqnkl"/>
          <w:lang w:val="ru-RU"/>
        </w:rPr>
        <w:t>а</w:t>
      </w:r>
      <w:r w:rsidR="00FF5A40" w:rsidRPr="00D26162">
        <w:rPr>
          <w:lang w:val="ru-RU"/>
        </w:rPr>
        <w:t xml:space="preserve"> </w:t>
      </w:r>
      <w:r w:rsidR="00FF5A40" w:rsidRPr="00D26162">
        <w:rPr>
          <w:rStyle w:val="ezkurwreuab5ozgtqnkl"/>
          <w:lang w:val="ru-RU"/>
        </w:rPr>
        <w:t>храбрые</w:t>
      </w:r>
      <w:r w:rsidR="00FF5A40" w:rsidRPr="00D26162">
        <w:rPr>
          <w:lang w:val="ru-RU"/>
        </w:rPr>
        <w:t xml:space="preserve"> </w:t>
      </w:r>
      <w:r w:rsidR="00FF5A40" w:rsidRPr="00D26162">
        <w:rPr>
          <w:rStyle w:val="ezkurwreuab5ozgtqnkl"/>
          <w:lang w:val="ru-RU"/>
        </w:rPr>
        <w:t>— приветствовали.</w:t>
      </w:r>
      <w:r w:rsidR="00FF5A40" w:rsidRPr="00D26162">
        <w:rPr>
          <w:lang w:val="ru-RU"/>
        </w:rPr>
        <w:t xml:space="preserve"> </w:t>
      </w:r>
    </w:p>
    <w:p w14:paraId="0557C493" w14:textId="77777777" w:rsidR="00FF5A40" w:rsidRPr="00D26162" w:rsidRDefault="00FF5A40" w:rsidP="00FF5A40">
      <w:pPr>
        <w:rPr>
          <w:lang w:val="ru-RU"/>
        </w:rPr>
      </w:pPr>
      <w:r w:rsidRPr="00D26162">
        <w:rPr>
          <w:rStyle w:val="ezkurwreuab5ozgtqnkl"/>
          <w:lang w:val="ru-RU"/>
        </w:rPr>
        <w:t>— Моя</w:t>
      </w:r>
      <w:r w:rsidRPr="00D26162">
        <w:rPr>
          <w:lang w:val="ru-RU"/>
        </w:rPr>
        <w:t xml:space="preserve"> </w:t>
      </w:r>
      <w:r w:rsidRPr="00D26162">
        <w:rPr>
          <w:rStyle w:val="ezkurwreuab5ozgtqnkl"/>
          <w:lang w:val="ru-RU"/>
        </w:rPr>
        <w:t>душа</w:t>
      </w:r>
      <w:r w:rsidRPr="00D26162">
        <w:rPr>
          <w:lang w:val="ru-RU"/>
        </w:rPr>
        <w:t xml:space="preserve"> </w:t>
      </w:r>
      <w:r w:rsidRPr="00D26162">
        <w:rPr>
          <w:rStyle w:val="ezkurwreuab5ozgtqnkl"/>
          <w:lang w:val="ru-RU"/>
        </w:rPr>
        <w:t>успокоится</w:t>
      </w:r>
      <w:r w:rsidRPr="00D26162">
        <w:rPr>
          <w:lang w:val="ru-RU"/>
        </w:rPr>
        <w:t xml:space="preserve">, </w:t>
      </w:r>
      <w:r w:rsidRPr="00D26162">
        <w:rPr>
          <w:rStyle w:val="ezkurwreuab5ozgtqnkl"/>
          <w:lang w:val="ru-RU"/>
        </w:rPr>
        <w:t>когда</w:t>
      </w:r>
      <w:r w:rsidRPr="00D26162">
        <w:rPr>
          <w:lang w:val="ru-RU"/>
        </w:rPr>
        <w:t xml:space="preserve"> </w:t>
      </w:r>
      <w:r w:rsidRPr="00D26162">
        <w:rPr>
          <w:rStyle w:val="ezkurwreuab5ozgtqnkl"/>
          <w:lang w:val="ru-RU"/>
        </w:rPr>
        <w:t>будет</w:t>
      </w:r>
      <w:r w:rsidRPr="00D26162">
        <w:rPr>
          <w:lang w:val="ru-RU"/>
        </w:rPr>
        <w:t xml:space="preserve"> </w:t>
      </w:r>
      <w:r w:rsidRPr="00D26162">
        <w:rPr>
          <w:rStyle w:val="ezkurwreuab5ozgtqnkl"/>
          <w:lang w:val="ru-RU"/>
        </w:rPr>
        <w:t>пировать</w:t>
      </w:r>
      <w:r w:rsidRPr="00D26162">
        <w:rPr>
          <w:lang w:val="ru-RU"/>
        </w:rPr>
        <w:t xml:space="preserve"> </w:t>
      </w:r>
      <w:r w:rsidRPr="00D26162">
        <w:rPr>
          <w:rStyle w:val="ezkurwreuab5ozgtqnkl"/>
          <w:lang w:val="ru-RU"/>
        </w:rPr>
        <w:t>в</w:t>
      </w:r>
      <w:r w:rsidRPr="00D26162">
        <w:rPr>
          <w:lang w:val="ru-RU"/>
        </w:rPr>
        <w:t xml:space="preserve"> </w:t>
      </w:r>
      <w:r w:rsidRPr="00D26162">
        <w:rPr>
          <w:rStyle w:val="ezkurwreuab5ozgtqnkl"/>
          <w:lang w:val="ru-RU"/>
        </w:rPr>
        <w:t>Залах</w:t>
      </w:r>
      <w:r w:rsidRPr="00D26162">
        <w:rPr>
          <w:lang w:val="ru-RU"/>
        </w:rPr>
        <w:t xml:space="preserve"> </w:t>
      </w:r>
      <w:r w:rsidRPr="00D26162">
        <w:rPr>
          <w:rStyle w:val="ezkurwreuab5ozgtqnkl"/>
          <w:lang w:val="ru-RU"/>
        </w:rPr>
        <w:t>Огня,</w:t>
      </w:r>
      <w:r w:rsidRPr="00D26162">
        <w:rPr>
          <w:lang w:val="ru-RU"/>
        </w:rPr>
        <w:t xml:space="preserve"> </w:t>
      </w:r>
      <w:r w:rsidRPr="00D26162">
        <w:rPr>
          <w:rStyle w:val="ezkurwreuab5ozgtqnkl"/>
          <w:lang w:val="ru-RU"/>
        </w:rPr>
        <w:t>— сказал</w:t>
      </w:r>
      <w:r w:rsidRPr="00D26162">
        <w:rPr>
          <w:lang w:val="ru-RU"/>
        </w:rPr>
        <w:t xml:space="preserve"> </w:t>
      </w:r>
      <w:r w:rsidRPr="00D26162">
        <w:rPr>
          <w:rStyle w:val="ezkurwreuab5ozgtqnkl"/>
          <w:lang w:val="ru-RU"/>
        </w:rPr>
        <w:t>Ингвар.</w:t>
      </w:r>
      <w:r w:rsidRPr="00D26162">
        <w:rPr>
          <w:lang w:val="ru-RU"/>
        </w:rPr>
        <w:t xml:space="preserve"> </w:t>
      </w:r>
      <w:r w:rsidRPr="00D26162">
        <w:rPr>
          <w:rStyle w:val="ezkurwreuab5ozgtqnkl"/>
          <w:lang w:val="ru-RU"/>
        </w:rPr>
        <w:t xml:space="preserve">— </w:t>
      </w:r>
      <w:r w:rsidRPr="00D26162">
        <w:rPr>
          <w:lang w:val="ru-RU"/>
        </w:rPr>
        <w:t xml:space="preserve">А </w:t>
      </w:r>
      <w:r w:rsidRPr="00D26162">
        <w:rPr>
          <w:rStyle w:val="ezkurwreuab5ozgtqnkl"/>
          <w:lang w:val="ru-RU"/>
        </w:rPr>
        <w:t>до</w:t>
      </w:r>
      <w:r w:rsidRPr="00D26162">
        <w:rPr>
          <w:lang w:val="ru-RU"/>
        </w:rPr>
        <w:t xml:space="preserve"> тех </w:t>
      </w:r>
      <w:r w:rsidRPr="00D26162">
        <w:rPr>
          <w:rStyle w:val="ezkurwreuab5ozgtqnkl"/>
          <w:lang w:val="ru-RU"/>
        </w:rPr>
        <w:t>пор</w:t>
      </w:r>
      <w:r w:rsidRPr="00D26162">
        <w:rPr>
          <w:lang w:val="ru-RU"/>
        </w:rPr>
        <w:t xml:space="preserve"> </w:t>
      </w:r>
      <w:r w:rsidRPr="00D26162">
        <w:rPr>
          <w:rStyle w:val="ezkurwreuab5ozgtqnkl"/>
          <w:lang w:val="ru-RU"/>
        </w:rPr>
        <w:t>у</w:t>
      </w:r>
      <w:r w:rsidRPr="00D26162">
        <w:rPr>
          <w:lang w:val="ru-RU"/>
        </w:rPr>
        <w:t xml:space="preserve"> </w:t>
      </w:r>
      <w:r w:rsidRPr="00D26162">
        <w:rPr>
          <w:rStyle w:val="ezkurwreuab5ozgtqnkl"/>
          <w:lang w:val="ru-RU"/>
        </w:rPr>
        <w:t>меня</w:t>
      </w:r>
      <w:r w:rsidRPr="00D26162">
        <w:rPr>
          <w:lang w:val="ru-RU"/>
        </w:rPr>
        <w:t xml:space="preserve"> </w:t>
      </w:r>
      <w:r w:rsidRPr="00D26162">
        <w:rPr>
          <w:rStyle w:val="ezkurwreuab5ozgtqnkl"/>
          <w:lang w:val="ru-RU"/>
        </w:rPr>
        <w:t>есть</w:t>
      </w:r>
      <w:r w:rsidRPr="00D26162">
        <w:rPr>
          <w:lang w:val="ru-RU"/>
        </w:rPr>
        <w:t xml:space="preserve"> </w:t>
      </w:r>
      <w:r w:rsidRPr="00D26162">
        <w:rPr>
          <w:rStyle w:val="ezkurwreuab5ozgtqnkl"/>
          <w:lang w:val="ru-RU"/>
        </w:rPr>
        <w:t>меч,</w:t>
      </w:r>
      <w:r w:rsidRPr="00D26162">
        <w:rPr>
          <w:lang w:val="ru-RU"/>
        </w:rPr>
        <w:t xml:space="preserve"> </w:t>
      </w:r>
      <w:r w:rsidRPr="00D26162">
        <w:rPr>
          <w:rStyle w:val="ezkurwreuab5ozgtqnkl"/>
          <w:lang w:val="ru-RU"/>
        </w:rPr>
        <w:t>шлем</w:t>
      </w:r>
      <w:r w:rsidRPr="00D26162">
        <w:rPr>
          <w:lang w:val="ru-RU"/>
        </w:rPr>
        <w:t xml:space="preserve"> </w:t>
      </w:r>
      <w:r w:rsidRPr="00D26162">
        <w:rPr>
          <w:rStyle w:val="ezkurwreuab5ozgtqnkl"/>
          <w:lang w:val="ru-RU"/>
        </w:rPr>
        <w:t>и</w:t>
      </w:r>
      <w:r w:rsidRPr="00D26162">
        <w:rPr>
          <w:lang w:val="ru-RU"/>
        </w:rPr>
        <w:t xml:space="preserve"> </w:t>
      </w:r>
      <w:r w:rsidRPr="00D26162">
        <w:rPr>
          <w:rStyle w:val="ezkurwreuab5ozgtqnkl"/>
          <w:lang w:val="ru-RU"/>
        </w:rPr>
        <w:t>братья</w:t>
      </w:r>
      <w:r w:rsidRPr="00D26162">
        <w:rPr>
          <w:lang w:val="ru-RU"/>
        </w:rPr>
        <w:t xml:space="preserve"> по </w:t>
      </w:r>
      <w:r w:rsidRPr="00D26162">
        <w:rPr>
          <w:rStyle w:val="ezkurwreuab5ozgtqnkl"/>
          <w:lang w:val="ru-RU"/>
        </w:rPr>
        <w:t>стае</w:t>
      </w:r>
      <w:r w:rsidRPr="00D26162">
        <w:rPr>
          <w:lang w:val="ru-RU"/>
        </w:rPr>
        <w:t xml:space="preserve"> </w:t>
      </w:r>
      <w:r w:rsidRPr="00D26162">
        <w:rPr>
          <w:rStyle w:val="ezkurwreuab5ozgtqnkl"/>
          <w:lang w:val="ru-RU"/>
        </w:rPr>
        <w:t>на</w:t>
      </w:r>
      <w:r w:rsidRPr="00D26162">
        <w:rPr>
          <w:lang w:val="ru-RU"/>
        </w:rPr>
        <w:t xml:space="preserve"> </w:t>
      </w:r>
      <w:r w:rsidRPr="00D26162">
        <w:rPr>
          <w:rStyle w:val="ezkurwreuab5ozgtqnkl"/>
          <w:lang w:val="ru-RU"/>
        </w:rPr>
        <w:t>моей</w:t>
      </w:r>
      <w:r w:rsidRPr="00D26162">
        <w:rPr>
          <w:lang w:val="ru-RU"/>
        </w:rPr>
        <w:t xml:space="preserve"> </w:t>
      </w:r>
      <w:r w:rsidRPr="00D26162">
        <w:rPr>
          <w:rStyle w:val="ezkurwreuab5ozgtqnkl"/>
          <w:lang w:val="ru-RU"/>
        </w:rPr>
        <w:t>стороне.</w:t>
      </w:r>
      <w:r w:rsidRPr="00D26162">
        <w:rPr>
          <w:lang w:val="ru-RU"/>
        </w:rPr>
        <w:t xml:space="preserve"> </w:t>
      </w:r>
    </w:p>
    <w:p w14:paraId="45AD13CF" w14:textId="77777777" w:rsidR="00B31732" w:rsidRDefault="00FF5A40" w:rsidP="00B31732">
      <w:pPr>
        <w:rPr>
          <w:lang w:val="ru-RU"/>
        </w:rPr>
      </w:pPr>
      <w:r w:rsidRPr="00D26162">
        <w:rPr>
          <w:rStyle w:val="ezkurwreuab5ozgtqnkl"/>
          <w:lang w:val="ru-RU"/>
        </w:rPr>
        <w:t>Он</w:t>
      </w:r>
      <w:r w:rsidRPr="00D26162">
        <w:rPr>
          <w:lang w:val="ru-RU"/>
        </w:rPr>
        <w:t xml:space="preserve"> </w:t>
      </w:r>
      <w:r w:rsidRPr="00D26162">
        <w:rPr>
          <w:rStyle w:val="ezkurwreuab5ozgtqnkl"/>
          <w:lang w:val="ru-RU"/>
        </w:rPr>
        <w:t>улыбнулся.</w:t>
      </w:r>
      <w:r w:rsidRPr="00D26162">
        <w:rPr>
          <w:lang w:val="ru-RU"/>
        </w:rPr>
        <w:t xml:space="preserve"> </w:t>
      </w:r>
    </w:p>
    <w:p w14:paraId="794D877E" w14:textId="623C9273" w:rsidR="00354FED" w:rsidRPr="00D26162" w:rsidRDefault="00FF5A40">
      <w:pPr>
        <w:rPr>
          <w:lang w:val="ru-RU"/>
        </w:rPr>
      </w:pPr>
      <w:r w:rsidRPr="00D26162">
        <w:rPr>
          <w:rStyle w:val="ezkurwreuab5ozgtqnkl"/>
          <w:lang w:val="ru-RU"/>
        </w:rPr>
        <w:t>— Этого</w:t>
      </w:r>
      <w:r w:rsidRPr="00D26162">
        <w:rPr>
          <w:lang w:val="ru-RU"/>
        </w:rPr>
        <w:t xml:space="preserve"> </w:t>
      </w:r>
      <w:r w:rsidRPr="00D26162">
        <w:rPr>
          <w:rStyle w:val="ezkurwreuab5ozgtqnkl"/>
          <w:lang w:val="ru-RU"/>
        </w:rPr>
        <w:t>довольно.</w:t>
      </w:r>
      <w:r w:rsidRPr="00D26162">
        <w:rPr>
          <w:lang w:val="ru-RU"/>
        </w:rPr>
        <w:t xml:space="preserve"> </w:t>
      </w:r>
      <w:r w:rsidRPr="00D26162">
        <w:rPr>
          <w:rStyle w:val="ezkurwreuab5ozgtqnkl"/>
          <w:lang w:val="ru-RU"/>
        </w:rPr>
        <w:t>Слава</w:t>
      </w:r>
      <w:r w:rsidRPr="00D26162">
        <w:rPr>
          <w:lang w:val="ru-RU"/>
        </w:rPr>
        <w:t xml:space="preserve"> </w:t>
      </w:r>
      <w:r w:rsidRPr="00D26162">
        <w:rPr>
          <w:rStyle w:val="ezkurwreuab5ozgtqnkl"/>
          <w:lang w:val="ru-RU"/>
        </w:rPr>
        <w:t>Руссу,</w:t>
      </w:r>
      <w:r w:rsidRPr="00D26162">
        <w:rPr>
          <w:lang w:val="ru-RU"/>
        </w:rPr>
        <w:t xml:space="preserve"> </w:t>
      </w:r>
      <w:r w:rsidRPr="00D26162">
        <w:rPr>
          <w:rStyle w:val="ezkurwreuab5ozgtqnkl"/>
          <w:lang w:val="ru-RU"/>
        </w:rPr>
        <w:t>этого</w:t>
      </w:r>
      <w:r w:rsidRPr="00D26162">
        <w:rPr>
          <w:lang w:val="ru-RU"/>
        </w:rPr>
        <w:t xml:space="preserve"> </w:t>
      </w:r>
      <w:r w:rsidRPr="00D26162">
        <w:rPr>
          <w:rStyle w:val="ezkurwreuab5ozgtqnkl"/>
          <w:lang w:val="ru-RU"/>
        </w:rPr>
        <w:t>довольно.</w:t>
      </w:r>
    </w:p>
    <w:sectPr w:rsidR="00354FED" w:rsidRPr="00D26162" w:rsidSect="009A51E2">
      <w:pgSz w:w="11909" w:h="16834"/>
      <w:pgMar w:top="992" w:right="851" w:bottom="851"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DEE38" w14:textId="77777777" w:rsidR="00466093" w:rsidRDefault="00466093" w:rsidP="00A536F0">
      <w:pPr>
        <w:spacing w:before="0" w:line="240" w:lineRule="auto"/>
      </w:pPr>
      <w:r>
        <w:separator/>
      </w:r>
    </w:p>
  </w:endnote>
  <w:endnote w:type="continuationSeparator" w:id="0">
    <w:p w14:paraId="40809078" w14:textId="77777777" w:rsidR="00466093" w:rsidRDefault="00466093" w:rsidP="00A536F0">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Roboto">
    <w:charset w:val="00"/>
    <w:family w:val="auto"/>
    <w:pitch w:val="variable"/>
    <w:sig w:usb0="E00002FF" w:usb1="5000205B" w:usb2="0000002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26C48" w14:textId="77777777" w:rsidR="00466093" w:rsidRDefault="00466093" w:rsidP="00A536F0">
      <w:pPr>
        <w:spacing w:before="0" w:line="240" w:lineRule="auto"/>
      </w:pPr>
      <w:r>
        <w:separator/>
      </w:r>
    </w:p>
  </w:footnote>
  <w:footnote w:type="continuationSeparator" w:id="0">
    <w:p w14:paraId="2893E1C2" w14:textId="77777777" w:rsidR="00466093" w:rsidRDefault="00466093" w:rsidP="00A536F0">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3430614"/>
    <w:multiLevelType w:val="singleLevel"/>
    <w:tmpl w:val="B3430614"/>
    <w:lvl w:ilvl="0">
      <w:start w:val="11"/>
      <w:numFmt w:val="decimal"/>
      <w:suff w:val="space"/>
      <w:lvlText w:val="%1)"/>
      <w:lvlJc w:val="left"/>
    </w:lvl>
  </w:abstractNum>
  <w:abstractNum w:abstractNumId="1" w15:restartNumberingAfterBreak="0">
    <w:nsid w:val="414A4D38"/>
    <w:multiLevelType w:val="singleLevel"/>
    <w:tmpl w:val="414A4D38"/>
    <w:lvl w:ilvl="0">
      <w:start w:val="12"/>
      <w:numFmt w:val="decimal"/>
      <w:suff w:val="space"/>
      <w:lvlText w:val="%1)"/>
      <w:lvlJc w:val="left"/>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9"/>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oNotTrackFormatting/>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265"/>
    <w:rsid w:val="00016786"/>
    <w:rsid w:val="00022E5C"/>
    <w:rsid w:val="00023D06"/>
    <w:rsid w:val="00057DA6"/>
    <w:rsid w:val="000671C1"/>
    <w:rsid w:val="00075D02"/>
    <w:rsid w:val="000C2717"/>
    <w:rsid w:val="000D5BFE"/>
    <w:rsid w:val="000E0028"/>
    <w:rsid w:val="000E45D1"/>
    <w:rsid w:val="000F5190"/>
    <w:rsid w:val="00102F28"/>
    <w:rsid w:val="00120A1B"/>
    <w:rsid w:val="00132C00"/>
    <w:rsid w:val="00135C3F"/>
    <w:rsid w:val="001443EF"/>
    <w:rsid w:val="00156597"/>
    <w:rsid w:val="00162A98"/>
    <w:rsid w:val="0017034A"/>
    <w:rsid w:val="001953D9"/>
    <w:rsid w:val="001A1B5E"/>
    <w:rsid w:val="001B32ED"/>
    <w:rsid w:val="001B4466"/>
    <w:rsid w:val="001E5CC6"/>
    <w:rsid w:val="00232316"/>
    <w:rsid w:val="00234F4F"/>
    <w:rsid w:val="00255087"/>
    <w:rsid w:val="00255795"/>
    <w:rsid w:val="00257C1A"/>
    <w:rsid w:val="0026300E"/>
    <w:rsid w:val="002928B6"/>
    <w:rsid w:val="002D660F"/>
    <w:rsid w:val="00304769"/>
    <w:rsid w:val="00345CD0"/>
    <w:rsid w:val="003465F8"/>
    <w:rsid w:val="00352D18"/>
    <w:rsid w:val="00354FED"/>
    <w:rsid w:val="00395D85"/>
    <w:rsid w:val="003A07D9"/>
    <w:rsid w:val="003B205F"/>
    <w:rsid w:val="003C759B"/>
    <w:rsid w:val="003E58F7"/>
    <w:rsid w:val="003F2D6E"/>
    <w:rsid w:val="003F5160"/>
    <w:rsid w:val="00422BC6"/>
    <w:rsid w:val="0046113A"/>
    <w:rsid w:val="00466093"/>
    <w:rsid w:val="004802AC"/>
    <w:rsid w:val="004D4715"/>
    <w:rsid w:val="004F1448"/>
    <w:rsid w:val="004F2925"/>
    <w:rsid w:val="0055291C"/>
    <w:rsid w:val="00562475"/>
    <w:rsid w:val="00581058"/>
    <w:rsid w:val="005C60A0"/>
    <w:rsid w:val="005D467A"/>
    <w:rsid w:val="005E296E"/>
    <w:rsid w:val="005E53FD"/>
    <w:rsid w:val="005E5ECF"/>
    <w:rsid w:val="005F09C4"/>
    <w:rsid w:val="00616CA5"/>
    <w:rsid w:val="00644A33"/>
    <w:rsid w:val="0066565F"/>
    <w:rsid w:val="006701CB"/>
    <w:rsid w:val="00673C6B"/>
    <w:rsid w:val="006D632F"/>
    <w:rsid w:val="006E75EF"/>
    <w:rsid w:val="0071343D"/>
    <w:rsid w:val="00716187"/>
    <w:rsid w:val="00723D14"/>
    <w:rsid w:val="00740468"/>
    <w:rsid w:val="007409FE"/>
    <w:rsid w:val="00744AB1"/>
    <w:rsid w:val="00747E9D"/>
    <w:rsid w:val="00753657"/>
    <w:rsid w:val="00755F7F"/>
    <w:rsid w:val="00772743"/>
    <w:rsid w:val="00775D05"/>
    <w:rsid w:val="00777DA5"/>
    <w:rsid w:val="00796549"/>
    <w:rsid w:val="007C595C"/>
    <w:rsid w:val="007E0834"/>
    <w:rsid w:val="007F6413"/>
    <w:rsid w:val="008070FF"/>
    <w:rsid w:val="00822D1F"/>
    <w:rsid w:val="00865B37"/>
    <w:rsid w:val="008705A9"/>
    <w:rsid w:val="008736DA"/>
    <w:rsid w:val="0087483C"/>
    <w:rsid w:val="0088469F"/>
    <w:rsid w:val="0088703C"/>
    <w:rsid w:val="008C50F9"/>
    <w:rsid w:val="008C7AD1"/>
    <w:rsid w:val="008D3BF3"/>
    <w:rsid w:val="00901954"/>
    <w:rsid w:val="00907DBA"/>
    <w:rsid w:val="00923F42"/>
    <w:rsid w:val="0094125C"/>
    <w:rsid w:val="00952E35"/>
    <w:rsid w:val="009561EA"/>
    <w:rsid w:val="009661B7"/>
    <w:rsid w:val="00977A78"/>
    <w:rsid w:val="009A51E2"/>
    <w:rsid w:val="009D3089"/>
    <w:rsid w:val="009E001A"/>
    <w:rsid w:val="009F20DD"/>
    <w:rsid w:val="009F5464"/>
    <w:rsid w:val="00A06102"/>
    <w:rsid w:val="00A11C08"/>
    <w:rsid w:val="00A15495"/>
    <w:rsid w:val="00A17D6F"/>
    <w:rsid w:val="00A44987"/>
    <w:rsid w:val="00A536F0"/>
    <w:rsid w:val="00A568DD"/>
    <w:rsid w:val="00A742AF"/>
    <w:rsid w:val="00AA003B"/>
    <w:rsid w:val="00AA7BAF"/>
    <w:rsid w:val="00AC741C"/>
    <w:rsid w:val="00AE768F"/>
    <w:rsid w:val="00AF5127"/>
    <w:rsid w:val="00B12311"/>
    <w:rsid w:val="00B31732"/>
    <w:rsid w:val="00B41F1B"/>
    <w:rsid w:val="00B45211"/>
    <w:rsid w:val="00B61E6A"/>
    <w:rsid w:val="00B7240D"/>
    <w:rsid w:val="00B84C48"/>
    <w:rsid w:val="00B9522A"/>
    <w:rsid w:val="00BA3F37"/>
    <w:rsid w:val="00BB2589"/>
    <w:rsid w:val="00BD273F"/>
    <w:rsid w:val="00BF0BDC"/>
    <w:rsid w:val="00BF2D7C"/>
    <w:rsid w:val="00BF509B"/>
    <w:rsid w:val="00C50B64"/>
    <w:rsid w:val="00C512DD"/>
    <w:rsid w:val="00C55A3E"/>
    <w:rsid w:val="00C57304"/>
    <w:rsid w:val="00C57786"/>
    <w:rsid w:val="00C71DF2"/>
    <w:rsid w:val="00CC4C16"/>
    <w:rsid w:val="00CF6811"/>
    <w:rsid w:val="00D031FD"/>
    <w:rsid w:val="00D13EED"/>
    <w:rsid w:val="00D14536"/>
    <w:rsid w:val="00D26162"/>
    <w:rsid w:val="00D4306D"/>
    <w:rsid w:val="00D43885"/>
    <w:rsid w:val="00D466AA"/>
    <w:rsid w:val="00D5234D"/>
    <w:rsid w:val="00D55D31"/>
    <w:rsid w:val="00D64FBA"/>
    <w:rsid w:val="00D861A8"/>
    <w:rsid w:val="00D920E3"/>
    <w:rsid w:val="00DA05BA"/>
    <w:rsid w:val="00DA1716"/>
    <w:rsid w:val="00DB2C91"/>
    <w:rsid w:val="00DC0B37"/>
    <w:rsid w:val="00DC2265"/>
    <w:rsid w:val="00DC6728"/>
    <w:rsid w:val="00E05CF1"/>
    <w:rsid w:val="00E24CE4"/>
    <w:rsid w:val="00E32278"/>
    <w:rsid w:val="00E3470F"/>
    <w:rsid w:val="00E67B29"/>
    <w:rsid w:val="00E76018"/>
    <w:rsid w:val="00EA18C2"/>
    <w:rsid w:val="00EA29B3"/>
    <w:rsid w:val="00EA2A60"/>
    <w:rsid w:val="00EB2181"/>
    <w:rsid w:val="00EB7F0B"/>
    <w:rsid w:val="00ED4992"/>
    <w:rsid w:val="00F71820"/>
    <w:rsid w:val="00F84F20"/>
    <w:rsid w:val="00FC1EF3"/>
    <w:rsid w:val="00FD560A"/>
    <w:rsid w:val="00FF367E"/>
    <w:rsid w:val="00FF5A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A0FF2"/>
  <w15:chartTrackingRefBased/>
  <w15:docId w15:val="{F1C007F2-753E-4EA3-B376-03808C6A7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Arial"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2D7C"/>
    <w:pPr>
      <w:spacing w:before="60" w:after="0" w:line="288" w:lineRule="auto"/>
      <w:ind w:firstLine="567"/>
      <w:jc w:val="both"/>
    </w:pPr>
    <w:rPr>
      <w:rFonts w:ascii="Times New Roman" w:hAnsi="Times New Roman" w:cs="Arial"/>
      <w:sz w:val="24"/>
      <w:lang w:val="ru" w:eastAsia="ru-RU"/>
    </w:rPr>
  </w:style>
  <w:style w:type="paragraph" w:styleId="1">
    <w:name w:val="heading 1"/>
    <w:basedOn w:val="a"/>
    <w:next w:val="a"/>
    <w:link w:val="10"/>
    <w:uiPriority w:val="9"/>
    <w:qFormat/>
    <w:rsid w:val="005E296E"/>
    <w:pPr>
      <w:keepNext/>
      <w:keepLines/>
      <w:spacing w:before="120" w:after="120"/>
      <w:jc w:val="center"/>
      <w:outlineLvl w:val="0"/>
    </w:pPr>
    <w:rPr>
      <w:b/>
      <w:sz w:val="28"/>
      <w:szCs w:val="40"/>
    </w:rPr>
  </w:style>
  <w:style w:type="paragraph" w:styleId="2">
    <w:name w:val="heading 2"/>
    <w:basedOn w:val="a"/>
    <w:next w:val="a"/>
    <w:link w:val="20"/>
    <w:uiPriority w:val="9"/>
    <w:qFormat/>
    <w:rsid w:val="005F09C4"/>
    <w:pPr>
      <w:keepNext/>
      <w:keepLines/>
      <w:spacing w:before="360" w:after="120"/>
      <w:ind w:firstLine="0"/>
      <w:jc w:val="center"/>
      <w:outlineLvl w:val="1"/>
    </w:pPr>
    <w:rPr>
      <w:rFonts w:ascii="Arial" w:hAnsi="Arial"/>
      <w:b/>
      <w:sz w:val="28"/>
      <w:szCs w:val="32"/>
    </w:rPr>
  </w:style>
  <w:style w:type="paragraph" w:styleId="3">
    <w:name w:val="heading 3"/>
    <w:basedOn w:val="a"/>
    <w:next w:val="a"/>
    <w:link w:val="30"/>
    <w:uiPriority w:val="9"/>
    <w:qFormat/>
    <w:rsid w:val="00DC2265"/>
    <w:pPr>
      <w:keepNext/>
      <w:keepLines/>
      <w:spacing w:before="320" w:after="80"/>
      <w:outlineLvl w:val="2"/>
    </w:pPr>
    <w:rPr>
      <w:color w:val="434343"/>
      <w:sz w:val="28"/>
      <w:szCs w:val="28"/>
    </w:rPr>
  </w:style>
  <w:style w:type="paragraph" w:styleId="4">
    <w:name w:val="heading 4"/>
    <w:basedOn w:val="a"/>
    <w:next w:val="a"/>
    <w:link w:val="40"/>
    <w:rsid w:val="00DC2265"/>
    <w:pPr>
      <w:keepNext/>
      <w:keepLines/>
      <w:spacing w:before="280" w:after="80"/>
      <w:outlineLvl w:val="3"/>
    </w:pPr>
    <w:rPr>
      <w:color w:val="666666"/>
      <w:szCs w:val="24"/>
    </w:rPr>
  </w:style>
  <w:style w:type="paragraph" w:styleId="5">
    <w:name w:val="heading 5"/>
    <w:basedOn w:val="a"/>
    <w:next w:val="a"/>
    <w:link w:val="50"/>
    <w:rsid w:val="00DC2265"/>
    <w:pPr>
      <w:keepNext/>
      <w:keepLines/>
      <w:spacing w:before="240" w:after="80"/>
      <w:outlineLvl w:val="4"/>
    </w:pPr>
    <w:rPr>
      <w:color w:val="666666"/>
    </w:rPr>
  </w:style>
  <w:style w:type="paragraph" w:styleId="6">
    <w:name w:val="heading 6"/>
    <w:basedOn w:val="a"/>
    <w:next w:val="a"/>
    <w:link w:val="60"/>
    <w:rsid w:val="00DC2265"/>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E296E"/>
    <w:rPr>
      <w:rFonts w:ascii="Times New Roman" w:hAnsi="Times New Roman" w:cs="Arial"/>
      <w:b/>
      <w:sz w:val="28"/>
      <w:szCs w:val="40"/>
      <w:lang w:val="ru" w:eastAsia="ru-RU"/>
    </w:rPr>
  </w:style>
  <w:style w:type="character" w:customStyle="1" w:styleId="20">
    <w:name w:val="Заголовок 2 Знак"/>
    <w:basedOn w:val="a0"/>
    <w:link w:val="2"/>
    <w:uiPriority w:val="9"/>
    <w:rsid w:val="005F09C4"/>
    <w:rPr>
      <w:rFonts w:ascii="Arial" w:hAnsi="Arial" w:cs="Arial"/>
      <w:b/>
      <w:sz w:val="28"/>
      <w:szCs w:val="32"/>
      <w:lang w:val="ru" w:eastAsia="ru-RU"/>
    </w:rPr>
  </w:style>
  <w:style w:type="character" w:customStyle="1" w:styleId="30">
    <w:name w:val="Заголовок 3 Знак"/>
    <w:basedOn w:val="a0"/>
    <w:link w:val="3"/>
    <w:uiPriority w:val="9"/>
    <w:rsid w:val="00DC2265"/>
    <w:rPr>
      <w:rFonts w:ascii="Arial" w:hAnsi="Arial" w:cs="Arial"/>
      <w:color w:val="434343"/>
      <w:sz w:val="28"/>
      <w:szCs w:val="28"/>
      <w:lang w:val="ru" w:eastAsia="ru-RU"/>
    </w:rPr>
  </w:style>
  <w:style w:type="character" w:customStyle="1" w:styleId="40">
    <w:name w:val="Заголовок 4 Знак"/>
    <w:basedOn w:val="a0"/>
    <w:link w:val="4"/>
    <w:rsid w:val="00DC2265"/>
    <w:rPr>
      <w:rFonts w:ascii="Arial" w:hAnsi="Arial" w:cs="Arial"/>
      <w:color w:val="666666"/>
      <w:sz w:val="24"/>
      <w:szCs w:val="24"/>
      <w:lang w:val="ru" w:eastAsia="ru-RU"/>
    </w:rPr>
  </w:style>
  <w:style w:type="character" w:customStyle="1" w:styleId="50">
    <w:name w:val="Заголовок 5 Знак"/>
    <w:basedOn w:val="a0"/>
    <w:link w:val="5"/>
    <w:rsid w:val="00DC2265"/>
    <w:rPr>
      <w:rFonts w:ascii="Arial" w:hAnsi="Arial" w:cs="Arial"/>
      <w:color w:val="666666"/>
      <w:lang w:val="ru" w:eastAsia="ru-RU"/>
    </w:rPr>
  </w:style>
  <w:style w:type="character" w:customStyle="1" w:styleId="60">
    <w:name w:val="Заголовок 6 Знак"/>
    <w:basedOn w:val="a0"/>
    <w:link w:val="6"/>
    <w:rsid w:val="00DC2265"/>
    <w:rPr>
      <w:rFonts w:ascii="Arial" w:hAnsi="Arial" w:cs="Arial"/>
      <w:i/>
      <w:color w:val="666666"/>
      <w:lang w:val="ru" w:eastAsia="ru-RU"/>
    </w:rPr>
  </w:style>
  <w:style w:type="paragraph" w:styleId="a3">
    <w:name w:val="Title"/>
    <w:basedOn w:val="a"/>
    <w:next w:val="a"/>
    <w:link w:val="a4"/>
    <w:qFormat/>
    <w:rsid w:val="005F09C4"/>
    <w:pPr>
      <w:pageBreakBefore/>
      <w:widowControl w:val="0"/>
      <w:suppressAutoHyphens/>
      <w:spacing w:before="0" w:after="120"/>
      <w:ind w:firstLine="0"/>
      <w:jc w:val="center"/>
    </w:pPr>
    <w:rPr>
      <w:b/>
      <w:sz w:val="40"/>
      <w:szCs w:val="52"/>
    </w:rPr>
  </w:style>
  <w:style w:type="character" w:customStyle="1" w:styleId="a4">
    <w:name w:val="Заголовок Знак"/>
    <w:basedOn w:val="a0"/>
    <w:link w:val="a3"/>
    <w:rsid w:val="005F09C4"/>
    <w:rPr>
      <w:rFonts w:ascii="Times New Roman" w:hAnsi="Times New Roman" w:cs="Arial"/>
      <w:b/>
      <w:sz w:val="40"/>
      <w:szCs w:val="52"/>
      <w:lang w:val="ru" w:eastAsia="ru-RU"/>
    </w:rPr>
  </w:style>
  <w:style w:type="paragraph" w:styleId="a5">
    <w:name w:val="Subtitle"/>
    <w:basedOn w:val="a"/>
    <w:next w:val="a"/>
    <w:link w:val="a6"/>
    <w:rsid w:val="00DC2265"/>
    <w:pPr>
      <w:keepNext/>
      <w:keepLines/>
      <w:spacing w:after="320"/>
    </w:pPr>
    <w:rPr>
      <w:color w:val="666666"/>
      <w:sz w:val="30"/>
      <w:szCs w:val="30"/>
    </w:rPr>
  </w:style>
  <w:style w:type="character" w:customStyle="1" w:styleId="a6">
    <w:name w:val="Подзаголовок Знак"/>
    <w:basedOn w:val="a0"/>
    <w:link w:val="a5"/>
    <w:rsid w:val="00DC2265"/>
    <w:rPr>
      <w:rFonts w:ascii="Arial" w:hAnsi="Arial" w:cs="Arial"/>
      <w:color w:val="666666"/>
      <w:sz w:val="30"/>
      <w:szCs w:val="30"/>
      <w:lang w:val="ru" w:eastAsia="ru-RU"/>
    </w:rPr>
  </w:style>
  <w:style w:type="table" w:customStyle="1" w:styleId="TableNormal">
    <w:name w:val="Table Normal"/>
    <w:qFormat/>
    <w:rsid w:val="00DC2265"/>
    <w:pPr>
      <w:spacing w:after="0" w:line="240" w:lineRule="auto"/>
    </w:pPr>
    <w:rPr>
      <w:rFonts w:ascii="Arial" w:hAnsi="Arial" w:cs="Arial"/>
      <w:sz w:val="20"/>
      <w:szCs w:val="20"/>
      <w:lang w:eastAsia="ru-RU"/>
    </w:rPr>
    <w:tblPr>
      <w:tblCellMar>
        <w:top w:w="0" w:type="dxa"/>
        <w:left w:w="0" w:type="dxa"/>
        <w:bottom w:w="0" w:type="dxa"/>
        <w:right w:w="0" w:type="dxa"/>
      </w:tblCellMar>
    </w:tblPr>
  </w:style>
  <w:style w:type="paragraph" w:styleId="a7">
    <w:name w:val="Revision"/>
    <w:hidden/>
    <w:uiPriority w:val="99"/>
    <w:unhideWhenUsed/>
    <w:rsid w:val="00DC2265"/>
    <w:pPr>
      <w:spacing w:after="0" w:line="240" w:lineRule="auto"/>
    </w:pPr>
    <w:rPr>
      <w:rFonts w:ascii="Arial" w:hAnsi="Arial" w:cs="Arial"/>
      <w:lang w:val="ru" w:eastAsia="ru-RU"/>
    </w:rPr>
  </w:style>
  <w:style w:type="character" w:styleId="a8">
    <w:name w:val="Strong"/>
    <w:basedOn w:val="a0"/>
    <w:rsid w:val="005F09C4"/>
    <w:rPr>
      <w:b/>
      <w:bCs/>
    </w:rPr>
  </w:style>
  <w:style w:type="character" w:styleId="a9">
    <w:name w:val="annotation reference"/>
    <w:basedOn w:val="a0"/>
    <w:rsid w:val="00C57304"/>
    <w:rPr>
      <w:sz w:val="16"/>
      <w:szCs w:val="16"/>
    </w:rPr>
  </w:style>
  <w:style w:type="paragraph" w:styleId="aa">
    <w:name w:val="annotation text"/>
    <w:basedOn w:val="a"/>
    <w:link w:val="ab"/>
    <w:rsid w:val="00C57304"/>
    <w:pPr>
      <w:spacing w:line="240" w:lineRule="auto"/>
    </w:pPr>
    <w:rPr>
      <w:sz w:val="20"/>
      <w:szCs w:val="20"/>
    </w:rPr>
  </w:style>
  <w:style w:type="character" w:customStyle="1" w:styleId="ab">
    <w:name w:val="Текст примечания Знак"/>
    <w:basedOn w:val="a0"/>
    <w:link w:val="aa"/>
    <w:rsid w:val="00C57304"/>
    <w:rPr>
      <w:rFonts w:ascii="Arial" w:hAnsi="Arial" w:cs="Arial"/>
      <w:sz w:val="20"/>
      <w:szCs w:val="20"/>
      <w:lang w:val="ru" w:eastAsia="ru-RU"/>
    </w:rPr>
  </w:style>
  <w:style w:type="paragraph" w:styleId="ac">
    <w:name w:val="footer"/>
    <w:basedOn w:val="a"/>
    <w:link w:val="ad"/>
    <w:uiPriority w:val="99"/>
    <w:rsid w:val="00C57304"/>
    <w:pPr>
      <w:tabs>
        <w:tab w:val="center" w:pos="4677"/>
        <w:tab w:val="right" w:pos="9355"/>
      </w:tabs>
      <w:spacing w:line="240" w:lineRule="auto"/>
    </w:pPr>
  </w:style>
  <w:style w:type="character" w:customStyle="1" w:styleId="ad">
    <w:name w:val="Нижний колонтитул Знак"/>
    <w:basedOn w:val="a0"/>
    <w:link w:val="ac"/>
    <w:uiPriority w:val="99"/>
    <w:rsid w:val="00C57304"/>
    <w:rPr>
      <w:rFonts w:ascii="Arial" w:hAnsi="Arial" w:cs="Arial"/>
      <w:lang w:val="ru" w:eastAsia="ru-RU"/>
    </w:rPr>
  </w:style>
  <w:style w:type="paragraph" w:styleId="ae">
    <w:name w:val="annotation subject"/>
    <w:basedOn w:val="aa"/>
    <w:next w:val="aa"/>
    <w:link w:val="af"/>
    <w:rsid w:val="00C57304"/>
    <w:rPr>
      <w:b/>
      <w:bCs/>
    </w:rPr>
  </w:style>
  <w:style w:type="character" w:customStyle="1" w:styleId="af">
    <w:name w:val="Тема примечания Знак"/>
    <w:basedOn w:val="ab"/>
    <w:link w:val="ae"/>
    <w:rsid w:val="00C57304"/>
    <w:rPr>
      <w:rFonts w:ascii="Arial" w:hAnsi="Arial" w:cs="Arial"/>
      <w:b/>
      <w:bCs/>
      <w:sz w:val="20"/>
      <w:szCs w:val="20"/>
      <w:lang w:val="ru" w:eastAsia="ru-RU"/>
    </w:rPr>
  </w:style>
  <w:style w:type="character" w:customStyle="1" w:styleId="ezkurwreuab5ozgtqnkl">
    <w:name w:val="ezkurwreuab5ozgtqnkl"/>
    <w:basedOn w:val="a0"/>
    <w:rsid w:val="0094125C"/>
  </w:style>
  <w:style w:type="paragraph" w:styleId="af0">
    <w:name w:val="header"/>
    <w:basedOn w:val="a"/>
    <w:link w:val="af1"/>
    <w:uiPriority w:val="99"/>
    <w:unhideWhenUsed/>
    <w:rsid w:val="00FF5A40"/>
    <w:pPr>
      <w:tabs>
        <w:tab w:val="center" w:pos="4677"/>
        <w:tab w:val="right" w:pos="9355"/>
      </w:tabs>
      <w:spacing w:before="0" w:line="240" w:lineRule="auto"/>
    </w:pPr>
  </w:style>
  <w:style w:type="character" w:customStyle="1" w:styleId="af1">
    <w:name w:val="Верхний колонтитул Знак"/>
    <w:basedOn w:val="a0"/>
    <w:link w:val="af0"/>
    <w:uiPriority w:val="99"/>
    <w:rsid w:val="00FF5A40"/>
    <w:rPr>
      <w:rFonts w:ascii="Times New Roman" w:hAnsi="Times New Roman" w:cs="Arial"/>
      <w:sz w:val="24"/>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436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iki.warpfrog.wtf/index.php?title=%D0%92%D1%80%D0%B0%D1%82%D0%B0_%D0%A5%D0%B5%D0%BB%D1%8C%D0%B2%D0%B8%D0%BD%D1%82%D0%B5%D1%80_/_The_Helwinter_Gate_(%D1%80%D0%BE%D0%BC%D0%B0%D0%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AFC512-8F0C-4C91-B05A-AA4F052E5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100344</Words>
  <Characters>571966</Characters>
  <Application>Microsoft Office Word</Application>
  <DocSecurity>0</DocSecurity>
  <Lines>4766</Lines>
  <Paragraphs>1341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670969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2025-03-02T15:52:00Z</dcterms:created>
  <dcterms:modified xsi:type="dcterms:W3CDTF">2025-03-02T15:55:00Z</dcterms:modified>
</cp:coreProperties>
</file>